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2523" w14:textId="055E26AB" w:rsidR="003E59CC" w:rsidRPr="00C2516D" w:rsidRDefault="003E59CC" w:rsidP="003E59CC">
      <w:pPr>
        <w:pStyle w:val="Footer"/>
        <w:jc w:val="right"/>
        <w:rPr>
          <w:rFonts w:ascii="Trebuchet MS" w:hAnsi="Trebuchet MS" w:cs="Trebuchet MS"/>
        </w:rPr>
      </w:pPr>
    </w:p>
    <w:p w14:paraId="441EB92A" w14:textId="1F542D8C" w:rsidR="0091282E" w:rsidRPr="00C2516D" w:rsidRDefault="0091282E" w:rsidP="00B12DF1">
      <w:pPr>
        <w:spacing w:after="120" w:line="276" w:lineRule="auto"/>
        <w:ind w:right="284"/>
        <w:rPr>
          <w:rFonts w:ascii="Trebuchet MS" w:hAnsi="Trebuchet MS"/>
        </w:rPr>
      </w:pPr>
    </w:p>
    <w:p w14:paraId="423036A1" w14:textId="740105FA" w:rsidR="00924DAE" w:rsidRDefault="00924DAE" w:rsidP="00924DAE">
      <w:pPr>
        <w:contextualSpacing/>
        <w:jc w:val="center"/>
        <w:rPr>
          <w:rFonts w:ascii="Trebuchet MS" w:hAnsi="Trebuchet MS"/>
          <w:b/>
        </w:rPr>
      </w:pPr>
      <w:r w:rsidRPr="00C2516D">
        <w:rPr>
          <w:rFonts w:ascii="Trebuchet MS" w:hAnsi="Trebuchet MS"/>
          <w:b/>
        </w:rPr>
        <w:t xml:space="preserve">INSTRUCŢIUNEA nr. </w:t>
      </w:r>
    </w:p>
    <w:p w14:paraId="664F2FAB" w14:textId="4119D5B2" w:rsidR="00413B7C" w:rsidRPr="00C2516D" w:rsidRDefault="00413B7C" w:rsidP="00924DAE">
      <w:pPr>
        <w:contextualSpacing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Pentru completarea </w:t>
      </w:r>
      <w:proofErr w:type="spellStart"/>
      <w:r>
        <w:rPr>
          <w:rFonts w:ascii="Trebuchet MS" w:hAnsi="Trebuchet MS"/>
          <w:b/>
        </w:rPr>
        <w:t>Instructiunii</w:t>
      </w:r>
      <w:proofErr w:type="spellEnd"/>
      <w:r>
        <w:rPr>
          <w:rFonts w:ascii="Trebuchet MS" w:hAnsi="Trebuchet MS"/>
          <w:b/>
        </w:rPr>
        <w:t xml:space="preserve"> nr......</w:t>
      </w:r>
    </w:p>
    <w:p w14:paraId="4EAC9C4C" w14:textId="77777777" w:rsidR="00924DAE" w:rsidRPr="00C2516D" w:rsidRDefault="00924DAE" w:rsidP="00924DAE">
      <w:pPr>
        <w:contextualSpacing/>
        <w:jc w:val="center"/>
        <w:rPr>
          <w:rFonts w:ascii="Trebuchet MS" w:hAnsi="Trebuchet MS"/>
          <w:b/>
        </w:rPr>
      </w:pPr>
    </w:p>
    <w:p w14:paraId="270E1709" w14:textId="126F4BE9" w:rsidR="00924DAE" w:rsidRDefault="00924DAE" w:rsidP="00924DAE">
      <w:pPr>
        <w:contextualSpacing/>
        <w:jc w:val="center"/>
        <w:rPr>
          <w:rFonts w:ascii="Trebuchet MS" w:hAnsi="Trebuchet MS"/>
          <w:b/>
        </w:rPr>
      </w:pPr>
      <w:r w:rsidRPr="00C2516D">
        <w:rPr>
          <w:rFonts w:ascii="Trebuchet MS" w:hAnsi="Trebuchet MS"/>
          <w:b/>
        </w:rPr>
        <w:t>Privind modul de calcul al indicatorilor de realizare CO24</w:t>
      </w:r>
      <w:r w:rsidR="00786389">
        <w:rPr>
          <w:rFonts w:ascii="Trebuchet MS" w:hAnsi="Trebuchet MS"/>
          <w:b/>
        </w:rPr>
        <w:t>/CO25</w:t>
      </w:r>
      <w:r w:rsidRPr="00C2516D">
        <w:rPr>
          <w:rFonts w:ascii="Trebuchet MS" w:hAnsi="Trebuchet MS"/>
          <w:b/>
        </w:rPr>
        <w:t xml:space="preserve"> </w:t>
      </w:r>
    </w:p>
    <w:p w14:paraId="52BFE9B5" w14:textId="003DDAE0" w:rsidR="00413B7C" w:rsidRDefault="00413B7C" w:rsidP="00924DAE">
      <w:pPr>
        <w:contextualSpacing/>
        <w:jc w:val="center"/>
        <w:rPr>
          <w:rFonts w:ascii="Trebuchet MS" w:hAnsi="Trebuchet MS"/>
          <w:b/>
        </w:rPr>
      </w:pPr>
    </w:p>
    <w:p w14:paraId="60027DD1" w14:textId="7D3FEBD1" w:rsidR="00413B7C" w:rsidRPr="00C2516D" w:rsidRDefault="00413B7C" w:rsidP="00924DAE">
      <w:pPr>
        <w:contextualSpacing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Pentru proiectele aflate in implementare (art. </w:t>
      </w:r>
      <w:r w:rsidR="006D4FE4">
        <w:rPr>
          <w:rFonts w:ascii="Trebuchet MS" w:hAnsi="Trebuchet MS"/>
          <w:b/>
        </w:rPr>
        <w:t>8</w:t>
      </w:r>
      <w:r>
        <w:rPr>
          <w:rFonts w:ascii="Trebuchet MS" w:hAnsi="Trebuchet MS"/>
          <w:b/>
        </w:rPr>
        <w:t xml:space="preserve"> din </w:t>
      </w:r>
      <w:proofErr w:type="spellStart"/>
      <w:r>
        <w:rPr>
          <w:rFonts w:ascii="Trebuchet MS" w:hAnsi="Trebuchet MS"/>
          <w:b/>
        </w:rPr>
        <w:t>Instructiunea</w:t>
      </w:r>
      <w:proofErr w:type="spellEnd"/>
      <w:r>
        <w:rPr>
          <w:rFonts w:ascii="Trebuchet MS" w:hAnsi="Trebuchet MS"/>
          <w:b/>
        </w:rPr>
        <w:t xml:space="preserve"> 18/17.04.2019)</w:t>
      </w:r>
    </w:p>
    <w:p w14:paraId="62966FFC" w14:textId="77777777" w:rsidR="00924DAE" w:rsidRPr="00C2516D" w:rsidRDefault="00924DAE" w:rsidP="00924DAE">
      <w:pPr>
        <w:contextualSpacing/>
        <w:rPr>
          <w:rFonts w:ascii="Trebuchet MS" w:hAnsi="Trebuchet MS"/>
        </w:rPr>
      </w:pPr>
    </w:p>
    <w:p w14:paraId="40530DD5" w14:textId="77777777" w:rsidR="00924DAE" w:rsidRPr="00C2516D" w:rsidRDefault="00924DAE" w:rsidP="00924DAE">
      <w:pPr>
        <w:contextualSpacing/>
        <w:rPr>
          <w:rFonts w:ascii="Trebuchet MS" w:hAnsi="Trebuchet MS"/>
        </w:rPr>
      </w:pPr>
    </w:p>
    <w:p w14:paraId="4D4684D0" w14:textId="77777777" w:rsidR="00924DAE" w:rsidRPr="00C2516D" w:rsidRDefault="00924DAE" w:rsidP="00924DAE">
      <w:pPr>
        <w:contextualSpacing/>
        <w:rPr>
          <w:rFonts w:ascii="Trebuchet MS" w:hAnsi="Trebuchet MS"/>
        </w:rPr>
      </w:pPr>
      <w:r w:rsidRPr="00C2516D">
        <w:rPr>
          <w:rFonts w:ascii="Trebuchet MS" w:hAnsi="Trebuchet MS"/>
        </w:rPr>
        <w:t>Având în vedere:</w:t>
      </w:r>
    </w:p>
    <w:p w14:paraId="084C1CEE" w14:textId="64EF0A82" w:rsidR="00924DAE" w:rsidRDefault="00924DAE" w:rsidP="009C3D7C">
      <w:pPr>
        <w:pStyle w:val="Heading3"/>
        <w:numPr>
          <w:ilvl w:val="0"/>
          <w:numId w:val="46"/>
        </w:numPr>
        <w:jc w:val="both"/>
        <w:rPr>
          <w:rFonts w:ascii="Trebuchet MS" w:hAnsi="Trebuchet MS"/>
          <w:b w:val="0"/>
          <w:sz w:val="24"/>
          <w:szCs w:val="24"/>
        </w:rPr>
      </w:pPr>
      <w:r w:rsidRPr="00C2516D">
        <w:rPr>
          <w:rFonts w:ascii="Trebuchet MS" w:hAnsi="Trebuchet MS"/>
          <w:b w:val="0"/>
          <w:sz w:val="24"/>
          <w:szCs w:val="24"/>
        </w:rPr>
        <w:t>Ghidul Comisiei Europene EGESIF_18-0032-00 17/09/2018</w:t>
      </w:r>
      <w:r w:rsidR="009C3D7C" w:rsidRPr="00C2516D">
        <w:rPr>
          <w:rFonts w:ascii="Trebuchet MS" w:hAnsi="Trebuchet MS"/>
          <w:b w:val="0"/>
          <w:sz w:val="24"/>
          <w:szCs w:val="24"/>
        </w:rPr>
        <w:t xml:space="preserve"> </w:t>
      </w:r>
      <w:r w:rsidRPr="00C2516D">
        <w:rPr>
          <w:rFonts w:ascii="Trebuchet MS" w:hAnsi="Trebuchet MS"/>
          <w:b w:val="0"/>
          <w:sz w:val="24"/>
          <w:szCs w:val="24"/>
        </w:rPr>
        <w:t>”</w:t>
      </w:r>
      <w:r w:rsidR="004A2334">
        <w:rPr>
          <w:rFonts w:ascii="Trebuchet MS" w:hAnsi="Trebuchet MS"/>
          <w:b w:val="0"/>
          <w:sz w:val="24"/>
          <w:szCs w:val="24"/>
        </w:rPr>
        <w:t xml:space="preserve">Linii directoare privind monitorizarea </w:t>
      </w:r>
      <w:proofErr w:type="spellStart"/>
      <w:r w:rsidR="004A2334">
        <w:rPr>
          <w:rFonts w:ascii="Trebuchet MS" w:hAnsi="Trebuchet MS"/>
          <w:b w:val="0"/>
          <w:sz w:val="24"/>
          <w:szCs w:val="24"/>
        </w:rPr>
        <w:t>şi</w:t>
      </w:r>
      <w:proofErr w:type="spellEnd"/>
      <w:r w:rsidR="004A2334">
        <w:rPr>
          <w:rFonts w:ascii="Trebuchet MS" w:hAnsi="Trebuchet MS"/>
          <w:b w:val="0"/>
          <w:sz w:val="24"/>
          <w:szCs w:val="24"/>
        </w:rPr>
        <w:t xml:space="preserve"> evaluarea</w:t>
      </w:r>
      <w:r w:rsidR="00854CF7">
        <w:rPr>
          <w:rFonts w:ascii="Trebuchet MS" w:hAnsi="Trebuchet MS"/>
          <w:b w:val="0"/>
          <w:sz w:val="24"/>
          <w:szCs w:val="24"/>
        </w:rPr>
        <w:t xml:space="preserve"> pentru </w:t>
      </w:r>
      <w:r w:rsidR="004A2334">
        <w:rPr>
          <w:rFonts w:ascii="Trebuchet MS" w:hAnsi="Trebuchet MS"/>
          <w:b w:val="0"/>
          <w:sz w:val="24"/>
          <w:szCs w:val="24"/>
        </w:rPr>
        <w:t xml:space="preserve">FEDER </w:t>
      </w:r>
      <w:proofErr w:type="spellStart"/>
      <w:r w:rsidR="004A2334">
        <w:rPr>
          <w:rFonts w:ascii="Trebuchet MS" w:hAnsi="Trebuchet MS"/>
          <w:b w:val="0"/>
          <w:sz w:val="24"/>
          <w:szCs w:val="24"/>
        </w:rPr>
        <w:t>şi</w:t>
      </w:r>
      <w:proofErr w:type="spellEnd"/>
      <w:r w:rsidR="004A2334">
        <w:rPr>
          <w:rFonts w:ascii="Trebuchet MS" w:hAnsi="Trebuchet MS"/>
          <w:b w:val="0"/>
          <w:sz w:val="24"/>
          <w:szCs w:val="24"/>
        </w:rPr>
        <w:t xml:space="preserve"> Fondul de coeziune </w:t>
      </w:r>
      <w:r w:rsidRPr="00C2516D">
        <w:rPr>
          <w:rFonts w:ascii="Trebuchet MS" w:hAnsi="Trebuchet MS"/>
          <w:b w:val="0"/>
          <w:sz w:val="24"/>
          <w:szCs w:val="24"/>
        </w:rPr>
        <w:t>– Concept</w:t>
      </w:r>
      <w:r w:rsidR="004A2334">
        <w:rPr>
          <w:rFonts w:ascii="Trebuchet MS" w:hAnsi="Trebuchet MS"/>
          <w:b w:val="0"/>
          <w:sz w:val="24"/>
          <w:szCs w:val="24"/>
        </w:rPr>
        <w:t>e</w:t>
      </w:r>
      <w:r w:rsidRPr="00C2516D">
        <w:rPr>
          <w:rFonts w:ascii="Trebuchet MS" w:hAnsi="Trebuchet MS"/>
          <w:b w:val="0"/>
          <w:sz w:val="24"/>
          <w:szCs w:val="24"/>
        </w:rPr>
        <w:t xml:space="preserve"> </w:t>
      </w:r>
      <w:proofErr w:type="spellStart"/>
      <w:r w:rsidR="004A2334">
        <w:rPr>
          <w:rFonts w:ascii="Trebuchet MS" w:hAnsi="Trebuchet MS"/>
          <w:b w:val="0"/>
          <w:sz w:val="24"/>
          <w:szCs w:val="24"/>
        </w:rPr>
        <w:t>şi</w:t>
      </w:r>
      <w:proofErr w:type="spellEnd"/>
      <w:r w:rsidRPr="00C2516D">
        <w:rPr>
          <w:rFonts w:ascii="Trebuchet MS" w:hAnsi="Trebuchet MS"/>
          <w:b w:val="0"/>
          <w:sz w:val="24"/>
          <w:szCs w:val="24"/>
        </w:rPr>
        <w:t xml:space="preserve"> Re</w:t>
      </w:r>
      <w:r w:rsidR="004A2334">
        <w:rPr>
          <w:rFonts w:ascii="Trebuchet MS" w:hAnsi="Trebuchet MS"/>
          <w:b w:val="0"/>
          <w:sz w:val="24"/>
          <w:szCs w:val="24"/>
        </w:rPr>
        <w:t>comandări</w:t>
      </w:r>
      <w:r w:rsidRPr="00C2516D">
        <w:rPr>
          <w:rFonts w:ascii="Trebuchet MS" w:hAnsi="Trebuchet MS"/>
          <w:b w:val="0"/>
          <w:sz w:val="24"/>
          <w:szCs w:val="24"/>
        </w:rPr>
        <w:t>”;</w:t>
      </w:r>
    </w:p>
    <w:p w14:paraId="30D95D35" w14:textId="2D0A68EC" w:rsidR="00567C5B" w:rsidRPr="00C2516D" w:rsidRDefault="00567C5B" w:rsidP="009C3D7C">
      <w:pPr>
        <w:pStyle w:val="Heading3"/>
        <w:numPr>
          <w:ilvl w:val="0"/>
          <w:numId w:val="46"/>
        </w:numPr>
        <w:jc w:val="both"/>
        <w:rPr>
          <w:rFonts w:ascii="Trebuchet MS" w:hAnsi="Trebuchet MS"/>
          <w:b w:val="0"/>
          <w:sz w:val="24"/>
          <w:szCs w:val="24"/>
        </w:rPr>
      </w:pPr>
      <w:r>
        <w:rPr>
          <w:rFonts w:ascii="Trebuchet MS" w:hAnsi="Trebuchet MS"/>
          <w:b w:val="0"/>
          <w:sz w:val="24"/>
          <w:szCs w:val="24"/>
        </w:rPr>
        <w:t xml:space="preserve">Documentul Principii de bază privind cadrul de </w:t>
      </w:r>
      <w:proofErr w:type="spellStart"/>
      <w:r>
        <w:rPr>
          <w:rFonts w:ascii="Trebuchet MS" w:hAnsi="Trebuchet MS"/>
          <w:b w:val="0"/>
          <w:sz w:val="24"/>
          <w:szCs w:val="24"/>
        </w:rPr>
        <w:t>performanţă</w:t>
      </w:r>
      <w:proofErr w:type="spellEnd"/>
      <w:r>
        <w:rPr>
          <w:rFonts w:ascii="Trebuchet MS" w:hAnsi="Trebuchet MS"/>
          <w:b w:val="0"/>
          <w:sz w:val="24"/>
          <w:szCs w:val="24"/>
        </w:rPr>
        <w:t xml:space="preserve"> POC (conform  art.</w:t>
      </w:r>
      <w:r w:rsidR="004A2334">
        <w:rPr>
          <w:rFonts w:ascii="Trebuchet MS" w:hAnsi="Trebuchet MS"/>
          <w:b w:val="0"/>
          <w:sz w:val="24"/>
          <w:szCs w:val="24"/>
        </w:rPr>
        <w:t xml:space="preserve"> </w:t>
      </w:r>
      <w:r>
        <w:rPr>
          <w:rFonts w:ascii="Trebuchet MS" w:hAnsi="Trebuchet MS"/>
          <w:b w:val="0"/>
          <w:sz w:val="24"/>
          <w:szCs w:val="24"/>
        </w:rPr>
        <w:t xml:space="preserve">4 din Regulamentului no.215/2014) </w:t>
      </w:r>
    </w:p>
    <w:p w14:paraId="15E929FC" w14:textId="77777777" w:rsidR="009C3D7C" w:rsidRPr="00C2516D" w:rsidRDefault="009C3D7C" w:rsidP="009C3D7C">
      <w:pPr>
        <w:pStyle w:val="Heading3"/>
        <w:jc w:val="both"/>
        <w:rPr>
          <w:rFonts w:ascii="Trebuchet MS" w:hAnsi="Trebuchet MS"/>
          <w:b w:val="0"/>
          <w:sz w:val="24"/>
          <w:szCs w:val="24"/>
        </w:rPr>
      </w:pPr>
      <w:r w:rsidRPr="00C2516D">
        <w:rPr>
          <w:rFonts w:ascii="Trebuchet MS" w:hAnsi="Trebuchet MS"/>
          <w:b w:val="0"/>
          <w:sz w:val="24"/>
          <w:szCs w:val="24"/>
        </w:rPr>
        <w:t>Ținând cont de:</w:t>
      </w:r>
    </w:p>
    <w:p w14:paraId="0FF53526" w14:textId="1846AEF5" w:rsidR="00413B7C" w:rsidRPr="007D0AAB" w:rsidRDefault="009C3D7C" w:rsidP="00413B7C">
      <w:pPr>
        <w:pStyle w:val="Heading3"/>
        <w:numPr>
          <w:ilvl w:val="0"/>
          <w:numId w:val="46"/>
        </w:numPr>
        <w:jc w:val="both"/>
        <w:rPr>
          <w:rFonts w:ascii="Trebuchet MS" w:hAnsi="Trebuchet MS"/>
          <w:b w:val="0"/>
          <w:sz w:val="24"/>
          <w:szCs w:val="24"/>
        </w:rPr>
      </w:pPr>
      <w:r w:rsidRPr="007D0AAB">
        <w:rPr>
          <w:rFonts w:ascii="Trebuchet MS" w:hAnsi="Trebuchet MS"/>
          <w:b w:val="0"/>
          <w:sz w:val="24"/>
          <w:szCs w:val="24"/>
        </w:rPr>
        <w:t>Obligativitatea</w:t>
      </w:r>
      <w:r w:rsidR="00413B7C" w:rsidRPr="007D0AAB">
        <w:rPr>
          <w:rFonts w:ascii="Trebuchet MS" w:hAnsi="Trebuchet MS"/>
          <w:b w:val="0"/>
          <w:sz w:val="24"/>
          <w:szCs w:val="24"/>
        </w:rPr>
        <w:t xml:space="preserve"> </w:t>
      </w:r>
      <w:proofErr w:type="spellStart"/>
      <w:r w:rsidR="00413B7C" w:rsidRPr="007D0AAB">
        <w:rPr>
          <w:rFonts w:ascii="Trebuchet MS" w:hAnsi="Trebuchet MS"/>
          <w:b w:val="0"/>
          <w:sz w:val="24"/>
          <w:szCs w:val="24"/>
        </w:rPr>
        <w:t>corelarii</w:t>
      </w:r>
      <w:proofErr w:type="spellEnd"/>
      <w:r w:rsidR="00413B7C" w:rsidRPr="007D0AAB">
        <w:rPr>
          <w:rFonts w:ascii="Trebuchet MS" w:hAnsi="Trebuchet MS"/>
          <w:b w:val="0"/>
          <w:sz w:val="24"/>
          <w:szCs w:val="24"/>
        </w:rPr>
        <w:t xml:space="preserve"> </w:t>
      </w:r>
      <w:proofErr w:type="spellStart"/>
      <w:r w:rsidR="00413B7C" w:rsidRPr="007D0AAB">
        <w:rPr>
          <w:rFonts w:ascii="Trebuchet MS" w:hAnsi="Trebuchet MS"/>
          <w:b w:val="0"/>
          <w:sz w:val="24"/>
          <w:szCs w:val="24"/>
        </w:rPr>
        <w:t>unitatii</w:t>
      </w:r>
      <w:proofErr w:type="spellEnd"/>
      <w:r w:rsidR="00413B7C" w:rsidRPr="007D0AAB">
        <w:rPr>
          <w:rFonts w:ascii="Trebuchet MS" w:hAnsi="Trebuchet MS"/>
          <w:b w:val="0"/>
          <w:sz w:val="24"/>
          <w:szCs w:val="24"/>
        </w:rPr>
        <w:t xml:space="preserve"> de </w:t>
      </w:r>
      <w:proofErr w:type="spellStart"/>
      <w:r w:rsidR="00413B7C" w:rsidRPr="007D0AAB">
        <w:rPr>
          <w:rFonts w:ascii="Trebuchet MS" w:hAnsi="Trebuchet MS"/>
          <w:b w:val="0"/>
          <w:sz w:val="24"/>
          <w:szCs w:val="24"/>
        </w:rPr>
        <w:t>masura</w:t>
      </w:r>
      <w:proofErr w:type="spellEnd"/>
      <w:r w:rsidR="00413B7C" w:rsidRPr="007D0AAB">
        <w:rPr>
          <w:rFonts w:ascii="Trebuchet MS" w:hAnsi="Trebuchet MS"/>
          <w:b w:val="0"/>
          <w:sz w:val="24"/>
          <w:szCs w:val="24"/>
        </w:rPr>
        <w:t xml:space="preserve"> privind </w:t>
      </w:r>
      <w:r w:rsidRPr="007D0AAB">
        <w:rPr>
          <w:rFonts w:ascii="Trebuchet MS" w:hAnsi="Trebuchet MS"/>
          <w:b w:val="0"/>
          <w:sz w:val="24"/>
          <w:szCs w:val="24"/>
        </w:rPr>
        <w:t xml:space="preserve"> </w:t>
      </w:r>
      <w:r w:rsidR="00413B7C" w:rsidRPr="006D4FE4">
        <w:rPr>
          <w:rFonts w:ascii="Trebuchet MS" w:hAnsi="Trebuchet MS"/>
          <w:b w:val="0"/>
          <w:sz w:val="24"/>
          <w:szCs w:val="24"/>
        </w:rPr>
        <w:t xml:space="preserve">Indicatorul CO24 – Număr de noi cercetători în entitățile care beneficiază de sprijin </w:t>
      </w:r>
      <w:r w:rsidR="00E03AB4">
        <w:rPr>
          <w:rFonts w:ascii="Trebuchet MS" w:hAnsi="Trebuchet MS"/>
          <w:b w:val="0"/>
          <w:sz w:val="24"/>
          <w:szCs w:val="24"/>
        </w:rPr>
        <w:t xml:space="preserve">în echivalent normă </w:t>
      </w:r>
      <w:r w:rsidR="00A11051">
        <w:rPr>
          <w:rFonts w:ascii="Trebuchet MS" w:hAnsi="Trebuchet MS"/>
          <w:b w:val="0"/>
          <w:sz w:val="24"/>
          <w:szCs w:val="24"/>
        </w:rPr>
        <w:t>î</w:t>
      </w:r>
      <w:r w:rsidR="00E03AB4">
        <w:rPr>
          <w:rFonts w:ascii="Trebuchet MS" w:hAnsi="Trebuchet MS"/>
          <w:b w:val="0"/>
          <w:sz w:val="24"/>
          <w:szCs w:val="24"/>
        </w:rPr>
        <w:t>ntreagă</w:t>
      </w:r>
      <w:r w:rsidR="00413B7C" w:rsidRPr="006D4FE4">
        <w:rPr>
          <w:rFonts w:ascii="Trebuchet MS" w:hAnsi="Trebuchet MS"/>
          <w:b w:val="0"/>
          <w:sz w:val="24"/>
          <w:szCs w:val="24"/>
        </w:rPr>
        <w:t xml:space="preserve"> si </w:t>
      </w:r>
      <w:r w:rsidR="007D0AAB">
        <w:rPr>
          <w:rFonts w:ascii="Trebuchet MS" w:hAnsi="Trebuchet MS"/>
          <w:b w:val="0"/>
          <w:sz w:val="24"/>
          <w:szCs w:val="24"/>
        </w:rPr>
        <w:t>pentru</w:t>
      </w:r>
      <w:r w:rsidR="00413B7C" w:rsidRPr="006D4FE4">
        <w:rPr>
          <w:rFonts w:ascii="Trebuchet MS" w:hAnsi="Trebuchet MS"/>
          <w:b w:val="0"/>
          <w:sz w:val="24"/>
          <w:szCs w:val="24"/>
        </w:rPr>
        <w:t xml:space="preserve"> Indicatorul CO25 - Număr de cercetători care lucrează în infrastructuri de cercetare îmbunătățite</w:t>
      </w:r>
      <w:r w:rsidR="006D4FE4">
        <w:rPr>
          <w:rFonts w:ascii="Trebuchet MS" w:hAnsi="Trebuchet MS"/>
          <w:b w:val="0"/>
          <w:sz w:val="24"/>
          <w:szCs w:val="24"/>
        </w:rPr>
        <w:t xml:space="preserve"> </w:t>
      </w:r>
      <w:r w:rsidR="00E03AB4">
        <w:rPr>
          <w:rFonts w:ascii="Trebuchet MS" w:hAnsi="Trebuchet MS"/>
          <w:b w:val="0"/>
          <w:sz w:val="24"/>
          <w:szCs w:val="24"/>
        </w:rPr>
        <w:t xml:space="preserve">în </w:t>
      </w:r>
      <w:r w:rsidR="00413B7C" w:rsidRPr="006D4FE4">
        <w:rPr>
          <w:rFonts w:ascii="Trebuchet MS" w:hAnsi="Trebuchet MS"/>
          <w:b w:val="0"/>
          <w:sz w:val="24"/>
          <w:szCs w:val="24"/>
        </w:rPr>
        <w:t>echivalent normă întreagă</w:t>
      </w:r>
      <w:r w:rsidR="007D0AAB">
        <w:rPr>
          <w:rFonts w:ascii="Trebuchet MS" w:hAnsi="Trebuchet MS"/>
          <w:b w:val="0"/>
          <w:sz w:val="24"/>
          <w:szCs w:val="24"/>
        </w:rPr>
        <w:t>,</w:t>
      </w:r>
      <w:r w:rsidR="00413B7C" w:rsidRPr="006D4FE4">
        <w:rPr>
          <w:rFonts w:ascii="Trebuchet MS" w:hAnsi="Trebuchet MS"/>
          <w:b w:val="0"/>
          <w:sz w:val="24"/>
          <w:szCs w:val="24"/>
        </w:rPr>
        <w:t xml:space="preserve"> din Cererile de </w:t>
      </w:r>
      <w:proofErr w:type="spellStart"/>
      <w:r w:rsidR="00413B7C" w:rsidRPr="006D4FE4">
        <w:rPr>
          <w:rFonts w:ascii="Trebuchet MS" w:hAnsi="Trebuchet MS"/>
          <w:b w:val="0"/>
          <w:sz w:val="24"/>
          <w:szCs w:val="24"/>
        </w:rPr>
        <w:t>finantare</w:t>
      </w:r>
      <w:proofErr w:type="spellEnd"/>
      <w:r w:rsidR="00E03AB4">
        <w:rPr>
          <w:rFonts w:ascii="Trebuchet MS" w:hAnsi="Trebuchet MS"/>
          <w:b w:val="0"/>
          <w:sz w:val="24"/>
          <w:szCs w:val="24"/>
        </w:rPr>
        <w:t>,</w:t>
      </w:r>
      <w:r w:rsidR="00413B7C" w:rsidRPr="006D4FE4">
        <w:rPr>
          <w:rFonts w:ascii="Trebuchet MS" w:hAnsi="Trebuchet MS"/>
          <w:b w:val="0"/>
          <w:sz w:val="24"/>
          <w:szCs w:val="24"/>
        </w:rPr>
        <w:t xml:space="preserve"> cu cea </w:t>
      </w:r>
      <w:proofErr w:type="spellStart"/>
      <w:r w:rsidR="00413B7C" w:rsidRPr="006D4FE4">
        <w:rPr>
          <w:rFonts w:ascii="Trebuchet MS" w:hAnsi="Trebuchet MS"/>
          <w:b w:val="0"/>
          <w:sz w:val="24"/>
          <w:szCs w:val="24"/>
        </w:rPr>
        <w:t>prevazuta</w:t>
      </w:r>
      <w:proofErr w:type="spellEnd"/>
      <w:r w:rsidR="00413B7C" w:rsidRPr="006D4FE4">
        <w:rPr>
          <w:rFonts w:ascii="Trebuchet MS" w:hAnsi="Trebuchet MS"/>
          <w:b w:val="0"/>
          <w:sz w:val="24"/>
          <w:szCs w:val="24"/>
        </w:rPr>
        <w:t xml:space="preserve"> in documentul </w:t>
      </w:r>
      <w:r w:rsidR="00413B7C" w:rsidRPr="007D0AAB">
        <w:rPr>
          <w:rFonts w:ascii="Trebuchet MS" w:hAnsi="Trebuchet MS"/>
          <w:b w:val="0"/>
          <w:sz w:val="24"/>
          <w:szCs w:val="24"/>
        </w:rPr>
        <w:t xml:space="preserve">Principii de bază privind cadrul de </w:t>
      </w:r>
      <w:proofErr w:type="spellStart"/>
      <w:r w:rsidR="00413B7C" w:rsidRPr="007D0AAB">
        <w:rPr>
          <w:rFonts w:ascii="Trebuchet MS" w:hAnsi="Trebuchet MS"/>
          <w:b w:val="0"/>
          <w:sz w:val="24"/>
          <w:szCs w:val="24"/>
        </w:rPr>
        <w:t>performanţă</w:t>
      </w:r>
      <w:proofErr w:type="spellEnd"/>
      <w:r w:rsidR="00413B7C" w:rsidRPr="007D0AAB">
        <w:rPr>
          <w:rFonts w:ascii="Trebuchet MS" w:hAnsi="Trebuchet MS"/>
          <w:b w:val="0"/>
          <w:sz w:val="24"/>
          <w:szCs w:val="24"/>
        </w:rPr>
        <w:t xml:space="preserve"> POC (conform  art. 4 din Regulamentului n</w:t>
      </w:r>
      <w:r w:rsidR="006D4FE4">
        <w:rPr>
          <w:rFonts w:ascii="Trebuchet MS" w:hAnsi="Trebuchet MS"/>
          <w:b w:val="0"/>
          <w:sz w:val="24"/>
          <w:szCs w:val="24"/>
        </w:rPr>
        <w:t>r</w:t>
      </w:r>
      <w:r w:rsidR="00413B7C" w:rsidRPr="007D0AAB">
        <w:rPr>
          <w:rFonts w:ascii="Trebuchet MS" w:hAnsi="Trebuchet MS"/>
          <w:b w:val="0"/>
          <w:sz w:val="24"/>
          <w:szCs w:val="24"/>
        </w:rPr>
        <w:t>.</w:t>
      </w:r>
      <w:r w:rsidR="006D4FE4">
        <w:rPr>
          <w:rFonts w:ascii="Trebuchet MS" w:hAnsi="Trebuchet MS"/>
          <w:b w:val="0"/>
          <w:sz w:val="24"/>
          <w:szCs w:val="24"/>
        </w:rPr>
        <w:t xml:space="preserve"> </w:t>
      </w:r>
      <w:r w:rsidR="00413B7C" w:rsidRPr="007D0AAB">
        <w:rPr>
          <w:rFonts w:ascii="Trebuchet MS" w:hAnsi="Trebuchet MS"/>
          <w:b w:val="0"/>
          <w:sz w:val="24"/>
          <w:szCs w:val="24"/>
        </w:rPr>
        <w:t xml:space="preserve">215/2014) </w:t>
      </w:r>
    </w:p>
    <w:p w14:paraId="385244C6" w14:textId="6AB2B48F" w:rsidR="000D6D1F" w:rsidRDefault="000D6D1F" w:rsidP="009C3D7C">
      <w:pPr>
        <w:pStyle w:val="Heading3"/>
        <w:numPr>
          <w:ilvl w:val="0"/>
          <w:numId w:val="47"/>
        </w:numPr>
        <w:jc w:val="both"/>
        <w:rPr>
          <w:rFonts w:ascii="Trebuchet MS" w:hAnsi="Trebuchet MS"/>
          <w:b w:val="0"/>
          <w:sz w:val="24"/>
          <w:szCs w:val="24"/>
        </w:rPr>
      </w:pPr>
      <w:r>
        <w:rPr>
          <w:rFonts w:ascii="Trebuchet MS" w:hAnsi="Trebuchet MS"/>
          <w:b w:val="0"/>
          <w:sz w:val="24"/>
          <w:szCs w:val="24"/>
        </w:rPr>
        <w:t>Recomandările auditului COM n</w:t>
      </w:r>
      <w:r w:rsidR="006D4FE4">
        <w:rPr>
          <w:rFonts w:ascii="Trebuchet MS" w:hAnsi="Trebuchet MS"/>
          <w:b w:val="0"/>
          <w:sz w:val="24"/>
          <w:szCs w:val="24"/>
        </w:rPr>
        <w:t>r</w:t>
      </w:r>
      <w:r>
        <w:rPr>
          <w:rFonts w:ascii="Trebuchet MS" w:hAnsi="Trebuchet MS"/>
          <w:b w:val="0"/>
          <w:sz w:val="24"/>
          <w:szCs w:val="24"/>
        </w:rPr>
        <w:t>.REGC214R00107</w:t>
      </w:r>
    </w:p>
    <w:p w14:paraId="3E240C1D" w14:textId="77777777" w:rsidR="006D4FE4" w:rsidRDefault="006D4FE4" w:rsidP="00295D62">
      <w:pPr>
        <w:pStyle w:val="Heading3"/>
        <w:ind w:left="720"/>
        <w:jc w:val="both"/>
        <w:rPr>
          <w:rFonts w:ascii="Trebuchet MS" w:hAnsi="Trebuchet MS"/>
          <w:b w:val="0"/>
          <w:sz w:val="24"/>
          <w:szCs w:val="24"/>
        </w:rPr>
      </w:pPr>
    </w:p>
    <w:p w14:paraId="425C7CFE" w14:textId="65054C64" w:rsidR="009C3D7C" w:rsidRPr="00C2516D" w:rsidRDefault="009C3D7C" w:rsidP="009C3D7C">
      <w:pPr>
        <w:pStyle w:val="Heading3"/>
        <w:ind w:left="720"/>
        <w:jc w:val="center"/>
        <w:rPr>
          <w:rFonts w:ascii="Trebuchet MS" w:hAnsi="Trebuchet MS"/>
          <w:b w:val="0"/>
          <w:sz w:val="24"/>
          <w:szCs w:val="24"/>
        </w:rPr>
      </w:pPr>
      <w:r w:rsidRPr="00C2516D">
        <w:rPr>
          <w:rFonts w:ascii="Trebuchet MS" w:hAnsi="Trebuchet MS"/>
          <w:b w:val="0"/>
          <w:sz w:val="24"/>
          <w:szCs w:val="24"/>
        </w:rPr>
        <w:t>Directorul  General AMPOC emite următoarea Instrucțiune:</w:t>
      </w:r>
    </w:p>
    <w:p w14:paraId="1F7BAFD5" w14:textId="77777777" w:rsidR="00924DAE" w:rsidRPr="00C2516D" w:rsidRDefault="00924DAE" w:rsidP="00924DAE">
      <w:pPr>
        <w:tabs>
          <w:tab w:val="left" w:pos="9270"/>
        </w:tabs>
        <w:contextualSpacing/>
        <w:jc w:val="both"/>
        <w:rPr>
          <w:rFonts w:ascii="Trebuchet MS" w:hAnsi="Trebuchet MS"/>
          <w:b/>
        </w:rPr>
      </w:pPr>
    </w:p>
    <w:p w14:paraId="296C8419" w14:textId="2D4CBDEE" w:rsidR="00CC7755" w:rsidRDefault="009C3D7C" w:rsidP="00CC7755">
      <w:pPr>
        <w:tabs>
          <w:tab w:val="left" w:pos="9270"/>
        </w:tabs>
        <w:contextualSpacing/>
        <w:jc w:val="both"/>
        <w:rPr>
          <w:rFonts w:ascii="Trebuchet MS" w:hAnsi="Trebuchet MS"/>
        </w:rPr>
      </w:pPr>
      <w:r w:rsidRPr="00C2516D">
        <w:rPr>
          <w:rFonts w:ascii="Trebuchet MS" w:hAnsi="Trebuchet MS"/>
          <w:b/>
        </w:rPr>
        <w:t>Art.1</w:t>
      </w:r>
      <w:r w:rsidR="00924DAE" w:rsidRPr="00C2516D">
        <w:rPr>
          <w:rFonts w:ascii="Trebuchet MS" w:hAnsi="Trebuchet MS"/>
          <w:b/>
        </w:rPr>
        <w:t xml:space="preserve"> </w:t>
      </w:r>
      <w:r w:rsidR="00C15C38" w:rsidRPr="00C2516D">
        <w:rPr>
          <w:rFonts w:ascii="Trebuchet MS" w:hAnsi="Trebuchet MS"/>
          <w:b/>
        </w:rPr>
        <w:t xml:space="preserve"> </w:t>
      </w:r>
      <w:proofErr w:type="spellStart"/>
      <w:r w:rsidR="00CC7755">
        <w:rPr>
          <w:rFonts w:ascii="Trebuchet MS" w:hAnsi="Trebuchet MS"/>
        </w:rPr>
        <w:t>Tintele</w:t>
      </w:r>
      <w:proofErr w:type="spellEnd"/>
      <w:r w:rsidR="00CC7755">
        <w:rPr>
          <w:rFonts w:ascii="Trebuchet MS" w:hAnsi="Trebuchet MS"/>
        </w:rPr>
        <w:t xml:space="preserve"> </w:t>
      </w:r>
      <w:r w:rsidR="00A11051">
        <w:rPr>
          <w:rFonts w:ascii="Trebuchet MS" w:hAnsi="Trebuchet MS"/>
        </w:rPr>
        <w:t xml:space="preserve">selectate </w:t>
      </w:r>
      <w:r w:rsidR="00CC7755">
        <w:rPr>
          <w:rFonts w:ascii="Trebuchet MS" w:hAnsi="Trebuchet MS"/>
        </w:rPr>
        <w:t xml:space="preserve">pentru </w:t>
      </w:r>
      <w:r w:rsidR="00413B7C" w:rsidRPr="00C2516D">
        <w:rPr>
          <w:rFonts w:ascii="Trebuchet MS" w:hAnsi="Trebuchet MS"/>
        </w:rPr>
        <w:t xml:space="preserve">Indicatorul CO24 – </w:t>
      </w:r>
      <w:r w:rsidR="00413B7C" w:rsidRPr="006D4FE4">
        <w:rPr>
          <w:rFonts w:ascii="Trebuchet MS" w:hAnsi="Trebuchet MS"/>
          <w:i/>
        </w:rPr>
        <w:t>Număr de noi cercetători în entitățile care beneficiază de sprijin</w:t>
      </w:r>
      <w:r w:rsidR="00E03AB4">
        <w:rPr>
          <w:rFonts w:ascii="Trebuchet MS" w:hAnsi="Trebuchet MS"/>
        </w:rPr>
        <w:t xml:space="preserve"> ș</w:t>
      </w:r>
      <w:r w:rsidR="00413B7C">
        <w:rPr>
          <w:rFonts w:ascii="Trebuchet MS" w:hAnsi="Trebuchet MS"/>
        </w:rPr>
        <w:t xml:space="preserve">i </w:t>
      </w:r>
      <w:r w:rsidR="00413B7C" w:rsidRPr="006E6812">
        <w:rPr>
          <w:rFonts w:ascii="Trebuchet MS" w:hAnsi="Trebuchet MS"/>
        </w:rPr>
        <w:t>Indicatorul</w:t>
      </w:r>
      <w:r w:rsidR="00413B7C" w:rsidRPr="006D4FE4">
        <w:rPr>
          <w:rFonts w:ascii="Trebuchet MS" w:hAnsi="Trebuchet MS"/>
        </w:rPr>
        <w:t xml:space="preserve"> </w:t>
      </w:r>
      <w:r w:rsidR="00413B7C" w:rsidRPr="00C2516D">
        <w:rPr>
          <w:rFonts w:ascii="Trebuchet MS" w:hAnsi="Trebuchet MS"/>
        </w:rPr>
        <w:t xml:space="preserve">CO25 - </w:t>
      </w:r>
      <w:r w:rsidR="00413B7C" w:rsidRPr="006D4FE4">
        <w:rPr>
          <w:rFonts w:ascii="Trebuchet MS" w:hAnsi="Trebuchet MS"/>
          <w:i/>
        </w:rPr>
        <w:t>Număr de cercetători care lucrează în infrastructuri de cercetare îmbunătățite</w:t>
      </w:r>
      <w:r w:rsidR="00E03AB4">
        <w:rPr>
          <w:rFonts w:ascii="Trebuchet MS" w:hAnsi="Trebuchet MS"/>
        </w:rPr>
        <w:t>,</w:t>
      </w:r>
      <w:r w:rsidR="006D4FE4">
        <w:rPr>
          <w:rFonts w:ascii="Trebuchet MS" w:hAnsi="Trebuchet MS"/>
        </w:rPr>
        <w:t xml:space="preserve"> </w:t>
      </w:r>
      <w:r w:rsidR="00A11051">
        <w:rPr>
          <w:rFonts w:ascii="Trebuchet MS" w:hAnsi="Trebuchet MS"/>
        </w:rPr>
        <w:t xml:space="preserve">prevăzute în </w:t>
      </w:r>
      <w:r w:rsidR="00413B7C">
        <w:rPr>
          <w:rFonts w:ascii="Trebuchet MS" w:hAnsi="Trebuchet MS"/>
        </w:rPr>
        <w:t xml:space="preserve">cadrul Cererilor de </w:t>
      </w:r>
      <w:proofErr w:type="spellStart"/>
      <w:r w:rsidR="00413B7C">
        <w:rPr>
          <w:rFonts w:ascii="Trebuchet MS" w:hAnsi="Trebuchet MS"/>
        </w:rPr>
        <w:t>Finantare</w:t>
      </w:r>
      <w:proofErr w:type="spellEnd"/>
      <w:r w:rsidR="00A11051">
        <w:rPr>
          <w:rFonts w:ascii="Trebuchet MS" w:hAnsi="Trebuchet MS"/>
        </w:rPr>
        <w:t xml:space="preserve"> anexe la c</w:t>
      </w:r>
      <w:r w:rsidR="00413B7C">
        <w:rPr>
          <w:rFonts w:ascii="Trebuchet MS" w:hAnsi="Trebuchet MS"/>
        </w:rPr>
        <w:t>ontracte</w:t>
      </w:r>
      <w:r w:rsidR="00A11051">
        <w:rPr>
          <w:rFonts w:ascii="Trebuchet MS" w:hAnsi="Trebuchet MS"/>
        </w:rPr>
        <w:t>le de finanțare</w:t>
      </w:r>
      <w:r w:rsidR="00413B7C">
        <w:rPr>
          <w:rFonts w:ascii="Trebuchet MS" w:hAnsi="Trebuchet MS"/>
        </w:rPr>
        <w:t xml:space="preserve"> </w:t>
      </w:r>
      <w:r w:rsidR="00ED7A70">
        <w:rPr>
          <w:rFonts w:ascii="Trebuchet MS" w:hAnsi="Trebuchet MS"/>
        </w:rPr>
        <w:t xml:space="preserve">aflate </w:t>
      </w:r>
      <w:r w:rsidR="00D24B66">
        <w:rPr>
          <w:rFonts w:ascii="Trebuchet MS" w:hAnsi="Trebuchet MS"/>
        </w:rPr>
        <w:t>î</w:t>
      </w:r>
      <w:r w:rsidR="00ED7A70">
        <w:rPr>
          <w:rFonts w:ascii="Trebuchet MS" w:hAnsi="Trebuchet MS"/>
        </w:rPr>
        <w:t>n implementare</w:t>
      </w:r>
      <w:r w:rsidR="00A11051">
        <w:rPr>
          <w:rFonts w:ascii="Trebuchet MS" w:hAnsi="Trebuchet MS"/>
        </w:rPr>
        <w:t>,</w:t>
      </w:r>
      <w:r w:rsidR="00413B7C">
        <w:rPr>
          <w:rFonts w:ascii="Trebuchet MS" w:hAnsi="Trebuchet MS"/>
        </w:rPr>
        <w:t xml:space="preserve"> se vor recalcula </w:t>
      </w:r>
      <w:r w:rsidR="00A11051">
        <w:rPr>
          <w:rFonts w:ascii="Trebuchet MS" w:hAnsi="Trebuchet MS"/>
        </w:rPr>
        <w:t>î</w:t>
      </w:r>
      <w:r w:rsidR="00413B7C">
        <w:rPr>
          <w:rFonts w:ascii="Trebuchet MS" w:hAnsi="Trebuchet MS"/>
        </w:rPr>
        <w:t>n conformitate cu prevederile</w:t>
      </w:r>
      <w:r w:rsidR="00A11051">
        <w:rPr>
          <w:rFonts w:ascii="Trebuchet MS" w:hAnsi="Trebuchet MS"/>
        </w:rPr>
        <w:t xml:space="preserve"> Art.2 si Art.5 ale </w:t>
      </w:r>
      <w:r w:rsidR="00413B7C">
        <w:rPr>
          <w:rFonts w:ascii="Trebuchet MS" w:hAnsi="Trebuchet MS"/>
        </w:rPr>
        <w:t>Instruc</w:t>
      </w:r>
      <w:r w:rsidR="00A11051">
        <w:rPr>
          <w:rFonts w:ascii="Trebuchet MS" w:hAnsi="Trebuchet MS"/>
        </w:rPr>
        <w:t>ț</w:t>
      </w:r>
      <w:r w:rsidR="00413B7C">
        <w:rPr>
          <w:rFonts w:ascii="Trebuchet MS" w:hAnsi="Trebuchet MS"/>
        </w:rPr>
        <w:t xml:space="preserve">iunii </w:t>
      </w:r>
      <w:r w:rsidR="00A11051">
        <w:rPr>
          <w:rFonts w:ascii="Trebuchet MS" w:hAnsi="Trebuchet MS"/>
        </w:rPr>
        <w:t>AMPOC nr.</w:t>
      </w:r>
      <w:r w:rsidR="00413B7C">
        <w:rPr>
          <w:rFonts w:ascii="Trebuchet MS" w:hAnsi="Trebuchet MS"/>
        </w:rPr>
        <w:t>18/17.04.2019</w:t>
      </w:r>
      <w:r w:rsidR="00A11051">
        <w:rPr>
          <w:rFonts w:ascii="Trebuchet MS" w:hAnsi="Trebuchet MS"/>
        </w:rPr>
        <w:t xml:space="preserve">, respectiv în </w:t>
      </w:r>
      <w:r w:rsidR="00CC7755">
        <w:rPr>
          <w:rFonts w:ascii="Trebuchet MS" w:hAnsi="Trebuchet MS"/>
        </w:rPr>
        <w:t>u</w:t>
      </w:r>
      <w:r w:rsidR="00CC7755" w:rsidRPr="00C2516D">
        <w:rPr>
          <w:rFonts w:ascii="Trebuchet MS" w:hAnsi="Trebuchet MS"/>
        </w:rPr>
        <w:t>nitatea de măsură ENI (Echivalent normă întreagă).</w:t>
      </w:r>
    </w:p>
    <w:p w14:paraId="0E2F4221" w14:textId="77777777" w:rsidR="00E03AB4" w:rsidRDefault="00E03AB4" w:rsidP="00CC7755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1B79906C" w14:textId="4B391BDF" w:rsidR="00CC7755" w:rsidRDefault="00CC7755" w:rsidP="00CC7755">
      <w:pPr>
        <w:tabs>
          <w:tab w:val="left" w:pos="9270"/>
        </w:tabs>
        <w:contextualSpacing/>
        <w:jc w:val="both"/>
        <w:rPr>
          <w:rFonts w:ascii="Trebuchet MS" w:hAnsi="Trebuchet MS"/>
        </w:rPr>
      </w:pPr>
      <w:r>
        <w:rPr>
          <w:rFonts w:ascii="Trebuchet MS" w:hAnsi="Trebuchet MS"/>
        </w:rPr>
        <w:t>Art.2</w:t>
      </w:r>
      <w:r w:rsidR="00E03AB4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 </w:t>
      </w:r>
      <w:r w:rsidR="00A11051">
        <w:rPr>
          <w:rFonts w:ascii="Trebuchet MS" w:hAnsi="Trebuchet MS"/>
        </w:rPr>
        <w:t>Ț</w:t>
      </w:r>
      <w:r>
        <w:rPr>
          <w:rFonts w:ascii="Trebuchet MS" w:hAnsi="Trebuchet MS"/>
        </w:rPr>
        <w:t>inte</w:t>
      </w:r>
      <w:r w:rsidR="00A11051">
        <w:rPr>
          <w:rFonts w:ascii="Trebuchet MS" w:hAnsi="Trebuchet MS"/>
        </w:rPr>
        <w:t>le</w:t>
      </w:r>
      <w:r>
        <w:rPr>
          <w:rFonts w:ascii="Trebuchet MS" w:hAnsi="Trebuchet MS"/>
        </w:rPr>
        <w:t xml:space="preserve"> recalculate se vor introduce </w:t>
      </w:r>
      <w:r w:rsidR="00A11051">
        <w:rPr>
          <w:rFonts w:ascii="Trebuchet MS" w:hAnsi="Trebuchet MS"/>
        </w:rPr>
        <w:t>î</w:t>
      </w:r>
      <w:r>
        <w:rPr>
          <w:rFonts w:ascii="Trebuchet MS" w:hAnsi="Trebuchet MS"/>
        </w:rPr>
        <w:t xml:space="preserve">n sistemul electronic MYSMIS, modulul </w:t>
      </w:r>
      <w:r w:rsidRPr="006D4FE4">
        <w:rPr>
          <w:rFonts w:ascii="Trebuchet MS" w:hAnsi="Trebuchet MS"/>
          <w:i/>
        </w:rPr>
        <w:t xml:space="preserve">Cerere de </w:t>
      </w:r>
      <w:proofErr w:type="spellStart"/>
      <w:r w:rsidRPr="006D4FE4">
        <w:rPr>
          <w:rFonts w:ascii="Trebuchet MS" w:hAnsi="Trebuchet MS"/>
          <w:i/>
        </w:rPr>
        <w:t>Finantare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sectiunea</w:t>
      </w:r>
      <w:proofErr w:type="spellEnd"/>
      <w:r>
        <w:rPr>
          <w:rFonts w:ascii="Trebuchet MS" w:hAnsi="Trebuchet MS"/>
        </w:rPr>
        <w:t xml:space="preserve"> </w:t>
      </w:r>
      <w:r w:rsidRPr="006D4FE4">
        <w:rPr>
          <w:rFonts w:ascii="Trebuchet MS" w:hAnsi="Trebuchet MS"/>
          <w:i/>
        </w:rPr>
        <w:t xml:space="preserve">Indicatori </w:t>
      </w:r>
      <w:proofErr w:type="spellStart"/>
      <w:r w:rsidRPr="006D4FE4">
        <w:rPr>
          <w:rFonts w:ascii="Trebuchet MS" w:hAnsi="Trebuchet MS"/>
          <w:i/>
        </w:rPr>
        <w:t>prestabiliti</w:t>
      </w:r>
      <w:proofErr w:type="spellEnd"/>
      <w:r w:rsidR="003B3829">
        <w:rPr>
          <w:rFonts w:ascii="Trebuchet MS" w:hAnsi="Trebuchet MS"/>
        </w:rPr>
        <w:t>.</w:t>
      </w:r>
    </w:p>
    <w:p w14:paraId="1D32E5D6" w14:textId="5A7A3986" w:rsidR="00CC7755" w:rsidRDefault="00CC7755" w:rsidP="00CC7755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1A919CF0" w14:textId="29A54E57" w:rsidR="00D24B66" w:rsidRPr="00295D62" w:rsidRDefault="00CC7755" w:rsidP="00295D62">
      <w:pPr>
        <w:tabs>
          <w:tab w:val="left" w:pos="9270"/>
        </w:tabs>
        <w:contextualSpacing/>
        <w:jc w:val="both"/>
        <w:rPr>
          <w:rFonts w:ascii="Trebuchet MS" w:hAnsi="Trebuchet MS"/>
          <w:sz w:val="22"/>
          <w:lang w:val="en-GB"/>
        </w:rPr>
      </w:pPr>
      <w:r>
        <w:rPr>
          <w:rFonts w:ascii="Trebuchet MS" w:hAnsi="Trebuchet MS"/>
        </w:rPr>
        <w:t xml:space="preserve">Art. 3 </w:t>
      </w:r>
      <w:r w:rsidR="00D24B66">
        <w:rPr>
          <w:rFonts w:ascii="Trebuchet MS" w:hAnsi="Trebuchet MS"/>
        </w:rPr>
        <w:t>S</w:t>
      </w:r>
      <w:r w:rsidR="00A20F04">
        <w:rPr>
          <w:rFonts w:ascii="Trebuchet MS" w:hAnsi="Trebuchet MS"/>
        </w:rPr>
        <w:t xml:space="preserve">e va realiza recalcularea </w:t>
      </w:r>
      <w:proofErr w:type="spellStart"/>
      <w:r w:rsidR="00A20F04">
        <w:rPr>
          <w:rFonts w:ascii="Trebuchet MS" w:hAnsi="Trebuchet MS"/>
        </w:rPr>
        <w:t>ţinelor</w:t>
      </w:r>
      <w:proofErr w:type="spellEnd"/>
      <w:r w:rsidR="00A20F04">
        <w:rPr>
          <w:rFonts w:ascii="Trebuchet MS" w:hAnsi="Trebuchet MS"/>
        </w:rPr>
        <w:t xml:space="preserve"> </w:t>
      </w:r>
      <w:r w:rsidR="001C1521">
        <w:rPr>
          <w:rFonts w:ascii="Trebuchet MS" w:hAnsi="Trebuchet MS"/>
        </w:rPr>
        <w:t xml:space="preserve">pentru indicatorii C024 </w:t>
      </w:r>
      <w:proofErr w:type="spellStart"/>
      <w:r w:rsidR="001C1521">
        <w:rPr>
          <w:rFonts w:ascii="Trebuchet MS" w:hAnsi="Trebuchet MS"/>
        </w:rPr>
        <w:t>şi</w:t>
      </w:r>
      <w:proofErr w:type="spellEnd"/>
      <w:r w:rsidR="001C1521">
        <w:rPr>
          <w:rFonts w:ascii="Trebuchet MS" w:hAnsi="Trebuchet MS"/>
        </w:rPr>
        <w:t xml:space="preserve"> C025 </w:t>
      </w:r>
      <w:r w:rsidR="00A20F04">
        <w:rPr>
          <w:rFonts w:ascii="Trebuchet MS" w:hAnsi="Trebuchet MS"/>
        </w:rPr>
        <w:t xml:space="preserve">din cadrul </w:t>
      </w:r>
      <w:r w:rsidR="001C1521">
        <w:rPr>
          <w:rFonts w:ascii="Trebuchet MS" w:hAnsi="Trebuchet MS"/>
        </w:rPr>
        <w:t>contractelor aflate în implementare</w:t>
      </w:r>
      <w:r w:rsidR="00A20F04">
        <w:rPr>
          <w:rFonts w:ascii="Trebuchet MS" w:hAnsi="Trebuchet MS"/>
        </w:rPr>
        <w:t xml:space="preserve">, </w:t>
      </w:r>
      <w:r w:rsidR="00ED7A70">
        <w:rPr>
          <w:rFonts w:ascii="Trebuchet MS" w:hAnsi="Trebuchet MS"/>
        </w:rPr>
        <w:t xml:space="preserve">  </w:t>
      </w:r>
      <w:proofErr w:type="spellStart"/>
      <w:r w:rsidR="00ED7A70">
        <w:rPr>
          <w:rFonts w:ascii="Trebuchet MS" w:hAnsi="Trebuchet MS"/>
        </w:rPr>
        <w:t>aferenţ</w:t>
      </w:r>
      <w:r w:rsidR="001C1521">
        <w:rPr>
          <w:rFonts w:ascii="Trebuchet MS" w:hAnsi="Trebuchet MS"/>
        </w:rPr>
        <w:t>e</w:t>
      </w:r>
      <w:proofErr w:type="spellEnd"/>
      <w:r w:rsidR="00ED7A70">
        <w:rPr>
          <w:rFonts w:ascii="Trebuchet MS" w:hAnsi="Trebuchet MS"/>
        </w:rPr>
        <w:t xml:space="preserve"> </w:t>
      </w:r>
      <w:r w:rsidR="00A20F04">
        <w:rPr>
          <w:rFonts w:ascii="Trebuchet MS" w:hAnsi="Trebuchet MS"/>
        </w:rPr>
        <w:t xml:space="preserve"> următoarelor  </w:t>
      </w:r>
      <w:proofErr w:type="spellStart"/>
      <w:r w:rsidR="00A20F04">
        <w:rPr>
          <w:rFonts w:ascii="Trebuchet MS" w:hAnsi="Trebuchet MS"/>
        </w:rPr>
        <w:t>Acţiunii</w:t>
      </w:r>
      <w:proofErr w:type="spellEnd"/>
      <w:r w:rsidR="00ED7A70">
        <w:rPr>
          <w:rFonts w:ascii="Trebuchet MS" w:hAnsi="Trebuchet MS"/>
          <w:lang w:val="en-US"/>
        </w:rPr>
        <w:t>:</w:t>
      </w:r>
      <w:r w:rsidR="00295D62">
        <w:rPr>
          <w:rFonts w:ascii="Trebuchet MS" w:hAnsi="Trebuchet MS"/>
          <w:lang w:val="en-US"/>
        </w:rPr>
        <w:t xml:space="preserve"> </w:t>
      </w:r>
      <w:r w:rsidR="006B4A03" w:rsidRPr="00295D62">
        <w:rPr>
          <w:rFonts w:ascii="Trebuchet MS" w:hAnsi="Trebuchet MS"/>
          <w:sz w:val="22"/>
          <w:lang w:val="en-GB"/>
        </w:rPr>
        <w:t>1.1.1</w:t>
      </w:r>
      <w:r w:rsidR="007A1CB0" w:rsidRPr="007A1CB0">
        <w:rPr>
          <w:rFonts w:ascii="Trebuchet MS" w:hAnsi="Trebuchet MS"/>
        </w:rPr>
        <w:t xml:space="preserve">, </w:t>
      </w:r>
      <w:r w:rsidR="007A1CB0" w:rsidRPr="00295D62">
        <w:rPr>
          <w:rFonts w:ascii="Trebuchet MS" w:hAnsi="Trebuchet MS"/>
        </w:rPr>
        <w:t>1.1.2,</w:t>
      </w:r>
      <w:r w:rsidR="00295D62" w:rsidRPr="00295D62">
        <w:rPr>
          <w:rFonts w:ascii="Trebuchet MS" w:hAnsi="Trebuchet MS"/>
        </w:rPr>
        <w:t xml:space="preserve"> </w:t>
      </w:r>
      <w:r w:rsidR="00295D62" w:rsidRPr="007A1CB0">
        <w:rPr>
          <w:rFonts w:ascii="Trebuchet MS" w:hAnsi="Trebuchet MS"/>
        </w:rPr>
        <w:t xml:space="preserve">1.1.4 </w:t>
      </w:r>
      <w:r w:rsidR="007A1CB0" w:rsidRPr="007A1CB0">
        <w:rPr>
          <w:rFonts w:ascii="Trebuchet MS" w:hAnsi="Trebuchet MS"/>
        </w:rPr>
        <w:t>1</w:t>
      </w:r>
      <w:r w:rsidR="006B464E" w:rsidRPr="00295D62">
        <w:rPr>
          <w:rFonts w:ascii="Trebuchet MS" w:hAnsi="Trebuchet MS"/>
          <w:sz w:val="22"/>
          <w:lang w:val="en-GB"/>
        </w:rPr>
        <w:t>.2</w:t>
      </w:r>
      <w:r w:rsidR="00295D62">
        <w:rPr>
          <w:rFonts w:ascii="Trebuchet MS" w:hAnsi="Trebuchet MS"/>
          <w:sz w:val="22"/>
          <w:lang w:val="en-GB"/>
        </w:rPr>
        <w:t>.</w:t>
      </w:r>
      <w:r w:rsidR="006B464E" w:rsidRPr="00295D62">
        <w:rPr>
          <w:rFonts w:ascii="Trebuchet MS" w:hAnsi="Trebuchet MS"/>
          <w:sz w:val="22"/>
          <w:lang w:val="en-GB"/>
        </w:rPr>
        <w:t xml:space="preserve">1 </w:t>
      </w:r>
    </w:p>
    <w:p w14:paraId="147E6479" w14:textId="77777777" w:rsidR="00D24B66" w:rsidRPr="00295D62" w:rsidRDefault="00D24B66" w:rsidP="00295D62">
      <w:pPr>
        <w:tabs>
          <w:tab w:val="left" w:pos="9270"/>
        </w:tabs>
        <w:jc w:val="both"/>
        <w:rPr>
          <w:rFonts w:ascii="Trebuchet MS" w:hAnsi="Trebuchet MS"/>
        </w:rPr>
      </w:pPr>
    </w:p>
    <w:p w14:paraId="1DFDBB6C" w14:textId="3306DAFD" w:rsidR="00CC7755" w:rsidRDefault="00CC7755" w:rsidP="00CC7755">
      <w:pPr>
        <w:tabs>
          <w:tab w:val="left" w:pos="9270"/>
        </w:tabs>
        <w:contextualSpacing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Art.4. </w:t>
      </w:r>
      <w:r w:rsidR="007D0AAB">
        <w:rPr>
          <w:rFonts w:ascii="Trebuchet MS" w:hAnsi="Trebuchet MS"/>
        </w:rPr>
        <w:t xml:space="preserve">La finalizarea proiectelor Beneficiarii vor raporta indicatorii CO24/CO25 </w:t>
      </w:r>
      <w:r w:rsidR="0026013B">
        <w:rPr>
          <w:rFonts w:ascii="Trebuchet MS" w:hAnsi="Trebuchet MS"/>
        </w:rPr>
        <w:t>î</w:t>
      </w:r>
      <w:r w:rsidR="007D0AAB">
        <w:rPr>
          <w:rFonts w:ascii="Trebuchet MS" w:hAnsi="Trebuchet MS"/>
        </w:rPr>
        <w:t>n conformitate cu modelul de calcul prev</w:t>
      </w:r>
      <w:r w:rsidR="0026013B">
        <w:rPr>
          <w:rFonts w:ascii="Trebuchet MS" w:hAnsi="Trebuchet MS"/>
        </w:rPr>
        <w:t>ă</w:t>
      </w:r>
      <w:r w:rsidR="007D0AAB">
        <w:rPr>
          <w:rFonts w:ascii="Trebuchet MS" w:hAnsi="Trebuchet MS"/>
        </w:rPr>
        <w:t xml:space="preserve">zut </w:t>
      </w:r>
      <w:r w:rsidR="0026013B">
        <w:rPr>
          <w:rFonts w:ascii="Trebuchet MS" w:hAnsi="Trebuchet MS"/>
        </w:rPr>
        <w:t>î</w:t>
      </w:r>
      <w:r w:rsidR="007D0AAB">
        <w:rPr>
          <w:rFonts w:ascii="Trebuchet MS" w:hAnsi="Trebuchet MS"/>
        </w:rPr>
        <w:t>n Instruc</w:t>
      </w:r>
      <w:r w:rsidR="0026013B">
        <w:rPr>
          <w:rFonts w:ascii="Trebuchet MS" w:hAnsi="Trebuchet MS"/>
        </w:rPr>
        <w:t>ț</w:t>
      </w:r>
      <w:r w:rsidR="007D0AAB">
        <w:rPr>
          <w:rFonts w:ascii="Trebuchet MS" w:hAnsi="Trebuchet MS"/>
        </w:rPr>
        <w:t>iunea</w:t>
      </w:r>
      <w:r w:rsidR="0026013B">
        <w:rPr>
          <w:rFonts w:ascii="Trebuchet MS" w:hAnsi="Trebuchet MS"/>
        </w:rPr>
        <w:t xml:space="preserve"> AMPOC nr.</w:t>
      </w:r>
      <w:r w:rsidR="007D0AAB">
        <w:rPr>
          <w:rFonts w:ascii="Trebuchet MS" w:hAnsi="Trebuchet MS"/>
        </w:rPr>
        <w:t xml:space="preserve"> 18/17.04.2019 iar OIC va verifica </w:t>
      </w:r>
      <w:r w:rsidR="0026013B">
        <w:rPr>
          <w:rFonts w:ascii="Trebuchet MS" w:hAnsi="Trebuchet MS"/>
        </w:rPr>
        <w:t>ș</w:t>
      </w:r>
      <w:r w:rsidR="007D0AAB">
        <w:rPr>
          <w:rFonts w:ascii="Trebuchet MS" w:hAnsi="Trebuchet MS"/>
        </w:rPr>
        <w:t>i</w:t>
      </w:r>
      <w:r w:rsidR="0026013B">
        <w:rPr>
          <w:rFonts w:ascii="Trebuchet MS" w:hAnsi="Trebuchet MS"/>
        </w:rPr>
        <w:t xml:space="preserve"> îi va</w:t>
      </w:r>
      <w:r w:rsidR="007D0AAB">
        <w:rPr>
          <w:rFonts w:ascii="Trebuchet MS" w:hAnsi="Trebuchet MS"/>
        </w:rPr>
        <w:t xml:space="preserve"> considera </w:t>
      </w:r>
      <w:r w:rsidR="0026013B">
        <w:rPr>
          <w:rFonts w:ascii="Trebuchet MS" w:hAnsi="Trebuchet MS"/>
        </w:rPr>
        <w:t>îndepliniți</w:t>
      </w:r>
      <w:r w:rsidR="007D0AAB">
        <w:rPr>
          <w:rFonts w:ascii="Trebuchet MS" w:hAnsi="Trebuchet MS"/>
        </w:rPr>
        <w:t xml:space="preserve"> numai dac</w:t>
      </w:r>
      <w:r w:rsidR="0026013B">
        <w:rPr>
          <w:rFonts w:ascii="Trebuchet MS" w:hAnsi="Trebuchet MS"/>
        </w:rPr>
        <w:t>ă</w:t>
      </w:r>
      <w:r w:rsidR="007D0AAB">
        <w:rPr>
          <w:rFonts w:ascii="Trebuchet MS" w:hAnsi="Trebuchet MS"/>
        </w:rPr>
        <w:t xml:space="preserve"> ace</w:t>
      </w:r>
      <w:r w:rsidR="0026013B">
        <w:rPr>
          <w:rFonts w:ascii="Trebuchet MS" w:hAnsi="Trebuchet MS"/>
        </w:rPr>
        <w:t>ș</w:t>
      </w:r>
      <w:r w:rsidR="007D0AAB">
        <w:rPr>
          <w:rFonts w:ascii="Trebuchet MS" w:hAnsi="Trebuchet MS"/>
        </w:rPr>
        <w:t xml:space="preserve">tia corespund </w:t>
      </w:r>
      <w:r w:rsidR="0026013B">
        <w:rPr>
          <w:rFonts w:ascii="Trebuchet MS" w:hAnsi="Trebuchet MS"/>
        </w:rPr>
        <w:t>ț</w:t>
      </w:r>
      <w:r w:rsidR="007D0AAB">
        <w:rPr>
          <w:rFonts w:ascii="Trebuchet MS" w:hAnsi="Trebuchet MS"/>
        </w:rPr>
        <w:t>inte</w:t>
      </w:r>
      <w:r w:rsidR="0026013B">
        <w:rPr>
          <w:rFonts w:ascii="Trebuchet MS" w:hAnsi="Trebuchet MS"/>
        </w:rPr>
        <w:t>lor</w:t>
      </w:r>
      <w:r w:rsidR="007D0AAB">
        <w:rPr>
          <w:rFonts w:ascii="Trebuchet MS" w:hAnsi="Trebuchet MS"/>
        </w:rPr>
        <w:t xml:space="preserve"> recalculate.</w:t>
      </w:r>
    </w:p>
    <w:p w14:paraId="7C874197" w14:textId="6BEC565A" w:rsidR="007D0AAB" w:rsidRDefault="007D0AAB" w:rsidP="00CC7755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7A2470B7" w14:textId="587244E3" w:rsidR="007D0AAB" w:rsidRDefault="007D0AAB" w:rsidP="007D0AAB">
      <w:pPr>
        <w:tabs>
          <w:tab w:val="left" w:pos="9270"/>
        </w:tabs>
        <w:contextualSpacing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Art.5. Beneficiarii </w:t>
      </w:r>
      <w:r w:rsidR="0026013B">
        <w:rPr>
          <w:rFonts w:ascii="Trebuchet MS" w:hAnsi="Trebuchet MS"/>
        </w:rPr>
        <w:t xml:space="preserve">și </w:t>
      </w:r>
      <w:r>
        <w:rPr>
          <w:rFonts w:ascii="Trebuchet MS" w:hAnsi="Trebuchet MS"/>
        </w:rPr>
        <w:t xml:space="preserve">OIC vor duce la </w:t>
      </w:r>
      <w:r w:rsidR="0026013B">
        <w:rPr>
          <w:rFonts w:ascii="Trebuchet MS" w:hAnsi="Trebuchet MS"/>
        </w:rPr>
        <w:t>î</w:t>
      </w:r>
      <w:r>
        <w:rPr>
          <w:rFonts w:ascii="Trebuchet MS" w:hAnsi="Trebuchet MS"/>
        </w:rPr>
        <w:t>ndeplinire prevederile prezentei Instruc</w:t>
      </w:r>
      <w:r w:rsidR="0026013B">
        <w:rPr>
          <w:rFonts w:ascii="Trebuchet MS" w:hAnsi="Trebuchet MS"/>
        </w:rPr>
        <w:t>ț</w:t>
      </w:r>
      <w:r>
        <w:rPr>
          <w:rFonts w:ascii="Trebuchet MS" w:hAnsi="Trebuchet MS"/>
        </w:rPr>
        <w:t xml:space="preserve">iuni </w:t>
      </w:r>
      <w:r w:rsidR="0026013B">
        <w:rPr>
          <w:rFonts w:ascii="Trebuchet MS" w:hAnsi="Trebuchet MS"/>
        </w:rPr>
        <w:t>î</w:t>
      </w:r>
      <w:r>
        <w:rPr>
          <w:rFonts w:ascii="Trebuchet MS" w:hAnsi="Trebuchet MS"/>
        </w:rPr>
        <w:t>n termen de 10 zile</w:t>
      </w:r>
      <w:r w:rsidR="0026013B">
        <w:rPr>
          <w:rFonts w:ascii="Trebuchet MS" w:hAnsi="Trebuchet MS"/>
        </w:rPr>
        <w:t xml:space="preserve"> calendaristice</w:t>
      </w:r>
      <w:r>
        <w:rPr>
          <w:rFonts w:ascii="Trebuchet MS" w:hAnsi="Trebuchet MS"/>
        </w:rPr>
        <w:t xml:space="preserve"> de la </w:t>
      </w:r>
      <w:r w:rsidRPr="00C2516D">
        <w:rPr>
          <w:rFonts w:ascii="Trebuchet MS" w:hAnsi="Trebuchet MS"/>
        </w:rPr>
        <w:t>data publicării acest</w:t>
      </w:r>
      <w:r w:rsidR="0026013B">
        <w:rPr>
          <w:rFonts w:ascii="Trebuchet MS" w:hAnsi="Trebuchet MS"/>
        </w:rPr>
        <w:t>e</w:t>
      </w:r>
      <w:r w:rsidRPr="00C2516D">
        <w:rPr>
          <w:rFonts w:ascii="Trebuchet MS" w:hAnsi="Trebuchet MS"/>
        </w:rPr>
        <w:t xml:space="preserve">ia, pe site-ul </w:t>
      </w:r>
      <w:hyperlink r:id="rId8" w:history="1">
        <w:r w:rsidRPr="00C2516D">
          <w:rPr>
            <w:rStyle w:val="Hyperlink"/>
            <w:rFonts w:ascii="Trebuchet MS" w:hAnsi="Trebuchet MS"/>
          </w:rPr>
          <w:t>www.fonduri-ue.ro</w:t>
        </w:r>
      </w:hyperlink>
      <w:r w:rsidRPr="00C2516D">
        <w:rPr>
          <w:rFonts w:ascii="Trebuchet MS" w:hAnsi="Trebuchet MS"/>
        </w:rPr>
        <w:t xml:space="preserve"> și </w:t>
      </w:r>
      <w:hyperlink r:id="rId9" w:history="1">
        <w:r w:rsidRPr="00C2516D">
          <w:rPr>
            <w:rStyle w:val="Hyperlink"/>
            <w:rFonts w:ascii="Trebuchet MS" w:hAnsi="Trebuchet MS"/>
          </w:rPr>
          <w:t>http://www.research.gov.ro</w:t>
        </w:r>
      </w:hyperlink>
      <w:r w:rsidRPr="00C2516D">
        <w:rPr>
          <w:rFonts w:ascii="Trebuchet MS" w:hAnsi="Trebuchet MS"/>
        </w:rPr>
        <w:t xml:space="preserve"> </w:t>
      </w:r>
    </w:p>
    <w:p w14:paraId="7D440D8F" w14:textId="3F203BCF" w:rsidR="007D0AAB" w:rsidRDefault="007D0AAB" w:rsidP="007D0AAB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52A35515" w14:textId="182A4B36" w:rsidR="007D0AAB" w:rsidRPr="00C2516D" w:rsidRDefault="007D0AAB" w:rsidP="007D0AAB">
      <w:pPr>
        <w:tabs>
          <w:tab w:val="left" w:pos="9270"/>
        </w:tabs>
        <w:contextualSpacing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Art.6. OIC va raporta la AM POC, </w:t>
      </w:r>
      <w:r w:rsidR="0026013B">
        <w:rPr>
          <w:rFonts w:ascii="Trebuchet MS" w:hAnsi="Trebuchet MS"/>
        </w:rPr>
        <w:t>î</w:t>
      </w:r>
      <w:r>
        <w:rPr>
          <w:rFonts w:ascii="Trebuchet MS" w:hAnsi="Trebuchet MS"/>
        </w:rPr>
        <w:t xml:space="preserve">n format tabelar, ducerea la </w:t>
      </w:r>
      <w:r w:rsidR="0026013B">
        <w:rPr>
          <w:rFonts w:ascii="Trebuchet MS" w:hAnsi="Trebuchet MS"/>
        </w:rPr>
        <w:t>î</w:t>
      </w:r>
      <w:r>
        <w:rPr>
          <w:rFonts w:ascii="Trebuchet MS" w:hAnsi="Trebuchet MS"/>
        </w:rPr>
        <w:t>ndeplinire a prezentei Instruc</w:t>
      </w:r>
      <w:r w:rsidR="0026013B">
        <w:rPr>
          <w:rFonts w:ascii="Trebuchet MS" w:hAnsi="Trebuchet MS"/>
        </w:rPr>
        <w:t>ț</w:t>
      </w:r>
      <w:r>
        <w:rPr>
          <w:rFonts w:ascii="Trebuchet MS" w:hAnsi="Trebuchet MS"/>
        </w:rPr>
        <w:t>iuni, p</w:t>
      </w:r>
      <w:r w:rsidR="0026013B">
        <w:rPr>
          <w:rFonts w:ascii="Trebuchet MS" w:hAnsi="Trebuchet MS"/>
        </w:rPr>
        <w:t>â</w:t>
      </w:r>
      <w:r>
        <w:rPr>
          <w:rFonts w:ascii="Trebuchet MS" w:hAnsi="Trebuchet MS"/>
        </w:rPr>
        <w:t>n</w:t>
      </w:r>
      <w:r w:rsidR="0026013B">
        <w:rPr>
          <w:rFonts w:ascii="Trebuchet MS" w:hAnsi="Trebuchet MS"/>
        </w:rPr>
        <w:t>ă</w:t>
      </w:r>
      <w:r>
        <w:rPr>
          <w:rFonts w:ascii="Trebuchet MS" w:hAnsi="Trebuchet MS"/>
        </w:rPr>
        <w:t xml:space="preserve"> cel t</w:t>
      </w:r>
      <w:r w:rsidR="0026013B">
        <w:rPr>
          <w:rFonts w:ascii="Trebuchet MS" w:hAnsi="Trebuchet MS"/>
        </w:rPr>
        <w:t>â</w:t>
      </w:r>
      <w:r>
        <w:rPr>
          <w:rFonts w:ascii="Trebuchet MS" w:hAnsi="Trebuchet MS"/>
        </w:rPr>
        <w:t xml:space="preserve">rziu </w:t>
      </w:r>
      <w:r w:rsidR="0026013B">
        <w:rPr>
          <w:rFonts w:ascii="Trebuchet MS" w:hAnsi="Trebuchet MS"/>
        </w:rPr>
        <w:t>î</w:t>
      </w:r>
      <w:r>
        <w:rPr>
          <w:rFonts w:ascii="Trebuchet MS" w:hAnsi="Trebuchet MS"/>
        </w:rPr>
        <w:t>n data de 30.07.2019.</w:t>
      </w:r>
    </w:p>
    <w:p w14:paraId="64B9A9D0" w14:textId="252EC7D2" w:rsidR="007D0AAB" w:rsidRPr="00C2516D" w:rsidRDefault="007D0AAB" w:rsidP="00CC7755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28FEC92E" w14:textId="01C435D4" w:rsidR="00413B7C" w:rsidRDefault="00413B7C" w:rsidP="00C15C38">
      <w:pPr>
        <w:tabs>
          <w:tab w:val="left" w:pos="9270"/>
        </w:tabs>
        <w:contextualSpacing/>
        <w:jc w:val="both"/>
        <w:rPr>
          <w:rFonts w:ascii="Trebuchet MS" w:hAnsi="Trebuchet MS"/>
          <w:b/>
        </w:rPr>
      </w:pPr>
    </w:p>
    <w:p w14:paraId="336B6D21" w14:textId="77777777" w:rsidR="00924DAE" w:rsidRDefault="00924DAE" w:rsidP="00924DAE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5A5D87C5" w14:textId="77777777" w:rsidR="00B517F2" w:rsidRDefault="00B517F2" w:rsidP="00924DAE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512E7040" w14:textId="77777777" w:rsidR="00B517F2" w:rsidRDefault="00B517F2" w:rsidP="00924DAE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7D951F5D" w14:textId="77777777" w:rsidR="00B517F2" w:rsidRPr="00C2516D" w:rsidRDefault="00B517F2" w:rsidP="00924DAE">
      <w:pPr>
        <w:tabs>
          <w:tab w:val="left" w:pos="9270"/>
        </w:tabs>
        <w:contextualSpacing/>
        <w:jc w:val="both"/>
        <w:rPr>
          <w:rFonts w:ascii="Trebuchet MS" w:hAnsi="Trebuchet MS"/>
        </w:rPr>
      </w:pPr>
    </w:p>
    <w:p w14:paraId="3B464E33" w14:textId="77777777" w:rsidR="00924DAE" w:rsidRPr="00C2516D" w:rsidRDefault="00924DAE" w:rsidP="00924D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rebuchet MS" w:hAnsi="Trebuchet MS"/>
          <w:i/>
          <w:color w:val="26282A"/>
          <w:lang w:eastAsia="en-GB"/>
        </w:rPr>
      </w:pPr>
    </w:p>
    <w:p w14:paraId="1332D1BF" w14:textId="77777777" w:rsidR="00924DAE" w:rsidRPr="00C2516D" w:rsidRDefault="00924DAE" w:rsidP="00924DAE">
      <w:pPr>
        <w:contextualSpacing/>
        <w:jc w:val="center"/>
        <w:rPr>
          <w:rFonts w:ascii="Trebuchet MS" w:hAnsi="Trebuchet MS"/>
        </w:rPr>
      </w:pPr>
    </w:p>
    <w:p w14:paraId="1FA55059" w14:textId="223BF197" w:rsidR="00924DAE" w:rsidDel="00AC441C" w:rsidRDefault="00C2516D" w:rsidP="00AC441C">
      <w:pPr>
        <w:contextualSpacing/>
        <w:jc w:val="center"/>
        <w:rPr>
          <w:del w:id="0" w:author="George Carpusor" w:date="2019-07-10T19:49:00Z"/>
          <w:rFonts w:ascii="Trebuchet MS" w:hAnsi="Trebuchet MS"/>
          <w:b/>
        </w:rPr>
        <w:pPrChange w:id="1" w:author="George Carpusor" w:date="2019-07-10T19:49:00Z">
          <w:pPr>
            <w:contextualSpacing/>
            <w:jc w:val="center"/>
          </w:pPr>
        </w:pPrChange>
      </w:pPr>
      <w:del w:id="2" w:author="George Carpusor" w:date="2019-07-10T19:49:00Z">
        <w:r w:rsidDel="00AC441C">
          <w:rPr>
            <w:rFonts w:ascii="Trebuchet MS" w:hAnsi="Trebuchet MS"/>
            <w:b/>
          </w:rPr>
          <w:delText>Director General AMPOC,</w:delText>
        </w:r>
      </w:del>
    </w:p>
    <w:p w14:paraId="40E72AD5" w14:textId="29F3828E" w:rsidR="001F5390" w:rsidRPr="00C2516D" w:rsidDel="00AC441C" w:rsidRDefault="00C2516D" w:rsidP="00AC441C">
      <w:pPr>
        <w:contextualSpacing/>
        <w:jc w:val="center"/>
        <w:rPr>
          <w:del w:id="3" w:author="George Carpusor" w:date="2019-07-10T19:49:00Z"/>
          <w:rFonts w:ascii="Trebuchet MS" w:hAnsi="Trebuchet MS"/>
        </w:rPr>
        <w:pPrChange w:id="4" w:author="George Carpusor" w:date="2019-07-10T19:49:00Z">
          <w:pPr>
            <w:contextualSpacing/>
            <w:jc w:val="center"/>
          </w:pPr>
        </w:pPrChange>
      </w:pPr>
      <w:del w:id="5" w:author="George Carpusor" w:date="2019-07-10T19:49:00Z">
        <w:r w:rsidDel="00AC441C">
          <w:rPr>
            <w:rFonts w:ascii="Trebuchet MS" w:hAnsi="Trebuchet MS"/>
            <w:b/>
          </w:rPr>
          <w:delText>Svetlana GOMBOȘ</w:delText>
        </w:r>
      </w:del>
    </w:p>
    <w:p w14:paraId="14C284E6" w14:textId="7DE45906" w:rsidR="001F5390" w:rsidRPr="00C2516D" w:rsidDel="00AC441C" w:rsidRDefault="001F5390" w:rsidP="00AC441C">
      <w:pPr>
        <w:tabs>
          <w:tab w:val="left" w:pos="5632"/>
        </w:tabs>
        <w:contextualSpacing/>
        <w:jc w:val="center"/>
        <w:rPr>
          <w:del w:id="6" w:author="George Carpusor" w:date="2019-07-10T19:49:00Z"/>
          <w:rFonts w:ascii="Trebuchet MS" w:hAnsi="Trebuchet MS"/>
        </w:rPr>
        <w:pPrChange w:id="7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60F6B99C" w14:textId="3C383A69" w:rsidR="001F5390" w:rsidRPr="00C2516D" w:rsidDel="00AC441C" w:rsidRDefault="001F5390" w:rsidP="00AC441C">
      <w:pPr>
        <w:tabs>
          <w:tab w:val="left" w:pos="5632"/>
        </w:tabs>
        <w:contextualSpacing/>
        <w:jc w:val="center"/>
        <w:rPr>
          <w:del w:id="8" w:author="George Carpusor" w:date="2019-07-10T19:49:00Z"/>
          <w:rFonts w:ascii="Trebuchet MS" w:hAnsi="Trebuchet MS"/>
        </w:rPr>
        <w:pPrChange w:id="9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296AECA8" w14:textId="5425921B" w:rsidR="001F5390" w:rsidRPr="00C2516D" w:rsidDel="00AC441C" w:rsidRDefault="001F5390" w:rsidP="00AC441C">
      <w:pPr>
        <w:tabs>
          <w:tab w:val="left" w:pos="5632"/>
        </w:tabs>
        <w:contextualSpacing/>
        <w:jc w:val="center"/>
        <w:rPr>
          <w:del w:id="10" w:author="George Carpusor" w:date="2019-07-10T19:49:00Z"/>
          <w:rFonts w:ascii="Trebuchet MS" w:hAnsi="Trebuchet MS"/>
        </w:rPr>
        <w:pPrChange w:id="11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2473C94F" w14:textId="4062E5FB" w:rsidR="001F5390" w:rsidRPr="00C2516D" w:rsidDel="00AC441C" w:rsidRDefault="001F5390" w:rsidP="00AC441C">
      <w:pPr>
        <w:tabs>
          <w:tab w:val="left" w:pos="5632"/>
        </w:tabs>
        <w:contextualSpacing/>
        <w:jc w:val="center"/>
        <w:rPr>
          <w:del w:id="12" w:author="George Carpusor" w:date="2019-07-10T19:49:00Z"/>
          <w:rFonts w:ascii="Trebuchet MS" w:hAnsi="Trebuchet MS"/>
        </w:rPr>
        <w:pPrChange w:id="13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60FCB5C2" w14:textId="2D1DB5A9" w:rsidR="00EB4589" w:rsidRPr="00C2516D" w:rsidDel="00AC441C" w:rsidRDefault="00EB4589" w:rsidP="00AC441C">
      <w:pPr>
        <w:tabs>
          <w:tab w:val="left" w:pos="5632"/>
        </w:tabs>
        <w:contextualSpacing/>
        <w:jc w:val="center"/>
        <w:rPr>
          <w:del w:id="14" w:author="George Carpusor" w:date="2019-07-10T19:49:00Z"/>
          <w:rFonts w:ascii="Trebuchet MS" w:hAnsi="Trebuchet MS"/>
        </w:rPr>
        <w:pPrChange w:id="15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794F2117" w14:textId="67CEE850" w:rsidR="00EB4589" w:rsidDel="00AC441C" w:rsidRDefault="00EB4589" w:rsidP="00AC441C">
      <w:pPr>
        <w:tabs>
          <w:tab w:val="left" w:pos="5632"/>
        </w:tabs>
        <w:contextualSpacing/>
        <w:jc w:val="center"/>
        <w:rPr>
          <w:del w:id="16" w:author="George Carpusor" w:date="2019-07-10T19:49:00Z"/>
          <w:rFonts w:ascii="Trebuchet MS" w:hAnsi="Trebuchet MS"/>
        </w:rPr>
        <w:pPrChange w:id="17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29387ED4" w14:textId="07B32FB0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18" w:author="George Carpusor" w:date="2019-07-10T19:49:00Z"/>
          <w:rFonts w:ascii="Trebuchet MS" w:hAnsi="Trebuchet MS"/>
        </w:rPr>
        <w:pPrChange w:id="19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2ADF5DC5" w14:textId="003938A0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20" w:author="George Carpusor" w:date="2019-07-10T19:49:00Z"/>
          <w:rFonts w:ascii="Trebuchet MS" w:hAnsi="Trebuchet MS"/>
        </w:rPr>
        <w:pPrChange w:id="21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7A19D865" w14:textId="2E3E02C1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22" w:author="George Carpusor" w:date="2019-07-10T19:49:00Z"/>
          <w:rFonts w:ascii="Trebuchet MS" w:hAnsi="Trebuchet MS"/>
        </w:rPr>
        <w:pPrChange w:id="23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4C8FA289" w14:textId="1BFC7B89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24" w:author="George Carpusor" w:date="2019-07-10T19:49:00Z"/>
          <w:rFonts w:ascii="Trebuchet MS" w:hAnsi="Trebuchet MS"/>
        </w:rPr>
        <w:pPrChange w:id="25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2B6B88A6" w14:textId="401BFB54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26" w:author="George Carpusor" w:date="2019-07-10T19:49:00Z"/>
          <w:rFonts w:ascii="Trebuchet MS" w:hAnsi="Trebuchet MS"/>
        </w:rPr>
        <w:pPrChange w:id="27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57660692" w14:textId="0C85A713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28" w:author="George Carpusor" w:date="2019-07-10T19:49:00Z"/>
          <w:rFonts w:ascii="Trebuchet MS" w:hAnsi="Trebuchet MS"/>
        </w:rPr>
        <w:pPrChange w:id="29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0016E6B6" w14:textId="7E674A68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30" w:author="George Carpusor" w:date="2019-07-10T19:49:00Z"/>
          <w:rFonts w:ascii="Trebuchet MS" w:hAnsi="Trebuchet MS"/>
        </w:rPr>
        <w:pPrChange w:id="31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5311E5F3" w14:textId="5B9E750F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32" w:author="George Carpusor" w:date="2019-07-10T19:49:00Z"/>
          <w:rFonts w:ascii="Trebuchet MS" w:hAnsi="Trebuchet MS"/>
        </w:rPr>
        <w:pPrChange w:id="33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657A56D5" w14:textId="68FDB543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34" w:author="George Carpusor" w:date="2019-07-10T19:49:00Z"/>
          <w:rFonts w:ascii="Trebuchet MS" w:hAnsi="Trebuchet MS"/>
        </w:rPr>
        <w:pPrChange w:id="35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4FA4A3C8" w14:textId="681FABFF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36" w:author="George Carpusor" w:date="2019-07-10T19:49:00Z"/>
          <w:rFonts w:ascii="Trebuchet MS" w:hAnsi="Trebuchet MS"/>
        </w:rPr>
        <w:pPrChange w:id="37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1A530BE1" w14:textId="22163B9E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38" w:author="George Carpusor" w:date="2019-07-10T19:49:00Z"/>
          <w:rFonts w:ascii="Trebuchet MS" w:hAnsi="Trebuchet MS"/>
        </w:rPr>
        <w:pPrChange w:id="39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7EFB74A0" w14:textId="49F9D80B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40" w:author="George Carpusor" w:date="2019-07-10T19:49:00Z"/>
          <w:rFonts w:ascii="Trebuchet MS" w:hAnsi="Trebuchet MS"/>
        </w:rPr>
        <w:pPrChange w:id="41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2457C236" w14:textId="10E1E7F4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42" w:author="George Carpusor" w:date="2019-07-10T19:49:00Z"/>
          <w:rFonts w:ascii="Trebuchet MS" w:hAnsi="Trebuchet MS"/>
        </w:rPr>
        <w:pPrChange w:id="43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7524806F" w14:textId="458C39D5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44" w:author="George Carpusor" w:date="2019-07-10T19:49:00Z"/>
          <w:rFonts w:ascii="Trebuchet MS" w:hAnsi="Trebuchet MS"/>
        </w:rPr>
        <w:pPrChange w:id="45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61BD0E7E" w14:textId="2F937114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46" w:author="George Carpusor" w:date="2019-07-10T19:49:00Z"/>
          <w:rFonts w:ascii="Trebuchet MS" w:hAnsi="Trebuchet MS"/>
        </w:rPr>
        <w:pPrChange w:id="47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2CE1D3DD" w14:textId="4665D7CB" w:rsidR="00482F43" w:rsidDel="00AC441C" w:rsidRDefault="00482F43" w:rsidP="00AC441C">
      <w:pPr>
        <w:tabs>
          <w:tab w:val="left" w:pos="5632"/>
        </w:tabs>
        <w:contextualSpacing/>
        <w:jc w:val="center"/>
        <w:rPr>
          <w:del w:id="48" w:author="George Carpusor" w:date="2019-07-10T19:49:00Z"/>
          <w:rFonts w:ascii="Trebuchet MS" w:hAnsi="Trebuchet MS"/>
        </w:rPr>
        <w:pPrChange w:id="49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099D752A" w14:textId="4C14642E" w:rsidR="00B517F2" w:rsidDel="00AC441C" w:rsidRDefault="00B517F2" w:rsidP="00AC441C">
      <w:pPr>
        <w:tabs>
          <w:tab w:val="left" w:pos="5632"/>
        </w:tabs>
        <w:contextualSpacing/>
        <w:jc w:val="center"/>
        <w:rPr>
          <w:del w:id="50" w:author="George Carpusor" w:date="2019-07-10T19:49:00Z"/>
          <w:rFonts w:ascii="Trebuchet MS" w:hAnsi="Trebuchet MS"/>
        </w:rPr>
        <w:pPrChange w:id="51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78A483B4" w14:textId="455425F5" w:rsidR="00B517F2" w:rsidRPr="00C2516D" w:rsidDel="00AC441C" w:rsidRDefault="00B517F2" w:rsidP="00AC441C">
      <w:pPr>
        <w:tabs>
          <w:tab w:val="left" w:pos="5632"/>
        </w:tabs>
        <w:contextualSpacing/>
        <w:jc w:val="center"/>
        <w:rPr>
          <w:del w:id="52" w:author="George Carpusor" w:date="2019-07-10T19:49:00Z"/>
          <w:rFonts w:ascii="Trebuchet MS" w:hAnsi="Trebuchet MS"/>
        </w:rPr>
        <w:pPrChange w:id="53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402DBABE" w14:textId="4840FB66" w:rsidR="006F5EF0" w:rsidRPr="00C2516D" w:rsidDel="00AC441C" w:rsidRDefault="006F5EF0" w:rsidP="00AC441C">
      <w:pPr>
        <w:tabs>
          <w:tab w:val="left" w:pos="5632"/>
        </w:tabs>
        <w:contextualSpacing/>
        <w:jc w:val="center"/>
        <w:rPr>
          <w:del w:id="54" w:author="George Carpusor" w:date="2019-07-10T19:49:00Z"/>
          <w:rFonts w:ascii="Trebuchet MS" w:hAnsi="Trebuchet MS"/>
        </w:rPr>
        <w:pPrChange w:id="55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095ECF66" w14:textId="7FF95842" w:rsidR="006F5EF0" w:rsidDel="00AC441C" w:rsidRDefault="006F5EF0" w:rsidP="00AC441C">
      <w:pPr>
        <w:tabs>
          <w:tab w:val="left" w:pos="5632"/>
        </w:tabs>
        <w:contextualSpacing/>
        <w:jc w:val="center"/>
        <w:rPr>
          <w:del w:id="56" w:author="George Carpusor" w:date="2019-07-10T19:49:00Z"/>
          <w:rFonts w:ascii="Trebuchet MS" w:hAnsi="Trebuchet MS"/>
        </w:rPr>
        <w:pPrChange w:id="57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57DDBF90" w14:textId="1BBBE4E0" w:rsidR="00786389" w:rsidDel="00AC441C" w:rsidRDefault="00786389" w:rsidP="00AC441C">
      <w:pPr>
        <w:tabs>
          <w:tab w:val="left" w:pos="5632"/>
        </w:tabs>
        <w:contextualSpacing/>
        <w:jc w:val="center"/>
        <w:rPr>
          <w:del w:id="58" w:author="George Carpusor" w:date="2019-07-10T19:49:00Z"/>
          <w:rFonts w:ascii="Trebuchet MS" w:hAnsi="Trebuchet MS"/>
        </w:rPr>
        <w:pPrChange w:id="59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32DDD4D6" w14:textId="12481376" w:rsidR="00786389" w:rsidDel="00AC441C" w:rsidRDefault="00786389" w:rsidP="00AC441C">
      <w:pPr>
        <w:tabs>
          <w:tab w:val="left" w:pos="5632"/>
        </w:tabs>
        <w:contextualSpacing/>
        <w:jc w:val="center"/>
        <w:rPr>
          <w:del w:id="60" w:author="George Carpusor" w:date="2019-07-10T19:49:00Z"/>
          <w:rFonts w:ascii="Trebuchet MS" w:hAnsi="Trebuchet MS"/>
        </w:rPr>
        <w:pPrChange w:id="61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1BE47E21" w14:textId="721F3E2D" w:rsidR="00786389" w:rsidRPr="00C2516D" w:rsidDel="00AC441C" w:rsidRDefault="00786389" w:rsidP="00AC441C">
      <w:pPr>
        <w:tabs>
          <w:tab w:val="left" w:pos="5632"/>
        </w:tabs>
        <w:contextualSpacing/>
        <w:jc w:val="center"/>
        <w:rPr>
          <w:del w:id="62" w:author="George Carpusor" w:date="2019-07-10T19:49:00Z"/>
          <w:rFonts w:ascii="Trebuchet MS" w:hAnsi="Trebuchet MS"/>
        </w:rPr>
        <w:pPrChange w:id="63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p w14:paraId="012D3738" w14:textId="33A139E9" w:rsidR="005947D2" w:rsidRPr="00C2516D" w:rsidDel="00AC441C" w:rsidRDefault="005947D2" w:rsidP="00AC441C">
      <w:pPr>
        <w:tabs>
          <w:tab w:val="left" w:pos="5632"/>
        </w:tabs>
        <w:contextualSpacing/>
        <w:jc w:val="center"/>
        <w:rPr>
          <w:del w:id="64" w:author="George Carpusor" w:date="2019-07-10T19:49:00Z"/>
          <w:rFonts w:ascii="Trebuchet MS" w:hAnsi="Trebuchet MS"/>
        </w:rPr>
        <w:pPrChange w:id="65" w:author="George Carpusor" w:date="2019-07-10T19:49:00Z">
          <w:pPr>
            <w:tabs>
              <w:tab w:val="left" w:pos="5632"/>
            </w:tabs>
            <w:spacing w:after="80"/>
          </w:pPr>
        </w:pPrChange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3418"/>
        <w:gridCol w:w="1650"/>
        <w:gridCol w:w="1225"/>
        <w:gridCol w:w="1640"/>
      </w:tblGrid>
      <w:tr w:rsidR="005947D2" w:rsidRPr="00C2516D" w:rsidDel="00AC441C" w14:paraId="62DED7FF" w14:textId="2B68B3A4" w:rsidTr="00EB4589">
        <w:trPr>
          <w:trHeight w:val="242"/>
          <w:del w:id="66" w:author="George Carpusor" w:date="2019-07-10T19:49:00Z"/>
        </w:trPr>
        <w:tc>
          <w:tcPr>
            <w:tcW w:w="999" w:type="pct"/>
          </w:tcPr>
          <w:p w14:paraId="3EAC1717" w14:textId="0C0AA775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67" w:author="George Carpusor" w:date="2019-07-10T19:49:00Z"/>
                <w:rFonts w:ascii="Trebuchet MS" w:eastAsia="Calibri" w:hAnsi="Trebuchet MS"/>
                <w:b/>
                <w:color w:val="000000"/>
              </w:rPr>
              <w:pPrChange w:id="68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69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</w:rPr>
                <w:br w:type="page"/>
              </w:r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AVIZEAZĂ</w:delText>
              </w:r>
            </w:del>
          </w:p>
        </w:tc>
        <w:tc>
          <w:tcPr>
            <w:tcW w:w="1724" w:type="pct"/>
          </w:tcPr>
          <w:p w14:paraId="6AFEAC97" w14:textId="5ABDB231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70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71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72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 xml:space="preserve">Nume şi prenume </w:delText>
              </w:r>
            </w:del>
          </w:p>
        </w:tc>
        <w:tc>
          <w:tcPr>
            <w:tcW w:w="832" w:type="pct"/>
          </w:tcPr>
          <w:p w14:paraId="472FFCFD" w14:textId="0E35250D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73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74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  <w:del w:id="75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Dată avizare</w:delText>
              </w:r>
            </w:del>
          </w:p>
        </w:tc>
        <w:tc>
          <w:tcPr>
            <w:tcW w:w="618" w:type="pct"/>
          </w:tcPr>
          <w:p w14:paraId="1709518D" w14:textId="19D0FFD1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76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77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  <w:del w:id="78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Observații</w:delText>
              </w:r>
            </w:del>
          </w:p>
        </w:tc>
        <w:tc>
          <w:tcPr>
            <w:tcW w:w="827" w:type="pct"/>
          </w:tcPr>
          <w:p w14:paraId="5B8A4751" w14:textId="55EE20AF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79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80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  <w:del w:id="81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Semnătură</w:delText>
              </w:r>
            </w:del>
          </w:p>
        </w:tc>
      </w:tr>
      <w:tr w:rsidR="005947D2" w:rsidRPr="00C2516D" w:rsidDel="00AC441C" w14:paraId="08A57753" w14:textId="2243C99D" w:rsidTr="00EB4589">
        <w:trPr>
          <w:trHeight w:val="242"/>
          <w:del w:id="82" w:author="George Carpusor" w:date="2019-07-10T19:49:00Z"/>
        </w:trPr>
        <w:tc>
          <w:tcPr>
            <w:tcW w:w="999" w:type="pct"/>
          </w:tcPr>
          <w:p w14:paraId="1A114F38" w14:textId="73DA6311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83" w:author="George Carpusor" w:date="2019-07-10T19:49:00Z"/>
                <w:rFonts w:ascii="Trebuchet MS" w:eastAsia="Calibri" w:hAnsi="Trebuchet MS"/>
                <w:b/>
              </w:rPr>
              <w:pPrChange w:id="84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85" w:author="George Carpusor" w:date="2019-07-10T19:49:00Z">
              <w:r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Director general adjunct</w:delText>
              </w:r>
            </w:del>
          </w:p>
        </w:tc>
        <w:tc>
          <w:tcPr>
            <w:tcW w:w="1724" w:type="pct"/>
          </w:tcPr>
          <w:p w14:paraId="2518DB4E" w14:textId="4BA522BE" w:rsidR="005947D2" w:rsidRPr="00C2516D" w:rsidDel="00AC441C" w:rsidRDefault="00F56924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86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87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88" w:author="George Carpusor" w:date="2019-07-10T19:49:00Z">
              <w:r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Adelina Narcisa PAFITIS</w:delText>
              </w:r>
            </w:del>
          </w:p>
        </w:tc>
        <w:tc>
          <w:tcPr>
            <w:tcW w:w="832" w:type="pct"/>
          </w:tcPr>
          <w:p w14:paraId="45A20F82" w14:textId="1932B4E2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89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90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618" w:type="pct"/>
          </w:tcPr>
          <w:p w14:paraId="7539D5B3" w14:textId="4951FE1E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91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92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827" w:type="pct"/>
          </w:tcPr>
          <w:p w14:paraId="46C82E4F" w14:textId="698EB1B1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93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94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</w:tr>
      <w:tr w:rsidR="005947D2" w:rsidRPr="00C2516D" w:rsidDel="00AC441C" w14:paraId="648E565D" w14:textId="615698EF" w:rsidTr="00EB4589">
        <w:trPr>
          <w:trHeight w:val="242"/>
          <w:del w:id="95" w:author="George Carpusor" w:date="2019-07-10T19:49:00Z"/>
        </w:trPr>
        <w:tc>
          <w:tcPr>
            <w:tcW w:w="999" w:type="pct"/>
          </w:tcPr>
          <w:p w14:paraId="26DD7B94" w14:textId="462C4097" w:rsidR="005947D2" w:rsidRPr="00C2516D" w:rsidDel="00AC441C" w:rsidRDefault="00C5723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96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97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98" w:author="George Carpusor" w:date="2019-07-10T19:49:00Z">
              <w:r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Director</w:delText>
              </w:r>
            </w:del>
          </w:p>
        </w:tc>
        <w:tc>
          <w:tcPr>
            <w:tcW w:w="1724" w:type="pct"/>
          </w:tcPr>
          <w:p w14:paraId="19DAA3CD" w14:textId="579D6B74" w:rsidR="005947D2" w:rsidRPr="00C2516D" w:rsidDel="00AC441C" w:rsidRDefault="00C5723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99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00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01" w:author="George Carpusor" w:date="2019-07-10T19:49:00Z">
              <w:r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Cornelia</w:delText>
              </w:r>
              <w:r w:rsidR="00211840"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 xml:space="preserve"> Meda</w:delText>
              </w:r>
              <w:r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 xml:space="preserve"> BĂICULESCU</w:delText>
              </w:r>
            </w:del>
          </w:p>
        </w:tc>
        <w:tc>
          <w:tcPr>
            <w:tcW w:w="832" w:type="pct"/>
          </w:tcPr>
          <w:p w14:paraId="73CAAA70" w14:textId="4D302C23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02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03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618" w:type="pct"/>
          </w:tcPr>
          <w:p w14:paraId="40F98904" w14:textId="4C1A233D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04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05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827" w:type="pct"/>
          </w:tcPr>
          <w:p w14:paraId="400A41E2" w14:textId="21C6C3E9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06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07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</w:tr>
      <w:tr w:rsidR="00525B75" w:rsidRPr="00C2516D" w:rsidDel="00AC441C" w14:paraId="22C3204E" w14:textId="1F06A73A" w:rsidTr="00EB4589">
        <w:trPr>
          <w:trHeight w:val="242"/>
          <w:del w:id="108" w:author="George Carpusor" w:date="2019-07-10T19:49:00Z"/>
        </w:trPr>
        <w:tc>
          <w:tcPr>
            <w:tcW w:w="999" w:type="pct"/>
          </w:tcPr>
          <w:p w14:paraId="3C5021CD" w14:textId="7BC91CF3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09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10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11" w:author="George Carpusor" w:date="2019-07-10T19:49:00Z">
              <w:r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Sef serviciu</w:delText>
              </w:r>
            </w:del>
          </w:p>
        </w:tc>
        <w:tc>
          <w:tcPr>
            <w:tcW w:w="1724" w:type="pct"/>
          </w:tcPr>
          <w:p w14:paraId="692D7768" w14:textId="5CBB8889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12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13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14" w:author="George Carpusor" w:date="2019-07-10T19:49:00Z">
              <w:r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Mihaela MANOLESCU</w:delText>
              </w:r>
            </w:del>
          </w:p>
        </w:tc>
        <w:tc>
          <w:tcPr>
            <w:tcW w:w="832" w:type="pct"/>
          </w:tcPr>
          <w:p w14:paraId="104ACAFE" w14:textId="2171D3CD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15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16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618" w:type="pct"/>
          </w:tcPr>
          <w:p w14:paraId="205A2F91" w14:textId="26D725C2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17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18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827" w:type="pct"/>
          </w:tcPr>
          <w:p w14:paraId="3EDF977B" w14:textId="26D0457E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19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20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</w:tr>
      <w:tr w:rsidR="005947D2" w:rsidRPr="00C2516D" w:rsidDel="00AC441C" w14:paraId="08AF9C2D" w14:textId="2A33A8BA" w:rsidTr="00EB4589">
        <w:trPr>
          <w:trHeight w:val="391"/>
          <w:del w:id="121" w:author="George Carpusor" w:date="2019-07-10T19:49:00Z"/>
        </w:trPr>
        <w:tc>
          <w:tcPr>
            <w:tcW w:w="999" w:type="pct"/>
          </w:tcPr>
          <w:p w14:paraId="48E79639" w14:textId="7E1DB5B3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22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23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24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REDACTEAZĂ</w:delText>
              </w:r>
            </w:del>
          </w:p>
        </w:tc>
        <w:tc>
          <w:tcPr>
            <w:tcW w:w="1724" w:type="pct"/>
          </w:tcPr>
          <w:p w14:paraId="777AF341" w14:textId="5FD0B8D1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25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26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27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Nume și prenume</w:delText>
              </w:r>
            </w:del>
          </w:p>
        </w:tc>
        <w:tc>
          <w:tcPr>
            <w:tcW w:w="832" w:type="pct"/>
          </w:tcPr>
          <w:p w14:paraId="42D2E9B1" w14:textId="28217065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28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29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  <w:del w:id="130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Dată întocmire</w:delText>
              </w:r>
            </w:del>
          </w:p>
        </w:tc>
        <w:tc>
          <w:tcPr>
            <w:tcW w:w="618" w:type="pct"/>
          </w:tcPr>
          <w:p w14:paraId="305C067D" w14:textId="5D17D56A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31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32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  <w:del w:id="133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Observații</w:delText>
              </w:r>
            </w:del>
          </w:p>
        </w:tc>
        <w:tc>
          <w:tcPr>
            <w:tcW w:w="827" w:type="pct"/>
          </w:tcPr>
          <w:p w14:paraId="5571C56C" w14:textId="54DC8052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34" w:author="George Carpusor" w:date="2019-07-10T19:49:00Z"/>
                <w:rFonts w:ascii="Trebuchet MS" w:eastAsia="Calibri" w:hAnsi="Trebuchet MS"/>
                <w:b/>
                <w:color w:val="000000"/>
                <w:lang w:eastAsia="ro-RO"/>
              </w:rPr>
              <w:pPrChange w:id="135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  <w:del w:id="136" w:author="George Carpusor" w:date="2019-07-10T19:49:00Z">
              <w:r w:rsidRPr="00C2516D" w:rsidDel="00AC441C">
                <w:rPr>
                  <w:rFonts w:ascii="Trebuchet MS" w:eastAsia="Calibri" w:hAnsi="Trebuchet MS"/>
                  <w:b/>
                  <w:color w:val="000000"/>
                  <w:lang w:eastAsia="ro-RO"/>
                </w:rPr>
                <w:delText>Semnătură</w:delText>
              </w:r>
            </w:del>
          </w:p>
        </w:tc>
      </w:tr>
      <w:tr w:rsidR="005947D2" w:rsidRPr="00C2516D" w:rsidDel="00AC441C" w14:paraId="3F5F6326" w14:textId="41C762B6" w:rsidTr="00EB4589">
        <w:trPr>
          <w:trHeight w:val="152"/>
          <w:del w:id="137" w:author="George Carpusor" w:date="2019-07-10T19:49:00Z"/>
        </w:trPr>
        <w:tc>
          <w:tcPr>
            <w:tcW w:w="999" w:type="pct"/>
          </w:tcPr>
          <w:p w14:paraId="796101B3" w14:textId="1D0103DA" w:rsidR="005947D2" w:rsidRPr="00C2516D" w:rsidDel="00AC441C" w:rsidRDefault="00EB4589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38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39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40" w:author="George Carpusor" w:date="2019-07-10T19:49:00Z">
              <w:r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Manager Public</w:delText>
              </w:r>
            </w:del>
          </w:p>
        </w:tc>
        <w:tc>
          <w:tcPr>
            <w:tcW w:w="1724" w:type="pct"/>
          </w:tcPr>
          <w:p w14:paraId="198B24EB" w14:textId="7AABE13A" w:rsidR="005947D2" w:rsidRPr="00C2516D" w:rsidDel="00AC441C" w:rsidRDefault="00EB4589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41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42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43" w:author="George Carpusor" w:date="2019-07-10T19:49:00Z">
              <w:r w:rsidRPr="00C2516D"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George CĂRPUȘOR</w:delText>
              </w:r>
            </w:del>
          </w:p>
        </w:tc>
        <w:tc>
          <w:tcPr>
            <w:tcW w:w="832" w:type="pct"/>
          </w:tcPr>
          <w:p w14:paraId="0A140CA3" w14:textId="2EEC72B2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44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45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618" w:type="pct"/>
          </w:tcPr>
          <w:p w14:paraId="3E3584B5" w14:textId="3FF8DD9F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46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47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827" w:type="pct"/>
          </w:tcPr>
          <w:p w14:paraId="2630F623" w14:textId="495AF720" w:rsidR="005947D2" w:rsidRPr="00C2516D" w:rsidDel="00AC441C" w:rsidRDefault="005947D2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48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49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</w:tr>
      <w:tr w:rsidR="00525B75" w:rsidRPr="00C2516D" w:rsidDel="00AC441C" w14:paraId="41AF5AFC" w14:textId="5317A525" w:rsidTr="00EB4589">
        <w:trPr>
          <w:trHeight w:val="152"/>
          <w:del w:id="150" w:author="George Carpusor" w:date="2019-07-10T19:49:00Z"/>
        </w:trPr>
        <w:tc>
          <w:tcPr>
            <w:tcW w:w="999" w:type="pct"/>
          </w:tcPr>
          <w:p w14:paraId="76846485" w14:textId="65A08E06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51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52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53" w:author="George Carpusor" w:date="2019-07-10T19:49:00Z">
              <w:r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Consilier</w:delText>
              </w:r>
            </w:del>
          </w:p>
        </w:tc>
        <w:tc>
          <w:tcPr>
            <w:tcW w:w="1724" w:type="pct"/>
          </w:tcPr>
          <w:p w14:paraId="50114058" w14:textId="45232DEC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54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55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</w:pPr>
              </w:pPrChange>
            </w:pPr>
            <w:del w:id="156" w:author="George Carpusor" w:date="2019-07-10T19:49:00Z">
              <w:r w:rsidDel="00AC441C">
                <w:rPr>
                  <w:rFonts w:ascii="Trebuchet MS" w:eastAsia="Calibri" w:hAnsi="Trebuchet MS"/>
                  <w:color w:val="000000"/>
                  <w:lang w:eastAsia="ro-RO"/>
                </w:rPr>
                <w:delText>Cornelia BUDICA</w:delText>
              </w:r>
            </w:del>
          </w:p>
        </w:tc>
        <w:tc>
          <w:tcPr>
            <w:tcW w:w="832" w:type="pct"/>
          </w:tcPr>
          <w:p w14:paraId="40DE5DE4" w14:textId="71A57E5D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57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58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618" w:type="pct"/>
          </w:tcPr>
          <w:p w14:paraId="2DC4B937" w14:textId="74EDA87F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59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60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  <w:tc>
          <w:tcPr>
            <w:tcW w:w="827" w:type="pct"/>
          </w:tcPr>
          <w:p w14:paraId="6F022E19" w14:textId="5C6613EF" w:rsidR="00525B75" w:rsidRPr="00C2516D" w:rsidDel="00AC441C" w:rsidRDefault="00525B75" w:rsidP="00AC441C">
            <w:pPr>
              <w:autoSpaceDE w:val="0"/>
              <w:autoSpaceDN w:val="0"/>
              <w:adjustRightInd w:val="0"/>
              <w:contextualSpacing/>
              <w:jc w:val="center"/>
              <w:rPr>
                <w:del w:id="161" w:author="George Carpusor" w:date="2019-07-10T19:49:00Z"/>
                <w:rFonts w:ascii="Trebuchet MS" w:eastAsia="Calibri" w:hAnsi="Trebuchet MS"/>
                <w:color w:val="000000"/>
                <w:lang w:eastAsia="ro-RO"/>
              </w:rPr>
              <w:pPrChange w:id="162" w:author="George Carpusor" w:date="2019-07-10T19:49:00Z">
                <w:pPr>
                  <w:autoSpaceDE w:val="0"/>
                  <w:autoSpaceDN w:val="0"/>
                  <w:adjustRightInd w:val="0"/>
                  <w:spacing w:after="80"/>
                  <w:jc w:val="center"/>
                </w:pPr>
              </w:pPrChange>
            </w:pPr>
          </w:p>
        </w:tc>
      </w:tr>
    </w:tbl>
    <w:p w14:paraId="64675D83" w14:textId="5C039DB6" w:rsidR="00183BC2" w:rsidRPr="00C2516D" w:rsidRDefault="00183BC2" w:rsidP="00AC441C">
      <w:pPr>
        <w:contextualSpacing/>
        <w:jc w:val="center"/>
        <w:rPr>
          <w:rFonts w:ascii="Trebuchet MS" w:hAnsi="Trebuchet MS" w:cs="Calibri"/>
          <w:noProof/>
        </w:rPr>
        <w:pPrChange w:id="163" w:author="George Carpusor" w:date="2019-07-10T19:49:00Z">
          <w:pPr>
            <w:spacing w:after="120" w:line="276" w:lineRule="auto"/>
            <w:ind w:right="284"/>
            <w:jc w:val="both"/>
          </w:pPr>
        </w:pPrChange>
      </w:pPr>
      <w:bookmarkStart w:id="164" w:name="_GoBack"/>
      <w:bookmarkEnd w:id="164"/>
    </w:p>
    <w:sectPr w:rsidR="00183BC2" w:rsidRPr="00C2516D" w:rsidSect="00EB4589">
      <w:footerReference w:type="default" r:id="rId10"/>
      <w:headerReference w:type="first" r:id="rId11"/>
      <w:footerReference w:type="first" r:id="rId12"/>
      <w:pgSz w:w="11906" w:h="16838"/>
      <w:pgMar w:top="1417" w:right="56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9EBF" w14:textId="77777777" w:rsidR="002723A8" w:rsidRDefault="002723A8" w:rsidP="00902C98">
      <w:r>
        <w:separator/>
      </w:r>
    </w:p>
  </w:endnote>
  <w:endnote w:type="continuationSeparator" w:id="0">
    <w:p w14:paraId="03EB34D2" w14:textId="77777777" w:rsidR="002723A8" w:rsidRDefault="002723A8" w:rsidP="0090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2539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FF5CE" w14:textId="27C85C6D" w:rsidR="00C2516D" w:rsidRDefault="00C251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4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F3A9FF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Autoritatea de Management pentru Programul Operațional Competitivitate</w:t>
    </w:r>
  </w:p>
  <w:p w14:paraId="1ACD7960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Strada Mendeleev, nr. 36-38, Sector 1, București</w:t>
    </w:r>
    <w:r w:rsidRPr="00D21BE1">
      <w:rPr>
        <w:rFonts w:ascii="Trebuchet MS" w:eastAsia="Trebuchet MS" w:hAnsi="Trebuchet MS" w:cs="Trebuchet MS"/>
        <w:sz w:val="14"/>
        <w:szCs w:val="14"/>
      </w:rPr>
      <w:tab/>
    </w:r>
  </w:p>
  <w:p w14:paraId="57B61444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Tel.: +40372.614.431</w:t>
    </w:r>
  </w:p>
  <w:p w14:paraId="7F345DF9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contact.minister@fonduri-ue.ro</w:t>
    </w:r>
  </w:p>
  <w:p w14:paraId="17062188" w14:textId="77777777" w:rsidR="00C2516D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www.fonduri-ue.ro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85388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6302C3" w14:textId="10C0F2F1" w:rsidR="00C2516D" w:rsidRDefault="00C251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4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6F6724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Autoritatea de Management pentru Programul Operațional Competitivitate</w:t>
    </w:r>
  </w:p>
  <w:p w14:paraId="0DD4916B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Strada Mendeleev, nr. 36-38, Sector 1, București</w:t>
    </w:r>
    <w:r w:rsidRPr="00D21BE1">
      <w:rPr>
        <w:rFonts w:ascii="Trebuchet MS" w:eastAsia="Trebuchet MS" w:hAnsi="Trebuchet MS" w:cs="Trebuchet MS"/>
        <w:sz w:val="14"/>
        <w:szCs w:val="14"/>
      </w:rPr>
      <w:tab/>
    </w:r>
  </w:p>
  <w:p w14:paraId="2EDB7855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Tel.: +40372.614.431</w:t>
    </w:r>
  </w:p>
  <w:p w14:paraId="34A43324" w14:textId="77777777" w:rsidR="00C2516D" w:rsidRPr="00D21BE1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contact.minister@fonduri-ue.ro</w:t>
    </w:r>
  </w:p>
  <w:p w14:paraId="1A4AB2E3" w14:textId="77777777" w:rsidR="00C2516D" w:rsidRDefault="00C2516D" w:rsidP="00C2516D">
    <w:pPr>
      <w:tabs>
        <w:tab w:val="center" w:pos="4536"/>
        <w:tab w:val="right" w:pos="9072"/>
      </w:tabs>
      <w:ind w:left="1701"/>
      <w:rPr>
        <w:rFonts w:ascii="Trebuchet MS" w:eastAsia="Trebuchet MS" w:hAnsi="Trebuchet MS" w:cs="Trebuchet MS"/>
        <w:sz w:val="14"/>
        <w:szCs w:val="14"/>
      </w:rPr>
    </w:pPr>
    <w:r w:rsidRPr="00D21BE1">
      <w:rPr>
        <w:rFonts w:ascii="Trebuchet MS" w:eastAsia="Trebuchet MS" w:hAnsi="Trebuchet MS" w:cs="Trebuchet MS"/>
        <w:sz w:val="14"/>
        <w:szCs w:val="14"/>
      </w:rPr>
      <w:t>www.fonduri-ue.ro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3756A" w14:textId="77777777" w:rsidR="002723A8" w:rsidRDefault="002723A8" w:rsidP="00902C98">
      <w:r>
        <w:separator/>
      </w:r>
    </w:p>
  </w:footnote>
  <w:footnote w:type="continuationSeparator" w:id="0">
    <w:p w14:paraId="070088E0" w14:textId="77777777" w:rsidR="002723A8" w:rsidRDefault="002723A8" w:rsidP="00902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2E20B" w14:textId="77777777" w:rsidR="00EB4589" w:rsidRDefault="00EB4589" w:rsidP="00EB4589">
    <w:pPr>
      <w:pStyle w:val="MediumGrid21"/>
      <w:rPr>
        <w:rFonts w:cs="Times New Roman"/>
      </w:rPr>
    </w:pPr>
    <w:r>
      <w:rPr>
        <w:noProof/>
        <w:lang w:val="ro-RO" w:eastAsia="ro-RO"/>
      </w:rPr>
      <w:drawing>
        <wp:inline distT="0" distB="0" distL="0" distR="0" wp14:anchorId="493CB89B" wp14:editId="3982EA20">
          <wp:extent cx="6014120" cy="835660"/>
          <wp:effectExtent l="0" t="0" r="5715" b="254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isterul fondurilo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8489" cy="836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06B375" w14:textId="77777777" w:rsidR="00EB4589" w:rsidRDefault="00EB4589" w:rsidP="00EB4589">
    <w:pPr>
      <w:pStyle w:val="MediumGrid21"/>
      <w:rPr>
        <w:rFonts w:cs="Times New Roman"/>
      </w:rPr>
    </w:pPr>
  </w:p>
  <w:p w14:paraId="4B1F8C2F" w14:textId="77777777" w:rsidR="00EB4589" w:rsidRDefault="00EB4589" w:rsidP="00EB4589">
    <w:pPr>
      <w:pStyle w:val="MediumGrid21"/>
      <w:rPr>
        <w:rFonts w:cs="Times New Roman"/>
      </w:rPr>
    </w:pPr>
  </w:p>
  <w:p w14:paraId="1451CA82" w14:textId="2E0D4903" w:rsidR="00EB4589" w:rsidRPr="00C93E05" w:rsidRDefault="00786389" w:rsidP="00786389">
    <w:pPr>
      <w:pStyle w:val="Footer"/>
      <w:rPr>
        <w:rFonts w:ascii="Trebuchet MS" w:hAnsi="Trebuchet MS" w:cs="Trebuchet MS"/>
        <w:sz w:val="22"/>
        <w:szCs w:val="22"/>
      </w:rPr>
    </w:pPr>
    <w:r>
      <w:rPr>
        <w:rFonts w:ascii="Trebuchet MS" w:hAnsi="Trebuchet MS" w:cs="Trebuchet MS"/>
        <w:sz w:val="22"/>
        <w:szCs w:val="22"/>
      </w:rPr>
      <w:t xml:space="preserve">                        </w:t>
    </w:r>
    <w:r w:rsidR="00EB4589" w:rsidRPr="00C93E05">
      <w:rPr>
        <w:rFonts w:ascii="Trebuchet MS" w:hAnsi="Trebuchet MS" w:cs="Trebuchet MS"/>
        <w:sz w:val="22"/>
        <w:szCs w:val="22"/>
      </w:rPr>
      <w:t>DIRECȚIA GENERALĂ PROGRAME EUROPENE COMPETITIVITATE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539"/>
    <w:multiLevelType w:val="hybridMultilevel"/>
    <w:tmpl w:val="531A814A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5174E"/>
    <w:multiLevelType w:val="hybridMultilevel"/>
    <w:tmpl w:val="56709110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11A60"/>
    <w:multiLevelType w:val="hybridMultilevel"/>
    <w:tmpl w:val="336AFB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11853"/>
    <w:multiLevelType w:val="hybridMultilevel"/>
    <w:tmpl w:val="BE0A1F3A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8D2967"/>
    <w:multiLevelType w:val="hybridMultilevel"/>
    <w:tmpl w:val="0DE428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4C0E"/>
    <w:multiLevelType w:val="hybridMultilevel"/>
    <w:tmpl w:val="B6DA730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91299"/>
    <w:multiLevelType w:val="hybridMultilevel"/>
    <w:tmpl w:val="34087B8E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A792994"/>
    <w:multiLevelType w:val="hybridMultilevel"/>
    <w:tmpl w:val="9AD2EF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9B1"/>
    <w:multiLevelType w:val="hybridMultilevel"/>
    <w:tmpl w:val="0F9EA2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F20E9"/>
    <w:multiLevelType w:val="hybridMultilevel"/>
    <w:tmpl w:val="7BFE2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30427"/>
    <w:multiLevelType w:val="hybridMultilevel"/>
    <w:tmpl w:val="0CD46640"/>
    <w:lvl w:ilvl="0" w:tplc="041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1A3396"/>
    <w:multiLevelType w:val="hybridMultilevel"/>
    <w:tmpl w:val="A8D0CAE4"/>
    <w:lvl w:ilvl="0" w:tplc="58760B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E27DB"/>
    <w:multiLevelType w:val="hybridMultilevel"/>
    <w:tmpl w:val="6E286808"/>
    <w:lvl w:ilvl="0" w:tplc="9240266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A44C5"/>
    <w:multiLevelType w:val="hybridMultilevel"/>
    <w:tmpl w:val="F49467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6721EE"/>
    <w:multiLevelType w:val="hybridMultilevel"/>
    <w:tmpl w:val="DAB4BB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A731C"/>
    <w:multiLevelType w:val="hybridMultilevel"/>
    <w:tmpl w:val="4E6603A0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8386965"/>
    <w:multiLevelType w:val="hybridMultilevel"/>
    <w:tmpl w:val="33C0A8E4"/>
    <w:lvl w:ilvl="0" w:tplc="5C6638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03012"/>
    <w:multiLevelType w:val="hybridMultilevel"/>
    <w:tmpl w:val="D3F621EE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3F4C0BE8"/>
    <w:multiLevelType w:val="hybridMultilevel"/>
    <w:tmpl w:val="F8F679F2"/>
    <w:lvl w:ilvl="0" w:tplc="096827C4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C18AB"/>
    <w:multiLevelType w:val="hybridMultilevel"/>
    <w:tmpl w:val="1C567158"/>
    <w:lvl w:ilvl="0" w:tplc="F9561F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8613E"/>
    <w:multiLevelType w:val="hybridMultilevel"/>
    <w:tmpl w:val="352C2E64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B7623"/>
    <w:multiLevelType w:val="hybridMultilevel"/>
    <w:tmpl w:val="E2FC72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14AA1"/>
    <w:multiLevelType w:val="hybridMultilevel"/>
    <w:tmpl w:val="54DE2A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2727F8"/>
    <w:multiLevelType w:val="hybridMultilevel"/>
    <w:tmpl w:val="5F84B63E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54C7F"/>
    <w:multiLevelType w:val="hybridMultilevel"/>
    <w:tmpl w:val="0A0A9A7A"/>
    <w:lvl w:ilvl="0" w:tplc="0418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CB500BD"/>
    <w:multiLevelType w:val="hybridMultilevel"/>
    <w:tmpl w:val="CDC47FD6"/>
    <w:lvl w:ilvl="0" w:tplc="977013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1C5E42"/>
    <w:multiLevelType w:val="hybridMultilevel"/>
    <w:tmpl w:val="C00C2B4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F6098C"/>
    <w:multiLevelType w:val="hybridMultilevel"/>
    <w:tmpl w:val="BF687C10"/>
    <w:lvl w:ilvl="0" w:tplc="0FE0702E">
      <w:start w:val="1"/>
      <w:numFmt w:val="bullet"/>
      <w:lvlText w:val="-"/>
      <w:lvlJc w:val="left"/>
      <w:pPr>
        <w:ind w:left="157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53AF2716"/>
    <w:multiLevelType w:val="hybridMultilevel"/>
    <w:tmpl w:val="FAB6C6B4"/>
    <w:lvl w:ilvl="0" w:tplc="FE8861CA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D97AFC"/>
    <w:multiLevelType w:val="hybridMultilevel"/>
    <w:tmpl w:val="C6622AD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57A6491"/>
    <w:multiLevelType w:val="hybridMultilevel"/>
    <w:tmpl w:val="7ED2D3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22082"/>
    <w:multiLevelType w:val="hybridMultilevel"/>
    <w:tmpl w:val="62A010DA"/>
    <w:lvl w:ilvl="0" w:tplc="120A5A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E04956"/>
    <w:multiLevelType w:val="hybridMultilevel"/>
    <w:tmpl w:val="2ED2A89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1054C"/>
    <w:multiLevelType w:val="hybridMultilevel"/>
    <w:tmpl w:val="AA6C5A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572FDB"/>
    <w:multiLevelType w:val="hybridMultilevel"/>
    <w:tmpl w:val="7EBC566E"/>
    <w:lvl w:ilvl="0" w:tplc="0418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6A64E16"/>
    <w:multiLevelType w:val="hybridMultilevel"/>
    <w:tmpl w:val="BBB0D1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6021D6"/>
    <w:multiLevelType w:val="hybridMultilevel"/>
    <w:tmpl w:val="831673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AD021F"/>
    <w:multiLevelType w:val="hybridMultilevel"/>
    <w:tmpl w:val="101C54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271C8"/>
    <w:multiLevelType w:val="hybridMultilevel"/>
    <w:tmpl w:val="8792585A"/>
    <w:lvl w:ilvl="0" w:tplc="1AE41360">
      <w:start w:val="40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B5A1C"/>
    <w:multiLevelType w:val="hybridMultilevel"/>
    <w:tmpl w:val="AF44651E"/>
    <w:lvl w:ilvl="0" w:tplc="C47AF2E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1687E"/>
    <w:multiLevelType w:val="hybridMultilevel"/>
    <w:tmpl w:val="EE1E753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E587215"/>
    <w:multiLevelType w:val="hybridMultilevel"/>
    <w:tmpl w:val="6F1028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B5AC9"/>
    <w:multiLevelType w:val="hybridMultilevel"/>
    <w:tmpl w:val="EFB0FCDA"/>
    <w:lvl w:ilvl="0" w:tplc="43E2A4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04A20"/>
    <w:multiLevelType w:val="hybridMultilevel"/>
    <w:tmpl w:val="B5B20D4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F26E4F"/>
    <w:multiLevelType w:val="hybridMultilevel"/>
    <w:tmpl w:val="1EE24868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59548E"/>
    <w:multiLevelType w:val="hybridMultilevel"/>
    <w:tmpl w:val="1AEC40CE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B43D89"/>
    <w:multiLevelType w:val="hybridMultilevel"/>
    <w:tmpl w:val="051C4F1C"/>
    <w:lvl w:ilvl="0" w:tplc="0418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47" w15:restartNumberingAfterBreak="0">
    <w:nsid w:val="78C021E3"/>
    <w:multiLevelType w:val="hybridMultilevel"/>
    <w:tmpl w:val="5A38A7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F23247"/>
    <w:multiLevelType w:val="hybridMultilevel"/>
    <w:tmpl w:val="0DF0F9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A863257"/>
    <w:multiLevelType w:val="hybridMultilevel"/>
    <w:tmpl w:val="934C3BC6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E43FA1"/>
    <w:multiLevelType w:val="hybridMultilevel"/>
    <w:tmpl w:val="6DAE2524"/>
    <w:lvl w:ilvl="0" w:tplc="3A24F89E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rebuchet MS" w:eastAsia="Calibri" w:hAnsi="Trebuchet MS" w:cs="Times New Roman" w:hint="default"/>
        <w:b/>
      </w:rPr>
    </w:lvl>
    <w:lvl w:ilvl="1" w:tplc="0418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</w:rPr>
    </w:lvl>
    <w:lvl w:ilvl="2" w:tplc="0418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1" w15:restartNumberingAfterBreak="0">
    <w:nsid w:val="7B7754EA"/>
    <w:multiLevelType w:val="hybridMultilevel"/>
    <w:tmpl w:val="DBE435FA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982502"/>
    <w:multiLevelType w:val="hybridMultilevel"/>
    <w:tmpl w:val="CDC47FD6"/>
    <w:lvl w:ilvl="0" w:tplc="977013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DEC0FFE"/>
    <w:multiLevelType w:val="hybridMultilevel"/>
    <w:tmpl w:val="44947018"/>
    <w:lvl w:ilvl="0" w:tplc="F4282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06CD8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8"/>
  </w:num>
  <w:num w:numId="3">
    <w:abstractNumId w:val="13"/>
  </w:num>
  <w:num w:numId="4">
    <w:abstractNumId w:val="18"/>
  </w:num>
  <w:num w:numId="5">
    <w:abstractNumId w:val="14"/>
  </w:num>
  <w:num w:numId="6">
    <w:abstractNumId w:val="19"/>
  </w:num>
  <w:num w:numId="7">
    <w:abstractNumId w:val="12"/>
  </w:num>
  <w:num w:numId="8">
    <w:abstractNumId w:val="2"/>
  </w:num>
  <w:num w:numId="9">
    <w:abstractNumId w:val="40"/>
  </w:num>
  <w:num w:numId="10">
    <w:abstractNumId w:val="49"/>
  </w:num>
  <w:num w:numId="11">
    <w:abstractNumId w:val="23"/>
  </w:num>
  <w:num w:numId="12">
    <w:abstractNumId w:val="1"/>
  </w:num>
  <w:num w:numId="13">
    <w:abstractNumId w:val="20"/>
  </w:num>
  <w:num w:numId="14">
    <w:abstractNumId w:val="0"/>
  </w:num>
  <w:num w:numId="15">
    <w:abstractNumId w:val="45"/>
  </w:num>
  <w:num w:numId="16">
    <w:abstractNumId w:val="32"/>
  </w:num>
  <w:num w:numId="17">
    <w:abstractNumId w:val="34"/>
  </w:num>
  <w:num w:numId="18">
    <w:abstractNumId w:val="43"/>
  </w:num>
  <w:num w:numId="19">
    <w:abstractNumId w:val="53"/>
  </w:num>
  <w:num w:numId="20">
    <w:abstractNumId w:val="7"/>
  </w:num>
  <w:num w:numId="21">
    <w:abstractNumId w:val="31"/>
  </w:num>
  <w:num w:numId="22">
    <w:abstractNumId w:val="16"/>
  </w:num>
  <w:num w:numId="23">
    <w:abstractNumId w:val="42"/>
  </w:num>
  <w:num w:numId="24">
    <w:abstractNumId w:val="36"/>
  </w:num>
  <w:num w:numId="25">
    <w:abstractNumId w:val="22"/>
  </w:num>
  <w:num w:numId="26">
    <w:abstractNumId w:val="46"/>
  </w:num>
  <w:num w:numId="27">
    <w:abstractNumId w:val="33"/>
  </w:num>
  <w:num w:numId="28">
    <w:abstractNumId w:val="3"/>
  </w:num>
  <w:num w:numId="29">
    <w:abstractNumId w:val="30"/>
  </w:num>
  <w:num w:numId="30">
    <w:abstractNumId w:val="41"/>
  </w:num>
  <w:num w:numId="31">
    <w:abstractNumId w:val="24"/>
  </w:num>
  <w:num w:numId="32">
    <w:abstractNumId w:val="11"/>
  </w:num>
  <w:num w:numId="33">
    <w:abstractNumId w:val="15"/>
  </w:num>
  <w:num w:numId="34">
    <w:abstractNumId w:val="28"/>
  </w:num>
  <w:num w:numId="35">
    <w:abstractNumId w:val="6"/>
  </w:num>
  <w:num w:numId="36">
    <w:abstractNumId w:val="8"/>
  </w:num>
  <w:num w:numId="37">
    <w:abstractNumId w:val="5"/>
  </w:num>
  <w:num w:numId="38">
    <w:abstractNumId w:val="39"/>
  </w:num>
  <w:num w:numId="39">
    <w:abstractNumId w:val="25"/>
  </w:num>
  <w:num w:numId="40">
    <w:abstractNumId w:val="52"/>
  </w:num>
  <w:num w:numId="41">
    <w:abstractNumId w:val="38"/>
  </w:num>
  <w:num w:numId="42">
    <w:abstractNumId w:val="50"/>
  </w:num>
  <w:num w:numId="43">
    <w:abstractNumId w:val="44"/>
  </w:num>
  <w:num w:numId="44">
    <w:abstractNumId w:val="51"/>
  </w:num>
  <w:num w:numId="45">
    <w:abstractNumId w:val="10"/>
  </w:num>
  <w:num w:numId="46">
    <w:abstractNumId w:val="47"/>
  </w:num>
  <w:num w:numId="47">
    <w:abstractNumId w:val="21"/>
  </w:num>
  <w:num w:numId="48">
    <w:abstractNumId w:val="9"/>
  </w:num>
  <w:num w:numId="49">
    <w:abstractNumId w:val="17"/>
  </w:num>
  <w:num w:numId="50">
    <w:abstractNumId w:val="37"/>
  </w:num>
  <w:num w:numId="51">
    <w:abstractNumId w:val="4"/>
  </w:num>
  <w:num w:numId="52">
    <w:abstractNumId w:val="35"/>
  </w:num>
  <w:num w:numId="53">
    <w:abstractNumId w:val="26"/>
  </w:num>
  <w:num w:numId="54">
    <w:abstractNumId w:val="29"/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orge Carpusor">
    <w15:presenceInfo w15:providerId="None" w15:userId="George Carpu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61"/>
    <w:rsid w:val="000053A6"/>
    <w:rsid w:val="00005726"/>
    <w:rsid w:val="000062B8"/>
    <w:rsid w:val="00007208"/>
    <w:rsid w:val="00013FCF"/>
    <w:rsid w:val="00020B40"/>
    <w:rsid w:val="00040078"/>
    <w:rsid w:val="00046A91"/>
    <w:rsid w:val="000608CF"/>
    <w:rsid w:val="00065CC8"/>
    <w:rsid w:val="00072341"/>
    <w:rsid w:val="00092E35"/>
    <w:rsid w:val="000A1BE8"/>
    <w:rsid w:val="000A5FCD"/>
    <w:rsid w:val="000B22FC"/>
    <w:rsid w:val="000B7E5D"/>
    <w:rsid w:val="000D02D4"/>
    <w:rsid w:val="000D191E"/>
    <w:rsid w:val="000D6D1F"/>
    <w:rsid w:val="000E6465"/>
    <w:rsid w:val="000F7E74"/>
    <w:rsid w:val="001003D2"/>
    <w:rsid w:val="001206F4"/>
    <w:rsid w:val="00136F60"/>
    <w:rsid w:val="00137764"/>
    <w:rsid w:val="00137EE9"/>
    <w:rsid w:val="00142CE0"/>
    <w:rsid w:val="00143BCC"/>
    <w:rsid w:val="00175E65"/>
    <w:rsid w:val="00176082"/>
    <w:rsid w:val="001829A7"/>
    <w:rsid w:val="00182B80"/>
    <w:rsid w:val="00183BC2"/>
    <w:rsid w:val="00190943"/>
    <w:rsid w:val="0019401A"/>
    <w:rsid w:val="0019718A"/>
    <w:rsid w:val="001A07EA"/>
    <w:rsid w:val="001A26B7"/>
    <w:rsid w:val="001A3C92"/>
    <w:rsid w:val="001A7C9A"/>
    <w:rsid w:val="001B0EFA"/>
    <w:rsid w:val="001B2AF3"/>
    <w:rsid w:val="001C1521"/>
    <w:rsid w:val="001C31FA"/>
    <w:rsid w:val="001F5390"/>
    <w:rsid w:val="001F6F20"/>
    <w:rsid w:val="00207032"/>
    <w:rsid w:val="0021127E"/>
    <w:rsid w:val="00211840"/>
    <w:rsid w:val="002148A9"/>
    <w:rsid w:val="002158D9"/>
    <w:rsid w:val="00226C44"/>
    <w:rsid w:val="002360E8"/>
    <w:rsid w:val="0025254C"/>
    <w:rsid w:val="0026013B"/>
    <w:rsid w:val="00260A28"/>
    <w:rsid w:val="002723A8"/>
    <w:rsid w:val="00272CB2"/>
    <w:rsid w:val="002741B8"/>
    <w:rsid w:val="00295D62"/>
    <w:rsid w:val="002B2730"/>
    <w:rsid w:val="002B6B08"/>
    <w:rsid w:val="002C1BFB"/>
    <w:rsid w:val="002C456C"/>
    <w:rsid w:val="002C5116"/>
    <w:rsid w:val="002D0EE2"/>
    <w:rsid w:val="002E198D"/>
    <w:rsid w:val="002F559F"/>
    <w:rsid w:val="00324F23"/>
    <w:rsid w:val="00327434"/>
    <w:rsid w:val="00333EB5"/>
    <w:rsid w:val="00334C8B"/>
    <w:rsid w:val="00347179"/>
    <w:rsid w:val="003502FA"/>
    <w:rsid w:val="00364F20"/>
    <w:rsid w:val="00377702"/>
    <w:rsid w:val="00394FCE"/>
    <w:rsid w:val="00397AFF"/>
    <w:rsid w:val="003B0AFF"/>
    <w:rsid w:val="003B3829"/>
    <w:rsid w:val="003B3B1C"/>
    <w:rsid w:val="003E0039"/>
    <w:rsid w:val="003E1298"/>
    <w:rsid w:val="003E35BA"/>
    <w:rsid w:val="003E59CC"/>
    <w:rsid w:val="003F5E43"/>
    <w:rsid w:val="00404353"/>
    <w:rsid w:val="00413B7C"/>
    <w:rsid w:val="00421B58"/>
    <w:rsid w:val="00430910"/>
    <w:rsid w:val="00433F2A"/>
    <w:rsid w:val="004400E3"/>
    <w:rsid w:val="00447CAA"/>
    <w:rsid w:val="00455006"/>
    <w:rsid w:val="004674BA"/>
    <w:rsid w:val="00471268"/>
    <w:rsid w:val="00474BCF"/>
    <w:rsid w:val="00477235"/>
    <w:rsid w:val="00482F43"/>
    <w:rsid w:val="004961AA"/>
    <w:rsid w:val="004A2334"/>
    <w:rsid w:val="004B76FA"/>
    <w:rsid w:val="004B798A"/>
    <w:rsid w:val="004C1F6A"/>
    <w:rsid w:val="004E37B2"/>
    <w:rsid w:val="004F5E5F"/>
    <w:rsid w:val="00502ED7"/>
    <w:rsid w:val="0051400C"/>
    <w:rsid w:val="0052161E"/>
    <w:rsid w:val="00525702"/>
    <w:rsid w:val="00525B75"/>
    <w:rsid w:val="00531B4C"/>
    <w:rsid w:val="00536BCB"/>
    <w:rsid w:val="00550C7B"/>
    <w:rsid w:val="00567C5B"/>
    <w:rsid w:val="0057083B"/>
    <w:rsid w:val="00585257"/>
    <w:rsid w:val="00585EB3"/>
    <w:rsid w:val="00586EBB"/>
    <w:rsid w:val="005947D2"/>
    <w:rsid w:val="005A49AA"/>
    <w:rsid w:val="005A68AF"/>
    <w:rsid w:val="005B5074"/>
    <w:rsid w:val="005B7059"/>
    <w:rsid w:val="005C1538"/>
    <w:rsid w:val="005C26C2"/>
    <w:rsid w:val="005E3E9C"/>
    <w:rsid w:val="00623580"/>
    <w:rsid w:val="006312D0"/>
    <w:rsid w:val="00641FB5"/>
    <w:rsid w:val="006506FD"/>
    <w:rsid w:val="00654C68"/>
    <w:rsid w:val="006566F7"/>
    <w:rsid w:val="006671FA"/>
    <w:rsid w:val="006733CD"/>
    <w:rsid w:val="00683F0B"/>
    <w:rsid w:val="006927BD"/>
    <w:rsid w:val="006952FA"/>
    <w:rsid w:val="00697E5E"/>
    <w:rsid w:val="006B388F"/>
    <w:rsid w:val="006B464E"/>
    <w:rsid w:val="006B4A03"/>
    <w:rsid w:val="006D3F2D"/>
    <w:rsid w:val="006D4FE4"/>
    <w:rsid w:val="006E2167"/>
    <w:rsid w:val="006E6812"/>
    <w:rsid w:val="006F5EF0"/>
    <w:rsid w:val="007133D3"/>
    <w:rsid w:val="00715E3D"/>
    <w:rsid w:val="007241AF"/>
    <w:rsid w:val="00737F8A"/>
    <w:rsid w:val="00747104"/>
    <w:rsid w:val="0075725D"/>
    <w:rsid w:val="00771150"/>
    <w:rsid w:val="00773215"/>
    <w:rsid w:val="00781218"/>
    <w:rsid w:val="00786389"/>
    <w:rsid w:val="00787835"/>
    <w:rsid w:val="00796B2C"/>
    <w:rsid w:val="007A1CB0"/>
    <w:rsid w:val="007A7152"/>
    <w:rsid w:val="007B1069"/>
    <w:rsid w:val="007B49F4"/>
    <w:rsid w:val="007C3CDB"/>
    <w:rsid w:val="007D01B6"/>
    <w:rsid w:val="007D0AAB"/>
    <w:rsid w:val="007D5D06"/>
    <w:rsid w:val="007F0481"/>
    <w:rsid w:val="008049B9"/>
    <w:rsid w:val="008148E6"/>
    <w:rsid w:val="0081555F"/>
    <w:rsid w:val="00816441"/>
    <w:rsid w:val="00821D13"/>
    <w:rsid w:val="00841524"/>
    <w:rsid w:val="00852153"/>
    <w:rsid w:val="00854CF7"/>
    <w:rsid w:val="008728C3"/>
    <w:rsid w:val="00877D22"/>
    <w:rsid w:val="00881652"/>
    <w:rsid w:val="00893D11"/>
    <w:rsid w:val="00895CC3"/>
    <w:rsid w:val="008A4345"/>
    <w:rsid w:val="008C785A"/>
    <w:rsid w:val="008D1FDD"/>
    <w:rsid w:val="008D307C"/>
    <w:rsid w:val="008E0496"/>
    <w:rsid w:val="008E61BF"/>
    <w:rsid w:val="008F09DB"/>
    <w:rsid w:val="008F209E"/>
    <w:rsid w:val="008F3383"/>
    <w:rsid w:val="008F35A3"/>
    <w:rsid w:val="00902C98"/>
    <w:rsid w:val="00910355"/>
    <w:rsid w:val="0091282E"/>
    <w:rsid w:val="00924DAE"/>
    <w:rsid w:val="00926069"/>
    <w:rsid w:val="00926B06"/>
    <w:rsid w:val="00935D7A"/>
    <w:rsid w:val="0095247A"/>
    <w:rsid w:val="009525CC"/>
    <w:rsid w:val="00953871"/>
    <w:rsid w:val="0097103B"/>
    <w:rsid w:val="00973185"/>
    <w:rsid w:val="00991D7F"/>
    <w:rsid w:val="00993F45"/>
    <w:rsid w:val="009B3D99"/>
    <w:rsid w:val="009B73DE"/>
    <w:rsid w:val="009C3D7C"/>
    <w:rsid w:val="009D1FF7"/>
    <w:rsid w:val="009E717E"/>
    <w:rsid w:val="009F6F94"/>
    <w:rsid w:val="00A11051"/>
    <w:rsid w:val="00A12987"/>
    <w:rsid w:val="00A16BAC"/>
    <w:rsid w:val="00A20F04"/>
    <w:rsid w:val="00A2411B"/>
    <w:rsid w:val="00A7209A"/>
    <w:rsid w:val="00A73CDA"/>
    <w:rsid w:val="00A90C61"/>
    <w:rsid w:val="00AC441C"/>
    <w:rsid w:val="00AC609E"/>
    <w:rsid w:val="00AD584F"/>
    <w:rsid w:val="00AF295B"/>
    <w:rsid w:val="00AF72C9"/>
    <w:rsid w:val="00B02BB4"/>
    <w:rsid w:val="00B06A29"/>
    <w:rsid w:val="00B07AD8"/>
    <w:rsid w:val="00B12DF1"/>
    <w:rsid w:val="00B16BFE"/>
    <w:rsid w:val="00B23956"/>
    <w:rsid w:val="00B45110"/>
    <w:rsid w:val="00B517F2"/>
    <w:rsid w:val="00B63AB3"/>
    <w:rsid w:val="00B7162B"/>
    <w:rsid w:val="00BB32F4"/>
    <w:rsid w:val="00BB6F07"/>
    <w:rsid w:val="00BE38E0"/>
    <w:rsid w:val="00BE3C44"/>
    <w:rsid w:val="00BF21C1"/>
    <w:rsid w:val="00C02047"/>
    <w:rsid w:val="00C105A0"/>
    <w:rsid w:val="00C15C38"/>
    <w:rsid w:val="00C169EF"/>
    <w:rsid w:val="00C227ED"/>
    <w:rsid w:val="00C2516D"/>
    <w:rsid w:val="00C40202"/>
    <w:rsid w:val="00C57235"/>
    <w:rsid w:val="00C63EEE"/>
    <w:rsid w:val="00C66B97"/>
    <w:rsid w:val="00C8513D"/>
    <w:rsid w:val="00C92568"/>
    <w:rsid w:val="00C93C82"/>
    <w:rsid w:val="00C93E05"/>
    <w:rsid w:val="00CA411A"/>
    <w:rsid w:val="00CB0D62"/>
    <w:rsid w:val="00CC7755"/>
    <w:rsid w:val="00CE0C30"/>
    <w:rsid w:val="00CF2952"/>
    <w:rsid w:val="00CF538E"/>
    <w:rsid w:val="00D042D2"/>
    <w:rsid w:val="00D24B66"/>
    <w:rsid w:val="00D26071"/>
    <w:rsid w:val="00D26BF0"/>
    <w:rsid w:val="00D4714C"/>
    <w:rsid w:val="00D50545"/>
    <w:rsid w:val="00D50EE7"/>
    <w:rsid w:val="00D6467D"/>
    <w:rsid w:val="00D74DBA"/>
    <w:rsid w:val="00D86353"/>
    <w:rsid w:val="00D8640E"/>
    <w:rsid w:val="00D929C2"/>
    <w:rsid w:val="00DB25B6"/>
    <w:rsid w:val="00DB305C"/>
    <w:rsid w:val="00DB4C72"/>
    <w:rsid w:val="00DB7283"/>
    <w:rsid w:val="00DC12A6"/>
    <w:rsid w:val="00DC4D48"/>
    <w:rsid w:val="00DD0E92"/>
    <w:rsid w:val="00E03AB4"/>
    <w:rsid w:val="00E04C8B"/>
    <w:rsid w:val="00E06396"/>
    <w:rsid w:val="00E1395E"/>
    <w:rsid w:val="00E46DAB"/>
    <w:rsid w:val="00E53151"/>
    <w:rsid w:val="00E60D6E"/>
    <w:rsid w:val="00E61E9A"/>
    <w:rsid w:val="00E62DDA"/>
    <w:rsid w:val="00E67B74"/>
    <w:rsid w:val="00E67D1B"/>
    <w:rsid w:val="00E719E8"/>
    <w:rsid w:val="00E73929"/>
    <w:rsid w:val="00E7469E"/>
    <w:rsid w:val="00E843A3"/>
    <w:rsid w:val="00E86A68"/>
    <w:rsid w:val="00EB359F"/>
    <w:rsid w:val="00EB4589"/>
    <w:rsid w:val="00EB6D4B"/>
    <w:rsid w:val="00EC5FA3"/>
    <w:rsid w:val="00EC752E"/>
    <w:rsid w:val="00ED2315"/>
    <w:rsid w:val="00ED457A"/>
    <w:rsid w:val="00ED4DB8"/>
    <w:rsid w:val="00ED7A70"/>
    <w:rsid w:val="00EE3513"/>
    <w:rsid w:val="00EE498B"/>
    <w:rsid w:val="00EE4C0A"/>
    <w:rsid w:val="00F13314"/>
    <w:rsid w:val="00F20DB6"/>
    <w:rsid w:val="00F23EC6"/>
    <w:rsid w:val="00F43098"/>
    <w:rsid w:val="00F53AC2"/>
    <w:rsid w:val="00F56924"/>
    <w:rsid w:val="00FB558E"/>
    <w:rsid w:val="00FB7B6E"/>
    <w:rsid w:val="00FC01F5"/>
    <w:rsid w:val="00FC1326"/>
    <w:rsid w:val="00FD7ABE"/>
    <w:rsid w:val="00FE2D10"/>
    <w:rsid w:val="00FF1C0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7F10F"/>
  <w15:chartTrackingRefBased/>
  <w15:docId w15:val="{B90740AF-3EFA-4BDD-829F-E5B8F6C7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qFormat/>
    <w:rsid w:val="00924DAE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ist1,body 2,List Paragraph11,Akapit z listą BS,Outlines a.b.c.,List_Paragraph,Multilevel para_II,Akapit z lista BS,Списък на абзаци,Akapit z list¹ BS"/>
    <w:basedOn w:val="Normal"/>
    <w:link w:val="ListParagraphChar"/>
    <w:uiPriority w:val="34"/>
    <w:qFormat/>
    <w:rsid w:val="00A90C61"/>
    <w:pPr>
      <w:ind w:left="720"/>
      <w:contextualSpacing/>
    </w:pPr>
    <w:rPr>
      <w:rFonts w:ascii="Tahoma" w:hAnsi="Tahoma"/>
      <w:sz w:val="22"/>
      <w:lang w:val="en-GB"/>
    </w:rPr>
  </w:style>
  <w:style w:type="character" w:customStyle="1" w:styleId="ListParagraphChar">
    <w:name w:val="List Paragraph Char"/>
    <w:aliases w:val="Normal bullet 2 Char,List Paragraph1 Char,List1 Char,body 2 Char,List Paragraph11 Char,Akapit z listą BS Char,Outlines a.b.c. Char,List_Paragraph Char,Multilevel para_II Char,Akapit z lista BS Char,Списък на абзаци Char"/>
    <w:link w:val="ListParagraph"/>
    <w:uiPriority w:val="34"/>
    <w:rsid w:val="00A90C61"/>
    <w:rPr>
      <w:rFonts w:ascii="Tahoma" w:eastAsia="Times New Roman" w:hAnsi="Tahoma" w:cs="Times New Roman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2C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C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C9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C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C9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C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C9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02C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C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2C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C98"/>
    <w:rPr>
      <w:rFonts w:ascii="Times New Roman" w:eastAsia="Times New Roman" w:hAnsi="Times New Roman" w:cs="Times New Roman"/>
      <w:sz w:val="24"/>
      <w:szCs w:val="24"/>
    </w:rPr>
  </w:style>
  <w:style w:type="paragraph" w:customStyle="1" w:styleId="MediumGrid21">
    <w:name w:val="Medium Grid 21"/>
    <w:uiPriority w:val="99"/>
    <w:rsid w:val="00902C98"/>
    <w:pPr>
      <w:spacing w:after="0" w:line="240" w:lineRule="auto"/>
    </w:pPr>
    <w:rPr>
      <w:rFonts w:ascii="Trebuchet MS" w:eastAsia="MS Mincho" w:hAnsi="Trebuchet MS" w:cs="Trebuchet MS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D04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C93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link w:val="Text1Char"/>
    <w:rsid w:val="00DB25B6"/>
    <w:pPr>
      <w:spacing w:before="120" w:after="120"/>
      <w:ind w:left="850"/>
      <w:jc w:val="both"/>
    </w:pPr>
    <w:rPr>
      <w:lang w:val="en-GB"/>
    </w:rPr>
  </w:style>
  <w:style w:type="character" w:customStyle="1" w:styleId="Text1Char">
    <w:name w:val="Text 1 Char"/>
    <w:link w:val="Text1"/>
    <w:locked/>
    <w:rsid w:val="00DB25B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B02BB4"/>
    <w:pPr>
      <w:jc w:val="center"/>
    </w:pPr>
    <w:rPr>
      <w:rFonts w:ascii="Arial" w:hAnsi="Arial" w:cs="Arial"/>
      <w:b/>
      <w:lang w:val="en-GB" w:eastAsia="pl-PL"/>
    </w:rPr>
  </w:style>
  <w:style w:type="character" w:customStyle="1" w:styleId="TitleChar">
    <w:name w:val="Title Char"/>
    <w:basedOn w:val="DefaultParagraphFont"/>
    <w:link w:val="Title"/>
    <w:rsid w:val="00B02BB4"/>
    <w:rPr>
      <w:rFonts w:ascii="Arial" w:eastAsia="Times New Roman" w:hAnsi="Arial" w:cs="Arial"/>
      <w:b/>
      <w:sz w:val="24"/>
      <w:szCs w:val="24"/>
      <w:lang w:val="en-GB" w:eastAsia="pl-PL"/>
    </w:rPr>
  </w:style>
  <w:style w:type="character" w:customStyle="1" w:styleId="Bodytext4">
    <w:name w:val="Body text (4)"/>
    <w:basedOn w:val="DefaultParagraphFont"/>
    <w:uiPriority w:val="99"/>
    <w:rsid w:val="00F20DB6"/>
    <w:rPr>
      <w:rFonts w:ascii="Times New Roman" w:hAnsi="Times New Roman" w:cs="Times New Roman"/>
      <w:b/>
      <w:bCs/>
      <w:color w:val="000000"/>
      <w:spacing w:val="0"/>
      <w:w w:val="100"/>
      <w:position w:val="0"/>
      <w:sz w:val="32"/>
      <w:szCs w:val="32"/>
      <w:u w:val="none"/>
      <w:lang w:val="ro-RO" w:eastAsia="ro-RO"/>
    </w:rPr>
  </w:style>
  <w:style w:type="character" w:customStyle="1" w:styleId="Bodytext2Bold">
    <w:name w:val="Body text (2) + Bold"/>
    <w:basedOn w:val="DefaultParagraphFont"/>
    <w:uiPriority w:val="99"/>
    <w:rsid w:val="00F20DB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o-RO" w:eastAsia="ro-RO"/>
    </w:rPr>
  </w:style>
  <w:style w:type="character" w:customStyle="1" w:styleId="Bodytext7NotBold">
    <w:name w:val="Body text (7) + Not Bold"/>
    <w:basedOn w:val="DefaultParagraphFont"/>
    <w:uiPriority w:val="99"/>
    <w:rsid w:val="00F20DB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o-RO" w:eastAsia="ro-RO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072341"/>
    <w:rPr>
      <w:rFonts w:ascii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072341"/>
    <w:pPr>
      <w:widowControl w:val="0"/>
      <w:shd w:val="clear" w:color="auto" w:fill="FFFFFF"/>
      <w:spacing w:before="240" w:after="240" w:line="274" w:lineRule="exact"/>
      <w:ind w:hanging="520"/>
      <w:jc w:val="both"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47D2"/>
    <w:rPr>
      <w:strike w:val="0"/>
      <w:dstrike w:val="0"/>
      <w:color w:val="6975A5"/>
      <w:u w:val="none"/>
      <w:effect w:val="none"/>
    </w:rPr>
  </w:style>
  <w:style w:type="character" w:customStyle="1" w:styleId="l6">
    <w:name w:val="l6"/>
    <w:basedOn w:val="DefaultParagraphFont"/>
    <w:rsid w:val="005947D2"/>
  </w:style>
  <w:style w:type="paragraph" w:styleId="FootnoteText">
    <w:name w:val="footnote text"/>
    <w:basedOn w:val="Normal"/>
    <w:link w:val="FootnoteTextChar"/>
    <w:uiPriority w:val="99"/>
    <w:unhideWhenUsed/>
    <w:rsid w:val="004E37B2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37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37B2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924DAE"/>
    <w:rPr>
      <w:rFonts w:ascii="Times New Roman" w:eastAsia="Calibri" w:hAnsi="Times New Roman" w:cs="Times New Roman"/>
      <w:b/>
      <w:bCs/>
      <w:sz w:val="27"/>
      <w:szCs w:val="27"/>
      <w:lang w:eastAsia="ro-RO"/>
    </w:rPr>
  </w:style>
  <w:style w:type="paragraph" w:customStyle="1" w:styleId="al">
    <w:name w:val="a_l"/>
    <w:basedOn w:val="Normal"/>
    <w:rsid w:val="00924DAE"/>
    <w:pPr>
      <w:spacing w:before="100" w:beforeAutospacing="1" w:after="100" w:afterAutospacing="1"/>
    </w:pPr>
    <w:rPr>
      <w:lang w:val="en-GB" w:eastAsia="en-GB"/>
    </w:rPr>
  </w:style>
  <w:style w:type="paragraph" w:styleId="Revision">
    <w:name w:val="Revision"/>
    <w:hidden/>
    <w:uiPriority w:val="99"/>
    <w:semiHidden/>
    <w:rsid w:val="0085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1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search.gov.ro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83547-6EF6-4FAB-951B-E7B0E58C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George Carpusor</cp:lastModifiedBy>
  <cp:revision>2</cp:revision>
  <cp:lastPrinted>2019-04-15T12:29:00Z</cp:lastPrinted>
  <dcterms:created xsi:type="dcterms:W3CDTF">2019-07-10T16:49:00Z</dcterms:created>
  <dcterms:modified xsi:type="dcterms:W3CDTF">2019-07-10T16:49:00Z</dcterms:modified>
</cp:coreProperties>
</file>