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7E71" w14:textId="77777777" w:rsidR="00F34D83" w:rsidRPr="00BE1811" w:rsidRDefault="00F34D83" w:rsidP="00F34D83">
      <w:pPr>
        <w:spacing w:before="100" w:beforeAutospacing="1" w:after="100" w:afterAutospacing="1" w:line="240" w:lineRule="auto"/>
        <w:contextualSpacing/>
        <w:jc w:val="both"/>
        <w:rPr>
          <w:b/>
        </w:rPr>
      </w:pPr>
      <w:r w:rsidRPr="00BE1811">
        <w:rPr>
          <w:b/>
        </w:rPr>
        <w:t>Programul Operațional Competitivitate 2014-2020</w:t>
      </w:r>
    </w:p>
    <w:p w14:paraId="460B93E9" w14:textId="34DF1B00" w:rsidR="00F34D83" w:rsidRPr="00BE1811" w:rsidRDefault="00F34D83" w:rsidP="00F34D83">
      <w:pPr>
        <w:spacing w:before="100" w:beforeAutospacing="1" w:after="100" w:afterAutospacing="1" w:line="240" w:lineRule="auto"/>
        <w:contextualSpacing/>
        <w:jc w:val="both"/>
      </w:pPr>
      <w:r w:rsidRPr="00BE1811">
        <w:rPr>
          <w:b/>
        </w:rPr>
        <w:t>Axa prioritară</w:t>
      </w:r>
      <w:r w:rsidRPr="00BE1811">
        <w:t xml:space="preserve">  1. Cercetare, dezvoltare tehnologică și inovare (CDI) în sprijinul competitivității economice și dezvoltării afacerilor</w:t>
      </w:r>
    </w:p>
    <w:p w14:paraId="453629D6" w14:textId="77777777" w:rsidR="00DE2187" w:rsidRPr="00BE1811" w:rsidRDefault="00F34D83" w:rsidP="00F34D83">
      <w:pPr>
        <w:autoSpaceDE w:val="0"/>
        <w:autoSpaceDN w:val="0"/>
        <w:adjustRightInd w:val="0"/>
        <w:spacing w:before="100" w:beforeAutospacing="1" w:after="100" w:afterAutospacing="1" w:line="240" w:lineRule="auto"/>
        <w:contextualSpacing/>
        <w:jc w:val="both"/>
      </w:pPr>
      <w:r w:rsidRPr="00BE1811">
        <w:rPr>
          <w:b/>
        </w:rPr>
        <w:t>Prioritatea de investiții</w:t>
      </w:r>
      <w:r w:rsidRPr="00BE1811">
        <w:t xml:space="preserve">:   PI1a: </w:t>
      </w:r>
      <w:r w:rsidR="002765C2" w:rsidRPr="00BE1811">
        <w:t>Consolidarea cercetării și inovării (C&amp;I), a infrastructurii și a capacităților de dezvoltare a excelenței în domeniul C&amp;I, precum și promovarea centrelor de competență, în special a celor de interes european</w:t>
      </w:r>
    </w:p>
    <w:p w14:paraId="49EFC890" w14:textId="7C840725" w:rsidR="00F34D83" w:rsidRPr="00BE1811" w:rsidRDefault="00F34D83" w:rsidP="00F34D83">
      <w:pPr>
        <w:autoSpaceDE w:val="0"/>
        <w:autoSpaceDN w:val="0"/>
        <w:adjustRightInd w:val="0"/>
        <w:spacing w:before="100" w:beforeAutospacing="1" w:after="100" w:afterAutospacing="1" w:line="240" w:lineRule="auto"/>
        <w:contextualSpacing/>
        <w:jc w:val="both"/>
        <w:rPr>
          <w:kern w:val="28"/>
        </w:rPr>
      </w:pPr>
      <w:r w:rsidRPr="00BE1811">
        <w:rPr>
          <w:b/>
        </w:rPr>
        <w:t xml:space="preserve">Obiectiv Specific: </w:t>
      </w:r>
      <w:r w:rsidRPr="00BE1811">
        <w:t xml:space="preserve">OS1.1. Creșterea capacității </w:t>
      </w:r>
      <w:r w:rsidR="00ED4E2D">
        <w:t>de CDI</w:t>
      </w:r>
      <w:r w:rsidR="00ED4E2D" w:rsidRPr="00BE1811">
        <w:t xml:space="preserve"> </w:t>
      </w:r>
      <w:r w:rsidRPr="00BE1811">
        <w:t>în domeniile de specializare inteligentă și sănătate</w:t>
      </w:r>
    </w:p>
    <w:p w14:paraId="0EEE23A4" w14:textId="77777777" w:rsidR="00F34D83" w:rsidRPr="00BE1811" w:rsidRDefault="00F34D83" w:rsidP="00F34D83">
      <w:pPr>
        <w:spacing w:before="100" w:beforeAutospacing="1" w:after="120" w:line="240" w:lineRule="auto"/>
        <w:contextualSpacing/>
        <w:jc w:val="both"/>
        <w:rPr>
          <w:b/>
        </w:rPr>
      </w:pPr>
      <w:r w:rsidRPr="00BE1811">
        <w:rPr>
          <w:b/>
        </w:rPr>
        <w:t>Acțiunea: 1.1.1 Mari infrastructuri de CD</w:t>
      </w:r>
    </w:p>
    <w:p w14:paraId="60DA108F" w14:textId="77777777" w:rsidR="00F34D83" w:rsidRPr="00BE1811" w:rsidRDefault="00F34D83" w:rsidP="00F34D83">
      <w:pPr>
        <w:spacing w:before="100" w:beforeAutospacing="1" w:after="100" w:afterAutospacing="1" w:line="240" w:lineRule="auto"/>
        <w:contextualSpacing/>
        <w:jc w:val="center"/>
        <w:rPr>
          <w:b/>
        </w:rPr>
      </w:pPr>
    </w:p>
    <w:p w14:paraId="28BA30D1" w14:textId="77777777" w:rsidR="00F34D83" w:rsidRPr="00BE1811" w:rsidRDefault="00F34D83" w:rsidP="00F34D83">
      <w:pPr>
        <w:spacing w:before="100" w:beforeAutospacing="1" w:after="100" w:afterAutospacing="1" w:line="240" w:lineRule="auto"/>
        <w:contextualSpacing/>
        <w:jc w:val="center"/>
        <w:rPr>
          <w:b/>
        </w:rPr>
      </w:pPr>
    </w:p>
    <w:p w14:paraId="09EF86DD" w14:textId="77777777" w:rsidR="00F34D83" w:rsidRPr="00BE1811" w:rsidRDefault="00F34D83" w:rsidP="00F34D83">
      <w:pPr>
        <w:spacing w:before="100" w:beforeAutospacing="1" w:after="100" w:afterAutospacing="1" w:line="240" w:lineRule="auto"/>
        <w:contextualSpacing/>
        <w:jc w:val="center"/>
        <w:rPr>
          <w:b/>
        </w:rPr>
      </w:pPr>
    </w:p>
    <w:p w14:paraId="451583F5" w14:textId="77777777" w:rsidR="00F34D83" w:rsidRPr="00BE1811" w:rsidRDefault="00F34D83" w:rsidP="00F34D83">
      <w:pPr>
        <w:spacing w:before="100" w:beforeAutospacing="1" w:after="100" w:afterAutospacing="1" w:line="240" w:lineRule="auto"/>
        <w:contextualSpacing/>
        <w:jc w:val="center"/>
        <w:rPr>
          <w:b/>
        </w:rPr>
      </w:pPr>
    </w:p>
    <w:p w14:paraId="65742644" w14:textId="77777777" w:rsidR="00F34D83" w:rsidRPr="00BE1811" w:rsidRDefault="00F34D83" w:rsidP="00F34D83">
      <w:pPr>
        <w:spacing w:before="100" w:beforeAutospacing="1" w:after="100" w:afterAutospacing="1" w:line="240" w:lineRule="auto"/>
        <w:contextualSpacing/>
        <w:jc w:val="center"/>
        <w:rPr>
          <w:b/>
        </w:rPr>
      </w:pPr>
    </w:p>
    <w:p w14:paraId="33ECFDDC" w14:textId="77777777" w:rsidR="00F34D83" w:rsidRPr="00BE1811" w:rsidRDefault="00F34D83" w:rsidP="00F34D83">
      <w:pPr>
        <w:spacing w:before="100" w:beforeAutospacing="1" w:after="100" w:afterAutospacing="1" w:line="240" w:lineRule="auto"/>
        <w:contextualSpacing/>
        <w:jc w:val="center"/>
        <w:rPr>
          <w:b/>
        </w:rPr>
      </w:pPr>
    </w:p>
    <w:p w14:paraId="25D39DC4" w14:textId="77777777" w:rsidR="00F34D83" w:rsidRPr="00BE1811" w:rsidRDefault="00F34D83" w:rsidP="00F34D83">
      <w:pPr>
        <w:spacing w:before="100" w:beforeAutospacing="1" w:after="100" w:afterAutospacing="1" w:line="240" w:lineRule="auto"/>
        <w:contextualSpacing/>
        <w:jc w:val="center"/>
        <w:rPr>
          <w:b/>
        </w:rPr>
      </w:pPr>
    </w:p>
    <w:p w14:paraId="42582E90" w14:textId="77777777" w:rsidR="00F34D83" w:rsidRPr="00BE1811" w:rsidRDefault="00F34D83" w:rsidP="00F34D83">
      <w:pPr>
        <w:spacing w:before="100" w:beforeAutospacing="1" w:after="100" w:afterAutospacing="1" w:line="240" w:lineRule="auto"/>
        <w:contextualSpacing/>
        <w:jc w:val="center"/>
        <w:rPr>
          <w:b/>
        </w:rPr>
      </w:pPr>
      <w:r w:rsidRPr="00BE1811">
        <w:rPr>
          <w:b/>
        </w:rPr>
        <w:t>GHIDUL SOLICITANTULUI</w:t>
      </w:r>
    </w:p>
    <w:p w14:paraId="4BFF134B" w14:textId="77777777" w:rsidR="00F34D83" w:rsidRPr="00BE1811" w:rsidRDefault="00F34D83" w:rsidP="00F34D83">
      <w:pPr>
        <w:spacing w:before="100" w:beforeAutospacing="1" w:after="100" w:afterAutospacing="1" w:line="240" w:lineRule="auto"/>
        <w:contextualSpacing/>
        <w:jc w:val="center"/>
      </w:pPr>
    </w:p>
    <w:p w14:paraId="1393FAF1" w14:textId="77777777" w:rsidR="00F34D83" w:rsidRPr="00BE1811" w:rsidRDefault="00F34D83" w:rsidP="00F34D83">
      <w:pPr>
        <w:spacing w:before="100" w:beforeAutospacing="1" w:after="100" w:afterAutospacing="1" w:line="240" w:lineRule="auto"/>
        <w:contextualSpacing/>
        <w:jc w:val="center"/>
      </w:pPr>
      <w:r w:rsidRPr="00BE1811">
        <w:t>CONDIȚII SPECIFICE DE ACCESARE A FONDURILOR</w:t>
      </w:r>
    </w:p>
    <w:p w14:paraId="2F0EA919" w14:textId="77777777" w:rsidR="00F34D83" w:rsidRPr="00BE1811" w:rsidRDefault="00F34D83" w:rsidP="00F34D83">
      <w:pPr>
        <w:spacing w:before="100" w:beforeAutospacing="1" w:after="100" w:afterAutospacing="1" w:line="240" w:lineRule="auto"/>
        <w:contextualSpacing/>
        <w:jc w:val="center"/>
      </w:pPr>
    </w:p>
    <w:p w14:paraId="6079EABD" w14:textId="77777777" w:rsidR="00F34D83" w:rsidRPr="00BE1811" w:rsidRDefault="00F34D83" w:rsidP="00F34D83">
      <w:pPr>
        <w:spacing w:before="100" w:beforeAutospacing="1" w:after="100" w:afterAutospacing="1" w:line="240" w:lineRule="auto"/>
        <w:contextualSpacing/>
        <w:jc w:val="center"/>
        <w:rPr>
          <w:b/>
        </w:rPr>
      </w:pPr>
      <w:r w:rsidRPr="00BE1811">
        <w:t xml:space="preserve">Tip de proiect: </w:t>
      </w:r>
      <w:r w:rsidRPr="00BE1811">
        <w:rPr>
          <w:b/>
        </w:rPr>
        <w:t xml:space="preserve">Proiecte pentru clustere de inovare </w:t>
      </w:r>
    </w:p>
    <w:p w14:paraId="402F3984" w14:textId="77777777" w:rsidR="00742121" w:rsidRPr="00BE1811" w:rsidRDefault="00742121" w:rsidP="00F34D83">
      <w:pPr>
        <w:spacing w:before="100" w:beforeAutospacing="1" w:after="100" w:afterAutospacing="1" w:line="240" w:lineRule="auto"/>
        <w:contextualSpacing/>
        <w:jc w:val="center"/>
        <w:rPr>
          <w:b/>
        </w:rPr>
      </w:pPr>
    </w:p>
    <w:p w14:paraId="6EBE4329" w14:textId="77777777" w:rsidR="00F34D83" w:rsidRPr="00BE1811" w:rsidRDefault="00177592" w:rsidP="00D24931">
      <w:pPr>
        <w:spacing w:before="100" w:beforeAutospacing="1" w:after="100" w:afterAutospacing="1" w:line="240" w:lineRule="auto"/>
        <w:contextualSpacing/>
        <w:jc w:val="center"/>
        <w:rPr>
          <w:color w:val="3078BA"/>
        </w:rPr>
      </w:pPr>
      <w:r w:rsidRPr="00BE1811">
        <w:rPr>
          <w:b/>
        </w:rPr>
        <w:t>2021</w:t>
      </w:r>
    </w:p>
    <w:p w14:paraId="14235D4E" w14:textId="77777777" w:rsidR="00F34D83" w:rsidRPr="00BE1811" w:rsidRDefault="00F34D83" w:rsidP="00F34D83">
      <w:pPr>
        <w:spacing w:before="100" w:beforeAutospacing="1" w:after="100" w:afterAutospacing="1" w:line="240" w:lineRule="auto"/>
        <w:contextualSpacing/>
        <w:jc w:val="both"/>
      </w:pPr>
    </w:p>
    <w:p w14:paraId="2BBF31E9" w14:textId="77777777" w:rsidR="00F34D83" w:rsidRPr="00BE1811" w:rsidRDefault="00F34D83" w:rsidP="00F34D83">
      <w:pPr>
        <w:spacing w:before="100" w:beforeAutospacing="1" w:after="100" w:afterAutospacing="1" w:line="240" w:lineRule="auto"/>
        <w:contextualSpacing/>
        <w:jc w:val="both"/>
      </w:pPr>
    </w:p>
    <w:p w14:paraId="60EA7070" w14:textId="77777777" w:rsidR="00F34D83" w:rsidRPr="00BE1811" w:rsidRDefault="00F34D83" w:rsidP="00F34D83">
      <w:pPr>
        <w:spacing w:before="100" w:beforeAutospacing="1" w:after="100" w:afterAutospacing="1" w:line="240" w:lineRule="auto"/>
        <w:contextualSpacing/>
        <w:jc w:val="both"/>
      </w:pPr>
    </w:p>
    <w:p w14:paraId="1CE86CC1" w14:textId="77777777" w:rsidR="00F34D83" w:rsidRPr="00BE1811" w:rsidRDefault="00F34D83" w:rsidP="00F34D83">
      <w:pPr>
        <w:spacing w:before="100" w:beforeAutospacing="1" w:after="100" w:afterAutospacing="1" w:line="240" w:lineRule="auto"/>
        <w:contextualSpacing/>
        <w:jc w:val="both"/>
        <w:rPr>
          <w:b/>
          <w:smallCaps/>
        </w:rPr>
      </w:pPr>
    </w:p>
    <w:p w14:paraId="1BA0E974" w14:textId="77777777" w:rsidR="00F34D83" w:rsidRPr="00BE1811" w:rsidRDefault="00F34D83" w:rsidP="00F34D83">
      <w:pPr>
        <w:spacing w:before="100" w:beforeAutospacing="1" w:after="100" w:afterAutospacing="1" w:line="240" w:lineRule="auto"/>
        <w:contextualSpacing/>
        <w:jc w:val="both"/>
        <w:rPr>
          <w:b/>
          <w:smallCaps/>
        </w:rPr>
      </w:pPr>
    </w:p>
    <w:p w14:paraId="0728C99B" w14:textId="77777777" w:rsidR="00F34D83" w:rsidRPr="00BE1811" w:rsidRDefault="00F34D83" w:rsidP="00F34D83">
      <w:pPr>
        <w:spacing w:before="100" w:beforeAutospacing="1" w:after="100" w:afterAutospacing="1" w:line="240" w:lineRule="auto"/>
        <w:contextualSpacing/>
        <w:jc w:val="both"/>
        <w:rPr>
          <w:b/>
          <w:smallCaps/>
        </w:rPr>
      </w:pPr>
    </w:p>
    <w:p w14:paraId="42CAF735" w14:textId="77777777" w:rsidR="00F34D83" w:rsidRPr="00BE1811" w:rsidRDefault="00F34D83" w:rsidP="00F34D83">
      <w:pPr>
        <w:spacing w:before="100" w:beforeAutospacing="1" w:after="100" w:afterAutospacing="1" w:line="240" w:lineRule="auto"/>
        <w:contextualSpacing/>
        <w:jc w:val="both"/>
        <w:rPr>
          <w:b/>
          <w:bCs/>
          <w:smallCaps/>
        </w:rPr>
      </w:pPr>
    </w:p>
    <w:p w14:paraId="7F7A730F" w14:textId="77777777" w:rsidR="00F34D83" w:rsidRPr="00BE1811" w:rsidRDefault="003A1D4B" w:rsidP="002E1BDC">
      <w:pPr>
        <w:spacing w:before="100" w:beforeAutospacing="1" w:after="100" w:afterAutospacing="1" w:line="240" w:lineRule="auto"/>
        <w:contextualSpacing/>
        <w:jc w:val="center"/>
        <w:rPr>
          <w:b/>
          <w:smallCaps/>
        </w:rPr>
      </w:pPr>
      <w:r w:rsidRPr="00BE1811">
        <w:rPr>
          <w:b/>
          <w:smallCaps/>
        </w:rPr>
        <w:t xml:space="preserve">Apel </w:t>
      </w:r>
      <w:r w:rsidR="00C1499C" w:rsidRPr="00BE1811">
        <w:rPr>
          <w:b/>
          <w:smallCaps/>
        </w:rPr>
        <w:t>3</w:t>
      </w:r>
    </w:p>
    <w:p w14:paraId="179CF93E" w14:textId="77777777" w:rsidR="00F34D83" w:rsidRPr="00BE1811" w:rsidRDefault="00F34D83" w:rsidP="00F34D83">
      <w:pPr>
        <w:spacing w:before="100" w:beforeAutospacing="1" w:after="100" w:afterAutospacing="1" w:line="240" w:lineRule="auto"/>
        <w:contextualSpacing/>
        <w:jc w:val="both"/>
        <w:rPr>
          <w:b/>
          <w:smallCaps/>
        </w:rPr>
      </w:pPr>
    </w:p>
    <w:p w14:paraId="7C127D7C" w14:textId="77777777" w:rsidR="00F34D83" w:rsidRPr="00BE1811" w:rsidRDefault="00F34D83" w:rsidP="00F34D83">
      <w:pPr>
        <w:spacing w:before="100" w:beforeAutospacing="1" w:after="100" w:afterAutospacing="1" w:line="240" w:lineRule="auto"/>
        <w:contextualSpacing/>
        <w:jc w:val="both"/>
        <w:rPr>
          <w:b/>
          <w:smallCaps/>
        </w:rPr>
      </w:pPr>
    </w:p>
    <w:p w14:paraId="6C650690" w14:textId="77777777" w:rsidR="00F34D83" w:rsidRPr="00BE1811" w:rsidRDefault="00F34D83" w:rsidP="00F34D83">
      <w:pPr>
        <w:spacing w:before="100" w:beforeAutospacing="1" w:after="100" w:afterAutospacing="1" w:line="240" w:lineRule="auto"/>
        <w:contextualSpacing/>
        <w:jc w:val="both"/>
        <w:rPr>
          <w:b/>
          <w:smallCaps/>
        </w:rPr>
      </w:pPr>
    </w:p>
    <w:p w14:paraId="7AB9C0B7" w14:textId="77777777" w:rsidR="00F34D83" w:rsidRPr="00BE1811" w:rsidRDefault="00F34D83" w:rsidP="00F34D83">
      <w:pPr>
        <w:spacing w:before="100" w:beforeAutospacing="1" w:after="100" w:afterAutospacing="1" w:line="240" w:lineRule="auto"/>
        <w:contextualSpacing/>
        <w:jc w:val="both"/>
        <w:rPr>
          <w:b/>
          <w:smallCaps/>
        </w:rPr>
      </w:pPr>
    </w:p>
    <w:p w14:paraId="432316CE" w14:textId="77777777" w:rsidR="00F34D83" w:rsidRPr="00BE1811" w:rsidRDefault="00F34D83" w:rsidP="00F34D83">
      <w:pPr>
        <w:spacing w:before="100" w:beforeAutospacing="1" w:after="100" w:afterAutospacing="1" w:line="240" w:lineRule="auto"/>
        <w:contextualSpacing/>
        <w:jc w:val="both"/>
        <w:rPr>
          <w:b/>
          <w:smallCaps/>
        </w:rPr>
      </w:pPr>
    </w:p>
    <w:p w14:paraId="342EAD16" w14:textId="77777777" w:rsidR="00F34D83" w:rsidRPr="00BE1811" w:rsidRDefault="00F34D83" w:rsidP="00F34D83">
      <w:pPr>
        <w:spacing w:before="100" w:beforeAutospacing="1" w:after="100" w:afterAutospacing="1" w:line="240" w:lineRule="auto"/>
        <w:contextualSpacing/>
        <w:jc w:val="both"/>
        <w:rPr>
          <w:b/>
          <w:smallCaps/>
        </w:rPr>
      </w:pPr>
    </w:p>
    <w:p w14:paraId="7DB2ED12" w14:textId="77777777" w:rsidR="00F34D83" w:rsidRPr="00BE1811" w:rsidRDefault="00F34D83" w:rsidP="00F34D83">
      <w:pPr>
        <w:spacing w:before="100" w:beforeAutospacing="1" w:after="100" w:afterAutospacing="1" w:line="240" w:lineRule="auto"/>
        <w:contextualSpacing/>
        <w:jc w:val="both"/>
        <w:rPr>
          <w:b/>
          <w:smallCaps/>
        </w:rPr>
      </w:pPr>
    </w:p>
    <w:p w14:paraId="543DC1B3" w14:textId="77777777" w:rsidR="00F34D83" w:rsidRPr="00BE1811" w:rsidRDefault="00F34D83" w:rsidP="00F34D83">
      <w:pPr>
        <w:spacing w:before="100" w:beforeAutospacing="1" w:after="100" w:afterAutospacing="1" w:line="240" w:lineRule="auto"/>
        <w:contextualSpacing/>
        <w:jc w:val="both"/>
        <w:rPr>
          <w:b/>
          <w:smallCaps/>
        </w:rPr>
      </w:pPr>
    </w:p>
    <w:p w14:paraId="603CDB19" w14:textId="77777777" w:rsidR="00F34D83" w:rsidRPr="00BE1811" w:rsidRDefault="00F34D83" w:rsidP="00F34D83">
      <w:pPr>
        <w:spacing w:before="100" w:beforeAutospacing="1" w:after="100" w:afterAutospacing="1" w:line="240" w:lineRule="auto"/>
        <w:contextualSpacing/>
        <w:jc w:val="both"/>
        <w:rPr>
          <w:b/>
          <w:smallCaps/>
        </w:rPr>
      </w:pPr>
    </w:p>
    <w:p w14:paraId="19AE3D94" w14:textId="77777777" w:rsidR="00F34D83" w:rsidRPr="00BE1811" w:rsidRDefault="00F34D83" w:rsidP="00F34D83">
      <w:pPr>
        <w:spacing w:before="100" w:beforeAutospacing="1" w:after="100" w:afterAutospacing="1" w:line="240" w:lineRule="auto"/>
        <w:contextualSpacing/>
        <w:jc w:val="both"/>
        <w:rPr>
          <w:b/>
          <w:smallCaps/>
        </w:rPr>
      </w:pPr>
    </w:p>
    <w:p w14:paraId="4C7D1508" w14:textId="77777777" w:rsidR="00F34D83" w:rsidRPr="00BE1811" w:rsidRDefault="00F34D83" w:rsidP="00F34D83">
      <w:pPr>
        <w:spacing w:before="100" w:beforeAutospacing="1" w:after="100" w:afterAutospacing="1" w:line="240" w:lineRule="auto"/>
        <w:contextualSpacing/>
        <w:jc w:val="both"/>
        <w:rPr>
          <w:b/>
          <w:smallCaps/>
        </w:rPr>
      </w:pPr>
    </w:p>
    <w:p w14:paraId="759CAB92" w14:textId="77777777" w:rsidR="00F34D83" w:rsidRPr="00BE1811" w:rsidRDefault="00F34D83" w:rsidP="00F34D83">
      <w:pPr>
        <w:spacing w:before="100" w:beforeAutospacing="1" w:after="100" w:afterAutospacing="1" w:line="240" w:lineRule="auto"/>
        <w:contextualSpacing/>
        <w:jc w:val="both"/>
        <w:rPr>
          <w:b/>
          <w:smallCaps/>
        </w:rPr>
      </w:pPr>
    </w:p>
    <w:p w14:paraId="166EEDD0" w14:textId="77777777" w:rsidR="00F34D83" w:rsidRPr="00BE1811" w:rsidRDefault="00F34D83" w:rsidP="00F34D83">
      <w:pPr>
        <w:spacing w:before="100" w:beforeAutospacing="1" w:after="100" w:afterAutospacing="1" w:line="240" w:lineRule="auto"/>
        <w:contextualSpacing/>
        <w:jc w:val="both"/>
        <w:rPr>
          <w:b/>
          <w:smallCaps/>
        </w:rPr>
      </w:pPr>
    </w:p>
    <w:p w14:paraId="38A5FC16" w14:textId="77777777" w:rsidR="00F34D83" w:rsidRPr="00BE1811" w:rsidRDefault="00F34D83" w:rsidP="00F34D83">
      <w:pPr>
        <w:spacing w:before="100" w:beforeAutospacing="1" w:after="100" w:afterAutospacing="1" w:line="240" w:lineRule="auto"/>
        <w:contextualSpacing/>
        <w:jc w:val="both"/>
        <w:rPr>
          <w:b/>
          <w:smallCaps/>
        </w:rPr>
      </w:pPr>
    </w:p>
    <w:p w14:paraId="52C4A252" w14:textId="77777777" w:rsidR="00F34D83" w:rsidRPr="00BE1811" w:rsidRDefault="00F34D83" w:rsidP="00F34D83">
      <w:pPr>
        <w:spacing w:before="100" w:beforeAutospacing="1" w:after="100" w:afterAutospacing="1" w:line="240" w:lineRule="auto"/>
        <w:contextualSpacing/>
        <w:jc w:val="both"/>
        <w:rPr>
          <w:b/>
          <w:smallCaps/>
        </w:rPr>
      </w:pPr>
    </w:p>
    <w:p w14:paraId="5C9404D2" w14:textId="77777777" w:rsidR="00F34D83" w:rsidRPr="00BE1811" w:rsidRDefault="00F34D83" w:rsidP="00F34D83">
      <w:pPr>
        <w:spacing w:before="100" w:beforeAutospacing="1" w:after="100" w:afterAutospacing="1" w:line="240" w:lineRule="auto"/>
        <w:contextualSpacing/>
        <w:jc w:val="both"/>
        <w:rPr>
          <w:b/>
          <w:smallCaps/>
        </w:rPr>
      </w:pPr>
    </w:p>
    <w:p w14:paraId="3589CEBF" w14:textId="77777777" w:rsidR="00270F88" w:rsidRPr="00BE1811" w:rsidRDefault="00270F88" w:rsidP="00F34D83">
      <w:pPr>
        <w:spacing w:before="100" w:beforeAutospacing="1" w:after="100" w:afterAutospacing="1" w:line="240" w:lineRule="auto"/>
        <w:contextualSpacing/>
        <w:jc w:val="both"/>
        <w:rPr>
          <w:b/>
          <w:smallCaps/>
        </w:rPr>
      </w:pPr>
    </w:p>
    <w:p w14:paraId="02CD42CB" w14:textId="77777777" w:rsidR="00F34D83" w:rsidRPr="00BE1811" w:rsidRDefault="00F34D83" w:rsidP="00D24931">
      <w:pPr>
        <w:spacing w:before="100" w:beforeAutospacing="1" w:after="100" w:afterAutospacing="1" w:line="240" w:lineRule="auto"/>
        <w:contextualSpacing/>
        <w:jc w:val="center"/>
      </w:pPr>
    </w:p>
    <w:p w14:paraId="17880B37" w14:textId="77777777" w:rsidR="00F34D83" w:rsidRPr="00BE1811" w:rsidRDefault="00F34D83" w:rsidP="00F34D83">
      <w:pPr>
        <w:spacing w:before="100" w:beforeAutospacing="1" w:after="100" w:afterAutospacing="1" w:line="240" w:lineRule="auto"/>
        <w:contextualSpacing/>
        <w:jc w:val="center"/>
      </w:pPr>
    </w:p>
    <w:p w14:paraId="5922E990" w14:textId="77777777" w:rsidR="00F34D83" w:rsidRPr="00BE1811" w:rsidRDefault="00F34D83" w:rsidP="00F34D83">
      <w:pPr>
        <w:spacing w:before="100" w:beforeAutospacing="1" w:after="100" w:afterAutospacing="1" w:line="240" w:lineRule="auto"/>
        <w:contextualSpacing/>
        <w:jc w:val="center"/>
      </w:pPr>
    </w:p>
    <w:p w14:paraId="2B672D14" w14:textId="77777777" w:rsidR="00F34D83" w:rsidRPr="00BE1811" w:rsidRDefault="00F34D83" w:rsidP="00F34D83">
      <w:pPr>
        <w:spacing w:before="100" w:beforeAutospacing="1" w:after="100" w:afterAutospacing="1" w:line="240" w:lineRule="auto"/>
        <w:contextualSpacing/>
        <w:jc w:val="center"/>
      </w:pPr>
    </w:p>
    <w:p w14:paraId="30392418" w14:textId="77777777" w:rsidR="0058141F" w:rsidRPr="00BE1811" w:rsidRDefault="0058141F" w:rsidP="00F34D83">
      <w:pPr>
        <w:spacing w:before="100" w:beforeAutospacing="1" w:after="100" w:afterAutospacing="1" w:line="240" w:lineRule="auto"/>
        <w:contextualSpacing/>
        <w:jc w:val="center"/>
      </w:pPr>
    </w:p>
    <w:p w14:paraId="1B2A7FAB" w14:textId="77777777" w:rsidR="0058141F" w:rsidRPr="00BE1811" w:rsidRDefault="0058141F" w:rsidP="00F34D83">
      <w:pPr>
        <w:spacing w:before="100" w:beforeAutospacing="1" w:after="100" w:afterAutospacing="1" w:line="240" w:lineRule="auto"/>
        <w:contextualSpacing/>
        <w:jc w:val="center"/>
      </w:pPr>
    </w:p>
    <w:p w14:paraId="48707985" w14:textId="77777777" w:rsidR="001D64F5" w:rsidRPr="00BE1811" w:rsidRDefault="001D64F5" w:rsidP="00F34D83">
      <w:pPr>
        <w:pStyle w:val="TOCHeading"/>
        <w:rPr>
          <w:rFonts w:ascii="Times New Roman" w:eastAsia="Calibri" w:hAnsi="Times New Roman"/>
          <w:color w:val="auto"/>
          <w:sz w:val="22"/>
          <w:szCs w:val="22"/>
        </w:rPr>
      </w:pPr>
    </w:p>
    <w:p w14:paraId="1DF2B836" w14:textId="77777777" w:rsidR="003F22BF" w:rsidRPr="00BE1811" w:rsidRDefault="003F22BF" w:rsidP="003F22BF"/>
    <w:p w14:paraId="0391C1BE" w14:textId="77777777" w:rsidR="003F22BF" w:rsidRPr="00BE1811" w:rsidRDefault="003F22BF" w:rsidP="003F22BF"/>
    <w:sdt>
      <w:sdtPr>
        <w:rPr>
          <w:rFonts w:ascii="Times New Roman" w:eastAsia="Calibri" w:hAnsi="Times New Roman"/>
          <w:color w:val="000000" w:themeColor="text1"/>
          <w:sz w:val="22"/>
          <w:szCs w:val="22"/>
        </w:rPr>
        <w:id w:val="-1685890725"/>
        <w:docPartObj>
          <w:docPartGallery w:val="Table of Contents"/>
          <w:docPartUnique/>
        </w:docPartObj>
      </w:sdtPr>
      <w:sdtEndPr>
        <w:rPr>
          <w:b/>
          <w:bCs/>
          <w:noProof/>
        </w:rPr>
      </w:sdtEndPr>
      <w:sdtContent>
        <w:p w14:paraId="09C24C80" w14:textId="77777777" w:rsidR="00F34D83" w:rsidRPr="00BE1811" w:rsidRDefault="00F34D83" w:rsidP="00F34D83">
          <w:pPr>
            <w:pStyle w:val="TOCHeading"/>
            <w:rPr>
              <w:rFonts w:ascii="Times New Roman" w:hAnsi="Times New Roman"/>
              <w:b/>
              <w:color w:val="000000" w:themeColor="text1"/>
              <w:sz w:val="22"/>
              <w:szCs w:val="22"/>
            </w:rPr>
          </w:pPr>
          <w:r w:rsidRPr="00BE1811">
            <w:rPr>
              <w:rFonts w:ascii="Times New Roman" w:hAnsi="Times New Roman"/>
              <w:b/>
              <w:color w:val="000000" w:themeColor="text1"/>
              <w:sz w:val="22"/>
              <w:szCs w:val="22"/>
            </w:rPr>
            <w:t>CUPRINS</w:t>
          </w:r>
        </w:p>
        <w:p w14:paraId="191EC214" w14:textId="459B6221" w:rsidR="00DB48F7" w:rsidRDefault="008B09BD">
          <w:pPr>
            <w:pStyle w:val="TOC1"/>
            <w:tabs>
              <w:tab w:val="right" w:leader="dot" w:pos="9639"/>
            </w:tabs>
            <w:rPr>
              <w:rFonts w:asciiTheme="minorHAnsi" w:eastAsiaTheme="minorEastAsia" w:hAnsiTheme="minorHAnsi" w:cstheme="minorBidi"/>
              <w:b w:val="0"/>
              <w:bCs w:val="0"/>
              <w:noProof/>
              <w:sz w:val="22"/>
              <w:szCs w:val="22"/>
              <w:lang w:eastAsia="ro-RO"/>
            </w:rPr>
          </w:pPr>
          <w:r w:rsidRPr="00BE1811">
            <w:rPr>
              <w:rFonts w:ascii="Times New Roman" w:hAnsi="Times New Roman"/>
              <w:color w:val="000000" w:themeColor="text1"/>
              <w:sz w:val="22"/>
              <w:szCs w:val="22"/>
            </w:rPr>
            <w:fldChar w:fldCharType="begin"/>
          </w:r>
          <w:r w:rsidR="00F34D83" w:rsidRPr="00BE1811">
            <w:rPr>
              <w:rFonts w:ascii="Times New Roman" w:hAnsi="Times New Roman"/>
              <w:color w:val="000000" w:themeColor="text1"/>
              <w:sz w:val="22"/>
              <w:szCs w:val="22"/>
            </w:rPr>
            <w:instrText xml:space="preserve"> TOC \o "1-3" \h \z \u </w:instrText>
          </w:r>
          <w:r w:rsidRPr="00BE1811">
            <w:rPr>
              <w:rFonts w:ascii="Times New Roman" w:hAnsi="Times New Roman"/>
              <w:color w:val="000000" w:themeColor="text1"/>
              <w:sz w:val="22"/>
              <w:szCs w:val="22"/>
            </w:rPr>
            <w:fldChar w:fldCharType="separate"/>
          </w:r>
          <w:hyperlink w:anchor="_Toc81552862" w:history="1">
            <w:r w:rsidR="00DB48F7" w:rsidRPr="004666C7">
              <w:rPr>
                <w:rStyle w:val="Hyperlink"/>
                <w:noProof/>
                <w:lang w:val="fr-FR"/>
              </w:rPr>
              <w:t xml:space="preserve">CAPITOLUL 1. </w:t>
            </w:r>
            <w:r w:rsidR="00DB48F7" w:rsidRPr="004666C7">
              <w:rPr>
                <w:rStyle w:val="Hyperlink"/>
                <w:noProof/>
              </w:rPr>
              <w:t>Informații</w:t>
            </w:r>
            <w:r w:rsidR="00DB48F7" w:rsidRPr="004666C7">
              <w:rPr>
                <w:rStyle w:val="Hyperlink"/>
                <w:noProof/>
                <w:lang w:val="fr-FR"/>
              </w:rPr>
              <w:t xml:space="preserve"> despre apelul de proiecte</w:t>
            </w:r>
            <w:r w:rsidR="00DB48F7">
              <w:rPr>
                <w:noProof/>
                <w:webHidden/>
              </w:rPr>
              <w:tab/>
            </w:r>
            <w:r w:rsidR="00DB48F7">
              <w:rPr>
                <w:noProof/>
                <w:webHidden/>
              </w:rPr>
              <w:fldChar w:fldCharType="begin"/>
            </w:r>
            <w:r w:rsidR="00DB48F7">
              <w:rPr>
                <w:noProof/>
                <w:webHidden/>
              </w:rPr>
              <w:instrText xml:space="preserve"> PAGEREF _Toc81552862 \h </w:instrText>
            </w:r>
            <w:r w:rsidR="00DB48F7">
              <w:rPr>
                <w:noProof/>
                <w:webHidden/>
              </w:rPr>
            </w:r>
            <w:r w:rsidR="00DB48F7">
              <w:rPr>
                <w:noProof/>
                <w:webHidden/>
              </w:rPr>
              <w:fldChar w:fldCharType="separate"/>
            </w:r>
            <w:r w:rsidR="002F149E">
              <w:rPr>
                <w:noProof/>
                <w:webHidden/>
              </w:rPr>
              <w:t>3</w:t>
            </w:r>
            <w:r w:rsidR="00DB48F7">
              <w:rPr>
                <w:noProof/>
                <w:webHidden/>
              </w:rPr>
              <w:fldChar w:fldCharType="end"/>
            </w:r>
          </w:hyperlink>
        </w:p>
        <w:p w14:paraId="4C083F9F" w14:textId="23C4C960"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63" w:history="1">
            <w:r w:rsidRPr="004666C7">
              <w:rPr>
                <w:rStyle w:val="Hyperlink"/>
                <w:noProof/>
              </w:rPr>
              <w:t>1.1 Axa prioritarã, prioritatea de investiții, obiectiv specific</w:t>
            </w:r>
            <w:r>
              <w:rPr>
                <w:noProof/>
                <w:webHidden/>
              </w:rPr>
              <w:tab/>
            </w:r>
            <w:r>
              <w:rPr>
                <w:noProof/>
                <w:webHidden/>
              </w:rPr>
              <w:fldChar w:fldCharType="begin"/>
            </w:r>
            <w:r>
              <w:rPr>
                <w:noProof/>
                <w:webHidden/>
              </w:rPr>
              <w:instrText xml:space="preserve"> PAGEREF _Toc81552863 \h </w:instrText>
            </w:r>
            <w:r>
              <w:rPr>
                <w:noProof/>
                <w:webHidden/>
              </w:rPr>
            </w:r>
            <w:r>
              <w:rPr>
                <w:noProof/>
                <w:webHidden/>
              </w:rPr>
              <w:fldChar w:fldCharType="separate"/>
            </w:r>
            <w:r w:rsidR="002F149E">
              <w:rPr>
                <w:noProof/>
                <w:webHidden/>
              </w:rPr>
              <w:t>3</w:t>
            </w:r>
            <w:r>
              <w:rPr>
                <w:noProof/>
                <w:webHidden/>
              </w:rPr>
              <w:fldChar w:fldCharType="end"/>
            </w:r>
          </w:hyperlink>
        </w:p>
        <w:p w14:paraId="737DA61A" w14:textId="4EF3B3AB"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64" w:history="1">
            <w:r w:rsidRPr="004666C7">
              <w:rPr>
                <w:rStyle w:val="Hyperlink"/>
                <w:noProof/>
              </w:rPr>
              <w:t>1.2 Tipul apelului de proiecte și perioada de depunere a propunerilor de proiecte</w:t>
            </w:r>
            <w:r>
              <w:rPr>
                <w:noProof/>
                <w:webHidden/>
              </w:rPr>
              <w:tab/>
            </w:r>
            <w:r>
              <w:rPr>
                <w:noProof/>
                <w:webHidden/>
              </w:rPr>
              <w:fldChar w:fldCharType="begin"/>
            </w:r>
            <w:r>
              <w:rPr>
                <w:noProof/>
                <w:webHidden/>
              </w:rPr>
              <w:instrText xml:space="preserve"> PAGEREF _Toc81552864 \h </w:instrText>
            </w:r>
            <w:r>
              <w:rPr>
                <w:noProof/>
                <w:webHidden/>
              </w:rPr>
            </w:r>
            <w:r>
              <w:rPr>
                <w:noProof/>
                <w:webHidden/>
              </w:rPr>
              <w:fldChar w:fldCharType="separate"/>
            </w:r>
            <w:r w:rsidR="002F149E">
              <w:rPr>
                <w:noProof/>
                <w:webHidden/>
              </w:rPr>
              <w:t>3</w:t>
            </w:r>
            <w:r>
              <w:rPr>
                <w:noProof/>
                <w:webHidden/>
              </w:rPr>
              <w:fldChar w:fldCharType="end"/>
            </w:r>
          </w:hyperlink>
        </w:p>
        <w:p w14:paraId="365A3080" w14:textId="233B9391"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65" w:history="1">
            <w:r w:rsidRPr="004666C7">
              <w:rPr>
                <w:rStyle w:val="Hyperlink"/>
                <w:noProof/>
              </w:rPr>
              <w:t>1.3 Acțiunile sprijinite și activități</w:t>
            </w:r>
            <w:r>
              <w:rPr>
                <w:noProof/>
                <w:webHidden/>
              </w:rPr>
              <w:tab/>
            </w:r>
            <w:r>
              <w:rPr>
                <w:noProof/>
                <w:webHidden/>
              </w:rPr>
              <w:fldChar w:fldCharType="begin"/>
            </w:r>
            <w:r>
              <w:rPr>
                <w:noProof/>
                <w:webHidden/>
              </w:rPr>
              <w:instrText xml:space="preserve"> PAGEREF _Toc81552865 \h </w:instrText>
            </w:r>
            <w:r>
              <w:rPr>
                <w:noProof/>
                <w:webHidden/>
              </w:rPr>
            </w:r>
            <w:r>
              <w:rPr>
                <w:noProof/>
                <w:webHidden/>
              </w:rPr>
              <w:fldChar w:fldCharType="separate"/>
            </w:r>
            <w:r w:rsidR="002F149E">
              <w:rPr>
                <w:noProof/>
                <w:webHidden/>
              </w:rPr>
              <w:t>4</w:t>
            </w:r>
            <w:r>
              <w:rPr>
                <w:noProof/>
                <w:webHidden/>
              </w:rPr>
              <w:fldChar w:fldCharType="end"/>
            </w:r>
          </w:hyperlink>
        </w:p>
        <w:p w14:paraId="3D037E7C" w14:textId="6985D92D"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66" w:history="1">
            <w:r w:rsidRPr="004666C7">
              <w:rPr>
                <w:rStyle w:val="Hyperlink"/>
                <w:noProof/>
              </w:rPr>
              <w:t>1.4 Grup țintă</w:t>
            </w:r>
            <w:r>
              <w:rPr>
                <w:noProof/>
                <w:webHidden/>
              </w:rPr>
              <w:tab/>
            </w:r>
            <w:r>
              <w:rPr>
                <w:noProof/>
                <w:webHidden/>
              </w:rPr>
              <w:fldChar w:fldCharType="begin"/>
            </w:r>
            <w:r>
              <w:rPr>
                <w:noProof/>
                <w:webHidden/>
              </w:rPr>
              <w:instrText xml:space="preserve"> PAGEREF _Toc81552866 \h </w:instrText>
            </w:r>
            <w:r>
              <w:rPr>
                <w:noProof/>
                <w:webHidden/>
              </w:rPr>
            </w:r>
            <w:r>
              <w:rPr>
                <w:noProof/>
                <w:webHidden/>
              </w:rPr>
              <w:fldChar w:fldCharType="separate"/>
            </w:r>
            <w:r w:rsidR="002F149E">
              <w:rPr>
                <w:noProof/>
                <w:webHidden/>
              </w:rPr>
              <w:t>8</w:t>
            </w:r>
            <w:r>
              <w:rPr>
                <w:noProof/>
                <w:webHidden/>
              </w:rPr>
              <w:fldChar w:fldCharType="end"/>
            </w:r>
          </w:hyperlink>
        </w:p>
        <w:p w14:paraId="4A1828AC" w14:textId="704D2B39"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67" w:history="1">
            <w:r w:rsidRPr="004666C7">
              <w:rPr>
                <w:rStyle w:val="Hyperlink"/>
                <w:noProof/>
              </w:rPr>
              <w:t>1.5 Indicatori</w:t>
            </w:r>
            <w:r>
              <w:rPr>
                <w:noProof/>
                <w:webHidden/>
              </w:rPr>
              <w:tab/>
            </w:r>
            <w:r>
              <w:rPr>
                <w:noProof/>
                <w:webHidden/>
              </w:rPr>
              <w:fldChar w:fldCharType="begin"/>
            </w:r>
            <w:r>
              <w:rPr>
                <w:noProof/>
                <w:webHidden/>
              </w:rPr>
              <w:instrText xml:space="preserve"> PAGEREF _Toc81552867 \h </w:instrText>
            </w:r>
            <w:r>
              <w:rPr>
                <w:noProof/>
                <w:webHidden/>
              </w:rPr>
            </w:r>
            <w:r>
              <w:rPr>
                <w:noProof/>
                <w:webHidden/>
              </w:rPr>
              <w:fldChar w:fldCharType="separate"/>
            </w:r>
            <w:r w:rsidR="002F149E">
              <w:rPr>
                <w:noProof/>
                <w:webHidden/>
              </w:rPr>
              <w:t>8</w:t>
            </w:r>
            <w:r>
              <w:rPr>
                <w:noProof/>
                <w:webHidden/>
              </w:rPr>
              <w:fldChar w:fldCharType="end"/>
            </w:r>
          </w:hyperlink>
        </w:p>
        <w:p w14:paraId="1BDD2F38" w14:textId="5B484A42"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68" w:history="1">
            <w:r w:rsidRPr="004666C7">
              <w:rPr>
                <w:rStyle w:val="Hyperlink"/>
                <w:noProof/>
              </w:rPr>
              <w:t>1.6 Alocarea stabilitã pentru apelul de proiecte</w:t>
            </w:r>
            <w:r>
              <w:rPr>
                <w:noProof/>
                <w:webHidden/>
              </w:rPr>
              <w:tab/>
            </w:r>
            <w:r>
              <w:rPr>
                <w:noProof/>
                <w:webHidden/>
              </w:rPr>
              <w:fldChar w:fldCharType="begin"/>
            </w:r>
            <w:r>
              <w:rPr>
                <w:noProof/>
                <w:webHidden/>
              </w:rPr>
              <w:instrText xml:space="preserve"> PAGEREF _Toc81552868 \h </w:instrText>
            </w:r>
            <w:r>
              <w:rPr>
                <w:noProof/>
                <w:webHidden/>
              </w:rPr>
            </w:r>
            <w:r>
              <w:rPr>
                <w:noProof/>
                <w:webHidden/>
              </w:rPr>
              <w:fldChar w:fldCharType="separate"/>
            </w:r>
            <w:r w:rsidR="002F149E">
              <w:rPr>
                <w:noProof/>
                <w:webHidden/>
              </w:rPr>
              <w:t>10</w:t>
            </w:r>
            <w:r>
              <w:rPr>
                <w:noProof/>
                <w:webHidden/>
              </w:rPr>
              <w:fldChar w:fldCharType="end"/>
            </w:r>
          </w:hyperlink>
        </w:p>
        <w:p w14:paraId="0F693DEE" w14:textId="138A7EF8"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69" w:history="1">
            <w:r w:rsidRPr="004666C7">
              <w:rPr>
                <w:rStyle w:val="Hyperlink"/>
                <w:noProof/>
              </w:rPr>
              <w:t>1.7 Valoarea minimă și maximă a proiectului</w:t>
            </w:r>
            <w:r>
              <w:rPr>
                <w:noProof/>
                <w:webHidden/>
              </w:rPr>
              <w:tab/>
            </w:r>
            <w:r>
              <w:rPr>
                <w:noProof/>
                <w:webHidden/>
              </w:rPr>
              <w:fldChar w:fldCharType="begin"/>
            </w:r>
            <w:r>
              <w:rPr>
                <w:noProof/>
                <w:webHidden/>
              </w:rPr>
              <w:instrText xml:space="preserve"> PAGEREF _Toc81552869 \h </w:instrText>
            </w:r>
            <w:r>
              <w:rPr>
                <w:noProof/>
                <w:webHidden/>
              </w:rPr>
            </w:r>
            <w:r>
              <w:rPr>
                <w:noProof/>
                <w:webHidden/>
              </w:rPr>
              <w:fldChar w:fldCharType="separate"/>
            </w:r>
            <w:r w:rsidR="002F149E">
              <w:rPr>
                <w:noProof/>
                <w:webHidden/>
              </w:rPr>
              <w:t>11</w:t>
            </w:r>
            <w:r>
              <w:rPr>
                <w:noProof/>
                <w:webHidden/>
              </w:rPr>
              <w:fldChar w:fldCharType="end"/>
            </w:r>
          </w:hyperlink>
        </w:p>
        <w:p w14:paraId="53798AFB" w14:textId="7F90FE83"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70" w:history="1">
            <w:r w:rsidRPr="004666C7">
              <w:rPr>
                <w:rStyle w:val="Hyperlink"/>
                <w:noProof/>
              </w:rPr>
              <w:t>1.8. Durata de implementare a proiectelor</w:t>
            </w:r>
            <w:r>
              <w:rPr>
                <w:noProof/>
                <w:webHidden/>
              </w:rPr>
              <w:tab/>
            </w:r>
            <w:r>
              <w:rPr>
                <w:noProof/>
                <w:webHidden/>
              </w:rPr>
              <w:fldChar w:fldCharType="begin"/>
            </w:r>
            <w:r>
              <w:rPr>
                <w:noProof/>
                <w:webHidden/>
              </w:rPr>
              <w:instrText xml:space="preserve"> PAGEREF _Toc81552870 \h </w:instrText>
            </w:r>
            <w:r>
              <w:rPr>
                <w:noProof/>
                <w:webHidden/>
              </w:rPr>
            </w:r>
            <w:r>
              <w:rPr>
                <w:noProof/>
                <w:webHidden/>
              </w:rPr>
              <w:fldChar w:fldCharType="separate"/>
            </w:r>
            <w:r w:rsidR="002F149E">
              <w:rPr>
                <w:noProof/>
                <w:webHidden/>
              </w:rPr>
              <w:t>11</w:t>
            </w:r>
            <w:r>
              <w:rPr>
                <w:noProof/>
                <w:webHidden/>
              </w:rPr>
              <w:fldChar w:fldCharType="end"/>
            </w:r>
          </w:hyperlink>
        </w:p>
        <w:p w14:paraId="78D5AFDF" w14:textId="04EA2141" w:rsidR="00DB48F7" w:rsidRDefault="00DB48F7">
          <w:pPr>
            <w:pStyle w:val="TOC1"/>
            <w:tabs>
              <w:tab w:val="right" w:leader="dot" w:pos="9639"/>
            </w:tabs>
            <w:rPr>
              <w:rFonts w:asciiTheme="minorHAnsi" w:eastAsiaTheme="minorEastAsia" w:hAnsiTheme="minorHAnsi" w:cstheme="minorBidi"/>
              <w:b w:val="0"/>
              <w:bCs w:val="0"/>
              <w:noProof/>
              <w:sz w:val="22"/>
              <w:szCs w:val="22"/>
              <w:lang w:eastAsia="ro-RO"/>
            </w:rPr>
          </w:pPr>
          <w:hyperlink w:anchor="_Toc81552871" w:history="1">
            <w:r w:rsidRPr="004666C7">
              <w:rPr>
                <w:rStyle w:val="Hyperlink"/>
                <w:noProof/>
                <w:lang w:val="fr-FR"/>
              </w:rPr>
              <w:t>CAPITOLUL 2.  Reguli pentru acordarea finanțării</w:t>
            </w:r>
            <w:r>
              <w:rPr>
                <w:noProof/>
                <w:webHidden/>
              </w:rPr>
              <w:tab/>
            </w:r>
            <w:r>
              <w:rPr>
                <w:noProof/>
                <w:webHidden/>
              </w:rPr>
              <w:fldChar w:fldCharType="begin"/>
            </w:r>
            <w:r>
              <w:rPr>
                <w:noProof/>
                <w:webHidden/>
              </w:rPr>
              <w:instrText xml:space="preserve"> PAGEREF _Toc81552871 \h </w:instrText>
            </w:r>
            <w:r>
              <w:rPr>
                <w:noProof/>
                <w:webHidden/>
              </w:rPr>
            </w:r>
            <w:r>
              <w:rPr>
                <w:noProof/>
                <w:webHidden/>
              </w:rPr>
              <w:fldChar w:fldCharType="separate"/>
            </w:r>
            <w:r w:rsidR="002F149E">
              <w:rPr>
                <w:noProof/>
                <w:webHidden/>
              </w:rPr>
              <w:t>11</w:t>
            </w:r>
            <w:r>
              <w:rPr>
                <w:noProof/>
                <w:webHidden/>
              </w:rPr>
              <w:fldChar w:fldCharType="end"/>
            </w:r>
          </w:hyperlink>
        </w:p>
        <w:p w14:paraId="38C90568" w14:textId="1D142FAF"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72" w:history="1">
            <w:r w:rsidRPr="004666C7">
              <w:rPr>
                <w:rStyle w:val="Hyperlink"/>
                <w:noProof/>
              </w:rPr>
              <w:t>2.1 Eligibilitatea solicitantului</w:t>
            </w:r>
            <w:r>
              <w:rPr>
                <w:noProof/>
                <w:webHidden/>
              </w:rPr>
              <w:tab/>
            </w:r>
            <w:r>
              <w:rPr>
                <w:noProof/>
                <w:webHidden/>
              </w:rPr>
              <w:fldChar w:fldCharType="begin"/>
            </w:r>
            <w:r>
              <w:rPr>
                <w:noProof/>
                <w:webHidden/>
              </w:rPr>
              <w:instrText xml:space="preserve"> PAGEREF _Toc81552872 \h </w:instrText>
            </w:r>
            <w:r>
              <w:rPr>
                <w:noProof/>
                <w:webHidden/>
              </w:rPr>
            </w:r>
            <w:r>
              <w:rPr>
                <w:noProof/>
                <w:webHidden/>
              </w:rPr>
              <w:fldChar w:fldCharType="separate"/>
            </w:r>
            <w:r w:rsidR="002F149E">
              <w:rPr>
                <w:noProof/>
                <w:webHidden/>
              </w:rPr>
              <w:t>11</w:t>
            </w:r>
            <w:r>
              <w:rPr>
                <w:noProof/>
                <w:webHidden/>
              </w:rPr>
              <w:fldChar w:fldCharType="end"/>
            </w:r>
          </w:hyperlink>
        </w:p>
        <w:p w14:paraId="12E14951" w14:textId="0E316A46"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73" w:history="1">
            <w:r w:rsidRPr="004666C7">
              <w:rPr>
                <w:rStyle w:val="Hyperlink"/>
                <w:noProof/>
              </w:rPr>
              <w:t>2.2 Eligibilitatea proiectului</w:t>
            </w:r>
            <w:r>
              <w:rPr>
                <w:noProof/>
                <w:webHidden/>
              </w:rPr>
              <w:tab/>
            </w:r>
            <w:r>
              <w:rPr>
                <w:noProof/>
                <w:webHidden/>
              </w:rPr>
              <w:fldChar w:fldCharType="begin"/>
            </w:r>
            <w:r>
              <w:rPr>
                <w:noProof/>
                <w:webHidden/>
              </w:rPr>
              <w:instrText xml:space="preserve"> PAGEREF _Toc81552873 \h </w:instrText>
            </w:r>
            <w:r>
              <w:rPr>
                <w:noProof/>
                <w:webHidden/>
              </w:rPr>
            </w:r>
            <w:r>
              <w:rPr>
                <w:noProof/>
                <w:webHidden/>
              </w:rPr>
              <w:fldChar w:fldCharType="separate"/>
            </w:r>
            <w:r w:rsidR="002F149E">
              <w:rPr>
                <w:noProof/>
                <w:webHidden/>
              </w:rPr>
              <w:t>15</w:t>
            </w:r>
            <w:r>
              <w:rPr>
                <w:noProof/>
                <w:webHidden/>
              </w:rPr>
              <w:fldChar w:fldCharType="end"/>
            </w:r>
          </w:hyperlink>
        </w:p>
        <w:p w14:paraId="67C6566E" w14:textId="1B73ACD1"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74" w:history="1">
            <w:r w:rsidRPr="004666C7">
              <w:rPr>
                <w:rStyle w:val="Hyperlink"/>
                <w:noProof/>
              </w:rPr>
              <w:t>2.3 Încadrarea cheltuielilor</w:t>
            </w:r>
            <w:r>
              <w:rPr>
                <w:noProof/>
                <w:webHidden/>
              </w:rPr>
              <w:tab/>
            </w:r>
            <w:r>
              <w:rPr>
                <w:noProof/>
                <w:webHidden/>
              </w:rPr>
              <w:fldChar w:fldCharType="begin"/>
            </w:r>
            <w:r>
              <w:rPr>
                <w:noProof/>
                <w:webHidden/>
              </w:rPr>
              <w:instrText xml:space="preserve"> PAGEREF _Toc81552874 \h </w:instrText>
            </w:r>
            <w:r>
              <w:rPr>
                <w:noProof/>
                <w:webHidden/>
              </w:rPr>
            </w:r>
            <w:r>
              <w:rPr>
                <w:noProof/>
                <w:webHidden/>
              </w:rPr>
              <w:fldChar w:fldCharType="separate"/>
            </w:r>
            <w:r w:rsidR="002F149E">
              <w:rPr>
                <w:noProof/>
                <w:webHidden/>
              </w:rPr>
              <w:t>17</w:t>
            </w:r>
            <w:r>
              <w:rPr>
                <w:noProof/>
                <w:webHidden/>
              </w:rPr>
              <w:fldChar w:fldCharType="end"/>
            </w:r>
          </w:hyperlink>
        </w:p>
        <w:p w14:paraId="3EEEA808" w14:textId="4B2A5824"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75" w:history="1">
            <w:r w:rsidRPr="004666C7">
              <w:rPr>
                <w:rStyle w:val="Hyperlink"/>
                <w:noProof/>
              </w:rPr>
              <w:t>2.4 Modul de finanțare a proiectelor</w:t>
            </w:r>
            <w:r>
              <w:rPr>
                <w:noProof/>
                <w:webHidden/>
              </w:rPr>
              <w:tab/>
            </w:r>
            <w:r>
              <w:rPr>
                <w:noProof/>
                <w:webHidden/>
              </w:rPr>
              <w:fldChar w:fldCharType="begin"/>
            </w:r>
            <w:r>
              <w:rPr>
                <w:noProof/>
                <w:webHidden/>
              </w:rPr>
              <w:instrText xml:space="preserve"> PAGEREF _Toc81552875 \h </w:instrText>
            </w:r>
            <w:r>
              <w:rPr>
                <w:noProof/>
                <w:webHidden/>
              </w:rPr>
            </w:r>
            <w:r>
              <w:rPr>
                <w:noProof/>
                <w:webHidden/>
              </w:rPr>
              <w:fldChar w:fldCharType="separate"/>
            </w:r>
            <w:r w:rsidR="002F149E">
              <w:rPr>
                <w:noProof/>
                <w:webHidden/>
              </w:rPr>
              <w:t>25</w:t>
            </w:r>
            <w:r>
              <w:rPr>
                <w:noProof/>
                <w:webHidden/>
              </w:rPr>
              <w:fldChar w:fldCharType="end"/>
            </w:r>
          </w:hyperlink>
        </w:p>
        <w:p w14:paraId="64B10E39" w14:textId="1580A3F1" w:rsidR="00DB48F7" w:rsidRDefault="00DB48F7">
          <w:pPr>
            <w:pStyle w:val="TOC1"/>
            <w:tabs>
              <w:tab w:val="right" w:leader="dot" w:pos="9639"/>
            </w:tabs>
            <w:rPr>
              <w:rFonts w:asciiTheme="minorHAnsi" w:eastAsiaTheme="minorEastAsia" w:hAnsiTheme="minorHAnsi" w:cstheme="minorBidi"/>
              <w:b w:val="0"/>
              <w:bCs w:val="0"/>
              <w:noProof/>
              <w:sz w:val="22"/>
              <w:szCs w:val="22"/>
              <w:lang w:eastAsia="ro-RO"/>
            </w:rPr>
          </w:pPr>
          <w:hyperlink w:anchor="_Toc81552876" w:history="1">
            <w:r w:rsidRPr="004666C7">
              <w:rPr>
                <w:rStyle w:val="Hyperlink"/>
                <w:noProof/>
              </w:rPr>
              <w:t>CAPITOLUL 3 Completarea cererii de finanțare</w:t>
            </w:r>
            <w:r>
              <w:rPr>
                <w:noProof/>
                <w:webHidden/>
              </w:rPr>
              <w:tab/>
            </w:r>
            <w:r>
              <w:rPr>
                <w:noProof/>
                <w:webHidden/>
              </w:rPr>
              <w:fldChar w:fldCharType="begin"/>
            </w:r>
            <w:r>
              <w:rPr>
                <w:noProof/>
                <w:webHidden/>
              </w:rPr>
              <w:instrText xml:space="preserve"> PAGEREF _Toc81552876 \h </w:instrText>
            </w:r>
            <w:r>
              <w:rPr>
                <w:noProof/>
                <w:webHidden/>
              </w:rPr>
            </w:r>
            <w:r>
              <w:rPr>
                <w:noProof/>
                <w:webHidden/>
              </w:rPr>
              <w:fldChar w:fldCharType="separate"/>
            </w:r>
            <w:r w:rsidR="002F149E">
              <w:rPr>
                <w:noProof/>
                <w:webHidden/>
              </w:rPr>
              <w:t>27</w:t>
            </w:r>
            <w:r>
              <w:rPr>
                <w:noProof/>
                <w:webHidden/>
              </w:rPr>
              <w:fldChar w:fldCharType="end"/>
            </w:r>
          </w:hyperlink>
        </w:p>
        <w:p w14:paraId="777BA04F" w14:textId="34826B0F" w:rsidR="00DB48F7" w:rsidRDefault="00DB48F7">
          <w:pPr>
            <w:pStyle w:val="TOC1"/>
            <w:tabs>
              <w:tab w:val="right" w:leader="dot" w:pos="9639"/>
            </w:tabs>
            <w:rPr>
              <w:rFonts w:asciiTheme="minorHAnsi" w:eastAsiaTheme="minorEastAsia" w:hAnsiTheme="minorHAnsi" w:cstheme="minorBidi"/>
              <w:b w:val="0"/>
              <w:bCs w:val="0"/>
              <w:noProof/>
              <w:sz w:val="22"/>
              <w:szCs w:val="22"/>
              <w:lang w:eastAsia="ro-RO"/>
            </w:rPr>
          </w:pPr>
          <w:hyperlink w:anchor="_Toc81552877" w:history="1">
            <w:r w:rsidRPr="004666C7">
              <w:rPr>
                <w:rStyle w:val="Hyperlink"/>
                <w:noProof/>
              </w:rPr>
              <w:t>CAPITOLUL 4. Procesul de evaluare și selecție</w:t>
            </w:r>
            <w:r>
              <w:rPr>
                <w:noProof/>
                <w:webHidden/>
              </w:rPr>
              <w:tab/>
            </w:r>
            <w:r>
              <w:rPr>
                <w:noProof/>
                <w:webHidden/>
              </w:rPr>
              <w:fldChar w:fldCharType="begin"/>
            </w:r>
            <w:r>
              <w:rPr>
                <w:noProof/>
                <w:webHidden/>
              </w:rPr>
              <w:instrText xml:space="preserve"> PAGEREF _Toc81552877 \h </w:instrText>
            </w:r>
            <w:r>
              <w:rPr>
                <w:noProof/>
                <w:webHidden/>
              </w:rPr>
            </w:r>
            <w:r>
              <w:rPr>
                <w:noProof/>
                <w:webHidden/>
              </w:rPr>
              <w:fldChar w:fldCharType="separate"/>
            </w:r>
            <w:r w:rsidR="002F149E">
              <w:rPr>
                <w:noProof/>
                <w:webHidden/>
              </w:rPr>
              <w:t>31</w:t>
            </w:r>
            <w:r>
              <w:rPr>
                <w:noProof/>
                <w:webHidden/>
              </w:rPr>
              <w:fldChar w:fldCharType="end"/>
            </w:r>
          </w:hyperlink>
        </w:p>
        <w:p w14:paraId="5CC1DD59" w14:textId="0267BD53"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78" w:history="1">
            <w:r w:rsidRPr="004666C7">
              <w:rPr>
                <w:rStyle w:val="Hyperlink"/>
                <w:noProof/>
              </w:rPr>
              <w:t>4.1 Descriere generală</w:t>
            </w:r>
            <w:r>
              <w:rPr>
                <w:noProof/>
                <w:webHidden/>
              </w:rPr>
              <w:tab/>
            </w:r>
            <w:r>
              <w:rPr>
                <w:noProof/>
                <w:webHidden/>
              </w:rPr>
              <w:fldChar w:fldCharType="begin"/>
            </w:r>
            <w:r>
              <w:rPr>
                <w:noProof/>
                <w:webHidden/>
              </w:rPr>
              <w:instrText xml:space="preserve"> PAGEREF _Toc81552878 \h </w:instrText>
            </w:r>
            <w:r>
              <w:rPr>
                <w:noProof/>
                <w:webHidden/>
              </w:rPr>
            </w:r>
            <w:r>
              <w:rPr>
                <w:noProof/>
                <w:webHidden/>
              </w:rPr>
              <w:fldChar w:fldCharType="separate"/>
            </w:r>
            <w:r w:rsidR="002F149E">
              <w:rPr>
                <w:noProof/>
                <w:webHidden/>
              </w:rPr>
              <w:t>31</w:t>
            </w:r>
            <w:r>
              <w:rPr>
                <w:noProof/>
                <w:webHidden/>
              </w:rPr>
              <w:fldChar w:fldCharType="end"/>
            </w:r>
          </w:hyperlink>
        </w:p>
        <w:p w14:paraId="145599D8" w14:textId="2C246646"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79" w:history="1">
            <w:r w:rsidRPr="004666C7">
              <w:rPr>
                <w:rStyle w:val="Hyperlink"/>
                <w:noProof/>
              </w:rPr>
              <w:t>4.2 Verificarea conformității administrative și a eligibilității</w:t>
            </w:r>
            <w:r>
              <w:rPr>
                <w:noProof/>
                <w:webHidden/>
              </w:rPr>
              <w:tab/>
            </w:r>
            <w:r>
              <w:rPr>
                <w:noProof/>
                <w:webHidden/>
              </w:rPr>
              <w:fldChar w:fldCharType="begin"/>
            </w:r>
            <w:r>
              <w:rPr>
                <w:noProof/>
                <w:webHidden/>
              </w:rPr>
              <w:instrText xml:space="preserve"> PAGEREF _Toc81552879 \h </w:instrText>
            </w:r>
            <w:r>
              <w:rPr>
                <w:noProof/>
                <w:webHidden/>
              </w:rPr>
            </w:r>
            <w:r>
              <w:rPr>
                <w:noProof/>
                <w:webHidden/>
              </w:rPr>
              <w:fldChar w:fldCharType="separate"/>
            </w:r>
            <w:r w:rsidR="002F149E">
              <w:rPr>
                <w:noProof/>
                <w:webHidden/>
              </w:rPr>
              <w:t>31</w:t>
            </w:r>
            <w:r>
              <w:rPr>
                <w:noProof/>
                <w:webHidden/>
              </w:rPr>
              <w:fldChar w:fldCharType="end"/>
            </w:r>
          </w:hyperlink>
        </w:p>
        <w:p w14:paraId="32FBA645" w14:textId="0B91976A"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80" w:history="1">
            <w:r w:rsidRPr="004666C7">
              <w:rPr>
                <w:rStyle w:val="Hyperlink"/>
                <w:noProof/>
              </w:rPr>
              <w:t>4.3 Grila de verificare a conformităţii administrative şi a eligibilităţii solicitantului și a proiectului</w:t>
            </w:r>
            <w:r>
              <w:rPr>
                <w:noProof/>
                <w:webHidden/>
              </w:rPr>
              <w:tab/>
            </w:r>
            <w:r>
              <w:rPr>
                <w:noProof/>
                <w:webHidden/>
              </w:rPr>
              <w:fldChar w:fldCharType="begin"/>
            </w:r>
            <w:r>
              <w:rPr>
                <w:noProof/>
                <w:webHidden/>
              </w:rPr>
              <w:instrText xml:space="preserve"> PAGEREF _Toc81552880 \h </w:instrText>
            </w:r>
            <w:r>
              <w:rPr>
                <w:noProof/>
                <w:webHidden/>
              </w:rPr>
            </w:r>
            <w:r>
              <w:rPr>
                <w:noProof/>
                <w:webHidden/>
              </w:rPr>
              <w:fldChar w:fldCharType="separate"/>
            </w:r>
            <w:r w:rsidR="002F149E">
              <w:rPr>
                <w:noProof/>
                <w:webHidden/>
              </w:rPr>
              <w:t>32</w:t>
            </w:r>
            <w:r>
              <w:rPr>
                <w:noProof/>
                <w:webHidden/>
              </w:rPr>
              <w:fldChar w:fldCharType="end"/>
            </w:r>
          </w:hyperlink>
        </w:p>
        <w:p w14:paraId="7B2684BF" w14:textId="6DCDC198"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81" w:history="1">
            <w:r w:rsidRPr="004666C7">
              <w:rPr>
                <w:rStyle w:val="Hyperlink"/>
                <w:noProof/>
              </w:rPr>
              <w:t>4.4 Etapa de evaluare tehnică și financiară a propunerii de proiect</w:t>
            </w:r>
            <w:r>
              <w:rPr>
                <w:noProof/>
                <w:webHidden/>
              </w:rPr>
              <w:tab/>
            </w:r>
            <w:r>
              <w:rPr>
                <w:noProof/>
                <w:webHidden/>
              </w:rPr>
              <w:fldChar w:fldCharType="begin"/>
            </w:r>
            <w:r>
              <w:rPr>
                <w:noProof/>
                <w:webHidden/>
              </w:rPr>
              <w:instrText xml:space="preserve"> PAGEREF _Toc81552881 \h </w:instrText>
            </w:r>
            <w:r>
              <w:rPr>
                <w:noProof/>
                <w:webHidden/>
              </w:rPr>
            </w:r>
            <w:r>
              <w:rPr>
                <w:noProof/>
                <w:webHidden/>
              </w:rPr>
              <w:fldChar w:fldCharType="separate"/>
            </w:r>
            <w:r w:rsidR="002F149E">
              <w:rPr>
                <w:noProof/>
                <w:webHidden/>
              </w:rPr>
              <w:t>32</w:t>
            </w:r>
            <w:r>
              <w:rPr>
                <w:noProof/>
                <w:webHidden/>
              </w:rPr>
              <w:fldChar w:fldCharType="end"/>
            </w:r>
          </w:hyperlink>
        </w:p>
        <w:p w14:paraId="0FBF91DE" w14:textId="6398D604"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82" w:history="1">
            <w:r w:rsidRPr="004666C7">
              <w:rPr>
                <w:rStyle w:val="Hyperlink"/>
                <w:noProof/>
              </w:rPr>
              <w:t>4.5 Etapa de selecție a proiectelor</w:t>
            </w:r>
            <w:r>
              <w:rPr>
                <w:noProof/>
                <w:webHidden/>
              </w:rPr>
              <w:tab/>
            </w:r>
            <w:r>
              <w:rPr>
                <w:noProof/>
                <w:webHidden/>
              </w:rPr>
              <w:fldChar w:fldCharType="begin"/>
            </w:r>
            <w:r>
              <w:rPr>
                <w:noProof/>
                <w:webHidden/>
              </w:rPr>
              <w:instrText xml:space="preserve"> PAGEREF _Toc81552882 \h </w:instrText>
            </w:r>
            <w:r>
              <w:rPr>
                <w:noProof/>
                <w:webHidden/>
              </w:rPr>
            </w:r>
            <w:r>
              <w:rPr>
                <w:noProof/>
                <w:webHidden/>
              </w:rPr>
              <w:fldChar w:fldCharType="separate"/>
            </w:r>
            <w:r w:rsidR="002F149E">
              <w:rPr>
                <w:noProof/>
                <w:webHidden/>
              </w:rPr>
              <w:t>39</w:t>
            </w:r>
            <w:r>
              <w:rPr>
                <w:noProof/>
                <w:webHidden/>
              </w:rPr>
              <w:fldChar w:fldCharType="end"/>
            </w:r>
          </w:hyperlink>
        </w:p>
        <w:p w14:paraId="434BBC80" w14:textId="2135F9FB" w:rsidR="00DB48F7" w:rsidRDefault="00DB48F7">
          <w:pPr>
            <w:pStyle w:val="TOC1"/>
            <w:tabs>
              <w:tab w:val="right" w:leader="dot" w:pos="9639"/>
            </w:tabs>
            <w:rPr>
              <w:rFonts w:asciiTheme="minorHAnsi" w:eastAsiaTheme="minorEastAsia" w:hAnsiTheme="minorHAnsi" w:cstheme="minorBidi"/>
              <w:b w:val="0"/>
              <w:bCs w:val="0"/>
              <w:noProof/>
              <w:sz w:val="22"/>
              <w:szCs w:val="22"/>
              <w:lang w:eastAsia="ro-RO"/>
            </w:rPr>
          </w:pPr>
          <w:hyperlink w:anchor="_Toc81552883" w:history="1">
            <w:r w:rsidRPr="004666C7">
              <w:rPr>
                <w:rStyle w:val="Hyperlink"/>
                <w:noProof/>
                <w:lang w:val="fr-FR"/>
              </w:rPr>
              <w:t>CAPITOLUL 5. Depunerea și soluționarea contestațiilor privind verificarea administrativă și a eligibilității, respectiv evaluarea tehnică și financiară</w:t>
            </w:r>
            <w:r>
              <w:rPr>
                <w:noProof/>
                <w:webHidden/>
              </w:rPr>
              <w:tab/>
            </w:r>
            <w:r>
              <w:rPr>
                <w:noProof/>
                <w:webHidden/>
              </w:rPr>
              <w:fldChar w:fldCharType="begin"/>
            </w:r>
            <w:r>
              <w:rPr>
                <w:noProof/>
                <w:webHidden/>
              </w:rPr>
              <w:instrText xml:space="preserve"> PAGEREF _Toc81552883 \h </w:instrText>
            </w:r>
            <w:r>
              <w:rPr>
                <w:noProof/>
                <w:webHidden/>
              </w:rPr>
            </w:r>
            <w:r>
              <w:rPr>
                <w:noProof/>
                <w:webHidden/>
              </w:rPr>
              <w:fldChar w:fldCharType="separate"/>
            </w:r>
            <w:r w:rsidR="002F149E">
              <w:rPr>
                <w:noProof/>
                <w:webHidden/>
              </w:rPr>
              <w:t>39</w:t>
            </w:r>
            <w:r>
              <w:rPr>
                <w:noProof/>
                <w:webHidden/>
              </w:rPr>
              <w:fldChar w:fldCharType="end"/>
            </w:r>
          </w:hyperlink>
        </w:p>
        <w:p w14:paraId="4B8B65F2" w14:textId="29B05CFB" w:rsidR="00DB48F7" w:rsidRDefault="00DB48F7">
          <w:pPr>
            <w:pStyle w:val="TOC1"/>
            <w:tabs>
              <w:tab w:val="right" w:leader="dot" w:pos="9639"/>
            </w:tabs>
            <w:rPr>
              <w:rFonts w:asciiTheme="minorHAnsi" w:eastAsiaTheme="minorEastAsia" w:hAnsiTheme="minorHAnsi" w:cstheme="minorBidi"/>
              <w:b w:val="0"/>
              <w:bCs w:val="0"/>
              <w:noProof/>
              <w:sz w:val="22"/>
              <w:szCs w:val="22"/>
              <w:lang w:eastAsia="ro-RO"/>
            </w:rPr>
          </w:pPr>
          <w:hyperlink w:anchor="_Toc81552884" w:history="1">
            <w:r w:rsidRPr="004666C7">
              <w:rPr>
                <w:rStyle w:val="Hyperlink"/>
                <w:noProof/>
              </w:rPr>
              <w:t>CAPITOLUL 6. Contractarea și finanțarea proiectelor</w:t>
            </w:r>
            <w:r>
              <w:rPr>
                <w:noProof/>
                <w:webHidden/>
              </w:rPr>
              <w:tab/>
            </w:r>
            <w:r>
              <w:rPr>
                <w:noProof/>
                <w:webHidden/>
              </w:rPr>
              <w:fldChar w:fldCharType="begin"/>
            </w:r>
            <w:r>
              <w:rPr>
                <w:noProof/>
                <w:webHidden/>
              </w:rPr>
              <w:instrText xml:space="preserve"> PAGEREF _Toc81552884 \h </w:instrText>
            </w:r>
            <w:r>
              <w:rPr>
                <w:noProof/>
                <w:webHidden/>
              </w:rPr>
            </w:r>
            <w:r>
              <w:rPr>
                <w:noProof/>
                <w:webHidden/>
              </w:rPr>
              <w:fldChar w:fldCharType="separate"/>
            </w:r>
            <w:r w:rsidR="002F149E">
              <w:rPr>
                <w:noProof/>
                <w:webHidden/>
              </w:rPr>
              <w:t>40</w:t>
            </w:r>
            <w:r>
              <w:rPr>
                <w:noProof/>
                <w:webHidden/>
              </w:rPr>
              <w:fldChar w:fldCharType="end"/>
            </w:r>
          </w:hyperlink>
        </w:p>
        <w:p w14:paraId="3DD2E0E3" w14:textId="088BE73E" w:rsidR="00DB48F7" w:rsidRDefault="00DB48F7">
          <w:pPr>
            <w:pStyle w:val="TOC1"/>
            <w:tabs>
              <w:tab w:val="right" w:leader="dot" w:pos="9639"/>
            </w:tabs>
            <w:rPr>
              <w:rFonts w:asciiTheme="minorHAnsi" w:eastAsiaTheme="minorEastAsia" w:hAnsiTheme="minorHAnsi" w:cstheme="minorBidi"/>
              <w:b w:val="0"/>
              <w:bCs w:val="0"/>
              <w:noProof/>
              <w:sz w:val="22"/>
              <w:szCs w:val="22"/>
              <w:lang w:eastAsia="ro-RO"/>
            </w:rPr>
          </w:pPr>
          <w:hyperlink w:anchor="_Toc81552885" w:history="1">
            <w:r w:rsidRPr="004666C7">
              <w:rPr>
                <w:rStyle w:val="Hyperlink"/>
                <w:noProof/>
              </w:rPr>
              <w:t>CAPITOLUL 7. Rambursarea cheltuielilor</w:t>
            </w:r>
            <w:r>
              <w:rPr>
                <w:noProof/>
                <w:webHidden/>
              </w:rPr>
              <w:tab/>
            </w:r>
            <w:r>
              <w:rPr>
                <w:noProof/>
                <w:webHidden/>
              </w:rPr>
              <w:fldChar w:fldCharType="begin"/>
            </w:r>
            <w:r>
              <w:rPr>
                <w:noProof/>
                <w:webHidden/>
              </w:rPr>
              <w:instrText xml:space="preserve"> PAGEREF _Toc81552885 \h </w:instrText>
            </w:r>
            <w:r>
              <w:rPr>
                <w:noProof/>
                <w:webHidden/>
              </w:rPr>
            </w:r>
            <w:r>
              <w:rPr>
                <w:noProof/>
                <w:webHidden/>
              </w:rPr>
              <w:fldChar w:fldCharType="separate"/>
            </w:r>
            <w:r w:rsidR="002F149E">
              <w:rPr>
                <w:noProof/>
                <w:webHidden/>
              </w:rPr>
              <w:t>41</w:t>
            </w:r>
            <w:r>
              <w:rPr>
                <w:noProof/>
                <w:webHidden/>
              </w:rPr>
              <w:fldChar w:fldCharType="end"/>
            </w:r>
          </w:hyperlink>
        </w:p>
        <w:p w14:paraId="5E0A347D" w14:textId="0D24820E"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86" w:history="1">
            <w:r w:rsidRPr="004666C7">
              <w:rPr>
                <w:rStyle w:val="Hyperlink"/>
                <w:b/>
                <w:noProof/>
              </w:rPr>
              <w:t xml:space="preserve">7.1 </w:t>
            </w:r>
            <w:r w:rsidRPr="004666C7">
              <w:rPr>
                <w:rStyle w:val="Hyperlink"/>
                <w:b/>
                <w:bCs/>
                <w:noProof/>
              </w:rPr>
              <w:t>Mecanismul cererilor de prefinanțare</w:t>
            </w:r>
            <w:r>
              <w:rPr>
                <w:noProof/>
                <w:webHidden/>
              </w:rPr>
              <w:tab/>
            </w:r>
            <w:r>
              <w:rPr>
                <w:noProof/>
                <w:webHidden/>
              </w:rPr>
              <w:fldChar w:fldCharType="begin"/>
            </w:r>
            <w:r>
              <w:rPr>
                <w:noProof/>
                <w:webHidden/>
              </w:rPr>
              <w:instrText xml:space="preserve"> PAGEREF _Toc81552886 \h </w:instrText>
            </w:r>
            <w:r>
              <w:rPr>
                <w:noProof/>
                <w:webHidden/>
              </w:rPr>
            </w:r>
            <w:r>
              <w:rPr>
                <w:noProof/>
                <w:webHidden/>
              </w:rPr>
              <w:fldChar w:fldCharType="separate"/>
            </w:r>
            <w:r w:rsidR="002F149E">
              <w:rPr>
                <w:noProof/>
                <w:webHidden/>
              </w:rPr>
              <w:t>41</w:t>
            </w:r>
            <w:r>
              <w:rPr>
                <w:noProof/>
                <w:webHidden/>
              </w:rPr>
              <w:fldChar w:fldCharType="end"/>
            </w:r>
          </w:hyperlink>
        </w:p>
        <w:p w14:paraId="488C78F3" w14:textId="67FDF67F"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87" w:history="1">
            <w:r w:rsidRPr="004666C7">
              <w:rPr>
                <w:rStyle w:val="Hyperlink"/>
                <w:b/>
                <w:noProof/>
              </w:rPr>
              <w:t>7.2</w:t>
            </w:r>
            <w:r w:rsidRPr="004666C7">
              <w:rPr>
                <w:rStyle w:val="Hyperlink"/>
                <w:b/>
                <w:bCs/>
                <w:noProof/>
              </w:rPr>
              <w:t>.</w:t>
            </w:r>
            <w:r w:rsidRPr="004666C7">
              <w:rPr>
                <w:rStyle w:val="Hyperlink"/>
                <w:b/>
                <w:noProof/>
              </w:rPr>
              <w:t xml:space="preserve"> Mecanismul cererilor de plată</w:t>
            </w:r>
            <w:r>
              <w:rPr>
                <w:noProof/>
                <w:webHidden/>
              </w:rPr>
              <w:tab/>
            </w:r>
            <w:r>
              <w:rPr>
                <w:noProof/>
                <w:webHidden/>
              </w:rPr>
              <w:fldChar w:fldCharType="begin"/>
            </w:r>
            <w:r>
              <w:rPr>
                <w:noProof/>
                <w:webHidden/>
              </w:rPr>
              <w:instrText xml:space="preserve"> PAGEREF _Toc81552887 \h </w:instrText>
            </w:r>
            <w:r>
              <w:rPr>
                <w:noProof/>
                <w:webHidden/>
              </w:rPr>
            </w:r>
            <w:r>
              <w:rPr>
                <w:noProof/>
                <w:webHidden/>
              </w:rPr>
              <w:fldChar w:fldCharType="separate"/>
            </w:r>
            <w:r w:rsidR="002F149E">
              <w:rPr>
                <w:noProof/>
                <w:webHidden/>
              </w:rPr>
              <w:t>41</w:t>
            </w:r>
            <w:r>
              <w:rPr>
                <w:noProof/>
                <w:webHidden/>
              </w:rPr>
              <w:fldChar w:fldCharType="end"/>
            </w:r>
          </w:hyperlink>
        </w:p>
        <w:p w14:paraId="5008DE70" w14:textId="630B4AA4"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88" w:history="1">
            <w:r w:rsidRPr="004666C7">
              <w:rPr>
                <w:rStyle w:val="Hyperlink"/>
                <w:b/>
                <w:noProof/>
              </w:rPr>
              <w:t>7.3 Rambursarea cheltuielilor</w:t>
            </w:r>
            <w:r>
              <w:rPr>
                <w:noProof/>
                <w:webHidden/>
              </w:rPr>
              <w:tab/>
            </w:r>
            <w:r>
              <w:rPr>
                <w:noProof/>
                <w:webHidden/>
              </w:rPr>
              <w:fldChar w:fldCharType="begin"/>
            </w:r>
            <w:r>
              <w:rPr>
                <w:noProof/>
                <w:webHidden/>
              </w:rPr>
              <w:instrText xml:space="preserve"> PAGEREF _Toc81552888 \h </w:instrText>
            </w:r>
            <w:r>
              <w:rPr>
                <w:noProof/>
                <w:webHidden/>
              </w:rPr>
            </w:r>
            <w:r>
              <w:rPr>
                <w:noProof/>
                <w:webHidden/>
              </w:rPr>
              <w:fldChar w:fldCharType="separate"/>
            </w:r>
            <w:r w:rsidR="002F149E">
              <w:rPr>
                <w:noProof/>
                <w:webHidden/>
              </w:rPr>
              <w:t>41</w:t>
            </w:r>
            <w:r>
              <w:rPr>
                <w:noProof/>
                <w:webHidden/>
              </w:rPr>
              <w:fldChar w:fldCharType="end"/>
            </w:r>
          </w:hyperlink>
        </w:p>
        <w:p w14:paraId="7F4A588F" w14:textId="596D5EFC"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89" w:history="1">
            <w:r w:rsidRPr="004666C7">
              <w:rPr>
                <w:rStyle w:val="Hyperlink"/>
                <w:b/>
                <w:noProof/>
              </w:rPr>
              <w:t>7.4 Verificarea achizițiilor publice</w:t>
            </w:r>
            <w:r>
              <w:rPr>
                <w:noProof/>
                <w:webHidden/>
              </w:rPr>
              <w:tab/>
            </w:r>
            <w:r>
              <w:rPr>
                <w:noProof/>
                <w:webHidden/>
              </w:rPr>
              <w:fldChar w:fldCharType="begin"/>
            </w:r>
            <w:r>
              <w:rPr>
                <w:noProof/>
                <w:webHidden/>
              </w:rPr>
              <w:instrText xml:space="preserve"> PAGEREF _Toc81552889 \h </w:instrText>
            </w:r>
            <w:r>
              <w:rPr>
                <w:noProof/>
                <w:webHidden/>
              </w:rPr>
            </w:r>
            <w:r>
              <w:rPr>
                <w:noProof/>
                <w:webHidden/>
              </w:rPr>
              <w:fldChar w:fldCharType="separate"/>
            </w:r>
            <w:r w:rsidR="002F149E">
              <w:rPr>
                <w:noProof/>
                <w:webHidden/>
              </w:rPr>
              <w:t>42</w:t>
            </w:r>
            <w:r>
              <w:rPr>
                <w:noProof/>
                <w:webHidden/>
              </w:rPr>
              <w:fldChar w:fldCharType="end"/>
            </w:r>
          </w:hyperlink>
        </w:p>
        <w:p w14:paraId="6234590A" w14:textId="18E329B0" w:rsidR="00DB48F7" w:rsidRDefault="00DB48F7">
          <w:pPr>
            <w:pStyle w:val="TOC1"/>
            <w:tabs>
              <w:tab w:val="right" w:leader="dot" w:pos="9639"/>
            </w:tabs>
            <w:rPr>
              <w:rFonts w:asciiTheme="minorHAnsi" w:eastAsiaTheme="minorEastAsia" w:hAnsiTheme="minorHAnsi" w:cstheme="minorBidi"/>
              <w:b w:val="0"/>
              <w:bCs w:val="0"/>
              <w:noProof/>
              <w:sz w:val="22"/>
              <w:szCs w:val="22"/>
              <w:lang w:eastAsia="ro-RO"/>
            </w:rPr>
          </w:pPr>
          <w:hyperlink w:anchor="_Toc81552890" w:history="1">
            <w:r w:rsidRPr="004666C7">
              <w:rPr>
                <w:rStyle w:val="Hyperlink"/>
                <w:noProof/>
              </w:rPr>
              <w:t>CAPITOLUL 8. Monitorizarea și controlul</w:t>
            </w:r>
            <w:r>
              <w:rPr>
                <w:noProof/>
                <w:webHidden/>
              </w:rPr>
              <w:tab/>
            </w:r>
            <w:r>
              <w:rPr>
                <w:noProof/>
                <w:webHidden/>
              </w:rPr>
              <w:fldChar w:fldCharType="begin"/>
            </w:r>
            <w:r>
              <w:rPr>
                <w:noProof/>
                <w:webHidden/>
              </w:rPr>
              <w:instrText xml:space="preserve"> PAGEREF _Toc81552890 \h </w:instrText>
            </w:r>
            <w:r>
              <w:rPr>
                <w:noProof/>
                <w:webHidden/>
              </w:rPr>
            </w:r>
            <w:r>
              <w:rPr>
                <w:noProof/>
                <w:webHidden/>
              </w:rPr>
              <w:fldChar w:fldCharType="separate"/>
            </w:r>
            <w:r w:rsidR="002F149E">
              <w:rPr>
                <w:noProof/>
                <w:webHidden/>
              </w:rPr>
              <w:t>43</w:t>
            </w:r>
            <w:r>
              <w:rPr>
                <w:noProof/>
                <w:webHidden/>
              </w:rPr>
              <w:fldChar w:fldCharType="end"/>
            </w:r>
          </w:hyperlink>
        </w:p>
        <w:p w14:paraId="0D48AE7A" w14:textId="1F1F2562" w:rsidR="00DB48F7" w:rsidRDefault="00DB48F7">
          <w:pPr>
            <w:pStyle w:val="TOC1"/>
            <w:tabs>
              <w:tab w:val="right" w:leader="dot" w:pos="9639"/>
            </w:tabs>
            <w:rPr>
              <w:rFonts w:asciiTheme="minorHAnsi" w:eastAsiaTheme="minorEastAsia" w:hAnsiTheme="minorHAnsi" w:cstheme="minorBidi"/>
              <w:b w:val="0"/>
              <w:bCs w:val="0"/>
              <w:noProof/>
              <w:sz w:val="22"/>
              <w:szCs w:val="22"/>
              <w:lang w:eastAsia="ro-RO"/>
            </w:rPr>
          </w:pPr>
          <w:hyperlink w:anchor="_Toc81552891" w:history="1">
            <w:r w:rsidRPr="004666C7">
              <w:rPr>
                <w:rStyle w:val="Hyperlink"/>
                <w:noProof/>
              </w:rPr>
              <w:t>CAPITOLUL 9. Informare și publicitate</w:t>
            </w:r>
            <w:r>
              <w:rPr>
                <w:noProof/>
                <w:webHidden/>
              </w:rPr>
              <w:tab/>
            </w:r>
            <w:r>
              <w:rPr>
                <w:noProof/>
                <w:webHidden/>
              </w:rPr>
              <w:fldChar w:fldCharType="begin"/>
            </w:r>
            <w:r>
              <w:rPr>
                <w:noProof/>
                <w:webHidden/>
              </w:rPr>
              <w:instrText xml:space="preserve"> PAGEREF _Toc81552891 \h </w:instrText>
            </w:r>
            <w:r>
              <w:rPr>
                <w:noProof/>
                <w:webHidden/>
              </w:rPr>
            </w:r>
            <w:r>
              <w:rPr>
                <w:noProof/>
                <w:webHidden/>
              </w:rPr>
              <w:fldChar w:fldCharType="separate"/>
            </w:r>
            <w:r w:rsidR="002F149E">
              <w:rPr>
                <w:noProof/>
                <w:webHidden/>
              </w:rPr>
              <w:t>45</w:t>
            </w:r>
            <w:r>
              <w:rPr>
                <w:noProof/>
                <w:webHidden/>
              </w:rPr>
              <w:fldChar w:fldCharType="end"/>
            </w:r>
          </w:hyperlink>
        </w:p>
        <w:p w14:paraId="385A29A1" w14:textId="11DAE281" w:rsidR="00DB48F7" w:rsidRDefault="00DB48F7">
          <w:pPr>
            <w:pStyle w:val="TOC1"/>
            <w:tabs>
              <w:tab w:val="right" w:leader="dot" w:pos="9639"/>
            </w:tabs>
            <w:rPr>
              <w:rFonts w:asciiTheme="minorHAnsi" w:eastAsiaTheme="minorEastAsia" w:hAnsiTheme="minorHAnsi" w:cstheme="minorBidi"/>
              <w:b w:val="0"/>
              <w:bCs w:val="0"/>
              <w:noProof/>
              <w:sz w:val="22"/>
              <w:szCs w:val="22"/>
              <w:lang w:eastAsia="ro-RO"/>
            </w:rPr>
          </w:pPr>
          <w:hyperlink w:anchor="_Toc81552892" w:history="1">
            <w:r w:rsidRPr="004666C7">
              <w:rPr>
                <w:rStyle w:val="Hyperlink"/>
                <w:noProof/>
              </w:rPr>
              <w:t>CAPITOLUL 10. Anexe</w:t>
            </w:r>
            <w:r>
              <w:rPr>
                <w:noProof/>
                <w:webHidden/>
              </w:rPr>
              <w:tab/>
            </w:r>
            <w:r>
              <w:rPr>
                <w:noProof/>
                <w:webHidden/>
              </w:rPr>
              <w:fldChar w:fldCharType="begin"/>
            </w:r>
            <w:r>
              <w:rPr>
                <w:noProof/>
                <w:webHidden/>
              </w:rPr>
              <w:instrText xml:space="preserve"> PAGEREF _Toc81552892 \h </w:instrText>
            </w:r>
            <w:r>
              <w:rPr>
                <w:noProof/>
                <w:webHidden/>
              </w:rPr>
            </w:r>
            <w:r>
              <w:rPr>
                <w:noProof/>
                <w:webHidden/>
              </w:rPr>
              <w:fldChar w:fldCharType="separate"/>
            </w:r>
            <w:r w:rsidR="002F149E">
              <w:rPr>
                <w:noProof/>
                <w:webHidden/>
              </w:rPr>
              <w:t>46</w:t>
            </w:r>
            <w:r>
              <w:rPr>
                <w:noProof/>
                <w:webHidden/>
              </w:rPr>
              <w:fldChar w:fldCharType="end"/>
            </w:r>
          </w:hyperlink>
        </w:p>
        <w:p w14:paraId="75FBDEE0" w14:textId="732C2F11"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93" w:history="1">
            <w:r w:rsidRPr="004666C7">
              <w:rPr>
                <w:rStyle w:val="Hyperlink"/>
                <w:noProof/>
              </w:rPr>
              <w:t>10.1 Lista de anexe necesare la depunerea propunerilor de proiecte/ înregistrarea în MySMIS,</w:t>
            </w:r>
            <w:r>
              <w:rPr>
                <w:noProof/>
                <w:webHidden/>
              </w:rPr>
              <w:tab/>
            </w:r>
            <w:r>
              <w:rPr>
                <w:noProof/>
                <w:webHidden/>
              </w:rPr>
              <w:fldChar w:fldCharType="begin"/>
            </w:r>
            <w:r>
              <w:rPr>
                <w:noProof/>
                <w:webHidden/>
              </w:rPr>
              <w:instrText xml:space="preserve"> PAGEREF _Toc81552893 \h </w:instrText>
            </w:r>
            <w:r>
              <w:rPr>
                <w:noProof/>
                <w:webHidden/>
              </w:rPr>
            </w:r>
            <w:r>
              <w:rPr>
                <w:noProof/>
                <w:webHidden/>
              </w:rPr>
              <w:fldChar w:fldCharType="separate"/>
            </w:r>
            <w:r w:rsidR="002F149E">
              <w:rPr>
                <w:noProof/>
                <w:webHidden/>
              </w:rPr>
              <w:t>46</w:t>
            </w:r>
            <w:r>
              <w:rPr>
                <w:noProof/>
                <w:webHidden/>
              </w:rPr>
              <w:fldChar w:fldCharType="end"/>
            </w:r>
          </w:hyperlink>
        </w:p>
        <w:p w14:paraId="5AA22BF6" w14:textId="5AF5E91B" w:rsidR="00DB48F7" w:rsidRDefault="00DB48F7">
          <w:pPr>
            <w:pStyle w:val="TOC2"/>
            <w:tabs>
              <w:tab w:val="right" w:leader="dot" w:pos="9639"/>
            </w:tabs>
            <w:rPr>
              <w:rFonts w:asciiTheme="minorHAnsi" w:eastAsiaTheme="minorEastAsia" w:hAnsiTheme="minorHAnsi" w:cstheme="minorBidi"/>
              <w:i w:val="0"/>
              <w:iCs w:val="0"/>
              <w:noProof/>
              <w:sz w:val="22"/>
              <w:szCs w:val="22"/>
              <w:lang w:eastAsia="ro-RO"/>
            </w:rPr>
          </w:pPr>
          <w:hyperlink w:anchor="_Toc81552894" w:history="1">
            <w:r w:rsidRPr="004666C7">
              <w:rPr>
                <w:rStyle w:val="Hyperlink"/>
                <w:noProof/>
              </w:rPr>
              <w:t>10.2 Lista de anexe necesare la contractarea proiectelor</w:t>
            </w:r>
            <w:r>
              <w:rPr>
                <w:noProof/>
                <w:webHidden/>
              </w:rPr>
              <w:tab/>
            </w:r>
            <w:r>
              <w:rPr>
                <w:noProof/>
                <w:webHidden/>
              </w:rPr>
              <w:fldChar w:fldCharType="begin"/>
            </w:r>
            <w:r>
              <w:rPr>
                <w:noProof/>
                <w:webHidden/>
              </w:rPr>
              <w:instrText xml:space="preserve"> PAGEREF _Toc81552894 \h </w:instrText>
            </w:r>
            <w:r>
              <w:rPr>
                <w:noProof/>
                <w:webHidden/>
              </w:rPr>
            </w:r>
            <w:r>
              <w:rPr>
                <w:noProof/>
                <w:webHidden/>
              </w:rPr>
              <w:fldChar w:fldCharType="separate"/>
            </w:r>
            <w:r w:rsidR="002F149E">
              <w:rPr>
                <w:noProof/>
                <w:webHidden/>
              </w:rPr>
              <w:t>48</w:t>
            </w:r>
            <w:r>
              <w:rPr>
                <w:noProof/>
                <w:webHidden/>
              </w:rPr>
              <w:fldChar w:fldCharType="end"/>
            </w:r>
          </w:hyperlink>
        </w:p>
        <w:p w14:paraId="7EB70287" w14:textId="1A7D6E7C" w:rsidR="00F34D83" w:rsidRPr="00BE1811" w:rsidRDefault="008B09BD" w:rsidP="00F34D83">
          <w:pPr>
            <w:rPr>
              <w:color w:val="000000" w:themeColor="text1"/>
            </w:rPr>
          </w:pPr>
          <w:r w:rsidRPr="00BE1811">
            <w:rPr>
              <w:b/>
              <w:bCs/>
              <w:noProof/>
              <w:color w:val="000000" w:themeColor="text1"/>
            </w:rPr>
            <w:fldChar w:fldCharType="end"/>
          </w:r>
        </w:p>
      </w:sdtContent>
    </w:sdt>
    <w:p w14:paraId="4DE8F073" w14:textId="77777777" w:rsidR="00742121" w:rsidRPr="00BE1811" w:rsidRDefault="00742121" w:rsidP="00742121">
      <w:pPr>
        <w:pStyle w:val="TOCHeading"/>
        <w:rPr>
          <w:rFonts w:ascii="Times New Roman" w:hAnsi="Times New Roman"/>
          <w:sz w:val="22"/>
          <w:szCs w:val="22"/>
        </w:rPr>
      </w:pPr>
    </w:p>
    <w:p w14:paraId="7C5D4BE8" w14:textId="77777777" w:rsidR="00F37894" w:rsidRPr="00BE1811" w:rsidRDefault="00F37894" w:rsidP="00F37894">
      <w:pPr>
        <w:rPr>
          <w:b/>
          <w:bCs/>
          <w:noProof/>
          <w:color w:val="000000" w:themeColor="text1"/>
        </w:rPr>
      </w:pPr>
    </w:p>
    <w:p w14:paraId="22360536" w14:textId="77777777" w:rsidR="00F34D83" w:rsidRPr="00BE1811" w:rsidRDefault="00F34D83" w:rsidP="00F34D83">
      <w:pPr>
        <w:spacing w:before="100" w:beforeAutospacing="1" w:after="100" w:afterAutospacing="1" w:line="240" w:lineRule="auto"/>
        <w:contextualSpacing/>
        <w:jc w:val="center"/>
      </w:pPr>
    </w:p>
    <w:p w14:paraId="0D729AE6" w14:textId="77777777" w:rsidR="00F34D83" w:rsidRPr="00BE1811" w:rsidRDefault="00F34D83" w:rsidP="00F34D83">
      <w:pPr>
        <w:pStyle w:val="Heading1"/>
        <w:rPr>
          <w:sz w:val="22"/>
          <w:szCs w:val="22"/>
          <w:lang w:val="fr-FR"/>
        </w:rPr>
      </w:pPr>
      <w:bookmarkStart w:id="0" w:name="_Toc495913391"/>
      <w:bookmarkStart w:id="1" w:name="_Toc506362192"/>
      <w:bookmarkStart w:id="2" w:name="_Toc74560907"/>
      <w:bookmarkStart w:id="3" w:name="_Toc20991901"/>
      <w:bookmarkStart w:id="4" w:name="_Toc81552862"/>
      <w:r w:rsidRPr="00BE1811">
        <w:rPr>
          <w:sz w:val="22"/>
          <w:szCs w:val="22"/>
          <w:lang w:val="fr-FR"/>
        </w:rPr>
        <w:lastRenderedPageBreak/>
        <w:t xml:space="preserve">CAPITOLUL 1. </w:t>
      </w:r>
      <w:r w:rsidRPr="00BE1811">
        <w:rPr>
          <w:sz w:val="22"/>
          <w:szCs w:val="22"/>
          <w:lang w:val="ro-RO"/>
        </w:rPr>
        <w:t>Informații</w:t>
      </w:r>
      <w:r w:rsidRPr="00BE1811">
        <w:rPr>
          <w:sz w:val="22"/>
          <w:szCs w:val="22"/>
          <w:lang w:val="fr-FR"/>
        </w:rPr>
        <w:t xml:space="preserve"> </w:t>
      </w:r>
      <w:proofErr w:type="spellStart"/>
      <w:r w:rsidRPr="00BE1811">
        <w:rPr>
          <w:sz w:val="22"/>
          <w:szCs w:val="22"/>
          <w:lang w:val="fr-FR"/>
        </w:rPr>
        <w:t>despre</w:t>
      </w:r>
      <w:proofErr w:type="spellEnd"/>
      <w:r w:rsidRPr="00BE1811">
        <w:rPr>
          <w:sz w:val="22"/>
          <w:szCs w:val="22"/>
          <w:lang w:val="fr-FR"/>
        </w:rPr>
        <w:t xml:space="preserve"> </w:t>
      </w:r>
      <w:proofErr w:type="spellStart"/>
      <w:r w:rsidRPr="00BE1811">
        <w:rPr>
          <w:sz w:val="22"/>
          <w:szCs w:val="22"/>
          <w:lang w:val="fr-FR"/>
        </w:rPr>
        <w:t>apelul</w:t>
      </w:r>
      <w:proofErr w:type="spellEnd"/>
      <w:r w:rsidRPr="00BE1811">
        <w:rPr>
          <w:sz w:val="22"/>
          <w:szCs w:val="22"/>
          <w:lang w:val="fr-FR"/>
        </w:rPr>
        <w:t xml:space="preserve"> de </w:t>
      </w:r>
      <w:proofErr w:type="spellStart"/>
      <w:r w:rsidRPr="00BE1811">
        <w:rPr>
          <w:sz w:val="22"/>
          <w:szCs w:val="22"/>
          <w:lang w:val="fr-FR"/>
        </w:rPr>
        <w:t>proiecte</w:t>
      </w:r>
      <w:bookmarkEnd w:id="0"/>
      <w:bookmarkEnd w:id="1"/>
      <w:bookmarkEnd w:id="2"/>
      <w:bookmarkEnd w:id="3"/>
      <w:bookmarkEnd w:id="4"/>
      <w:proofErr w:type="spellEnd"/>
    </w:p>
    <w:p w14:paraId="00AD1877" w14:textId="77777777" w:rsidR="00F34D83" w:rsidRPr="00BE1811" w:rsidRDefault="00F34D83" w:rsidP="00F34D83">
      <w:pPr>
        <w:pStyle w:val="Heading2"/>
        <w:rPr>
          <w:sz w:val="22"/>
          <w:szCs w:val="22"/>
        </w:rPr>
      </w:pPr>
    </w:p>
    <w:p w14:paraId="0B903578" w14:textId="77777777" w:rsidR="00F34D83" w:rsidRPr="00BE1811" w:rsidRDefault="00F34D83" w:rsidP="00F34D83">
      <w:pPr>
        <w:pStyle w:val="Heading2"/>
        <w:rPr>
          <w:sz w:val="22"/>
          <w:szCs w:val="22"/>
        </w:rPr>
      </w:pPr>
      <w:bookmarkStart w:id="5" w:name="_Toc495913392"/>
      <w:bookmarkStart w:id="6" w:name="_Toc506362193"/>
      <w:bookmarkStart w:id="7" w:name="_Toc74560908"/>
      <w:bookmarkStart w:id="8" w:name="_Toc20991902"/>
      <w:bookmarkStart w:id="9" w:name="_Toc81552863"/>
      <w:r w:rsidRPr="00BE1811">
        <w:rPr>
          <w:sz w:val="22"/>
          <w:szCs w:val="22"/>
        </w:rPr>
        <w:t xml:space="preserve">1.1 Axa </w:t>
      </w:r>
      <w:proofErr w:type="spellStart"/>
      <w:r w:rsidRPr="00BE1811">
        <w:rPr>
          <w:sz w:val="22"/>
          <w:szCs w:val="22"/>
        </w:rPr>
        <w:t>prioritarã</w:t>
      </w:r>
      <w:proofErr w:type="spellEnd"/>
      <w:r w:rsidRPr="00BE1811">
        <w:rPr>
          <w:sz w:val="22"/>
          <w:szCs w:val="22"/>
        </w:rPr>
        <w:t>, prioritatea de investiții, obiectiv specific</w:t>
      </w:r>
      <w:bookmarkEnd w:id="5"/>
      <w:bookmarkEnd w:id="6"/>
      <w:bookmarkEnd w:id="7"/>
      <w:bookmarkEnd w:id="8"/>
      <w:bookmarkEnd w:id="9"/>
    </w:p>
    <w:p w14:paraId="5C631646" w14:textId="77777777" w:rsidR="00BE1811" w:rsidRPr="00BE1811" w:rsidRDefault="00BE1811" w:rsidP="00F34D83">
      <w:pPr>
        <w:spacing w:before="100" w:beforeAutospacing="1" w:after="100" w:afterAutospacing="1" w:line="240" w:lineRule="auto"/>
        <w:contextualSpacing/>
        <w:jc w:val="both"/>
        <w:rPr>
          <w:b/>
        </w:rPr>
      </w:pPr>
    </w:p>
    <w:p w14:paraId="1CA5FBE4" w14:textId="615D8924" w:rsidR="00F34D83" w:rsidRPr="00BE1811" w:rsidRDefault="00F34D83" w:rsidP="00F34D83">
      <w:pPr>
        <w:spacing w:before="100" w:beforeAutospacing="1" w:after="100" w:afterAutospacing="1" w:line="240" w:lineRule="auto"/>
        <w:contextualSpacing/>
        <w:jc w:val="both"/>
        <w:rPr>
          <w:b/>
        </w:rPr>
      </w:pPr>
      <w:r w:rsidRPr="00BE1811">
        <w:rPr>
          <w:b/>
        </w:rPr>
        <w:t xml:space="preserve">Axa prioritară 1 </w:t>
      </w:r>
      <w:r w:rsidRPr="00BE1811">
        <w:rPr>
          <w:i/>
        </w:rPr>
        <w:t>Cercetare, dezvoltare tehnologică și inovare (CDI) în sprijinul competitivității economice și dezvoltării afacerilor</w:t>
      </w:r>
    </w:p>
    <w:p w14:paraId="26BD24E8" w14:textId="77777777" w:rsidR="00F420DD" w:rsidRPr="00BE1811" w:rsidRDefault="00F34D83" w:rsidP="00F34D83">
      <w:pPr>
        <w:spacing w:before="100" w:beforeAutospacing="1" w:after="100" w:afterAutospacing="1" w:line="240" w:lineRule="auto"/>
        <w:contextualSpacing/>
        <w:jc w:val="both"/>
      </w:pPr>
      <w:r w:rsidRPr="00BE1811">
        <w:rPr>
          <w:b/>
        </w:rPr>
        <w:t xml:space="preserve">Prioritatea de investiții 1a </w:t>
      </w:r>
      <w:r w:rsidR="00F420DD" w:rsidRPr="00BE1811">
        <w:t>Consolidarea cercetării și inovării (C&amp;I), a infrastructurii și a capacităților de dezvoltare a excelenței în domeniul C&amp;I, precum și promovarea centrelor de competență, în special a celor de interes european</w:t>
      </w:r>
    </w:p>
    <w:p w14:paraId="413DB245" w14:textId="77777777" w:rsidR="00F34D83" w:rsidRPr="00BE1811" w:rsidRDefault="00F34D83" w:rsidP="00F34D83">
      <w:pPr>
        <w:spacing w:before="100" w:beforeAutospacing="1" w:after="100" w:afterAutospacing="1" w:line="240" w:lineRule="auto"/>
        <w:contextualSpacing/>
        <w:jc w:val="both"/>
      </w:pPr>
      <w:r w:rsidRPr="00BE1811">
        <w:rPr>
          <w:b/>
        </w:rPr>
        <w:t xml:space="preserve">Obiectiv Specific: O.S.1.1 </w:t>
      </w:r>
      <w:r w:rsidRPr="00BE1811">
        <w:t>Creșterea capacității de CDI în domeniile de specializare inteligentă și în sănătate</w:t>
      </w:r>
    </w:p>
    <w:p w14:paraId="76ECE0AC" w14:textId="77777777" w:rsidR="00F34D83" w:rsidRPr="00BE1811" w:rsidRDefault="00F34D83" w:rsidP="00F34D83">
      <w:pPr>
        <w:spacing w:before="100" w:beforeAutospacing="1" w:after="100" w:afterAutospacing="1" w:line="240" w:lineRule="auto"/>
        <w:contextualSpacing/>
        <w:jc w:val="both"/>
        <w:rPr>
          <w:i/>
          <w:color w:val="5B9BD5"/>
        </w:rPr>
      </w:pPr>
    </w:p>
    <w:p w14:paraId="78741DFE" w14:textId="77777777" w:rsidR="00F34D83" w:rsidRPr="00BE1811" w:rsidRDefault="00F34D83" w:rsidP="00F34D83">
      <w:pPr>
        <w:pStyle w:val="Heading2"/>
        <w:rPr>
          <w:sz w:val="22"/>
          <w:szCs w:val="22"/>
        </w:rPr>
      </w:pPr>
      <w:bookmarkStart w:id="10" w:name="_Toc495913393"/>
      <w:bookmarkStart w:id="11" w:name="_Toc506362194"/>
      <w:bookmarkStart w:id="12" w:name="_Toc74560909"/>
      <w:bookmarkStart w:id="13" w:name="_Toc20991903"/>
      <w:bookmarkStart w:id="14" w:name="_Toc81552864"/>
      <w:r w:rsidRPr="00BE1811">
        <w:rPr>
          <w:sz w:val="22"/>
          <w:szCs w:val="22"/>
        </w:rPr>
        <w:t>1.2 Tipul apelului de proiecte și perioada de depunere a propunerilor de proiecte</w:t>
      </w:r>
      <w:bookmarkEnd w:id="10"/>
      <w:bookmarkEnd w:id="11"/>
      <w:bookmarkEnd w:id="12"/>
      <w:bookmarkEnd w:id="13"/>
      <w:bookmarkEnd w:id="14"/>
    </w:p>
    <w:p w14:paraId="19AF8EB0" w14:textId="77777777" w:rsidR="00F34D83" w:rsidRPr="00BE1811" w:rsidRDefault="00F34D83" w:rsidP="00F34D83">
      <w:pPr>
        <w:autoSpaceDE w:val="0"/>
        <w:autoSpaceDN w:val="0"/>
        <w:adjustRightInd w:val="0"/>
        <w:spacing w:before="100" w:beforeAutospacing="1" w:after="100" w:afterAutospacing="1" w:line="240" w:lineRule="auto"/>
        <w:contextualSpacing/>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3062"/>
        <w:gridCol w:w="2225"/>
        <w:gridCol w:w="1630"/>
        <w:gridCol w:w="1786"/>
      </w:tblGrid>
      <w:tr w:rsidR="00D76FD2" w:rsidRPr="00BE1811" w14:paraId="6418BE71" w14:textId="77777777" w:rsidTr="00941ABE">
        <w:trPr>
          <w:trHeight w:val="357"/>
        </w:trPr>
        <w:tc>
          <w:tcPr>
            <w:tcW w:w="647" w:type="dxa"/>
          </w:tcPr>
          <w:p w14:paraId="7F01C1B0" w14:textId="77777777" w:rsidR="00F34D83" w:rsidRPr="00BE1811" w:rsidRDefault="00F34D83" w:rsidP="00132342">
            <w:pPr>
              <w:autoSpaceDE w:val="0"/>
              <w:autoSpaceDN w:val="0"/>
              <w:adjustRightInd w:val="0"/>
              <w:spacing w:before="100" w:beforeAutospacing="1" w:after="100" w:afterAutospacing="1"/>
              <w:contextualSpacing/>
              <w:jc w:val="both"/>
            </w:pPr>
          </w:p>
        </w:tc>
        <w:tc>
          <w:tcPr>
            <w:tcW w:w="3062" w:type="dxa"/>
          </w:tcPr>
          <w:p w14:paraId="01706F48" w14:textId="77777777" w:rsidR="00F34D83" w:rsidRPr="00BE1811" w:rsidRDefault="00F34D83" w:rsidP="00132342">
            <w:pPr>
              <w:autoSpaceDE w:val="0"/>
              <w:autoSpaceDN w:val="0"/>
              <w:adjustRightInd w:val="0"/>
              <w:spacing w:before="100" w:beforeAutospacing="1" w:after="100" w:afterAutospacing="1"/>
              <w:contextualSpacing/>
              <w:jc w:val="both"/>
            </w:pPr>
            <w:r w:rsidRPr="00BE1811">
              <w:t>Tip proiect</w:t>
            </w:r>
          </w:p>
        </w:tc>
        <w:tc>
          <w:tcPr>
            <w:tcW w:w="2225" w:type="dxa"/>
          </w:tcPr>
          <w:p w14:paraId="5169D7D3" w14:textId="77777777" w:rsidR="00F34D83" w:rsidRPr="00BE1811" w:rsidRDefault="00F34D83" w:rsidP="00132342">
            <w:pPr>
              <w:autoSpaceDE w:val="0"/>
              <w:autoSpaceDN w:val="0"/>
              <w:adjustRightInd w:val="0"/>
              <w:spacing w:before="100" w:beforeAutospacing="1" w:after="100" w:afterAutospacing="1"/>
              <w:contextualSpacing/>
              <w:jc w:val="center"/>
            </w:pPr>
            <w:r w:rsidRPr="00BE1811">
              <w:t>Tip depunere</w:t>
            </w:r>
          </w:p>
        </w:tc>
        <w:tc>
          <w:tcPr>
            <w:tcW w:w="1630" w:type="dxa"/>
          </w:tcPr>
          <w:p w14:paraId="64899C1B" w14:textId="77777777" w:rsidR="00F34D83" w:rsidRPr="00BE1811" w:rsidRDefault="00F34D83" w:rsidP="00132342">
            <w:pPr>
              <w:autoSpaceDE w:val="0"/>
              <w:autoSpaceDN w:val="0"/>
              <w:adjustRightInd w:val="0"/>
              <w:spacing w:before="100" w:beforeAutospacing="1" w:after="100" w:afterAutospacing="1"/>
              <w:contextualSpacing/>
              <w:jc w:val="center"/>
            </w:pPr>
            <w:r w:rsidRPr="00BE1811">
              <w:t>Competitiv</w:t>
            </w:r>
          </w:p>
        </w:tc>
        <w:tc>
          <w:tcPr>
            <w:tcW w:w="1786" w:type="dxa"/>
          </w:tcPr>
          <w:p w14:paraId="0E36B70A" w14:textId="77777777" w:rsidR="00F34D83" w:rsidRPr="00BE1811" w:rsidRDefault="00F34D83" w:rsidP="00132342">
            <w:pPr>
              <w:autoSpaceDE w:val="0"/>
              <w:autoSpaceDN w:val="0"/>
              <w:adjustRightInd w:val="0"/>
              <w:spacing w:before="100" w:beforeAutospacing="1" w:after="100" w:afterAutospacing="1"/>
              <w:contextualSpacing/>
              <w:jc w:val="center"/>
            </w:pPr>
            <w:r w:rsidRPr="00BE1811">
              <w:t>Perioada</w:t>
            </w:r>
          </w:p>
        </w:tc>
      </w:tr>
      <w:tr w:rsidR="00D76FD2" w:rsidRPr="00BE1811" w14:paraId="626E7623" w14:textId="77777777" w:rsidTr="00132342">
        <w:tc>
          <w:tcPr>
            <w:tcW w:w="647" w:type="dxa"/>
          </w:tcPr>
          <w:p w14:paraId="244EDDA7" w14:textId="77777777" w:rsidR="00F34D83" w:rsidRPr="00BE1811" w:rsidRDefault="00F34D83" w:rsidP="00132342">
            <w:pPr>
              <w:autoSpaceDE w:val="0"/>
              <w:autoSpaceDN w:val="0"/>
              <w:adjustRightInd w:val="0"/>
              <w:spacing w:before="100" w:beforeAutospacing="1" w:after="100" w:afterAutospacing="1"/>
              <w:contextualSpacing/>
              <w:jc w:val="both"/>
            </w:pPr>
          </w:p>
        </w:tc>
        <w:tc>
          <w:tcPr>
            <w:tcW w:w="3062" w:type="dxa"/>
          </w:tcPr>
          <w:p w14:paraId="009A1907" w14:textId="77777777" w:rsidR="00F34D83" w:rsidRPr="00BE1811" w:rsidRDefault="00F34D83" w:rsidP="00132342">
            <w:pPr>
              <w:spacing w:before="100" w:beforeAutospacing="1" w:after="100" w:afterAutospacing="1"/>
              <w:contextualSpacing/>
              <w:jc w:val="both"/>
            </w:pPr>
            <w:r w:rsidRPr="00BE1811">
              <w:t>Proiecte de tip Clustere de inovare</w:t>
            </w:r>
          </w:p>
          <w:p w14:paraId="32BECE5A" w14:textId="77777777" w:rsidR="00F34D83" w:rsidRPr="00BE1811" w:rsidRDefault="00F34D83" w:rsidP="00132342">
            <w:pPr>
              <w:spacing w:before="100" w:beforeAutospacing="1" w:after="100" w:afterAutospacing="1"/>
              <w:contextualSpacing/>
              <w:jc w:val="both"/>
            </w:pPr>
          </w:p>
          <w:p w14:paraId="5CFF1DFF" w14:textId="77777777" w:rsidR="00F34D83" w:rsidRPr="00BE1811" w:rsidRDefault="00F34D83" w:rsidP="00132342">
            <w:pPr>
              <w:autoSpaceDE w:val="0"/>
              <w:autoSpaceDN w:val="0"/>
              <w:adjustRightInd w:val="0"/>
              <w:spacing w:before="100" w:beforeAutospacing="1" w:after="100" w:afterAutospacing="1"/>
              <w:contextualSpacing/>
              <w:jc w:val="both"/>
            </w:pPr>
          </w:p>
        </w:tc>
        <w:tc>
          <w:tcPr>
            <w:tcW w:w="2225" w:type="dxa"/>
          </w:tcPr>
          <w:p w14:paraId="422EBA08" w14:textId="43C4EA0B" w:rsidR="00F34D83" w:rsidRPr="00BE1811" w:rsidRDefault="00AA4D41" w:rsidP="00132342">
            <w:pPr>
              <w:autoSpaceDE w:val="0"/>
              <w:autoSpaceDN w:val="0"/>
              <w:adjustRightInd w:val="0"/>
              <w:spacing w:before="100" w:beforeAutospacing="1" w:after="100" w:afterAutospacing="1"/>
              <w:contextualSpacing/>
              <w:jc w:val="center"/>
            </w:pPr>
            <w:r w:rsidRPr="00BE1811">
              <w:t>La termen</w:t>
            </w:r>
          </w:p>
        </w:tc>
        <w:tc>
          <w:tcPr>
            <w:tcW w:w="1630" w:type="dxa"/>
          </w:tcPr>
          <w:p w14:paraId="15A3A6C4" w14:textId="77777777" w:rsidR="00F34D83" w:rsidRPr="00BE1811" w:rsidRDefault="00F34D83" w:rsidP="00132342">
            <w:pPr>
              <w:autoSpaceDE w:val="0"/>
              <w:autoSpaceDN w:val="0"/>
              <w:adjustRightInd w:val="0"/>
              <w:spacing w:before="100" w:beforeAutospacing="1" w:after="100" w:afterAutospacing="1"/>
              <w:contextualSpacing/>
              <w:jc w:val="center"/>
            </w:pPr>
            <w:r w:rsidRPr="00BE1811">
              <w:t>DA</w:t>
            </w:r>
          </w:p>
        </w:tc>
        <w:tc>
          <w:tcPr>
            <w:tcW w:w="1786" w:type="dxa"/>
          </w:tcPr>
          <w:p w14:paraId="42416939" w14:textId="26EC54DE" w:rsidR="00F34D83" w:rsidRPr="00BE1811" w:rsidRDefault="00544A4D" w:rsidP="00A315E0">
            <w:pPr>
              <w:autoSpaceDE w:val="0"/>
              <w:autoSpaceDN w:val="0"/>
              <w:adjustRightInd w:val="0"/>
              <w:spacing w:before="100" w:beforeAutospacing="1" w:after="100" w:afterAutospacing="1"/>
              <w:contextualSpacing/>
              <w:jc w:val="center"/>
            </w:pPr>
            <w:r>
              <w:t>60</w:t>
            </w:r>
            <w:r w:rsidR="001B12D1" w:rsidRPr="00BE1811">
              <w:t xml:space="preserve"> </w:t>
            </w:r>
            <w:r w:rsidR="00F34D83" w:rsidRPr="00BE1811">
              <w:t xml:space="preserve">de zile calendaristice după lansarea apelului în </w:t>
            </w:r>
            <w:proofErr w:type="spellStart"/>
            <w:r w:rsidR="00F34D83" w:rsidRPr="00BE1811">
              <w:t>MySMIS</w:t>
            </w:r>
            <w:proofErr w:type="spellEnd"/>
          </w:p>
        </w:tc>
      </w:tr>
    </w:tbl>
    <w:p w14:paraId="062F769A" w14:textId="77777777" w:rsidR="00BE1811" w:rsidRPr="00BE1811" w:rsidRDefault="00BE1811" w:rsidP="002F6BD2">
      <w:pPr>
        <w:spacing w:before="120" w:after="0" w:line="240" w:lineRule="auto"/>
        <w:jc w:val="both"/>
      </w:pPr>
    </w:p>
    <w:p w14:paraId="0461C61E" w14:textId="1970D000" w:rsidR="002F6BD2" w:rsidRDefault="002F6BD2" w:rsidP="002F6BD2">
      <w:pPr>
        <w:spacing w:before="120" w:after="0" w:line="240" w:lineRule="auto"/>
        <w:jc w:val="both"/>
      </w:pPr>
      <w:r w:rsidRPr="00BE1811">
        <w:t>Apelul de proiecte pentru clustere de inovare este unul competitiv, cu depunere la termen.</w:t>
      </w:r>
    </w:p>
    <w:p w14:paraId="58B0096C" w14:textId="1EABFA19" w:rsidR="00F34D83" w:rsidRPr="00BE1811" w:rsidRDefault="00F34D83" w:rsidP="00F34D83">
      <w:pPr>
        <w:spacing w:before="120" w:after="0" w:line="240" w:lineRule="auto"/>
        <w:jc w:val="both"/>
      </w:pPr>
      <w:r w:rsidRPr="00BE1811">
        <w:t xml:space="preserve">Cererile de </w:t>
      </w:r>
      <w:proofErr w:type="spellStart"/>
      <w:r w:rsidRPr="00BE1811">
        <w:t>finanţare</w:t>
      </w:r>
      <w:proofErr w:type="spellEnd"/>
      <w:r w:rsidRPr="00BE1811">
        <w:t xml:space="preserve"> se vor depune prin </w:t>
      </w:r>
      <w:proofErr w:type="spellStart"/>
      <w:r w:rsidRPr="00BE1811">
        <w:t>aplicaţia</w:t>
      </w:r>
      <w:proofErr w:type="spellEnd"/>
      <w:r w:rsidRPr="00BE1811">
        <w:t xml:space="preserve"> electronică MySMIS2014, cu toate anexele solicitate prin Ghidul Solicitantului. </w:t>
      </w:r>
      <w:proofErr w:type="spellStart"/>
      <w:r w:rsidRPr="00BE1811">
        <w:t>Modalităţile</w:t>
      </w:r>
      <w:proofErr w:type="spellEnd"/>
      <w:r w:rsidRPr="00BE1811">
        <w:t xml:space="preserve"> de utilizare a </w:t>
      </w:r>
      <w:proofErr w:type="spellStart"/>
      <w:r w:rsidRPr="00BE1811">
        <w:t>aplicaţiei</w:t>
      </w:r>
      <w:proofErr w:type="spellEnd"/>
      <w:r w:rsidRPr="00BE1811">
        <w:t xml:space="preserve"> MySMIS2014 sunt publicate pe site-urile  </w:t>
      </w:r>
      <w:hyperlink r:id="rId8" w:history="1">
        <w:r w:rsidRPr="00BE1811">
          <w:rPr>
            <w:rStyle w:val="Hyperlink"/>
          </w:rPr>
          <w:t>https://2014.mysmis.ro</w:t>
        </w:r>
      </w:hyperlink>
      <w:r w:rsidRPr="00BE1811">
        <w:t xml:space="preserve"> </w:t>
      </w:r>
      <w:proofErr w:type="spellStart"/>
      <w:r w:rsidRPr="00BE1811">
        <w:t>şi</w:t>
      </w:r>
      <w:proofErr w:type="spellEnd"/>
      <w:r w:rsidRPr="00BE1811">
        <w:t xml:space="preserve"> </w:t>
      </w:r>
      <w:hyperlink r:id="rId9" w:history="1">
        <w:r w:rsidR="00E776CC" w:rsidRPr="00A06282">
          <w:rPr>
            <w:rStyle w:val="Hyperlink"/>
          </w:rPr>
          <w:t>www.mfe.gov.ro</w:t>
        </w:r>
      </w:hyperlink>
      <w:r w:rsidRPr="00BE1811">
        <w:t>.</w:t>
      </w:r>
    </w:p>
    <w:p w14:paraId="74666AD8" w14:textId="1BAEC581" w:rsidR="00F34D83" w:rsidRPr="00BE1811" w:rsidRDefault="00F34D83" w:rsidP="00F34D83">
      <w:pPr>
        <w:spacing w:before="120" w:after="0" w:line="240" w:lineRule="auto"/>
        <w:jc w:val="both"/>
      </w:pPr>
      <w:r w:rsidRPr="00BE1811">
        <w:t xml:space="preserve">Înregistrarea </w:t>
      </w:r>
      <w:proofErr w:type="spellStart"/>
      <w:r w:rsidRPr="00BE1811">
        <w:t>şi</w:t>
      </w:r>
      <w:proofErr w:type="spellEnd"/>
      <w:r w:rsidRPr="00BE1811">
        <w:t xml:space="preserve"> </w:t>
      </w:r>
      <w:r w:rsidRPr="0042173B">
        <w:t xml:space="preserve">transmiterea </w:t>
      </w:r>
      <w:r w:rsidR="00B24965" w:rsidRPr="0042173B">
        <w:t>cererilor de finanțare (</w:t>
      </w:r>
      <w:r w:rsidRPr="0042173B">
        <w:t>proiectelor</w:t>
      </w:r>
      <w:r w:rsidR="00B24965" w:rsidRPr="0042173B">
        <w:t xml:space="preserve">) </w:t>
      </w:r>
      <w:r w:rsidRPr="0042173B">
        <w:t xml:space="preserve">se va face începând cu ora 9.00 a primei zile de </w:t>
      </w:r>
      <w:r w:rsidR="002948AA" w:rsidRPr="0042173B">
        <w:t>deschidere a apelului</w:t>
      </w:r>
      <w:r w:rsidR="005D3374">
        <w:t xml:space="preserve"> în</w:t>
      </w:r>
      <w:r w:rsidR="00A151F7">
        <w:t xml:space="preserve"> cadrul aplicației</w:t>
      </w:r>
      <w:r w:rsidR="005D3374">
        <w:t xml:space="preserve"> </w:t>
      </w:r>
      <w:proofErr w:type="spellStart"/>
      <w:r w:rsidR="005D3374">
        <w:t>MySMIS</w:t>
      </w:r>
      <w:proofErr w:type="spellEnd"/>
      <w:r w:rsidR="00B24965" w:rsidRPr="0042173B">
        <w:t>.</w:t>
      </w:r>
    </w:p>
    <w:p w14:paraId="181DCEEA" w14:textId="15459719" w:rsidR="00A15F8E" w:rsidRPr="00BE1811" w:rsidRDefault="00B7003A" w:rsidP="00A15F8E">
      <w:pPr>
        <w:spacing w:before="120" w:after="0" w:line="240" w:lineRule="auto"/>
        <w:jc w:val="both"/>
      </w:pPr>
      <w:r w:rsidRPr="00BE1811">
        <w:t>Pentru a cunoaște instrucțiunile AM</w:t>
      </w:r>
      <w:r w:rsidR="002B3207" w:rsidRPr="00BE1811">
        <w:t xml:space="preserve"> </w:t>
      </w:r>
      <w:r w:rsidRPr="00BE1811">
        <w:t>POC</w:t>
      </w:r>
      <w:r w:rsidR="00A15F8E" w:rsidRPr="00BE1811">
        <w:t xml:space="preserve">, </w:t>
      </w:r>
      <w:proofErr w:type="spellStart"/>
      <w:r w:rsidR="00A15F8E" w:rsidRPr="00BE1811">
        <w:t>solicitantii</w:t>
      </w:r>
      <w:proofErr w:type="spellEnd"/>
      <w:r w:rsidR="00A15F8E" w:rsidRPr="00BE1811">
        <w:t xml:space="preserve"> sunt </w:t>
      </w:r>
      <w:proofErr w:type="spellStart"/>
      <w:r w:rsidR="00A15F8E" w:rsidRPr="00BE1811">
        <w:t>rugati</w:t>
      </w:r>
      <w:proofErr w:type="spellEnd"/>
      <w:r w:rsidR="00A15F8E" w:rsidRPr="00BE1811">
        <w:t xml:space="preserve"> sa consulte și </w:t>
      </w:r>
      <w:proofErr w:type="spellStart"/>
      <w:r w:rsidR="00A15F8E" w:rsidRPr="00BE1811">
        <w:t>continutul</w:t>
      </w:r>
      <w:proofErr w:type="spellEnd"/>
      <w:r w:rsidR="00A15F8E" w:rsidRPr="00BE1811">
        <w:t xml:space="preserve"> </w:t>
      </w:r>
      <w:r w:rsidRPr="00BE1811">
        <w:t>acestora</w:t>
      </w:r>
      <w:r w:rsidR="00A15F8E" w:rsidRPr="00BE1811">
        <w:t xml:space="preserve"> la adresa  </w:t>
      </w:r>
      <w:hyperlink r:id="rId10" w:history="1">
        <w:r w:rsidR="00A15F8E" w:rsidRPr="00BE1811">
          <w:t>https://mfe.gov.ro/programe/autoritati-de-management/am-poc/</w:t>
        </w:r>
      </w:hyperlink>
      <w:hyperlink w:history="1"/>
      <w:r w:rsidR="00A15F8E" w:rsidRPr="00BE1811">
        <w:t xml:space="preserve">sau </w:t>
      </w:r>
      <w:hyperlink r:id="rId11" w:history="1">
        <w:r w:rsidR="00A15F8E" w:rsidRPr="00BE1811">
          <w:t>http://www.poc.research.gov.ro/ro/articol/4184/instructiuni-beneficiari-instructiuni-pentru-beneficiari</w:t>
        </w:r>
      </w:hyperlink>
      <w:r w:rsidR="00A15F8E" w:rsidRPr="00BE1811">
        <w:t>.</w:t>
      </w:r>
    </w:p>
    <w:p w14:paraId="32F392B0" w14:textId="77777777" w:rsidR="00836399" w:rsidRPr="00BE1811" w:rsidRDefault="00836399" w:rsidP="00836399">
      <w:pPr>
        <w:shd w:val="clear" w:color="auto" w:fill="FFFFFF"/>
        <w:spacing w:before="120" w:after="240" w:line="240" w:lineRule="auto"/>
        <w:jc w:val="both"/>
        <w:rPr>
          <w:rFonts w:eastAsia="Times New Roman"/>
          <w:color w:val="000000" w:themeColor="text1"/>
          <w:lang w:eastAsia="ro-RO"/>
        </w:rPr>
      </w:pPr>
      <w:r w:rsidRPr="00BE1811">
        <w:rPr>
          <w:rFonts w:eastAsia="Times New Roman"/>
          <w:color w:val="000000" w:themeColor="text1"/>
          <w:lang w:eastAsia="ro-RO"/>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w:t>
      </w:r>
      <w:r w:rsidR="00064E39" w:rsidRPr="00BE1811">
        <w:rPr>
          <w:rFonts w:eastAsia="Times New Roman"/>
          <w:color w:val="000000" w:themeColor="text1"/>
          <w:lang w:eastAsia="ro-RO"/>
        </w:rPr>
        <w:t xml:space="preserve">reprezentanților </w:t>
      </w:r>
      <w:r w:rsidRPr="00BE1811">
        <w:rPr>
          <w:rFonts w:eastAsia="Times New Roman"/>
          <w:color w:val="000000" w:themeColor="text1"/>
          <w:lang w:eastAsia="ro-RO"/>
        </w:rPr>
        <w:t>beneficiarilor vor fi prelucrate în procesul de încărcare a informațiilor în sistemul informatic MySMIS2014.</w:t>
      </w:r>
    </w:p>
    <w:p w14:paraId="1C27EF2B" w14:textId="75D3732A" w:rsidR="00E251F8" w:rsidRPr="00BE1811" w:rsidRDefault="00836399" w:rsidP="00E251F8">
      <w:pPr>
        <w:shd w:val="clear" w:color="auto" w:fill="FFFFFF"/>
        <w:spacing w:before="120" w:after="240" w:line="240" w:lineRule="auto"/>
        <w:jc w:val="both"/>
      </w:pPr>
      <w:proofErr w:type="spellStart"/>
      <w:r w:rsidRPr="00BE1811">
        <w:rPr>
          <w:rFonts w:eastAsia="Times New Roman"/>
          <w:color w:val="000000" w:themeColor="text1"/>
          <w:lang w:val="fr-FR" w:eastAsia="ro-RO"/>
        </w:rPr>
        <w:t>În</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conformitate</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cu</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regulile</w:t>
      </w:r>
      <w:proofErr w:type="spellEnd"/>
      <w:r w:rsidRPr="00BE1811">
        <w:rPr>
          <w:rFonts w:eastAsia="Times New Roman"/>
          <w:color w:val="000000" w:themeColor="text1"/>
          <w:lang w:val="fr-FR" w:eastAsia="ro-RO"/>
        </w:rPr>
        <w:t xml:space="preserve"> GDPR, </w:t>
      </w:r>
      <w:proofErr w:type="spellStart"/>
      <w:r w:rsidRPr="00BE1811">
        <w:rPr>
          <w:rFonts w:eastAsia="Times New Roman"/>
          <w:color w:val="000000" w:themeColor="text1"/>
          <w:lang w:val="fr-FR" w:eastAsia="ro-RO"/>
        </w:rPr>
        <w:t>în</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echipa</w:t>
      </w:r>
      <w:proofErr w:type="spellEnd"/>
      <w:r w:rsidRPr="00BE1811">
        <w:rPr>
          <w:rFonts w:eastAsia="Times New Roman"/>
          <w:color w:val="000000" w:themeColor="text1"/>
          <w:lang w:val="fr-FR" w:eastAsia="ro-RO"/>
        </w:rPr>
        <w:t xml:space="preserve"> de </w:t>
      </w:r>
      <w:r w:rsidR="00064E39" w:rsidRPr="00BE1811">
        <w:rPr>
          <w:rFonts w:eastAsia="Times New Roman"/>
          <w:color w:val="000000" w:themeColor="text1"/>
          <w:lang w:val="fr-FR" w:eastAsia="ro-RO"/>
        </w:rPr>
        <w:t>management</w:t>
      </w:r>
      <w:r w:rsidR="002C2478" w:rsidRPr="00BE1811">
        <w:rPr>
          <w:rFonts w:eastAsia="Times New Roman"/>
          <w:color w:val="000000" w:themeColor="text1"/>
          <w:lang w:val="fr-FR" w:eastAsia="ro-RO"/>
        </w:rPr>
        <w:t>/</w:t>
      </w:r>
      <w:proofErr w:type="spellStart"/>
      <w:r w:rsidRPr="00BE1811">
        <w:rPr>
          <w:rFonts w:eastAsia="Times New Roman"/>
          <w:color w:val="000000" w:themeColor="text1"/>
          <w:lang w:val="fr-FR" w:eastAsia="ro-RO"/>
        </w:rPr>
        <w:t>implementare</w:t>
      </w:r>
      <w:proofErr w:type="spellEnd"/>
      <w:r w:rsidRPr="00BE1811">
        <w:rPr>
          <w:rFonts w:eastAsia="Times New Roman"/>
          <w:color w:val="000000" w:themeColor="text1"/>
          <w:lang w:val="fr-FR" w:eastAsia="ro-RO"/>
        </w:rPr>
        <w:t xml:space="preserve"> a </w:t>
      </w:r>
      <w:proofErr w:type="spellStart"/>
      <w:r w:rsidRPr="00BE1811">
        <w:rPr>
          <w:rFonts w:eastAsia="Times New Roman"/>
          <w:color w:val="000000" w:themeColor="text1"/>
          <w:lang w:val="fr-FR" w:eastAsia="ro-RO"/>
        </w:rPr>
        <w:t>proiectului</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trebuie</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să</w:t>
      </w:r>
      <w:proofErr w:type="spellEnd"/>
      <w:r w:rsidRPr="00BE1811">
        <w:rPr>
          <w:rFonts w:eastAsia="Times New Roman"/>
          <w:color w:val="000000" w:themeColor="text1"/>
          <w:lang w:val="fr-FR" w:eastAsia="ro-RO"/>
        </w:rPr>
        <w:t xml:space="preserve"> fie </w:t>
      </w:r>
      <w:proofErr w:type="spellStart"/>
      <w:r w:rsidRPr="00BE1811">
        <w:rPr>
          <w:rFonts w:eastAsia="Times New Roman"/>
          <w:color w:val="000000" w:themeColor="text1"/>
          <w:lang w:val="fr-FR" w:eastAsia="ro-RO"/>
        </w:rPr>
        <w:t>desemnat</w:t>
      </w:r>
      <w:proofErr w:type="spellEnd"/>
      <w:r w:rsidRPr="00BE1811">
        <w:rPr>
          <w:rFonts w:eastAsia="Times New Roman"/>
          <w:color w:val="000000" w:themeColor="text1"/>
          <w:lang w:val="fr-FR" w:eastAsia="ro-RO"/>
        </w:rPr>
        <w:t xml:space="preserve"> un </w:t>
      </w:r>
      <w:proofErr w:type="spellStart"/>
      <w:r w:rsidRPr="00BE1811">
        <w:rPr>
          <w:rFonts w:eastAsia="Times New Roman"/>
          <w:color w:val="000000" w:themeColor="text1"/>
          <w:lang w:val="fr-FR" w:eastAsia="ro-RO"/>
        </w:rPr>
        <w:t>responsabil</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cu</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protecția</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datelor</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cu</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caracter</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personal</w:t>
      </w:r>
      <w:proofErr w:type="spellEnd"/>
      <w:r w:rsidR="003006F6" w:rsidRPr="00BE1811">
        <w:rPr>
          <w:rStyle w:val="FootnoteReference"/>
          <w:noProof/>
          <w:color w:val="000000" w:themeColor="text1"/>
        </w:rPr>
        <w:footnoteReference w:id="2"/>
      </w:r>
      <w:r w:rsidR="00152E90">
        <w:rPr>
          <w:rFonts w:eastAsia="Times New Roman"/>
          <w:color w:val="000000" w:themeColor="text1"/>
          <w:lang w:val="fr-FR" w:eastAsia="ro-RO"/>
        </w:rPr>
        <w:t xml:space="preserve"> (DPO</w:t>
      </w:r>
      <w:proofErr w:type="gramStart"/>
      <w:r w:rsidR="00152E90">
        <w:rPr>
          <w:rFonts w:eastAsia="Times New Roman"/>
          <w:color w:val="000000" w:themeColor="text1"/>
          <w:lang w:val="fr-FR" w:eastAsia="ro-RO"/>
        </w:rPr>
        <w:t>)</w:t>
      </w:r>
      <w:r w:rsidR="003A6C0F" w:rsidRPr="00BE1811">
        <w:rPr>
          <w:rFonts w:eastAsia="Times New Roman"/>
          <w:color w:val="000000" w:themeColor="text1"/>
          <w:lang w:val="fr-FR" w:eastAsia="ro-RO"/>
        </w:rPr>
        <w:t xml:space="preserve"> </w:t>
      </w:r>
      <w:r w:rsidR="00E251F8" w:rsidRPr="00BE1811">
        <w:rPr>
          <w:rFonts w:eastAsia="Times New Roman"/>
          <w:color w:val="000000" w:themeColor="text1"/>
          <w:lang w:val="fr-FR" w:eastAsia="ro-RO"/>
        </w:rPr>
        <w:t>,</w:t>
      </w:r>
      <w:proofErr w:type="gramEnd"/>
      <w:r w:rsidR="00E251F8" w:rsidRPr="00BE1811">
        <w:rPr>
          <w:rFonts w:eastAsia="Times New Roman"/>
          <w:color w:val="000000" w:themeColor="text1"/>
          <w:lang w:val="fr-FR" w:eastAsia="ro-RO"/>
        </w:rPr>
        <w:t xml:space="preserve"> care va </w:t>
      </w:r>
      <w:proofErr w:type="spellStart"/>
      <w:r w:rsidR="00E251F8" w:rsidRPr="00BE1811">
        <w:rPr>
          <w:rFonts w:eastAsia="Times New Roman"/>
          <w:color w:val="000000" w:themeColor="text1"/>
          <w:lang w:val="fr-FR" w:eastAsia="ro-RO"/>
        </w:rPr>
        <w:t>avea</w:t>
      </w:r>
      <w:proofErr w:type="spellEnd"/>
      <w:r w:rsidR="00E251F8" w:rsidRPr="00BE1811">
        <w:rPr>
          <w:rFonts w:eastAsia="Times New Roman"/>
          <w:color w:val="000000" w:themeColor="text1"/>
          <w:lang w:val="fr-FR" w:eastAsia="ro-RO"/>
        </w:rPr>
        <w:t xml:space="preserve"> </w:t>
      </w:r>
      <w:proofErr w:type="spellStart"/>
      <w:r w:rsidR="00E251F8" w:rsidRPr="00BE1811">
        <w:rPr>
          <w:rFonts w:eastAsia="Times New Roman"/>
          <w:color w:val="000000" w:themeColor="text1"/>
          <w:lang w:val="fr-FR" w:eastAsia="ro-RO"/>
        </w:rPr>
        <w:t>stabilite</w:t>
      </w:r>
      <w:proofErr w:type="spellEnd"/>
      <w:r w:rsidR="00E251F8" w:rsidRPr="00BE1811">
        <w:rPr>
          <w:rFonts w:eastAsia="Times New Roman"/>
          <w:color w:val="000000" w:themeColor="text1"/>
          <w:lang w:val="fr-FR" w:eastAsia="ro-RO"/>
        </w:rPr>
        <w:t xml:space="preserve">, </w:t>
      </w:r>
      <w:proofErr w:type="spellStart"/>
      <w:r w:rsidR="00E251F8" w:rsidRPr="00BE1811">
        <w:rPr>
          <w:rFonts w:eastAsia="Times New Roman"/>
          <w:color w:val="000000" w:themeColor="text1"/>
          <w:lang w:val="fr-FR" w:eastAsia="ro-RO"/>
        </w:rPr>
        <w:t>prin</w:t>
      </w:r>
      <w:proofErr w:type="spellEnd"/>
      <w:r w:rsidR="00E251F8" w:rsidRPr="00BE1811">
        <w:rPr>
          <w:rFonts w:eastAsia="Times New Roman"/>
          <w:color w:val="000000" w:themeColor="text1"/>
          <w:lang w:val="fr-FR" w:eastAsia="ro-RO"/>
        </w:rPr>
        <w:t xml:space="preserve"> </w:t>
      </w:r>
      <w:proofErr w:type="spellStart"/>
      <w:r w:rsidR="00E251F8" w:rsidRPr="00BE1811">
        <w:rPr>
          <w:rFonts w:eastAsia="Times New Roman"/>
          <w:color w:val="000000" w:themeColor="text1"/>
          <w:lang w:val="fr-FR" w:eastAsia="ro-RO"/>
        </w:rPr>
        <w:t>fișa</w:t>
      </w:r>
      <w:proofErr w:type="spellEnd"/>
      <w:r w:rsidR="00E251F8" w:rsidRPr="00BE1811">
        <w:rPr>
          <w:rFonts w:eastAsia="Times New Roman"/>
          <w:color w:val="000000" w:themeColor="text1"/>
          <w:lang w:val="fr-FR" w:eastAsia="ro-RO"/>
        </w:rPr>
        <w:t xml:space="preserve"> </w:t>
      </w:r>
      <w:proofErr w:type="spellStart"/>
      <w:r w:rsidR="00E251F8" w:rsidRPr="00BE1811">
        <w:rPr>
          <w:rFonts w:eastAsia="Times New Roman"/>
          <w:color w:val="000000" w:themeColor="text1"/>
          <w:lang w:val="fr-FR" w:eastAsia="ro-RO"/>
        </w:rPr>
        <w:t>postului</w:t>
      </w:r>
      <w:proofErr w:type="spellEnd"/>
      <w:r w:rsidR="00E251F8" w:rsidRPr="00BE1811">
        <w:rPr>
          <w:rFonts w:eastAsia="Times New Roman"/>
          <w:color w:val="000000" w:themeColor="text1"/>
          <w:lang w:val="fr-FR" w:eastAsia="ro-RO"/>
        </w:rPr>
        <w:t xml:space="preserve">, </w:t>
      </w:r>
      <w:proofErr w:type="spellStart"/>
      <w:r w:rsidR="00E251F8" w:rsidRPr="00BE1811">
        <w:rPr>
          <w:rFonts w:eastAsia="Times New Roman"/>
          <w:color w:val="000000" w:themeColor="text1"/>
          <w:lang w:val="fr-FR" w:eastAsia="ro-RO"/>
        </w:rPr>
        <w:t>atribuții</w:t>
      </w:r>
      <w:proofErr w:type="spellEnd"/>
      <w:r w:rsidR="00E251F8" w:rsidRPr="00BE1811">
        <w:rPr>
          <w:rFonts w:eastAsia="Times New Roman"/>
          <w:color w:val="000000" w:themeColor="text1"/>
          <w:lang w:val="fr-FR" w:eastAsia="ro-RO"/>
        </w:rPr>
        <w:t xml:space="preserve"> </w:t>
      </w:r>
      <w:proofErr w:type="spellStart"/>
      <w:r w:rsidR="00E251F8" w:rsidRPr="00BE1811">
        <w:rPr>
          <w:rFonts w:eastAsia="Times New Roman"/>
          <w:color w:val="000000" w:themeColor="text1"/>
          <w:lang w:val="fr-FR" w:eastAsia="ro-RO"/>
        </w:rPr>
        <w:t>în</w:t>
      </w:r>
      <w:proofErr w:type="spellEnd"/>
      <w:r w:rsidR="00E251F8" w:rsidRPr="00BE1811">
        <w:rPr>
          <w:rFonts w:eastAsia="Times New Roman"/>
          <w:color w:val="000000" w:themeColor="text1"/>
          <w:lang w:val="fr-FR" w:eastAsia="ro-RO"/>
        </w:rPr>
        <w:t xml:space="preserve"> </w:t>
      </w:r>
      <w:proofErr w:type="spellStart"/>
      <w:r w:rsidR="00E251F8" w:rsidRPr="00BE1811">
        <w:rPr>
          <w:rFonts w:eastAsia="Times New Roman"/>
          <w:color w:val="000000" w:themeColor="text1"/>
          <w:lang w:val="fr-FR" w:eastAsia="ro-RO"/>
        </w:rPr>
        <w:t>acest</w:t>
      </w:r>
      <w:proofErr w:type="spellEnd"/>
      <w:r w:rsidR="00E251F8" w:rsidRPr="00BE1811">
        <w:rPr>
          <w:rFonts w:eastAsia="Times New Roman"/>
          <w:color w:val="000000" w:themeColor="text1"/>
          <w:lang w:val="fr-FR" w:eastAsia="ro-RO"/>
        </w:rPr>
        <w:t xml:space="preserve"> sens.</w:t>
      </w:r>
      <w:r w:rsidR="00E251F8" w:rsidRPr="00BE1811">
        <w:rPr>
          <w:rFonts w:eastAsia="Times New Roman"/>
          <w:color w:val="000000" w:themeColor="text1"/>
          <w:lang w:val="en-US" w:eastAsia="ro-RO"/>
        </w:rPr>
        <w:t xml:space="preserve"> </w:t>
      </w:r>
    </w:p>
    <w:p w14:paraId="67B9CB92" w14:textId="4137FE6A" w:rsidR="00E251F8" w:rsidRPr="00BE1811" w:rsidRDefault="00E251F8" w:rsidP="00E251F8">
      <w:pPr>
        <w:shd w:val="clear" w:color="auto" w:fill="FFFFFF"/>
        <w:spacing w:before="120" w:after="240" w:line="240" w:lineRule="auto"/>
        <w:jc w:val="both"/>
        <w:rPr>
          <w:rFonts w:eastAsia="Times New Roman"/>
          <w:color w:val="000000" w:themeColor="text1"/>
          <w:lang w:val="fr-FR" w:eastAsia="ro-RO"/>
        </w:rPr>
      </w:pPr>
      <w:proofErr w:type="spellStart"/>
      <w:r w:rsidRPr="00BE1811">
        <w:rPr>
          <w:rFonts w:eastAsia="Times New Roman"/>
          <w:color w:val="000000" w:themeColor="text1"/>
          <w:lang w:val="fr-FR" w:eastAsia="ro-RO"/>
        </w:rPr>
        <w:t>Solicitantul</w:t>
      </w:r>
      <w:proofErr w:type="spellEnd"/>
      <w:r w:rsidRPr="00BE1811">
        <w:rPr>
          <w:rFonts w:eastAsia="Times New Roman"/>
          <w:color w:val="000000" w:themeColor="text1"/>
          <w:lang w:val="fr-FR" w:eastAsia="ro-RO"/>
        </w:rPr>
        <w:t xml:space="preserve"> se va </w:t>
      </w:r>
      <w:proofErr w:type="spellStart"/>
      <w:r w:rsidRPr="00BE1811">
        <w:rPr>
          <w:rFonts w:eastAsia="Times New Roman"/>
          <w:color w:val="000000" w:themeColor="text1"/>
          <w:lang w:val="fr-FR" w:eastAsia="ro-RO"/>
        </w:rPr>
        <w:t>asigura</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că</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persoana</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desemnată</w:t>
      </w:r>
      <w:proofErr w:type="spellEnd"/>
      <w:r w:rsidRPr="00BE1811">
        <w:rPr>
          <w:rFonts w:eastAsia="Times New Roman"/>
          <w:color w:val="000000" w:themeColor="text1"/>
          <w:lang w:val="fr-FR" w:eastAsia="ro-RO"/>
        </w:rPr>
        <w:t xml:space="preserve"> </w:t>
      </w:r>
      <w:proofErr w:type="gramStart"/>
      <w:r w:rsidRPr="00BE1811">
        <w:rPr>
          <w:rFonts w:eastAsia="Times New Roman"/>
          <w:color w:val="000000" w:themeColor="text1"/>
          <w:lang w:val="fr-FR" w:eastAsia="ro-RO"/>
        </w:rPr>
        <w:t>ca</w:t>
      </w:r>
      <w:proofErr w:type="gram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responsabil</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cu</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protecția</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datelor</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cu</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caracter</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personal</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deține</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cunoștințele</w:t>
      </w:r>
      <w:proofErr w:type="spellEnd"/>
      <w:r w:rsidRPr="00BE1811">
        <w:rPr>
          <w:rFonts w:eastAsia="Times New Roman"/>
          <w:color w:val="000000" w:themeColor="text1"/>
          <w:lang w:val="fr-FR" w:eastAsia="ro-RO"/>
        </w:rPr>
        <w:t xml:space="preserve"> de </w:t>
      </w:r>
      <w:proofErr w:type="spellStart"/>
      <w:r w:rsidRPr="00BE1811">
        <w:rPr>
          <w:rFonts w:eastAsia="Times New Roman"/>
          <w:color w:val="000000" w:themeColor="text1"/>
          <w:lang w:val="fr-FR" w:eastAsia="ro-RO"/>
        </w:rPr>
        <w:t>specialitate</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în</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dreptul</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și</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practicile</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din</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domeniul</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protecției</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datelor</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și</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că</w:t>
      </w:r>
      <w:proofErr w:type="spellEnd"/>
      <w:r w:rsidRPr="00BE1811">
        <w:rPr>
          <w:rFonts w:eastAsia="Times New Roman"/>
          <w:color w:val="000000" w:themeColor="text1"/>
          <w:lang w:val="fr-FR" w:eastAsia="ro-RO"/>
        </w:rPr>
        <w:t xml:space="preserve"> a </w:t>
      </w:r>
      <w:proofErr w:type="spellStart"/>
      <w:r w:rsidRPr="00BE1811">
        <w:rPr>
          <w:rFonts w:eastAsia="Times New Roman"/>
          <w:color w:val="000000" w:themeColor="text1"/>
          <w:lang w:val="fr-FR" w:eastAsia="ro-RO"/>
        </w:rPr>
        <w:t>absolvit</w:t>
      </w:r>
      <w:proofErr w:type="spellEnd"/>
      <w:r w:rsidRPr="00BE1811">
        <w:rPr>
          <w:rFonts w:eastAsia="Times New Roman"/>
          <w:color w:val="000000" w:themeColor="text1"/>
          <w:lang w:val="fr-FR" w:eastAsia="ro-RO"/>
        </w:rPr>
        <w:t xml:space="preserve"> un </w:t>
      </w:r>
      <w:proofErr w:type="spellStart"/>
      <w:r w:rsidRPr="00BE1811">
        <w:rPr>
          <w:rFonts w:eastAsia="Times New Roman"/>
          <w:color w:val="000000" w:themeColor="text1"/>
          <w:lang w:val="fr-FR" w:eastAsia="ro-RO"/>
        </w:rPr>
        <w:t>curs</w:t>
      </w:r>
      <w:proofErr w:type="spellEnd"/>
      <w:r w:rsidRPr="00BE1811">
        <w:rPr>
          <w:rFonts w:eastAsia="Times New Roman"/>
          <w:color w:val="000000" w:themeColor="text1"/>
          <w:lang w:val="fr-FR" w:eastAsia="ro-RO"/>
        </w:rPr>
        <w:t xml:space="preserve"> de instruire </w:t>
      </w:r>
      <w:proofErr w:type="spellStart"/>
      <w:r w:rsidRPr="00BE1811">
        <w:rPr>
          <w:rFonts w:eastAsia="Times New Roman"/>
          <w:color w:val="000000" w:themeColor="text1"/>
          <w:lang w:val="fr-FR" w:eastAsia="ro-RO"/>
        </w:rPr>
        <w:t>în</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domeniul</w:t>
      </w:r>
      <w:proofErr w:type="spellEnd"/>
      <w:r w:rsidRPr="00BE1811">
        <w:rPr>
          <w:rFonts w:eastAsia="Times New Roman"/>
          <w:color w:val="000000" w:themeColor="text1"/>
          <w:lang w:val="fr-FR" w:eastAsia="ro-RO"/>
        </w:rPr>
        <w:t xml:space="preserve"> GDPR (certificat/</w:t>
      </w:r>
      <w:proofErr w:type="spellStart"/>
      <w:r w:rsidRPr="00BE1811">
        <w:rPr>
          <w:rFonts w:eastAsia="Times New Roman"/>
          <w:color w:val="000000" w:themeColor="text1"/>
          <w:lang w:val="fr-FR" w:eastAsia="ro-RO"/>
        </w:rPr>
        <w:t>diplomă</w:t>
      </w:r>
      <w:proofErr w:type="spellEnd"/>
      <w:r w:rsidRPr="00BE1811">
        <w:rPr>
          <w:rFonts w:eastAsia="Times New Roman"/>
          <w:color w:val="000000" w:themeColor="text1"/>
          <w:lang w:val="fr-FR" w:eastAsia="ro-RO"/>
        </w:rPr>
        <w:t xml:space="preserve"> de </w:t>
      </w:r>
      <w:proofErr w:type="spellStart"/>
      <w:r w:rsidRPr="00BE1811">
        <w:rPr>
          <w:rFonts w:eastAsia="Times New Roman"/>
          <w:color w:val="000000" w:themeColor="text1"/>
          <w:lang w:val="fr-FR" w:eastAsia="ro-RO"/>
        </w:rPr>
        <w:t>participare</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absolvire</w:t>
      </w:r>
      <w:proofErr w:type="spellEnd"/>
      <w:r w:rsidRPr="00BE1811">
        <w:rPr>
          <w:rFonts w:eastAsia="Times New Roman"/>
          <w:color w:val="000000" w:themeColor="text1"/>
          <w:lang w:val="fr-FR" w:eastAsia="ro-RO"/>
        </w:rPr>
        <w:t xml:space="preserve"> </w:t>
      </w:r>
      <w:proofErr w:type="spellStart"/>
      <w:r w:rsidRPr="00BE1811">
        <w:rPr>
          <w:rFonts w:eastAsia="Times New Roman"/>
          <w:color w:val="000000" w:themeColor="text1"/>
          <w:lang w:val="fr-FR" w:eastAsia="ro-RO"/>
        </w:rPr>
        <w:t>etc</w:t>
      </w:r>
      <w:proofErr w:type="spellEnd"/>
      <w:r w:rsidRPr="00BE1811">
        <w:rPr>
          <w:rFonts w:eastAsia="Times New Roman"/>
          <w:color w:val="000000" w:themeColor="text1"/>
          <w:lang w:val="fr-FR" w:eastAsia="ro-RO"/>
        </w:rPr>
        <w:t>).</w:t>
      </w:r>
    </w:p>
    <w:p w14:paraId="353C5A40" w14:textId="0BD7B809" w:rsidR="002C2478" w:rsidRPr="00BE1811" w:rsidRDefault="002C2478" w:rsidP="002C2478">
      <w:pPr>
        <w:shd w:val="clear" w:color="auto" w:fill="FFFFFF"/>
        <w:spacing w:before="120" w:after="240" w:line="240" w:lineRule="auto"/>
        <w:jc w:val="both"/>
        <w:rPr>
          <w:rFonts w:eastAsia="Times New Roman"/>
          <w:color w:val="000000" w:themeColor="text1"/>
          <w:lang w:eastAsia="ro-RO"/>
        </w:rPr>
      </w:pPr>
      <w:r w:rsidRPr="00BE1811">
        <w:rPr>
          <w:rFonts w:eastAsia="Times New Roman"/>
          <w:color w:val="000000" w:themeColor="text1"/>
          <w:lang w:eastAsia="ro-RO"/>
        </w:rPr>
        <w:t>Depunerea cererii de finanțare reprezintă un angajament ferm privind acordul solicitantului</w:t>
      </w:r>
      <w:r w:rsidR="00C32DAC" w:rsidRPr="00BE1811">
        <w:rPr>
          <w:rFonts w:eastAsia="Times New Roman"/>
          <w:color w:val="000000" w:themeColor="text1"/>
          <w:lang w:eastAsia="ro-RO"/>
        </w:rPr>
        <w:t xml:space="preserve"> în nume propriu, si/sau pentru interpuși</w:t>
      </w:r>
      <w:r w:rsidRPr="00BE1811">
        <w:rPr>
          <w:rFonts w:eastAsia="Times New Roman"/>
          <w:color w:val="000000" w:themeColor="text1"/>
          <w:lang w:eastAsia="ro-RO"/>
        </w:rPr>
        <w:t xml:space="preserve"> cu privire la prelucrarea datelor cu caracter personal </w:t>
      </w:r>
      <w:r w:rsidR="001E6FC5">
        <w:rPr>
          <w:rFonts w:eastAsia="Times New Roman"/>
          <w:color w:val="000000" w:themeColor="text1"/>
          <w:lang w:eastAsia="ro-RO"/>
        </w:rPr>
        <w:t>prelucrate</w:t>
      </w:r>
      <w:r w:rsidR="001E6FC5" w:rsidRPr="00BE1811">
        <w:rPr>
          <w:rFonts w:eastAsia="Times New Roman"/>
          <w:color w:val="000000" w:themeColor="text1"/>
          <w:lang w:eastAsia="ro-RO"/>
        </w:rPr>
        <w:t xml:space="preserve"> </w:t>
      </w:r>
      <w:r w:rsidRPr="00BE1811">
        <w:rPr>
          <w:rFonts w:eastAsia="Times New Roman"/>
          <w:color w:val="000000" w:themeColor="text1"/>
          <w:lang w:eastAsia="ro-RO"/>
        </w:rPr>
        <w:t>în evaluarea proiectului.</w:t>
      </w:r>
    </w:p>
    <w:p w14:paraId="368C2BF5" w14:textId="77777777" w:rsidR="00BE1811" w:rsidRPr="00BE1811" w:rsidRDefault="00BE1811" w:rsidP="00F34D83">
      <w:pPr>
        <w:pStyle w:val="Heading2"/>
        <w:rPr>
          <w:sz w:val="22"/>
          <w:szCs w:val="22"/>
        </w:rPr>
      </w:pPr>
      <w:bookmarkStart w:id="15" w:name="_Toc495913394"/>
      <w:bookmarkStart w:id="16" w:name="_Toc506362195"/>
      <w:bookmarkStart w:id="17" w:name="_Toc74560910"/>
      <w:bookmarkStart w:id="18" w:name="_Toc20991904"/>
    </w:p>
    <w:p w14:paraId="4650CC5B" w14:textId="65E5A8DE" w:rsidR="00F34D83" w:rsidRPr="00BE1811" w:rsidRDefault="00F34D83" w:rsidP="00F34D83">
      <w:pPr>
        <w:pStyle w:val="Heading2"/>
        <w:rPr>
          <w:sz w:val="22"/>
          <w:szCs w:val="22"/>
        </w:rPr>
      </w:pPr>
      <w:bookmarkStart w:id="19" w:name="_Toc81552865"/>
      <w:r w:rsidRPr="00BE1811">
        <w:rPr>
          <w:sz w:val="22"/>
          <w:szCs w:val="22"/>
        </w:rPr>
        <w:t>1.3 Acțiunile sprijinite și activități</w:t>
      </w:r>
      <w:bookmarkEnd w:id="15"/>
      <w:bookmarkEnd w:id="16"/>
      <w:bookmarkEnd w:id="17"/>
      <w:bookmarkEnd w:id="18"/>
      <w:bookmarkEnd w:id="19"/>
    </w:p>
    <w:p w14:paraId="24BCA796" w14:textId="77777777" w:rsidR="00F34D83" w:rsidRPr="00BE1811" w:rsidRDefault="00F34D83" w:rsidP="00F34D83">
      <w:pPr>
        <w:spacing w:before="100" w:beforeAutospacing="1" w:after="100" w:afterAutospacing="1" w:line="240" w:lineRule="auto"/>
        <w:contextualSpacing/>
        <w:jc w:val="both"/>
        <w:rPr>
          <w:u w:val="single"/>
        </w:rPr>
      </w:pPr>
      <w:r w:rsidRPr="00BE1811">
        <w:rPr>
          <w:u w:val="single"/>
        </w:rPr>
        <w:t>Descrierea tipului de proiect</w:t>
      </w:r>
    </w:p>
    <w:p w14:paraId="7475E7E0" w14:textId="77777777" w:rsidR="00F34D83" w:rsidRPr="00BE1811" w:rsidRDefault="00F34D83" w:rsidP="00F34D83">
      <w:pPr>
        <w:spacing w:before="100" w:beforeAutospacing="1" w:after="100" w:afterAutospacing="1" w:line="240" w:lineRule="auto"/>
        <w:contextualSpacing/>
        <w:jc w:val="both"/>
        <w:rPr>
          <w:u w:val="single"/>
        </w:rPr>
      </w:pPr>
    </w:p>
    <w:p w14:paraId="6A4D7A07" w14:textId="77777777" w:rsidR="00F34D83" w:rsidRPr="00BE1811" w:rsidRDefault="00F34D83" w:rsidP="00D77368">
      <w:pPr>
        <w:widowControl w:val="0"/>
        <w:autoSpaceDE w:val="0"/>
        <w:autoSpaceDN w:val="0"/>
        <w:adjustRightInd w:val="0"/>
        <w:spacing w:before="100" w:beforeAutospacing="1" w:after="100" w:afterAutospacing="1" w:line="240" w:lineRule="auto"/>
        <w:ind w:right="-23"/>
        <w:jc w:val="both"/>
        <w:rPr>
          <w:b/>
          <w:kern w:val="2"/>
        </w:rPr>
      </w:pPr>
      <w:r w:rsidRPr="00BE1811">
        <w:rPr>
          <w:b/>
          <w:kern w:val="2"/>
        </w:rPr>
        <w:t>Prezentul tip de proiect se adresează clusterelor de inovare, fiind finanțate investiții pentru cercetare-dezvoltare, activități de inovare și activități de exploatare în clusterele inovative.</w:t>
      </w:r>
    </w:p>
    <w:p w14:paraId="32B970AB" w14:textId="77777777" w:rsidR="00FE0FB6" w:rsidRPr="00BE1811" w:rsidRDefault="00FE0FB6" w:rsidP="00F34D83">
      <w:pPr>
        <w:widowControl w:val="0"/>
        <w:autoSpaceDE w:val="0"/>
        <w:autoSpaceDN w:val="0"/>
        <w:adjustRightInd w:val="0"/>
        <w:spacing w:before="100" w:beforeAutospacing="1" w:after="100" w:afterAutospacing="1" w:line="240" w:lineRule="auto"/>
        <w:ind w:right="-23"/>
        <w:jc w:val="both"/>
        <w:rPr>
          <w:b/>
          <w:noProof/>
          <w:color w:val="000000" w:themeColor="text1"/>
          <w:kern w:val="2"/>
        </w:rPr>
      </w:pPr>
      <w:r w:rsidRPr="00BE1811">
        <w:rPr>
          <w:b/>
          <w:noProof/>
          <w:color w:val="000000" w:themeColor="text1"/>
          <w:kern w:val="2"/>
        </w:rPr>
        <w:t>Definiții în domeniul ajutoarelor pentru cercetare, dezvoltare și inovare</w:t>
      </w:r>
    </w:p>
    <w:p w14:paraId="0F240D7E" w14:textId="77777777" w:rsidR="00F34D83" w:rsidRPr="00BE1811" w:rsidRDefault="00F34D83" w:rsidP="00F34D83">
      <w:pPr>
        <w:widowControl w:val="0"/>
        <w:autoSpaceDE w:val="0"/>
        <w:autoSpaceDN w:val="0"/>
        <w:adjustRightInd w:val="0"/>
        <w:spacing w:before="100" w:beforeAutospacing="1" w:after="100" w:afterAutospacing="1" w:line="240" w:lineRule="auto"/>
        <w:ind w:right="-23"/>
        <w:jc w:val="both"/>
      </w:pPr>
      <w:r w:rsidRPr="00BE1811">
        <w:rPr>
          <w:b/>
        </w:rPr>
        <w:t>Clustere de inovare</w:t>
      </w:r>
      <w:r w:rsidRPr="00BE1811">
        <w:t xml:space="preserve"> înseamnă structuri sau grupuri organizate de părți independente (cum ar fi întreprinderi nou-înființate inovatoare, întreprinderi mici și mijlocii și întreprinderi mari, precum și organizații de cercetare și diseminare a cunoștințelor, organizații non-profit și alți operatori economici afiliați) concepute pentru a stimula activitatea inovatoare prin promovarea utilizării în comun a echipamentelor și a schimbului de cunoștințe și cunoștințe de specialitate și prin contribuții efective la transferul de cunoștințe, stabilirea de contacte, diseminarea informațiilor și colaborarea între întreprinderi și alte organizații din cluster.</w:t>
      </w:r>
      <w:bookmarkStart w:id="20" w:name="_Ref515447147"/>
      <w:r w:rsidR="008021FC" w:rsidRPr="00BE1811">
        <w:rPr>
          <w:rStyle w:val="FootnoteReference"/>
          <w:noProof/>
          <w:color w:val="000000" w:themeColor="text1"/>
        </w:rPr>
        <w:footnoteReference w:id="3"/>
      </w:r>
      <w:bookmarkEnd w:id="20"/>
    </w:p>
    <w:p w14:paraId="7526452E" w14:textId="65D994F3" w:rsidR="00C50CEE" w:rsidRPr="00BE1811" w:rsidRDefault="00C50CEE" w:rsidP="00F34D83">
      <w:pPr>
        <w:widowControl w:val="0"/>
        <w:autoSpaceDE w:val="0"/>
        <w:autoSpaceDN w:val="0"/>
        <w:adjustRightInd w:val="0"/>
        <w:spacing w:before="100" w:beforeAutospacing="1" w:after="100" w:afterAutospacing="1" w:line="240" w:lineRule="auto"/>
        <w:ind w:right="-23"/>
        <w:jc w:val="both"/>
        <w:rPr>
          <w:noProof/>
        </w:rPr>
      </w:pPr>
      <w:r w:rsidRPr="00BE1811">
        <w:t xml:space="preserve">Clusterul de inovare trebuie să fie constituit într-o </w:t>
      </w:r>
      <w:r w:rsidRPr="00BE1811">
        <w:rPr>
          <w:b/>
        </w:rPr>
        <w:t>entitate juridică unică</w:t>
      </w:r>
      <w:r w:rsidR="007317F5" w:rsidRPr="00BE1811">
        <w:rPr>
          <w:rStyle w:val="FootnoteReference"/>
          <w:b/>
        </w:rPr>
        <w:footnoteReference w:id="4"/>
      </w:r>
      <w:r w:rsidRPr="00BE1811">
        <w:t xml:space="preserve"> (denumită organizația clusterului) definită astfel: „Asociație legal constituită care</w:t>
      </w:r>
      <w:r w:rsidR="000B4C28" w:rsidRPr="00BE1811">
        <w:t xml:space="preserve"> </w:t>
      </w:r>
      <w:r w:rsidR="00DC2A80" w:rsidRPr="00BE1811">
        <w:t>poate desfășura activități economice</w:t>
      </w:r>
      <w:r w:rsidR="007F4C38" w:rsidRPr="00BE1811">
        <w:t xml:space="preserve"> și</w:t>
      </w:r>
      <w:r w:rsidRPr="00BE1811">
        <w:t xml:space="preserve">  </w:t>
      </w:r>
      <w:proofErr w:type="spellStart"/>
      <w:r w:rsidRPr="00BE1811">
        <w:t>îndeplineşte</w:t>
      </w:r>
      <w:proofErr w:type="spellEnd"/>
      <w:r w:rsidRPr="00BE1811">
        <w:t xml:space="preserve"> atribuțiile de management </w:t>
      </w:r>
      <w:proofErr w:type="spellStart"/>
      <w:r w:rsidRPr="00BE1811">
        <w:t>şi</w:t>
      </w:r>
      <w:proofErr w:type="spellEnd"/>
      <w:r w:rsidRPr="00BE1811">
        <w:t xml:space="preserve"> coordonare a activităților și a proiectelor întreprinse la nivelul clusterului, care promovează imaginea clusterului ca întreg și care sprijină întărirea cooperării dintre membrii acestuia și atragerea de noi membri”. </w:t>
      </w:r>
    </w:p>
    <w:p w14:paraId="5838EE92" w14:textId="67342962" w:rsidR="00A628CC" w:rsidRPr="00BE1811" w:rsidRDefault="00B24AA4" w:rsidP="003A6C0F">
      <w:pPr>
        <w:widowControl w:val="0"/>
        <w:autoSpaceDE w:val="0"/>
        <w:autoSpaceDN w:val="0"/>
        <w:adjustRightInd w:val="0"/>
        <w:spacing w:before="100" w:beforeAutospacing="1" w:after="100" w:afterAutospacing="1" w:line="240" w:lineRule="auto"/>
        <w:ind w:right="-23"/>
        <w:jc w:val="both"/>
        <w:rPr>
          <w:noProof/>
          <w:color w:val="000000" w:themeColor="text1"/>
        </w:rPr>
      </w:pPr>
      <w:r w:rsidRPr="00BE1811">
        <w:rPr>
          <w:b/>
          <w:noProof/>
          <w:color w:val="000000" w:themeColor="text1"/>
        </w:rPr>
        <w:t>Organizația clusterului</w:t>
      </w:r>
      <w:r w:rsidRPr="00BE1811">
        <w:rPr>
          <w:noProof/>
          <w:color w:val="000000" w:themeColor="text1"/>
        </w:rPr>
        <w:t xml:space="preserve"> – entitate juridică care exploatează clusterul de inovare, </w:t>
      </w:r>
      <w:r w:rsidR="00BD0F26" w:rsidRPr="00BE1811">
        <w:rPr>
          <w:noProof/>
          <w:color w:val="000000" w:themeColor="text1"/>
        </w:rPr>
        <w:t>înregistrată în România și constituită</w:t>
      </w:r>
      <w:r w:rsidR="005D41A6" w:rsidRPr="00BE1811">
        <w:rPr>
          <w:noProof/>
          <w:color w:val="000000" w:themeColor="text1"/>
        </w:rPr>
        <w:t xml:space="preserve"> la data depunerii proiectului,</w:t>
      </w:r>
      <w:r w:rsidR="00BD0F26" w:rsidRPr="00BE1811">
        <w:rPr>
          <w:noProof/>
          <w:color w:val="000000" w:themeColor="text1"/>
        </w:rPr>
        <w:t xml:space="preserve"> conform legislației relevante în vigoare ca asociație sau fundație în </w:t>
      </w:r>
      <w:r w:rsidR="00D27886">
        <w:rPr>
          <w:noProof/>
          <w:color w:val="000000" w:themeColor="text1"/>
        </w:rPr>
        <w:t>conformitate cu prevederile</w:t>
      </w:r>
      <w:r w:rsidR="00D27886" w:rsidRPr="00BE1811">
        <w:rPr>
          <w:noProof/>
          <w:color w:val="000000" w:themeColor="text1"/>
        </w:rPr>
        <w:t xml:space="preserve"> </w:t>
      </w:r>
      <w:r w:rsidR="00BD0F26" w:rsidRPr="00BE1811">
        <w:rPr>
          <w:noProof/>
          <w:color w:val="000000" w:themeColor="text1"/>
        </w:rPr>
        <w:t xml:space="preserve">Ordonanței </w:t>
      </w:r>
      <w:r w:rsidR="00D27886">
        <w:rPr>
          <w:noProof/>
          <w:color w:val="000000" w:themeColor="text1"/>
        </w:rPr>
        <w:t xml:space="preserve">Guvernului </w:t>
      </w:r>
      <w:r w:rsidR="00BD0F26" w:rsidRPr="00BE1811">
        <w:rPr>
          <w:noProof/>
          <w:color w:val="000000" w:themeColor="text1"/>
        </w:rPr>
        <w:t>nr. 26/2000 cu privire la asociații și fundații, cu modificările şi completările ulterioare.</w:t>
      </w:r>
      <w:r w:rsidR="00A628CC" w:rsidRPr="00BE1811">
        <w:rPr>
          <w:noProof/>
          <w:color w:val="000000" w:themeColor="text1"/>
        </w:rPr>
        <w:t xml:space="preserve"> </w:t>
      </w:r>
    </w:p>
    <w:p w14:paraId="1B25306E" w14:textId="2E2EB9E2" w:rsidR="00335327" w:rsidRPr="00BE1811" w:rsidRDefault="00F07493" w:rsidP="0024143E">
      <w:pPr>
        <w:widowControl w:val="0"/>
        <w:autoSpaceDE w:val="0"/>
        <w:autoSpaceDN w:val="0"/>
        <w:adjustRightInd w:val="0"/>
        <w:spacing w:before="100" w:beforeAutospacing="1" w:after="100" w:afterAutospacing="1" w:line="240" w:lineRule="auto"/>
        <w:ind w:right="-23"/>
        <w:jc w:val="both"/>
        <w:rPr>
          <w:color w:val="000000" w:themeColor="text1"/>
        </w:rPr>
      </w:pPr>
      <w:r w:rsidRPr="00BE1811">
        <w:rPr>
          <w:b/>
          <w:bCs/>
          <w:color w:val="000000" w:themeColor="text1"/>
        </w:rPr>
        <w:t>Solicitant eligibil</w:t>
      </w:r>
      <w:r w:rsidR="00322775">
        <w:rPr>
          <w:b/>
          <w:bCs/>
          <w:color w:val="000000" w:themeColor="text1"/>
        </w:rPr>
        <w:t>/</w:t>
      </w:r>
      <w:r w:rsidR="00F5691F" w:rsidRPr="00BE1811">
        <w:rPr>
          <w:b/>
          <w:bCs/>
          <w:color w:val="000000" w:themeColor="text1"/>
        </w:rPr>
        <w:t xml:space="preserve"> </w:t>
      </w:r>
      <w:r w:rsidR="00A628CC" w:rsidRPr="00BE1811">
        <w:rPr>
          <w:b/>
          <w:bCs/>
          <w:color w:val="000000" w:themeColor="text1"/>
        </w:rPr>
        <w:t>Beneficiar</w:t>
      </w:r>
      <w:r w:rsidR="00B20BDF" w:rsidRPr="00BE1811">
        <w:rPr>
          <w:b/>
          <w:bCs/>
          <w:color w:val="000000" w:themeColor="text1"/>
        </w:rPr>
        <w:t xml:space="preserve"> </w:t>
      </w:r>
      <w:r w:rsidR="00711C82" w:rsidRPr="00BE1811">
        <w:rPr>
          <w:b/>
          <w:bCs/>
          <w:color w:val="000000" w:themeColor="text1"/>
        </w:rPr>
        <w:t>al ajutorului pentru clustere de inovare</w:t>
      </w:r>
      <w:r w:rsidR="00A628CC" w:rsidRPr="00BE1811">
        <w:rPr>
          <w:color w:val="000000" w:themeColor="text1"/>
        </w:rPr>
        <w:t xml:space="preserve"> </w:t>
      </w:r>
      <w:r w:rsidR="00B20BDF" w:rsidRPr="00BE1811">
        <w:rPr>
          <w:color w:val="000000" w:themeColor="text1"/>
        </w:rPr>
        <w:t>–</w:t>
      </w:r>
      <w:r w:rsidR="00A628CC" w:rsidRPr="00BE1811">
        <w:rPr>
          <w:color w:val="000000" w:themeColor="text1"/>
        </w:rPr>
        <w:t xml:space="preserve"> </w:t>
      </w:r>
      <w:r w:rsidR="00B20BDF" w:rsidRPr="00BE1811">
        <w:rPr>
          <w:noProof/>
          <w:color w:val="000000" w:themeColor="text1"/>
        </w:rPr>
        <w:t>organizația clusterului</w:t>
      </w:r>
      <w:r w:rsidR="00A628CC" w:rsidRPr="00BE1811">
        <w:rPr>
          <w:noProof/>
          <w:color w:val="000000" w:themeColor="text1"/>
        </w:rPr>
        <w:t xml:space="preserve"> care </w:t>
      </w:r>
      <w:r w:rsidRPr="00BE1811">
        <w:rPr>
          <w:color w:val="000000" w:themeColor="text1"/>
        </w:rPr>
        <w:t>depune o cerere de finanțare</w:t>
      </w:r>
      <w:r w:rsidR="00322775">
        <w:rPr>
          <w:color w:val="000000" w:themeColor="text1"/>
        </w:rPr>
        <w:t>/</w:t>
      </w:r>
      <w:proofErr w:type="spellStart"/>
      <w:r w:rsidR="00A628CC" w:rsidRPr="00BE1811">
        <w:rPr>
          <w:noProof/>
          <w:color w:val="000000" w:themeColor="text1"/>
        </w:rPr>
        <w:t>primeşte</w:t>
      </w:r>
      <w:proofErr w:type="spellEnd"/>
      <w:r w:rsidR="00A628CC" w:rsidRPr="00BE1811">
        <w:rPr>
          <w:noProof/>
          <w:color w:val="000000" w:themeColor="text1"/>
        </w:rPr>
        <w:t xml:space="preserve"> ajutor de stat </w:t>
      </w:r>
      <w:r w:rsidR="00711C82" w:rsidRPr="00BE1811">
        <w:rPr>
          <w:noProof/>
          <w:color w:val="000000" w:themeColor="text1"/>
        </w:rPr>
        <w:t xml:space="preserve">pentru clusterele de inovare </w:t>
      </w:r>
      <w:r w:rsidR="00A628CC" w:rsidRPr="00BE1811">
        <w:rPr>
          <w:noProof/>
          <w:color w:val="000000" w:themeColor="text1"/>
        </w:rPr>
        <w:t xml:space="preserve">în </w:t>
      </w:r>
      <w:r w:rsidR="00F5691F" w:rsidRPr="00BE1811">
        <w:rPr>
          <w:noProof/>
          <w:color w:val="000000" w:themeColor="text1"/>
        </w:rPr>
        <w:t xml:space="preserve">conformitate cu prevederile </w:t>
      </w:r>
      <w:r w:rsidR="00711C82" w:rsidRPr="00BE1811">
        <w:rPr>
          <w:noProof/>
          <w:color w:val="000000" w:themeColor="text1"/>
        </w:rPr>
        <w:t>S</w:t>
      </w:r>
      <w:r w:rsidR="00A628CC" w:rsidRPr="00BE1811">
        <w:rPr>
          <w:noProof/>
          <w:color w:val="000000" w:themeColor="text1"/>
        </w:rPr>
        <w:t>cheme</w:t>
      </w:r>
      <w:r w:rsidR="00711C82" w:rsidRPr="00BE1811">
        <w:rPr>
          <w:noProof/>
          <w:color w:val="000000" w:themeColor="text1"/>
        </w:rPr>
        <w:t xml:space="preserve">i </w:t>
      </w:r>
      <w:r w:rsidR="00A628CC" w:rsidRPr="00BE1811">
        <w:rPr>
          <w:noProof/>
          <w:color w:val="000000" w:themeColor="text1"/>
        </w:rPr>
        <w:t>de ajutor de stat</w:t>
      </w:r>
      <w:r w:rsidR="00711C82" w:rsidRPr="00BE1811">
        <w:rPr>
          <w:noProof/>
          <w:color w:val="000000" w:themeColor="text1"/>
        </w:rPr>
        <w:t xml:space="preserve"> "Finanţarea activităţilor de cercetare-dezvoltare şi inovare (CDI) şi a investiţiilor în CDI prin Programul operaţional Competitivitate (POC)"</w:t>
      </w:r>
      <w:r w:rsidR="00F5691F" w:rsidRPr="00BE1811">
        <w:rPr>
          <w:noProof/>
          <w:color w:val="000000" w:themeColor="text1"/>
        </w:rPr>
        <w:t>, aprobată prim OMECS nr. 3822/2015, cu modificările și completările ulterioare</w:t>
      </w:r>
      <w:r w:rsidR="005F6F40" w:rsidRPr="00BE1811">
        <w:rPr>
          <w:noProof/>
          <w:color w:val="000000" w:themeColor="text1"/>
        </w:rPr>
        <w:t>.</w:t>
      </w:r>
      <w:r w:rsidRPr="00BE1811">
        <w:rPr>
          <w:noProof/>
          <w:color w:val="000000" w:themeColor="text1"/>
        </w:rPr>
        <w:t xml:space="preserve"> </w:t>
      </w:r>
    </w:p>
    <w:p w14:paraId="62568F30" w14:textId="16BA75CF" w:rsidR="0058141F" w:rsidRPr="00BE1811" w:rsidRDefault="00797AED" w:rsidP="003E14EF">
      <w:pPr>
        <w:widowControl w:val="0"/>
        <w:autoSpaceDE w:val="0"/>
        <w:autoSpaceDN w:val="0"/>
        <w:adjustRightInd w:val="0"/>
        <w:spacing w:before="100" w:beforeAutospacing="1" w:after="100" w:afterAutospacing="1" w:line="240" w:lineRule="auto"/>
        <w:ind w:right="-23"/>
        <w:jc w:val="both"/>
        <w:rPr>
          <w:b/>
        </w:rPr>
      </w:pPr>
      <w:r w:rsidRPr="00BE1811">
        <w:rPr>
          <w:b/>
          <w:noProof/>
          <w:color w:val="000000" w:themeColor="text1"/>
          <w:kern w:val="2"/>
        </w:rPr>
        <w:t>Activitățile de inovare</w:t>
      </w:r>
      <w:r w:rsidRPr="00BE1811">
        <w:rPr>
          <w:noProof/>
          <w:color w:val="000000" w:themeColor="text1"/>
          <w:kern w:val="2"/>
        </w:rPr>
        <w:t xml:space="preserve"> (obținerea, validarea și protejarea brevetelor și a altor active necorporale care aparțin </w:t>
      </w:r>
      <w:r w:rsidR="00322775">
        <w:rPr>
          <w:noProof/>
          <w:color w:val="000000" w:themeColor="text1"/>
          <w:kern w:val="2"/>
        </w:rPr>
        <w:t xml:space="preserve">organizației </w:t>
      </w:r>
      <w:r w:rsidRPr="00BE1811">
        <w:rPr>
          <w:noProof/>
          <w:color w:val="000000" w:themeColor="text1"/>
          <w:kern w:val="2"/>
        </w:rPr>
        <w:t xml:space="preserve">clusterului, detașarea de personal cu înaltă calificare în organizația clusterului, serviciile de consultanță în domeniul inovării și serviciile de sprijinire a inovării) în clustere trebuie desfășurate de organizația clusterului și sunt eligibile pentru aceasta </w:t>
      </w:r>
      <w:r w:rsidRPr="00BE1811">
        <w:rPr>
          <w:b/>
          <w:noProof/>
          <w:color w:val="000000" w:themeColor="text1"/>
          <w:kern w:val="2"/>
        </w:rPr>
        <w:t>dacă și numai dacă</w:t>
      </w:r>
      <w:r w:rsidRPr="00BE1811">
        <w:rPr>
          <w:noProof/>
          <w:color w:val="000000" w:themeColor="text1"/>
          <w:kern w:val="2"/>
        </w:rPr>
        <w:t xml:space="preserve"> </w:t>
      </w:r>
      <w:r w:rsidRPr="00BE1811">
        <w:rPr>
          <w:b/>
          <w:noProof/>
          <w:color w:val="000000" w:themeColor="text1"/>
          <w:kern w:val="2"/>
        </w:rPr>
        <w:t>organizația clusterului este asimilata unui IMM</w:t>
      </w:r>
      <w:r w:rsidRPr="00BE1811">
        <w:rPr>
          <w:noProof/>
          <w:color w:val="000000" w:themeColor="text1"/>
          <w:kern w:val="2"/>
        </w:rPr>
        <w:t>, in sensul prevederilor art.</w:t>
      </w:r>
      <w:r w:rsidR="000C048C" w:rsidRPr="00BE1811">
        <w:rPr>
          <w:noProof/>
          <w:color w:val="000000" w:themeColor="text1"/>
          <w:kern w:val="2"/>
        </w:rPr>
        <w:t xml:space="preserve"> </w:t>
      </w:r>
      <w:r w:rsidRPr="00BE1811">
        <w:rPr>
          <w:noProof/>
          <w:color w:val="000000" w:themeColor="text1"/>
          <w:kern w:val="2"/>
        </w:rPr>
        <w:t>2 alin.</w:t>
      </w:r>
      <w:r w:rsidR="000C048C" w:rsidRPr="00BE1811">
        <w:rPr>
          <w:noProof/>
          <w:color w:val="000000" w:themeColor="text1"/>
          <w:kern w:val="2"/>
        </w:rPr>
        <w:t xml:space="preserve"> (</w:t>
      </w:r>
      <w:r w:rsidRPr="00BE1811">
        <w:rPr>
          <w:noProof/>
          <w:color w:val="000000" w:themeColor="text1"/>
          <w:kern w:val="2"/>
        </w:rPr>
        <w:t>2</w:t>
      </w:r>
      <w:r w:rsidR="000C048C" w:rsidRPr="00BE1811">
        <w:rPr>
          <w:noProof/>
          <w:color w:val="000000" w:themeColor="text1"/>
          <w:kern w:val="2"/>
        </w:rPr>
        <w:t>)</w:t>
      </w:r>
      <w:r w:rsidR="006F6318" w:rsidRPr="00BE1811">
        <w:rPr>
          <w:rStyle w:val="FootnoteReference"/>
          <w:noProof/>
          <w:color w:val="000000" w:themeColor="text1"/>
          <w:kern w:val="2"/>
        </w:rPr>
        <w:footnoteReference w:id="5"/>
      </w:r>
      <w:r w:rsidR="000C048C" w:rsidRPr="00BE1811">
        <w:rPr>
          <w:noProof/>
          <w:color w:val="000000" w:themeColor="text1"/>
          <w:kern w:val="2"/>
        </w:rPr>
        <w:t xml:space="preserve"> </w:t>
      </w:r>
      <w:r w:rsidRPr="00BE1811">
        <w:rPr>
          <w:noProof/>
          <w:color w:val="000000" w:themeColor="text1"/>
          <w:kern w:val="2"/>
        </w:rPr>
        <w:t>din Legea nr. 346/2004</w:t>
      </w:r>
      <w:r w:rsidRPr="00BE1811">
        <w:rPr>
          <w:color w:val="000000" w:themeColor="text1"/>
        </w:rPr>
        <w:t xml:space="preserve"> </w:t>
      </w:r>
      <w:r w:rsidRPr="00BE1811">
        <w:rPr>
          <w:noProof/>
          <w:color w:val="000000" w:themeColor="text1"/>
          <w:kern w:val="2"/>
        </w:rPr>
        <w:t>privind stimularea înfiinţării şi dezvoltării întreprinderilor mici şi mijlocii</w:t>
      </w:r>
      <w:r w:rsidR="00695A7B">
        <w:rPr>
          <w:noProof/>
          <w:color w:val="000000" w:themeColor="text1"/>
          <w:kern w:val="2"/>
        </w:rPr>
        <w:t>, cu modificările și completările ulterioare</w:t>
      </w:r>
      <w:r w:rsidRPr="00BE1811">
        <w:rPr>
          <w:noProof/>
          <w:color w:val="000000" w:themeColor="text1"/>
          <w:kern w:val="2"/>
        </w:rPr>
        <w:t>.</w:t>
      </w:r>
      <w:r w:rsidR="007743E3" w:rsidRPr="00BE1811">
        <w:rPr>
          <w:noProof/>
          <w:color w:val="000000" w:themeColor="text1"/>
          <w:kern w:val="2"/>
        </w:rPr>
        <w:t xml:space="preserve"> </w:t>
      </w:r>
      <w:r w:rsidR="000422CF" w:rsidRPr="00BE1811">
        <w:rPr>
          <w:noProof/>
          <w:color w:val="000000" w:themeColor="text1"/>
          <w:kern w:val="2"/>
        </w:rPr>
        <w:t xml:space="preserve">Astfel, </w:t>
      </w:r>
      <w:r w:rsidR="007743E3" w:rsidRPr="00BE1811">
        <w:rPr>
          <w:noProof/>
          <w:color w:val="000000" w:themeColor="text1"/>
          <w:kern w:val="2"/>
        </w:rPr>
        <w:t xml:space="preserve">este obligatoriu ca organizația clusterului să facă dovada desfășurării de activități economice. </w:t>
      </w:r>
    </w:p>
    <w:p w14:paraId="2DC016DB" w14:textId="77777777" w:rsidR="00B24327" w:rsidRPr="00BE1811" w:rsidRDefault="00F34D83" w:rsidP="003E14EF">
      <w:pPr>
        <w:widowControl w:val="0"/>
        <w:autoSpaceDE w:val="0"/>
        <w:autoSpaceDN w:val="0"/>
        <w:adjustRightInd w:val="0"/>
        <w:spacing w:before="100" w:beforeAutospacing="1" w:after="100" w:afterAutospacing="1" w:line="240" w:lineRule="auto"/>
        <w:ind w:right="-23"/>
        <w:jc w:val="both"/>
      </w:pPr>
      <w:proofErr w:type="spellStart"/>
      <w:r w:rsidRPr="00BE1811">
        <w:rPr>
          <w:b/>
        </w:rPr>
        <w:t>Organizaţie</w:t>
      </w:r>
      <w:proofErr w:type="spellEnd"/>
      <w:r w:rsidRPr="00BE1811">
        <w:rPr>
          <w:b/>
        </w:rPr>
        <w:t xml:space="preserve"> de cercetare și diseminare a </w:t>
      </w:r>
      <w:proofErr w:type="spellStart"/>
      <w:r w:rsidRPr="00BE1811">
        <w:rPr>
          <w:b/>
        </w:rPr>
        <w:t>cunoştinţelor</w:t>
      </w:r>
      <w:proofErr w:type="spellEnd"/>
      <w:r w:rsidRPr="00BE1811">
        <w:t xml:space="preserve"> (</w:t>
      </w:r>
      <w:proofErr w:type="spellStart"/>
      <w:r w:rsidRPr="00BE1811">
        <w:t>organizaţie</w:t>
      </w:r>
      <w:proofErr w:type="spellEnd"/>
      <w:r w:rsidRPr="00BE1811">
        <w:t xml:space="preserve"> de cercetare) - înseamnă o entitate (cum ar fi </w:t>
      </w:r>
      <w:proofErr w:type="spellStart"/>
      <w:r w:rsidRPr="00BE1811">
        <w:t>universităţile</w:t>
      </w:r>
      <w:proofErr w:type="spellEnd"/>
      <w:r w:rsidRPr="00BE1811">
        <w:t xml:space="preserve"> sau institutele de cercetare, </w:t>
      </w:r>
      <w:proofErr w:type="spellStart"/>
      <w:r w:rsidRPr="00BE1811">
        <w:t>agenţiile</w:t>
      </w:r>
      <w:proofErr w:type="spellEnd"/>
      <w:r w:rsidRPr="00BE1811">
        <w:t xml:space="preserve"> de transfer de tehnologie, intermediarii pentru inovare, </w:t>
      </w:r>
      <w:proofErr w:type="spellStart"/>
      <w:r w:rsidRPr="00BE1811">
        <w:t>entităţile</w:t>
      </w:r>
      <w:proofErr w:type="spellEnd"/>
      <w:r w:rsidRPr="00BE1811">
        <w:t xml:space="preserve"> de </w:t>
      </w:r>
      <w:r w:rsidR="00A16FD6" w:rsidRPr="00BE1811">
        <w:t>c</w:t>
      </w:r>
      <w:r w:rsidRPr="00BE1811">
        <w:rPr>
          <w:noProof/>
          <w:color w:val="000000" w:themeColor="text1"/>
        </w:rPr>
        <w:t>ercetare colaborativă fizică sau virtuală</w:t>
      </w:r>
      <w:r w:rsidR="00694054" w:rsidRPr="00BE1811">
        <w:rPr>
          <w:noProof/>
          <w:color w:val="000000" w:themeColor="text1"/>
        </w:rPr>
        <w:t xml:space="preserve"> </w:t>
      </w:r>
      <w:r w:rsidR="00694054" w:rsidRPr="00BE1811">
        <w:t>orientate spre cercetare</w:t>
      </w:r>
      <w:r w:rsidRPr="00BE1811">
        <w:t>), indiferent de statutul său juridic</w:t>
      </w:r>
      <w:r w:rsidR="008A6F3F" w:rsidRPr="00BE1811">
        <w:rPr>
          <w:noProof/>
        </w:rPr>
        <w:t xml:space="preserve"> (organizație de drept public sau privat)</w:t>
      </w:r>
      <w:r w:rsidRPr="00BE1811">
        <w:t xml:space="preserve"> sau de modalitatea de </w:t>
      </w:r>
      <w:proofErr w:type="spellStart"/>
      <w:r w:rsidRPr="00BE1811">
        <w:t>finanţare</w:t>
      </w:r>
      <w:proofErr w:type="spellEnd"/>
      <w:r w:rsidRPr="00BE1811">
        <w:t xml:space="preserve">, al cărei obiectiv principal este de a efectua în mod independent cercetare fundamentală, cercetare industrială sau dezvoltare experimentală sau de a disemina la scară largă rezultatele unor astfel de </w:t>
      </w:r>
      <w:proofErr w:type="spellStart"/>
      <w:r w:rsidRPr="00BE1811">
        <w:t>activităţi</w:t>
      </w:r>
      <w:proofErr w:type="spellEnd"/>
      <w:r w:rsidRPr="00BE1811">
        <w:t xml:space="preserve"> prin predare, publicare sau transfer de </w:t>
      </w:r>
      <w:proofErr w:type="spellStart"/>
      <w:r w:rsidRPr="00BE1811">
        <w:t>cunoştinţe</w:t>
      </w:r>
      <w:proofErr w:type="spellEnd"/>
      <w:r w:rsidRPr="00BE1811">
        <w:t xml:space="preserve">. În cazul în care entitatea </w:t>
      </w:r>
      <w:proofErr w:type="spellStart"/>
      <w:r w:rsidRPr="00BE1811">
        <w:t>desfăşoară</w:t>
      </w:r>
      <w:proofErr w:type="spellEnd"/>
      <w:r w:rsidRPr="00BE1811">
        <w:t xml:space="preserve"> </w:t>
      </w:r>
      <w:proofErr w:type="spellStart"/>
      <w:r w:rsidRPr="00BE1811">
        <w:t>şi</w:t>
      </w:r>
      <w:proofErr w:type="spellEnd"/>
      <w:r w:rsidRPr="00BE1811">
        <w:t xml:space="preserve"> </w:t>
      </w:r>
      <w:proofErr w:type="spellStart"/>
      <w:r w:rsidRPr="00BE1811">
        <w:t>activităţi</w:t>
      </w:r>
      <w:proofErr w:type="spellEnd"/>
      <w:r w:rsidRPr="00BE1811">
        <w:t xml:space="preserve"> economice, </w:t>
      </w:r>
      <w:proofErr w:type="spellStart"/>
      <w:r w:rsidRPr="00BE1811">
        <w:t>finanţarea</w:t>
      </w:r>
      <w:proofErr w:type="spellEnd"/>
      <w:r w:rsidRPr="00BE1811">
        <w:t xml:space="preserve">, costurile </w:t>
      </w:r>
      <w:proofErr w:type="spellStart"/>
      <w:r w:rsidRPr="00BE1811">
        <w:t>şi</w:t>
      </w:r>
      <w:proofErr w:type="spellEnd"/>
      <w:r w:rsidRPr="00BE1811">
        <w:t xml:space="preserve"> veniturile </w:t>
      </w:r>
      <w:proofErr w:type="spellStart"/>
      <w:r w:rsidRPr="00BE1811">
        <w:t>activităţilor</w:t>
      </w:r>
      <w:proofErr w:type="spellEnd"/>
      <w:r w:rsidRPr="00BE1811">
        <w:t xml:space="preserve"> economice respective trebuie să fie contabilizate separat. Întreprinderile care pot exercita o </w:t>
      </w:r>
      <w:proofErr w:type="spellStart"/>
      <w:r w:rsidRPr="00BE1811">
        <w:t>influenţă</w:t>
      </w:r>
      <w:proofErr w:type="spellEnd"/>
      <w:r w:rsidRPr="00BE1811">
        <w:t xml:space="preserve"> decisivă </w:t>
      </w:r>
      <w:r w:rsidRPr="00BE1811">
        <w:lastRenderedPageBreak/>
        <w:t xml:space="preserve">asupra unei astfel de </w:t>
      </w:r>
      <w:proofErr w:type="spellStart"/>
      <w:r w:rsidRPr="00BE1811">
        <w:t>entităţi</w:t>
      </w:r>
      <w:proofErr w:type="spellEnd"/>
      <w:r w:rsidRPr="00BE1811">
        <w:t xml:space="preserve">, de exemplu, în calitate de </w:t>
      </w:r>
      <w:proofErr w:type="spellStart"/>
      <w:r w:rsidRPr="00BE1811">
        <w:t>acţionari</w:t>
      </w:r>
      <w:proofErr w:type="spellEnd"/>
      <w:r w:rsidRPr="00BE1811">
        <w:t xml:space="preserve"> sau </w:t>
      </w:r>
      <w:proofErr w:type="spellStart"/>
      <w:r w:rsidRPr="00BE1811">
        <w:t>asociaţi</w:t>
      </w:r>
      <w:proofErr w:type="spellEnd"/>
      <w:r w:rsidRPr="00BE1811">
        <w:t xml:space="preserve">, nu pot beneficia de acces </w:t>
      </w:r>
      <w:proofErr w:type="spellStart"/>
      <w:r w:rsidRPr="00BE1811">
        <w:t>preferenţial</w:t>
      </w:r>
      <w:proofErr w:type="spellEnd"/>
      <w:r w:rsidRPr="00BE1811">
        <w:t xml:space="preserve"> la rezultatele generate de aceasta</w:t>
      </w:r>
      <w:r w:rsidRPr="00BE1811">
        <w:rPr>
          <w:noProof/>
        </w:rPr>
        <w:t>.</w:t>
      </w:r>
      <w:r w:rsidR="00072E6F" w:rsidRPr="00BE1811" w:rsidDel="00072E6F">
        <w:rPr>
          <w:rStyle w:val="FootnoteReference"/>
        </w:rPr>
        <w:t xml:space="preserve"> </w:t>
      </w:r>
    </w:p>
    <w:p w14:paraId="3D39910C" w14:textId="2777AB82" w:rsidR="00F34D83" w:rsidRPr="00BE1811" w:rsidRDefault="00F34D83" w:rsidP="003E14EF">
      <w:pPr>
        <w:widowControl w:val="0"/>
        <w:autoSpaceDE w:val="0"/>
        <w:autoSpaceDN w:val="0"/>
        <w:adjustRightInd w:val="0"/>
        <w:spacing w:before="100" w:beforeAutospacing="1" w:after="100" w:afterAutospacing="1" w:line="240" w:lineRule="auto"/>
        <w:ind w:right="-23"/>
        <w:jc w:val="both"/>
        <w:rPr>
          <w:noProof/>
          <w:color w:val="000000" w:themeColor="text1"/>
          <w:kern w:val="28"/>
        </w:rPr>
      </w:pPr>
      <w:r w:rsidRPr="00BE1811">
        <w:rPr>
          <w:noProof/>
          <w:color w:val="000000" w:themeColor="text1"/>
          <w:kern w:val="28"/>
        </w:rPr>
        <w:t>Solicitantul trebuie să demonstreze că finanțarea publică solicitată contribuie la dezvoltarea capacității de cercetare-dezvoltare în cadrul clusterului (inclusiv prin întărirea rolului partenerilor cu activitate CD în cadrul clusterului și atragerea de noi entități cu activitate CD în cluster),  la intensificarea activităților de inovare în cluster (</w:t>
      </w:r>
      <w:r w:rsidRPr="00BE1811">
        <w:rPr>
          <w:noProof/>
          <w:color w:val="000000" w:themeColor="text1"/>
          <w:kern w:val="2"/>
        </w:rPr>
        <w:t>de exemplu prin introducerea de noi produse – bunuri sau servicii și procese pe piață</w:t>
      </w:r>
      <w:r w:rsidRPr="00BE1811">
        <w:rPr>
          <w:noProof/>
          <w:color w:val="000000" w:themeColor="text1"/>
          <w:kern w:val="28"/>
        </w:rPr>
        <w:t xml:space="preserve">) și la creșterea competitivității economice a clusterului </w:t>
      </w:r>
      <w:r w:rsidRPr="00BE1811">
        <w:rPr>
          <w:noProof/>
          <w:color w:val="000000" w:themeColor="text1"/>
          <w:kern w:val="2"/>
        </w:rPr>
        <w:t>(prin creșterea cifrei de afaceri agregate, a valorii agregate a exporturilor sau a altor indicatori economici)</w:t>
      </w:r>
      <w:r w:rsidRPr="00BE1811">
        <w:rPr>
          <w:noProof/>
          <w:color w:val="000000" w:themeColor="text1"/>
          <w:kern w:val="28"/>
        </w:rPr>
        <w:t>; de asemenea prin proiectul propus se vor crea noi locuri de muncă de înaltă calificare la nivelul clusterului.</w:t>
      </w:r>
    </w:p>
    <w:p w14:paraId="647E49C1" w14:textId="77777777" w:rsidR="00011D07" w:rsidRPr="00BE1811" w:rsidRDefault="00011D07" w:rsidP="00011D07">
      <w:pPr>
        <w:autoSpaceDE w:val="0"/>
        <w:autoSpaceDN w:val="0"/>
        <w:adjustRightInd w:val="0"/>
        <w:spacing w:before="100" w:beforeAutospacing="1" w:after="100" w:afterAutospacing="1" w:line="240" w:lineRule="auto"/>
        <w:jc w:val="both"/>
        <w:rPr>
          <w:noProof/>
          <w:color w:val="000000" w:themeColor="text1"/>
          <w:kern w:val="2"/>
          <w:shd w:val="clear" w:color="auto" w:fill="FFFFFF"/>
        </w:rPr>
      </w:pPr>
      <w:r w:rsidRPr="00BE1811">
        <w:rPr>
          <w:noProof/>
          <w:color w:val="000000" w:themeColor="text1"/>
          <w:kern w:val="2"/>
          <w:shd w:val="clear" w:color="auto" w:fill="FFFFFF"/>
        </w:rPr>
        <w:t xml:space="preserve">Solicitantul trebuie să justifice modalitatea în care finanțarea acordată ajută la dezvoltarea de noi activități și/sau direcții de cercetare, precum și contribuția acestora la crearea de valoare adăugată din punct de vedere științific și economic. </w:t>
      </w:r>
    </w:p>
    <w:p w14:paraId="5BE06D7E" w14:textId="77777777" w:rsidR="00F34D83" w:rsidRPr="00BE1811" w:rsidRDefault="00F34D83" w:rsidP="00F34D83">
      <w:pPr>
        <w:widowControl w:val="0"/>
        <w:autoSpaceDE w:val="0"/>
        <w:autoSpaceDN w:val="0"/>
        <w:adjustRightInd w:val="0"/>
        <w:spacing w:before="100" w:beforeAutospacing="1" w:after="100" w:afterAutospacing="1" w:line="240" w:lineRule="auto"/>
        <w:ind w:right="-23"/>
        <w:jc w:val="both"/>
        <w:rPr>
          <w:kern w:val="2"/>
        </w:rPr>
      </w:pPr>
      <w:r w:rsidRPr="00BE1811">
        <w:rPr>
          <w:kern w:val="2"/>
        </w:rPr>
        <w:t xml:space="preserve">Proiectele se concentrează pe următoarele domenii, așa cum au fost identificate </w:t>
      </w:r>
      <w:r w:rsidR="00CF702B" w:rsidRPr="00BE1811">
        <w:rPr>
          <w:noProof/>
          <w:kern w:val="2"/>
        </w:rPr>
        <w:t>conform</w:t>
      </w:r>
      <w:r w:rsidRPr="00BE1811">
        <w:rPr>
          <w:noProof/>
          <w:kern w:val="2"/>
        </w:rPr>
        <w:t xml:space="preserve"> Strategiei Naționale</w:t>
      </w:r>
      <w:r w:rsidRPr="00BE1811">
        <w:rPr>
          <w:kern w:val="2"/>
        </w:rPr>
        <w:t xml:space="preserve"> de CDI și aprobate prin Programul Operațional Competitivitate</w:t>
      </w:r>
      <w:r w:rsidR="00AB1861" w:rsidRPr="00BE1811">
        <w:rPr>
          <w:kern w:val="2"/>
        </w:rPr>
        <w:t xml:space="preserve"> 2014-2020</w:t>
      </w:r>
      <w:r w:rsidRPr="00BE1811">
        <w:rPr>
          <w:kern w:val="2"/>
        </w:rPr>
        <w:t>:</w:t>
      </w:r>
    </w:p>
    <w:p w14:paraId="4BD568B1" w14:textId="34FB63F5" w:rsidR="00F34D83" w:rsidRPr="00BE1811" w:rsidRDefault="00F34D83" w:rsidP="00FE041E">
      <w:pPr>
        <w:widowControl w:val="0"/>
        <w:numPr>
          <w:ilvl w:val="0"/>
          <w:numId w:val="22"/>
        </w:numPr>
        <w:autoSpaceDE w:val="0"/>
        <w:autoSpaceDN w:val="0"/>
        <w:adjustRightInd w:val="0"/>
        <w:spacing w:before="100" w:beforeAutospacing="1" w:after="100" w:afterAutospacing="1" w:line="240" w:lineRule="auto"/>
        <w:ind w:right="-23"/>
        <w:jc w:val="both"/>
        <w:rPr>
          <w:kern w:val="2"/>
        </w:rPr>
      </w:pPr>
      <w:r w:rsidRPr="00BE1811">
        <w:rPr>
          <w:kern w:val="2"/>
        </w:rPr>
        <w:t>domenii de specializare inteligentă:</w:t>
      </w:r>
    </w:p>
    <w:p w14:paraId="551E3A0C" w14:textId="2B367DA7" w:rsidR="00F34D83" w:rsidRPr="00BE1811"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kern w:val="2"/>
        </w:rPr>
      </w:pPr>
      <w:r w:rsidRPr="00BE1811">
        <w:rPr>
          <w:kern w:val="2"/>
        </w:rPr>
        <w:t>Bioeconomi</w:t>
      </w:r>
      <w:r w:rsidR="00AB1861" w:rsidRPr="00BE1811">
        <w:rPr>
          <w:kern w:val="2"/>
        </w:rPr>
        <w:t>e</w:t>
      </w:r>
    </w:p>
    <w:p w14:paraId="03A5BFD8" w14:textId="77777777" w:rsidR="00F34D83" w:rsidRPr="00BE1811"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kern w:val="2"/>
        </w:rPr>
      </w:pPr>
      <w:r w:rsidRPr="00BE1811">
        <w:rPr>
          <w:kern w:val="2"/>
        </w:rPr>
        <w:t>Tehnologia informației și a comunicațiilor, spațiu și securitate</w:t>
      </w:r>
    </w:p>
    <w:p w14:paraId="08BD8103" w14:textId="77777777" w:rsidR="00F34D83" w:rsidRPr="00BE1811"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kern w:val="2"/>
        </w:rPr>
      </w:pPr>
      <w:r w:rsidRPr="00BE1811">
        <w:rPr>
          <w:kern w:val="2"/>
        </w:rPr>
        <w:t>Energie, mediu și schimbări climatice</w:t>
      </w:r>
    </w:p>
    <w:p w14:paraId="690B04C3" w14:textId="519DEE37" w:rsidR="00F34D83" w:rsidRPr="00BE1811" w:rsidRDefault="00F34D83" w:rsidP="00FE041E">
      <w:pPr>
        <w:widowControl w:val="0"/>
        <w:numPr>
          <w:ilvl w:val="0"/>
          <w:numId w:val="20"/>
        </w:numPr>
        <w:autoSpaceDE w:val="0"/>
        <w:autoSpaceDN w:val="0"/>
        <w:adjustRightInd w:val="0"/>
        <w:spacing w:before="100" w:beforeAutospacing="1" w:after="100" w:afterAutospacing="1" w:line="240" w:lineRule="auto"/>
        <w:ind w:right="-23"/>
        <w:jc w:val="both"/>
        <w:rPr>
          <w:kern w:val="2"/>
        </w:rPr>
      </w:pPr>
      <w:r w:rsidRPr="00BE1811">
        <w:rPr>
          <w:kern w:val="2"/>
        </w:rPr>
        <w:t>Eco-</w:t>
      </w:r>
      <w:proofErr w:type="spellStart"/>
      <w:r w:rsidRPr="00BE1811">
        <w:rPr>
          <w:kern w:val="2"/>
        </w:rPr>
        <w:t>nano</w:t>
      </w:r>
      <w:proofErr w:type="spellEnd"/>
      <w:r w:rsidRPr="00BE1811">
        <w:rPr>
          <w:kern w:val="2"/>
        </w:rPr>
        <w:t>-tehnologii și materiale avansate</w:t>
      </w:r>
    </w:p>
    <w:p w14:paraId="66C2A147" w14:textId="77777777" w:rsidR="00F34D83" w:rsidRPr="00BE1811" w:rsidRDefault="00F34D83" w:rsidP="00FE041E">
      <w:pPr>
        <w:widowControl w:val="0"/>
        <w:numPr>
          <w:ilvl w:val="0"/>
          <w:numId w:val="22"/>
        </w:numPr>
        <w:autoSpaceDE w:val="0"/>
        <w:autoSpaceDN w:val="0"/>
        <w:adjustRightInd w:val="0"/>
        <w:spacing w:before="100" w:beforeAutospacing="1" w:after="100" w:afterAutospacing="1" w:line="240" w:lineRule="auto"/>
        <w:ind w:right="-23"/>
        <w:jc w:val="both"/>
        <w:rPr>
          <w:kern w:val="2"/>
        </w:rPr>
      </w:pPr>
      <w:r w:rsidRPr="00BE1811">
        <w:rPr>
          <w:kern w:val="2"/>
        </w:rPr>
        <w:t>Sănătate, domeniu prioritar de interes național.</w:t>
      </w:r>
    </w:p>
    <w:p w14:paraId="026AB09D" w14:textId="77777777" w:rsidR="00BE1811" w:rsidRDefault="00F34D83" w:rsidP="00F34D83">
      <w:pPr>
        <w:widowControl w:val="0"/>
        <w:autoSpaceDE w:val="0"/>
        <w:autoSpaceDN w:val="0"/>
        <w:adjustRightInd w:val="0"/>
        <w:spacing w:before="100" w:beforeAutospacing="1" w:after="100" w:afterAutospacing="1" w:line="240" w:lineRule="auto"/>
        <w:ind w:right="-23"/>
        <w:jc w:val="both"/>
        <w:rPr>
          <w:kern w:val="2"/>
        </w:rPr>
      </w:pPr>
      <w:r w:rsidRPr="00BE1811">
        <w:rPr>
          <w:kern w:val="2"/>
        </w:rPr>
        <w:t xml:space="preserve">Aceste domenii precum și subdomeniile aferente sunt prezentate în cadrul </w:t>
      </w:r>
      <w:r w:rsidRPr="00BE1811">
        <w:rPr>
          <w:i/>
          <w:kern w:val="2"/>
        </w:rPr>
        <w:t>Anexei 3</w:t>
      </w:r>
      <w:r w:rsidRPr="00BE1811">
        <w:rPr>
          <w:kern w:val="2"/>
        </w:rPr>
        <w:t xml:space="preserve"> a prezentului Ghid al Solicitantului.</w:t>
      </w:r>
    </w:p>
    <w:p w14:paraId="771EECD1" w14:textId="19DB0565" w:rsidR="00F34D83" w:rsidRPr="00BE1811" w:rsidRDefault="00F34D83" w:rsidP="00F34D83">
      <w:pPr>
        <w:widowControl w:val="0"/>
        <w:autoSpaceDE w:val="0"/>
        <w:autoSpaceDN w:val="0"/>
        <w:adjustRightInd w:val="0"/>
        <w:spacing w:before="100" w:beforeAutospacing="1" w:after="100" w:afterAutospacing="1" w:line="240" w:lineRule="auto"/>
        <w:ind w:right="-23"/>
        <w:jc w:val="both"/>
        <w:rPr>
          <w:kern w:val="2"/>
        </w:rPr>
      </w:pPr>
      <w:r w:rsidRPr="00BE1811">
        <w:rPr>
          <w:kern w:val="2"/>
        </w:rPr>
        <w:t>În cadrul prezentului apel de proiecte se vor sprijini:</w:t>
      </w:r>
    </w:p>
    <w:p w14:paraId="787013BF" w14:textId="523D8B3D" w:rsidR="00F34D83" w:rsidRPr="00BE1811" w:rsidRDefault="00F34D83" w:rsidP="00582B53">
      <w:pPr>
        <w:widowControl w:val="0"/>
        <w:numPr>
          <w:ilvl w:val="0"/>
          <w:numId w:val="21"/>
        </w:numPr>
        <w:autoSpaceDE w:val="0"/>
        <w:autoSpaceDN w:val="0"/>
        <w:adjustRightInd w:val="0"/>
        <w:spacing w:before="100" w:beforeAutospacing="1" w:after="100" w:afterAutospacing="1" w:line="240" w:lineRule="auto"/>
        <w:ind w:right="-23"/>
        <w:jc w:val="both"/>
        <w:rPr>
          <w:kern w:val="2"/>
        </w:rPr>
      </w:pPr>
      <w:r w:rsidRPr="00BE1811">
        <w:rPr>
          <w:kern w:val="2"/>
        </w:rPr>
        <w:t>Investiții pentru dezvoltarea de noi facilități CD comune în clusterele de inovare și/sau modernizarea facilităților CD comune existente</w:t>
      </w:r>
      <w:r w:rsidR="003A6C0F" w:rsidRPr="00BE1811">
        <w:rPr>
          <w:kern w:val="2"/>
        </w:rPr>
        <w:t xml:space="preserve"> </w:t>
      </w:r>
      <w:r w:rsidRPr="00BE1811">
        <w:rPr>
          <w:kern w:val="2"/>
        </w:rPr>
        <w:t xml:space="preserve"> (departamente/centre/laboratoare de cercetare-dezvoltare comune, care aparțin clusterului, </w:t>
      </w:r>
      <w:r w:rsidR="003B0BC5">
        <w:rPr>
          <w:noProof/>
          <w:kern w:val="2"/>
        </w:rPr>
        <w:t>și care</w:t>
      </w:r>
      <w:r w:rsidR="003B0BC5" w:rsidRPr="00BE1811">
        <w:rPr>
          <w:kern w:val="2"/>
        </w:rPr>
        <w:t xml:space="preserve"> </w:t>
      </w:r>
      <w:r w:rsidRPr="00BE1811">
        <w:rPr>
          <w:kern w:val="2"/>
        </w:rPr>
        <w:t>pot fi localizate fizic în cadrul unui sau unor partener/i din cadrul clusterului</w:t>
      </w:r>
    </w:p>
    <w:p w14:paraId="7EB2701B" w14:textId="77777777" w:rsidR="00F34D83" w:rsidRPr="00BE1811" w:rsidRDefault="00F34D83" w:rsidP="00C234C3">
      <w:pPr>
        <w:widowControl w:val="0"/>
        <w:numPr>
          <w:ilvl w:val="0"/>
          <w:numId w:val="21"/>
        </w:numPr>
        <w:autoSpaceDE w:val="0"/>
        <w:autoSpaceDN w:val="0"/>
        <w:adjustRightInd w:val="0"/>
        <w:spacing w:before="100" w:beforeAutospacing="1" w:after="100" w:afterAutospacing="1" w:line="240" w:lineRule="auto"/>
        <w:ind w:right="-23"/>
        <w:jc w:val="both"/>
        <w:rPr>
          <w:kern w:val="2"/>
        </w:rPr>
      </w:pPr>
      <w:r w:rsidRPr="00BE1811">
        <w:rPr>
          <w:kern w:val="2"/>
        </w:rPr>
        <w:t xml:space="preserve">Activități de inovare în clustere (obținerea, validarea și protejarea brevetelor și altor active necorporale care aparțin </w:t>
      </w:r>
      <w:r w:rsidR="00895946" w:rsidRPr="00BE1811">
        <w:rPr>
          <w:noProof/>
          <w:color w:val="000000" w:themeColor="text1"/>
          <w:kern w:val="2"/>
        </w:rPr>
        <w:t xml:space="preserve">patrimoniului organizației </w:t>
      </w:r>
      <w:r w:rsidR="00895946" w:rsidRPr="00BE1811">
        <w:rPr>
          <w:kern w:val="2"/>
        </w:rPr>
        <w:t>clusterului</w:t>
      </w:r>
      <w:r w:rsidRPr="00BE1811">
        <w:rPr>
          <w:kern w:val="2"/>
        </w:rPr>
        <w:t>, detașarea de personal cu înaltă calificare în organizația clusterului de la o organizație de cercetare sau de la o întreprindere mare);</w:t>
      </w:r>
    </w:p>
    <w:p w14:paraId="1E83C767" w14:textId="77777777" w:rsidR="00F34D83" w:rsidRPr="00BE1811" w:rsidRDefault="00F34D83" w:rsidP="00C234C3">
      <w:pPr>
        <w:widowControl w:val="0"/>
        <w:numPr>
          <w:ilvl w:val="0"/>
          <w:numId w:val="21"/>
        </w:numPr>
        <w:autoSpaceDE w:val="0"/>
        <w:autoSpaceDN w:val="0"/>
        <w:adjustRightInd w:val="0"/>
        <w:spacing w:before="100" w:beforeAutospacing="1" w:after="100" w:afterAutospacing="1" w:line="240" w:lineRule="auto"/>
        <w:ind w:right="-23"/>
        <w:jc w:val="both"/>
        <w:rPr>
          <w:kern w:val="2"/>
        </w:rPr>
      </w:pPr>
      <w:r w:rsidRPr="00BE1811">
        <w:rPr>
          <w:kern w:val="2"/>
        </w:rPr>
        <w:t>Achiziția de servicii de consultanță în domeniul inovării și achiziția de servicii de sprijinire a inovării;</w:t>
      </w:r>
    </w:p>
    <w:p w14:paraId="40857D2E" w14:textId="4F547CA9" w:rsidR="00F34D83" w:rsidRPr="00BE1811" w:rsidRDefault="00F34D83" w:rsidP="002E4AFF">
      <w:pPr>
        <w:widowControl w:val="0"/>
        <w:numPr>
          <w:ilvl w:val="0"/>
          <w:numId w:val="21"/>
        </w:numPr>
        <w:autoSpaceDE w:val="0"/>
        <w:autoSpaceDN w:val="0"/>
        <w:adjustRightInd w:val="0"/>
        <w:spacing w:before="100" w:beforeAutospacing="1" w:after="100" w:afterAutospacing="1" w:line="240" w:lineRule="auto"/>
        <w:ind w:right="-23"/>
        <w:jc w:val="both"/>
        <w:rPr>
          <w:kern w:val="2"/>
        </w:rPr>
      </w:pPr>
      <w:r w:rsidRPr="00BE1811">
        <w:rPr>
          <w:kern w:val="2"/>
        </w:rPr>
        <w:t>Activități de exploatare pentru sprijinirea funcționării</w:t>
      </w:r>
      <w:r w:rsidRPr="00BE1811">
        <w:t xml:space="preserve"> clusterelor</w:t>
      </w:r>
      <w:r w:rsidR="00AC51CB" w:rsidRPr="00BE1811">
        <w:t xml:space="preserve"> </w:t>
      </w:r>
      <w:r w:rsidR="00AC51CB" w:rsidRPr="00BE1811">
        <w:rPr>
          <w:noProof/>
          <w:color w:val="000000" w:themeColor="text1"/>
        </w:rPr>
        <w:t>de inovare</w:t>
      </w:r>
      <w:r w:rsidRPr="00BE1811">
        <w:rPr>
          <w:noProof/>
          <w:color w:val="000000" w:themeColor="text1"/>
        </w:rPr>
        <w:t xml:space="preserve"> </w:t>
      </w:r>
      <w:r w:rsidRPr="00BE1811">
        <w:t xml:space="preserve">(animarea și promovarea clusterului, operarea instalațiilor clusterului </w:t>
      </w:r>
      <w:r w:rsidRPr="00BE1811">
        <w:rPr>
          <w:noProof/>
        </w:rPr>
        <w:t>(</w:t>
      </w:r>
      <w:r w:rsidRPr="00BE1811">
        <w:t>sau gestionarea activelor de cercetare ale clusterului), organizarea de programe de formare, ateliere, conferințe</w:t>
      </w:r>
      <w:r w:rsidRPr="00BE1811">
        <w:rPr>
          <w:kern w:val="2"/>
        </w:rPr>
        <w:t>.</w:t>
      </w:r>
    </w:p>
    <w:p w14:paraId="5A195D9E" w14:textId="77777777" w:rsidR="00270C99" w:rsidRPr="00BE1811" w:rsidRDefault="00270C99" w:rsidP="006D6348">
      <w:pPr>
        <w:tabs>
          <w:tab w:val="left" w:pos="2208"/>
        </w:tabs>
        <w:rPr>
          <w:b/>
        </w:rPr>
      </w:pPr>
      <w:r w:rsidRPr="00BE1811">
        <w:rPr>
          <w:b/>
        </w:rPr>
        <w:t>Tipuri de activități eligibile</w:t>
      </w:r>
    </w:p>
    <w:p w14:paraId="1A296E83" w14:textId="77777777" w:rsidR="00235B90" w:rsidRPr="00BE1811" w:rsidRDefault="00235B90" w:rsidP="00D24931">
      <w:pPr>
        <w:tabs>
          <w:tab w:val="left" w:pos="2208"/>
        </w:tabs>
        <w:spacing w:after="120" w:line="240" w:lineRule="auto"/>
        <w:jc w:val="both"/>
      </w:pPr>
      <w:r w:rsidRPr="00BE1811">
        <w:rPr>
          <w:b/>
        </w:rPr>
        <w:t xml:space="preserve">Următoarele </w:t>
      </w:r>
      <w:r w:rsidRPr="00BE1811">
        <w:rPr>
          <w:b/>
          <w:bCs/>
        </w:rPr>
        <w:t>categorii de activități</w:t>
      </w:r>
      <w:r w:rsidRPr="00BE1811">
        <w:rPr>
          <w:b/>
        </w:rPr>
        <w:t xml:space="preserve"> sunt</w:t>
      </w:r>
      <w:r w:rsidRPr="00BE1811">
        <w:t xml:space="preserve"> </w:t>
      </w:r>
      <w:r w:rsidRPr="00BE1811">
        <w:rPr>
          <w:b/>
          <w:bCs/>
        </w:rPr>
        <w:t>eligibile</w:t>
      </w:r>
      <w:r w:rsidRPr="00BE1811">
        <w:t xml:space="preserve"> pentru finanțare în cadrul acestui tip de proiect:</w:t>
      </w:r>
    </w:p>
    <w:p w14:paraId="7623B198" w14:textId="693452AC" w:rsidR="00235B90" w:rsidRPr="00BE1811" w:rsidRDefault="00235B90" w:rsidP="008847DD">
      <w:pPr>
        <w:jc w:val="both"/>
        <w:rPr>
          <w:b/>
          <w:bCs/>
          <w:u w:val="single"/>
        </w:rPr>
      </w:pPr>
      <w:r w:rsidRPr="00BE1811">
        <w:rPr>
          <w:b/>
          <w:bCs/>
          <w:u w:val="single"/>
        </w:rPr>
        <w:t xml:space="preserve">A. </w:t>
      </w:r>
      <w:r w:rsidR="009C36AB" w:rsidRPr="00BE1811">
        <w:rPr>
          <w:b/>
          <w:color w:val="000000"/>
          <w:u w:val="single"/>
        </w:rPr>
        <w:t>Investiții în clustere de inovare</w:t>
      </w:r>
      <w:r w:rsidR="008F61C3" w:rsidRPr="00BE1811">
        <w:rPr>
          <w:b/>
          <w:color w:val="000000"/>
        </w:rPr>
        <w:t xml:space="preserve"> - </w:t>
      </w:r>
      <w:r w:rsidR="009C36AB" w:rsidRPr="00BE1811">
        <w:rPr>
          <w:b/>
          <w:color w:val="000000"/>
        </w:rPr>
        <w:t>i</w:t>
      </w:r>
      <w:r w:rsidRPr="00BE1811">
        <w:rPr>
          <w:b/>
          <w:bCs/>
          <w:u w:val="single"/>
        </w:rPr>
        <w:t>nvestiții în facilități CD comune ale clusterului</w:t>
      </w:r>
      <w:bookmarkStart w:id="21" w:name="_Ref77602836"/>
      <w:r w:rsidR="00C30472" w:rsidRPr="00BE1811">
        <w:rPr>
          <w:rStyle w:val="FootnoteReference"/>
          <w:b/>
          <w:bCs/>
          <w:u w:val="single"/>
        </w:rPr>
        <w:footnoteReference w:id="6"/>
      </w:r>
      <w:bookmarkEnd w:id="21"/>
      <w:r w:rsidR="000B39DC" w:rsidRPr="00BE1811">
        <w:rPr>
          <w:b/>
          <w:bCs/>
          <w:u w:val="single"/>
        </w:rPr>
        <w:t>:</w:t>
      </w:r>
    </w:p>
    <w:p w14:paraId="526106B5" w14:textId="1E1377C2" w:rsidR="00235B90" w:rsidRPr="00BE1811" w:rsidRDefault="00D24931" w:rsidP="00BE1811">
      <w:pPr>
        <w:tabs>
          <w:tab w:val="left" w:pos="2208"/>
        </w:tabs>
        <w:spacing w:after="0" w:line="240" w:lineRule="auto"/>
        <w:jc w:val="both"/>
      </w:pPr>
      <w:r w:rsidRPr="00BE1811">
        <w:t>-</w:t>
      </w:r>
      <w:r w:rsidR="004565A7" w:rsidRPr="00BE1811">
        <w:t>construire</w:t>
      </w:r>
      <w:r w:rsidR="0030565E" w:rsidRPr="00BE1811">
        <w:t>/</w:t>
      </w:r>
      <w:r w:rsidR="00235B90" w:rsidRPr="00BE1811">
        <w:t>modernizare/extindere/consolidare/modificare/schimbare destinație clădiri destinate unor institute/centre/laboratoare de CD;</w:t>
      </w:r>
      <w:r w:rsidR="003D6C51" w:rsidRPr="00BE1811">
        <w:t xml:space="preserve"> </w:t>
      </w:r>
      <w:r w:rsidR="00235B90" w:rsidRPr="00BE1811">
        <w:t xml:space="preserve"> </w:t>
      </w:r>
    </w:p>
    <w:p w14:paraId="6F4B3C92" w14:textId="77777777" w:rsidR="00E822DD" w:rsidRPr="00BE1811" w:rsidRDefault="00E822DD" w:rsidP="00BE1811">
      <w:pPr>
        <w:tabs>
          <w:tab w:val="left" w:pos="2208"/>
        </w:tabs>
        <w:spacing w:after="0" w:line="240" w:lineRule="auto"/>
        <w:jc w:val="both"/>
      </w:pPr>
      <w:r w:rsidRPr="00BE1811">
        <w:t xml:space="preserve">- </w:t>
      </w:r>
      <w:proofErr w:type="spellStart"/>
      <w:r w:rsidRPr="00BE1811">
        <w:t>lucrari</w:t>
      </w:r>
      <w:proofErr w:type="spellEnd"/>
      <w:r w:rsidRPr="00BE1811">
        <w:t xml:space="preserve"> exceptate de la autorizare (daca este cazul)</w:t>
      </w:r>
    </w:p>
    <w:p w14:paraId="345F9FAE" w14:textId="77777777" w:rsidR="00235B90" w:rsidRPr="00BE1811" w:rsidRDefault="00235B90" w:rsidP="00302982">
      <w:pPr>
        <w:tabs>
          <w:tab w:val="left" w:pos="2208"/>
        </w:tabs>
        <w:spacing w:after="0" w:line="240" w:lineRule="auto"/>
        <w:jc w:val="both"/>
      </w:pPr>
      <w:r w:rsidRPr="00BE1811">
        <w:t xml:space="preserve">- achiziționarea de active fixe corporale pentru CD: clădiri și/sau spații, instalații, utilaje, echipamente pentru cercetare-dezvoltare etc; </w:t>
      </w:r>
    </w:p>
    <w:p w14:paraId="537DACC1" w14:textId="77777777" w:rsidR="00235B90" w:rsidRPr="00BE1811" w:rsidRDefault="00235B90" w:rsidP="00302982">
      <w:pPr>
        <w:tabs>
          <w:tab w:val="left" w:pos="2208"/>
        </w:tabs>
        <w:spacing w:after="0" w:line="240" w:lineRule="auto"/>
        <w:jc w:val="both"/>
      </w:pPr>
      <w:r w:rsidRPr="00BE1811">
        <w:t>- achiziționarea de active fixe necorporale pentru CD</w:t>
      </w:r>
      <w:r w:rsidR="00302982" w:rsidRPr="00BE1811">
        <w:t>.</w:t>
      </w:r>
    </w:p>
    <w:p w14:paraId="55162CE4" w14:textId="77777777" w:rsidR="00E868A0" w:rsidRPr="00BE1811" w:rsidRDefault="00E868A0" w:rsidP="00C234C3">
      <w:pPr>
        <w:tabs>
          <w:tab w:val="left" w:pos="2208"/>
        </w:tabs>
        <w:spacing w:after="120" w:line="240" w:lineRule="auto"/>
        <w:jc w:val="both"/>
        <w:rPr>
          <w:b/>
          <w:bCs/>
        </w:rPr>
      </w:pPr>
    </w:p>
    <w:p w14:paraId="4EC50AEF" w14:textId="4068360F" w:rsidR="00E868A0" w:rsidRPr="00BE1811" w:rsidRDefault="00235B90" w:rsidP="00C234C3">
      <w:pPr>
        <w:tabs>
          <w:tab w:val="left" w:pos="2208"/>
        </w:tabs>
        <w:spacing w:after="120" w:line="240" w:lineRule="auto"/>
        <w:jc w:val="both"/>
      </w:pPr>
      <w:r w:rsidRPr="00BE1811">
        <w:rPr>
          <w:b/>
          <w:bCs/>
        </w:rPr>
        <w:t>Un proiect care conține activități de</w:t>
      </w:r>
      <w:r w:rsidR="00E868A0" w:rsidRPr="00BE1811">
        <w:rPr>
          <w:b/>
          <w:bCs/>
        </w:rPr>
        <w:t xml:space="preserve"> </w:t>
      </w:r>
      <w:r w:rsidR="004565A7" w:rsidRPr="00BE1811">
        <w:rPr>
          <w:b/>
          <w:bCs/>
        </w:rPr>
        <w:t>construire</w:t>
      </w:r>
      <w:r w:rsidR="00E868A0" w:rsidRPr="00BE1811">
        <w:rPr>
          <w:b/>
          <w:bCs/>
        </w:rPr>
        <w:t xml:space="preserve">/modernizare/extindere/consolidare/modificare/ schimbare destinație clădiri </w:t>
      </w:r>
      <w:r w:rsidRPr="00BE1811">
        <w:rPr>
          <w:b/>
          <w:bCs/>
        </w:rPr>
        <w:t>trebuie să</w:t>
      </w:r>
      <w:r w:rsidR="00E868A0" w:rsidRPr="00BE1811">
        <w:rPr>
          <w:b/>
          <w:bCs/>
        </w:rPr>
        <w:t xml:space="preserve"> </w:t>
      </w:r>
      <w:r w:rsidRPr="00BE1811">
        <w:rPr>
          <w:b/>
          <w:bCs/>
        </w:rPr>
        <w:t>cuprindă obligatoriu activități pentru achiziționarea de instalații, utilaje, echipamente pentru CD.</w:t>
      </w:r>
    </w:p>
    <w:p w14:paraId="7A43FD27" w14:textId="2AF66040" w:rsidR="00E868A0" w:rsidRPr="00BE1811" w:rsidRDefault="00235B90">
      <w:pPr>
        <w:tabs>
          <w:tab w:val="left" w:pos="2208"/>
        </w:tabs>
        <w:spacing w:after="120" w:line="240" w:lineRule="auto"/>
        <w:jc w:val="both"/>
      </w:pPr>
      <w:r w:rsidRPr="00BE1811">
        <w:t>Nu vor fi finanțate proiecte care prevăd numai activități de</w:t>
      </w:r>
      <w:r w:rsidR="00E868A0" w:rsidRPr="00BE1811">
        <w:t xml:space="preserve"> </w:t>
      </w:r>
      <w:r w:rsidR="004565A7" w:rsidRPr="00BE1811">
        <w:t>construire</w:t>
      </w:r>
      <w:r w:rsidR="004F6EEC" w:rsidRPr="00BE1811">
        <w:t>/</w:t>
      </w:r>
      <w:r w:rsidRPr="00BE1811">
        <w:t xml:space="preserve">modernizare/extindere/consolidare/ modificare/ schimbare destinație clădiri fără dotarea acestora cu aparatură, instrumente, echipamente CD. </w:t>
      </w:r>
    </w:p>
    <w:p w14:paraId="1D53C2DF" w14:textId="77777777" w:rsidR="00EB458A" w:rsidRPr="00BE1811" w:rsidRDefault="00E868A0">
      <w:pPr>
        <w:tabs>
          <w:tab w:val="left" w:pos="2208"/>
        </w:tabs>
        <w:spacing w:after="120" w:line="240" w:lineRule="auto"/>
        <w:jc w:val="both"/>
        <w:rPr>
          <w:b/>
        </w:rPr>
      </w:pPr>
      <w:r w:rsidRPr="00BE1811">
        <w:rPr>
          <w:b/>
        </w:rPr>
        <w:t>ATENȚIE!!</w:t>
      </w:r>
      <w:r w:rsidR="00EB458A" w:rsidRPr="00BE1811">
        <w:rPr>
          <w:b/>
        </w:rPr>
        <w:t>!</w:t>
      </w:r>
      <w:r w:rsidRPr="00BE1811">
        <w:rPr>
          <w:b/>
        </w:rPr>
        <w:t xml:space="preserve"> </w:t>
      </w:r>
    </w:p>
    <w:p w14:paraId="3167A8AC" w14:textId="79FE9F58" w:rsidR="00E868A0" w:rsidRPr="00BE1811" w:rsidRDefault="00E868A0">
      <w:pPr>
        <w:tabs>
          <w:tab w:val="left" w:pos="2208"/>
        </w:tabs>
        <w:spacing w:after="120" w:line="240" w:lineRule="auto"/>
        <w:jc w:val="both"/>
      </w:pPr>
      <w:r w:rsidRPr="00BE1811">
        <w:t xml:space="preserve">Pentru propunerile de proiecte care conțin activități de </w:t>
      </w:r>
      <w:r w:rsidR="002772B3" w:rsidRPr="00BE1811">
        <w:t>construire</w:t>
      </w:r>
      <w:r w:rsidRPr="00BE1811">
        <w:t xml:space="preserve"> este obligatorie depunerea împreună cu cererea de </w:t>
      </w:r>
      <w:proofErr w:type="spellStart"/>
      <w:r w:rsidRPr="00BE1811">
        <w:t>finanațare</w:t>
      </w:r>
      <w:proofErr w:type="spellEnd"/>
      <w:r w:rsidRPr="00BE1811">
        <w:t xml:space="preserve"> a Studiului de fezabilitate și a Proiectului tehnic, care vor respecta prevederile </w:t>
      </w:r>
      <w:r w:rsidRPr="00BE1811">
        <w:rPr>
          <w:b/>
          <w:i/>
        </w:rPr>
        <w:t>H</w:t>
      </w:r>
      <w:r w:rsidR="0096444D">
        <w:rPr>
          <w:b/>
          <w:i/>
        </w:rPr>
        <w:t xml:space="preserve">otărârii </w:t>
      </w:r>
      <w:r w:rsidRPr="00BE1811">
        <w:rPr>
          <w:b/>
          <w:i/>
        </w:rPr>
        <w:t>G</w:t>
      </w:r>
      <w:r w:rsidR="0096444D">
        <w:rPr>
          <w:b/>
          <w:i/>
        </w:rPr>
        <w:t>uvernului</w:t>
      </w:r>
      <w:r w:rsidRPr="00BE1811">
        <w:rPr>
          <w:b/>
          <w:i/>
        </w:rPr>
        <w:t xml:space="preserve"> nr. 907/2016</w:t>
      </w:r>
      <w:r w:rsidRPr="00BE1811">
        <w:rPr>
          <w:i/>
        </w:rPr>
        <w:t xml:space="preserve"> privind etapele de elaborare și conținutul-cadru al documentațiilor </w:t>
      </w:r>
      <w:proofErr w:type="spellStart"/>
      <w:r w:rsidRPr="00BE1811">
        <w:rPr>
          <w:i/>
        </w:rPr>
        <w:t>tehnico</w:t>
      </w:r>
      <w:proofErr w:type="spellEnd"/>
      <w:r w:rsidRPr="00BE1811">
        <w:rPr>
          <w:i/>
        </w:rPr>
        <w:t>-economice aferente obiectivelor/proiectelor de investiții finanțate din fonduri publice</w:t>
      </w:r>
      <w:r w:rsidRPr="00BE1811">
        <w:t xml:space="preserve">, cu modificările și completările ulterioare. </w:t>
      </w:r>
    </w:p>
    <w:p w14:paraId="08746620" w14:textId="7229BD86" w:rsidR="009B60F4" w:rsidRPr="00BE1811" w:rsidRDefault="009B60F4" w:rsidP="009B60F4">
      <w:pPr>
        <w:tabs>
          <w:tab w:val="left" w:pos="2208"/>
        </w:tabs>
        <w:spacing w:after="120" w:line="240" w:lineRule="auto"/>
        <w:jc w:val="both"/>
      </w:pPr>
      <w:r w:rsidRPr="00BE1811">
        <w:t xml:space="preserve">În situația în care lucrările de construire nu sunt demarate în termen de 3 luni de la semnarea contractului de </w:t>
      </w:r>
      <w:proofErr w:type="spellStart"/>
      <w:r w:rsidRPr="00BE1811">
        <w:t>finanațare</w:t>
      </w:r>
      <w:proofErr w:type="spellEnd"/>
      <w:r w:rsidRPr="00BE1811">
        <w:t xml:space="preserve"> acesta se </w:t>
      </w:r>
      <w:proofErr w:type="spellStart"/>
      <w:r w:rsidRPr="00BE1811">
        <w:t>reziliează</w:t>
      </w:r>
      <w:proofErr w:type="spellEnd"/>
      <w:r w:rsidRPr="00BE1811">
        <w:t xml:space="preserve"> de drept.</w:t>
      </w:r>
    </w:p>
    <w:p w14:paraId="70BEA925" w14:textId="77777777" w:rsidR="00235B90" w:rsidRPr="00BE1811" w:rsidRDefault="00235B90" w:rsidP="00235B90">
      <w:pPr>
        <w:tabs>
          <w:tab w:val="left" w:pos="2208"/>
        </w:tabs>
        <w:spacing w:after="120" w:line="240" w:lineRule="auto"/>
        <w:jc w:val="both"/>
        <w:rPr>
          <w:b/>
          <w:bCs/>
        </w:rPr>
      </w:pPr>
      <w:r w:rsidRPr="00BE1811">
        <w:rPr>
          <w:b/>
          <w:bCs/>
        </w:rPr>
        <w:t xml:space="preserve">La locurile, instalațiile și activitățile organizației clusterului care primește finanțare publică trebuie să aibă acces, în mod transparent și nediscriminatoriu, mai mulți utilizatori. Întreprinderilor care au finanțat cel puțin 10 % din costurile de investiții pentru infrastructura de CD a clusterului, li se poate acorda acces preferențial în condiții mai favorabile. Pentru a se evita </w:t>
      </w:r>
      <w:proofErr w:type="spellStart"/>
      <w:r w:rsidRPr="00BE1811">
        <w:rPr>
          <w:b/>
          <w:bCs/>
        </w:rPr>
        <w:t>supracompensarea</w:t>
      </w:r>
      <w:proofErr w:type="spellEnd"/>
      <w:r w:rsidRPr="00BE1811">
        <w:rPr>
          <w:b/>
          <w:bCs/>
        </w:rPr>
        <w:t>, accesul de acest tip va fi proporțional cu contribuția întreprinderii la costurile de investiții, iar condițiile menționate vor fi făcute publice.</w:t>
      </w:r>
    </w:p>
    <w:p w14:paraId="5D6BE866" w14:textId="77777777" w:rsidR="00235B90" w:rsidRPr="00BE1811" w:rsidRDefault="00235B90" w:rsidP="00235B90">
      <w:pPr>
        <w:tabs>
          <w:tab w:val="left" w:pos="2208"/>
        </w:tabs>
        <w:spacing w:after="120" w:line="240" w:lineRule="auto"/>
        <w:jc w:val="both"/>
        <w:rPr>
          <w:b/>
          <w:bCs/>
        </w:rPr>
      </w:pPr>
    </w:p>
    <w:p w14:paraId="0FBF89EB" w14:textId="69BE906E" w:rsidR="00003889" w:rsidRPr="00BE1811" w:rsidRDefault="00235B90" w:rsidP="00235B90">
      <w:pPr>
        <w:tabs>
          <w:tab w:val="left" w:pos="2208"/>
        </w:tabs>
        <w:spacing w:after="120" w:line="240" w:lineRule="auto"/>
        <w:jc w:val="both"/>
        <w:rPr>
          <w:b/>
          <w:bCs/>
        </w:rPr>
      </w:pPr>
      <w:r w:rsidRPr="00BE1811">
        <w:rPr>
          <w:b/>
          <w:bCs/>
          <w:u w:val="single"/>
        </w:rPr>
        <w:t xml:space="preserve">B. </w:t>
      </w:r>
      <w:r w:rsidR="00907674" w:rsidRPr="00BE1811">
        <w:rPr>
          <w:b/>
          <w:bCs/>
          <w:u w:val="single"/>
        </w:rPr>
        <w:t xml:space="preserve"> </w:t>
      </w:r>
      <w:r w:rsidR="00907674" w:rsidRPr="00BE1811">
        <w:rPr>
          <w:b/>
          <w:color w:val="000000"/>
          <w:u w:val="single"/>
        </w:rPr>
        <w:t xml:space="preserve">Activități de inovare </w:t>
      </w:r>
      <w:r w:rsidRPr="00BE1811">
        <w:rPr>
          <w:b/>
          <w:bCs/>
          <w:u w:val="single"/>
        </w:rPr>
        <w:t>în cluster</w:t>
      </w:r>
      <w:r w:rsidR="0002680A">
        <w:rPr>
          <w:rStyle w:val="FootnoteReference"/>
          <w:b/>
          <w:bCs/>
          <w:u w:val="single"/>
        </w:rPr>
        <w:footnoteReference w:id="7"/>
      </w:r>
      <w:r w:rsidRPr="00BE1811">
        <w:rPr>
          <w:b/>
          <w:bCs/>
        </w:rPr>
        <w:t xml:space="preserve"> </w:t>
      </w:r>
    </w:p>
    <w:p w14:paraId="421AAF53" w14:textId="613AA539" w:rsidR="00235B90" w:rsidRPr="00BE1811" w:rsidRDefault="00003889" w:rsidP="00235B90">
      <w:pPr>
        <w:tabs>
          <w:tab w:val="left" w:pos="2208"/>
        </w:tabs>
        <w:spacing w:after="120" w:line="240" w:lineRule="auto"/>
        <w:jc w:val="both"/>
      </w:pPr>
      <w:r w:rsidRPr="00BE1811">
        <w:t xml:space="preserve">Aceste activități sunt </w:t>
      </w:r>
      <w:r w:rsidR="00235B90" w:rsidRPr="00BE1811">
        <w:t>eligibile dacă și numai dacă organizația clusterului este asimilat</w:t>
      </w:r>
      <w:r w:rsidR="00447B0F" w:rsidRPr="00BE1811">
        <w:t>ă</w:t>
      </w:r>
      <w:r w:rsidR="00235B90" w:rsidRPr="00BE1811">
        <w:t xml:space="preserve"> unui IMM în sensul prevederilor art. 2 alin. (2) din Legea nr.</w:t>
      </w:r>
      <w:r w:rsidR="00F5541B">
        <w:t xml:space="preserve"> </w:t>
      </w:r>
      <w:r w:rsidR="00235B90" w:rsidRPr="00BE1811">
        <w:t xml:space="preserve">346/2004 privind stimularea </w:t>
      </w:r>
      <w:proofErr w:type="spellStart"/>
      <w:r w:rsidR="00235B90" w:rsidRPr="00BE1811">
        <w:t>înfiinţării</w:t>
      </w:r>
      <w:proofErr w:type="spellEnd"/>
      <w:r w:rsidR="00235B90" w:rsidRPr="00BE1811">
        <w:t xml:space="preserve"> </w:t>
      </w:r>
      <w:proofErr w:type="spellStart"/>
      <w:r w:rsidR="00235B90" w:rsidRPr="00BE1811">
        <w:t>şi</w:t>
      </w:r>
      <w:proofErr w:type="spellEnd"/>
      <w:r w:rsidR="00235B90" w:rsidRPr="00BE1811">
        <w:t xml:space="preserve"> dezvoltării întreprinderilor mici </w:t>
      </w:r>
      <w:proofErr w:type="spellStart"/>
      <w:r w:rsidR="00235B90" w:rsidRPr="00BE1811">
        <w:t>şi</w:t>
      </w:r>
      <w:proofErr w:type="spellEnd"/>
      <w:r w:rsidR="00235B90" w:rsidRPr="00BE1811">
        <w:t xml:space="preserve"> mijlocii</w:t>
      </w:r>
      <w:r w:rsidR="00B4324B" w:rsidRPr="00BE1811">
        <w:rPr>
          <w:rStyle w:val="FootnoteReference"/>
        </w:rPr>
        <w:footnoteReference w:id="8"/>
      </w:r>
      <w:r w:rsidR="00B4324B" w:rsidRPr="00BE1811">
        <w:t>.</w:t>
      </w:r>
    </w:p>
    <w:p w14:paraId="12814CBE" w14:textId="77777777" w:rsidR="0002680A" w:rsidRDefault="00235B90" w:rsidP="003D6C51">
      <w:pPr>
        <w:tabs>
          <w:tab w:val="left" w:pos="2208"/>
        </w:tabs>
        <w:spacing w:after="120" w:line="240" w:lineRule="auto"/>
        <w:jc w:val="both"/>
      </w:pPr>
      <w:r w:rsidRPr="00BE1811">
        <w:t>În acest caz</w:t>
      </w:r>
      <w:r w:rsidR="001529B2" w:rsidRPr="00BE1811">
        <w:t>,</w:t>
      </w:r>
      <w:r w:rsidRPr="00BE1811">
        <w:t xml:space="preserve"> organizația clusterului trebuie să </w:t>
      </w:r>
      <w:r w:rsidR="00847659" w:rsidRPr="00BE1811">
        <w:t xml:space="preserve">demonstreze că </w:t>
      </w:r>
      <w:r w:rsidRPr="00BE1811">
        <w:t>desfășoar</w:t>
      </w:r>
      <w:r w:rsidR="00847659" w:rsidRPr="00BE1811">
        <w:t>ă</w:t>
      </w:r>
      <w:r w:rsidR="00003889" w:rsidRPr="00BE1811">
        <w:t xml:space="preserve"> </w:t>
      </w:r>
      <w:proofErr w:type="spellStart"/>
      <w:r w:rsidRPr="00BE1811">
        <w:t>activităţi</w:t>
      </w:r>
      <w:proofErr w:type="spellEnd"/>
      <w:r w:rsidRPr="00BE1811">
        <w:t xml:space="preserve"> economice</w:t>
      </w:r>
      <w:r w:rsidR="001529B2" w:rsidRPr="00BE1811">
        <w:t>.</w:t>
      </w:r>
      <w:r w:rsidR="007054BB" w:rsidRPr="00BE1811">
        <w:t xml:space="preserve"> </w:t>
      </w:r>
    </w:p>
    <w:p w14:paraId="5CF7549E" w14:textId="4589C74B" w:rsidR="0002680A" w:rsidRPr="00BE1811" w:rsidRDefault="0002680A" w:rsidP="003D6C51">
      <w:pPr>
        <w:tabs>
          <w:tab w:val="left" w:pos="2208"/>
        </w:tabs>
        <w:spacing w:after="120" w:line="240" w:lineRule="auto"/>
        <w:jc w:val="both"/>
      </w:pPr>
      <w:r>
        <w:t>Astfel, pentru:</w:t>
      </w:r>
    </w:p>
    <w:p w14:paraId="5C95EE04" w14:textId="58C04D5C" w:rsidR="007054BB" w:rsidRPr="00123049" w:rsidRDefault="0002680A" w:rsidP="0002680A">
      <w:pPr>
        <w:numPr>
          <w:ilvl w:val="0"/>
          <w:numId w:val="270"/>
        </w:numPr>
        <w:tabs>
          <w:tab w:val="left" w:pos="2208"/>
        </w:tabs>
        <w:spacing w:after="120" w:line="240" w:lineRule="auto"/>
        <w:jc w:val="both"/>
        <w:rPr>
          <w:lang w:val="en-US"/>
        </w:rPr>
      </w:pPr>
      <w:proofErr w:type="spellStart"/>
      <w:r>
        <w:rPr>
          <w:lang w:val="en-US"/>
        </w:rPr>
        <w:t>Organizațiile</w:t>
      </w:r>
      <w:proofErr w:type="spellEnd"/>
      <w:r>
        <w:rPr>
          <w:lang w:val="en-US"/>
        </w:rPr>
        <w:t xml:space="preserve"> </w:t>
      </w:r>
      <w:proofErr w:type="spellStart"/>
      <w:r w:rsidR="007054BB" w:rsidRPr="0002680A">
        <w:rPr>
          <w:lang w:val="en-US"/>
        </w:rPr>
        <w:t>clusterel</w:t>
      </w:r>
      <w:r>
        <w:rPr>
          <w:lang w:val="en-US"/>
        </w:rPr>
        <w:t>or</w:t>
      </w:r>
      <w:proofErr w:type="spellEnd"/>
      <w:r w:rsidR="00596FDE" w:rsidRPr="0002680A">
        <w:rPr>
          <w:lang w:val="en-US"/>
        </w:rPr>
        <w:t xml:space="preserve"> </w:t>
      </w:r>
      <w:proofErr w:type="spellStart"/>
      <w:r w:rsidR="00596FDE" w:rsidRPr="0002680A">
        <w:rPr>
          <w:lang w:val="en-US"/>
        </w:rPr>
        <w:t>nou</w:t>
      </w:r>
      <w:proofErr w:type="spellEnd"/>
      <w:r w:rsidR="00596FDE" w:rsidRPr="0002680A">
        <w:rPr>
          <w:lang w:val="en-US"/>
        </w:rPr>
        <w:t xml:space="preserve"> </w:t>
      </w:r>
      <w:proofErr w:type="spellStart"/>
      <w:r w:rsidR="00596FDE" w:rsidRPr="0002680A">
        <w:rPr>
          <w:lang w:val="en-US"/>
        </w:rPr>
        <w:t>înființat</w:t>
      </w:r>
      <w:r w:rsidR="00BE1351" w:rsidRPr="0002680A">
        <w:rPr>
          <w:lang w:val="en-US"/>
        </w:rPr>
        <w:t>e</w:t>
      </w:r>
      <w:proofErr w:type="spellEnd"/>
      <w:r w:rsidR="00BE1351" w:rsidRPr="0002680A">
        <w:rPr>
          <w:lang w:val="en-US"/>
        </w:rPr>
        <w:t xml:space="preserve"> - </w:t>
      </w:r>
      <w:r w:rsidR="007054BB" w:rsidRPr="00F830AF">
        <w:rPr>
          <w:lang w:val="en-US"/>
        </w:rPr>
        <w:t xml:space="preserve">nu </w:t>
      </w:r>
      <w:proofErr w:type="spellStart"/>
      <w:r w:rsidR="007054BB" w:rsidRPr="00F830AF">
        <w:rPr>
          <w:lang w:val="en-US"/>
        </w:rPr>
        <w:t>este</w:t>
      </w:r>
      <w:proofErr w:type="spellEnd"/>
      <w:r w:rsidR="007054BB" w:rsidRPr="00F830AF">
        <w:rPr>
          <w:lang w:val="en-US"/>
        </w:rPr>
        <w:t xml:space="preserve"> </w:t>
      </w:r>
      <w:proofErr w:type="spellStart"/>
      <w:r w:rsidR="007054BB" w:rsidRPr="00F830AF">
        <w:rPr>
          <w:lang w:val="en-US"/>
        </w:rPr>
        <w:t>cazul</w:t>
      </w:r>
      <w:proofErr w:type="spellEnd"/>
      <w:r w:rsidR="007054BB" w:rsidRPr="00F830AF">
        <w:rPr>
          <w:lang w:val="en-US"/>
        </w:rPr>
        <w:t xml:space="preserve"> de </w:t>
      </w:r>
      <w:proofErr w:type="spellStart"/>
      <w:r w:rsidR="007054BB" w:rsidRPr="00F830AF">
        <w:rPr>
          <w:lang w:val="en-US"/>
        </w:rPr>
        <w:t>depunere</w:t>
      </w:r>
      <w:proofErr w:type="spellEnd"/>
      <w:r w:rsidR="007054BB" w:rsidRPr="00F830AF">
        <w:rPr>
          <w:lang w:val="en-US"/>
        </w:rPr>
        <w:t xml:space="preserve"> a </w:t>
      </w:r>
      <w:proofErr w:type="spellStart"/>
      <w:r w:rsidR="007054BB" w:rsidRPr="00F830AF">
        <w:rPr>
          <w:lang w:val="en-US"/>
        </w:rPr>
        <w:t>situațiilor</w:t>
      </w:r>
      <w:proofErr w:type="spellEnd"/>
      <w:r w:rsidR="007054BB" w:rsidRPr="00F830AF">
        <w:rPr>
          <w:lang w:val="en-US"/>
        </w:rPr>
        <w:t xml:space="preserve"> </w:t>
      </w:r>
      <w:proofErr w:type="spellStart"/>
      <w:r w:rsidR="007054BB" w:rsidRPr="00F830AF">
        <w:rPr>
          <w:lang w:val="en-US"/>
        </w:rPr>
        <w:t>financiare</w:t>
      </w:r>
      <w:proofErr w:type="spellEnd"/>
      <w:r w:rsidR="007054BB" w:rsidRPr="00F830AF">
        <w:rPr>
          <w:lang w:val="en-US"/>
        </w:rPr>
        <w:t xml:space="preserve"> </w:t>
      </w:r>
      <w:proofErr w:type="spellStart"/>
      <w:r w:rsidR="007054BB" w:rsidRPr="00F830AF">
        <w:rPr>
          <w:lang w:val="en-US"/>
        </w:rPr>
        <w:t>oficiale</w:t>
      </w:r>
      <w:proofErr w:type="spellEnd"/>
      <w:r w:rsidR="00B4324B" w:rsidRPr="00123049">
        <w:rPr>
          <w:lang w:val="en-US"/>
        </w:rPr>
        <w:t xml:space="preserve">, se </w:t>
      </w:r>
      <w:proofErr w:type="spellStart"/>
      <w:r w:rsidR="00B4324B" w:rsidRPr="00123049">
        <w:rPr>
          <w:lang w:val="en-US"/>
        </w:rPr>
        <w:t>va</w:t>
      </w:r>
      <w:proofErr w:type="spellEnd"/>
      <w:r w:rsidR="00B4324B" w:rsidRPr="00123049">
        <w:rPr>
          <w:lang w:val="en-US"/>
        </w:rPr>
        <w:t xml:space="preserve"> </w:t>
      </w:r>
      <w:proofErr w:type="spellStart"/>
      <w:r w:rsidR="00B4324B" w:rsidRPr="00123049">
        <w:rPr>
          <w:lang w:val="en-US"/>
        </w:rPr>
        <w:t>prezenta</w:t>
      </w:r>
      <w:proofErr w:type="spellEnd"/>
      <w:r w:rsidR="00B4324B" w:rsidRPr="00123049">
        <w:rPr>
          <w:lang w:val="en-US"/>
        </w:rPr>
        <w:t xml:space="preserve"> un document</w:t>
      </w:r>
      <w:r w:rsidR="007054BB" w:rsidRPr="00123049">
        <w:rPr>
          <w:lang w:val="en-US"/>
        </w:rPr>
        <w:t xml:space="preserve"> din care </w:t>
      </w:r>
      <w:proofErr w:type="spellStart"/>
      <w:r w:rsidR="007054BB" w:rsidRPr="00123049">
        <w:rPr>
          <w:lang w:val="en-US"/>
        </w:rPr>
        <w:t>să</w:t>
      </w:r>
      <w:proofErr w:type="spellEnd"/>
      <w:r w:rsidR="007054BB" w:rsidRPr="00123049">
        <w:rPr>
          <w:lang w:val="en-US"/>
        </w:rPr>
        <w:t xml:space="preserve"> </w:t>
      </w:r>
      <w:proofErr w:type="spellStart"/>
      <w:r w:rsidR="007054BB" w:rsidRPr="00123049">
        <w:rPr>
          <w:lang w:val="en-US"/>
        </w:rPr>
        <w:t>reiasă</w:t>
      </w:r>
      <w:proofErr w:type="spellEnd"/>
      <w:r w:rsidR="007054BB" w:rsidRPr="00123049">
        <w:rPr>
          <w:lang w:val="en-US"/>
        </w:rPr>
        <w:t xml:space="preserve"> </w:t>
      </w:r>
      <w:proofErr w:type="spellStart"/>
      <w:r w:rsidR="007054BB" w:rsidRPr="00123049">
        <w:rPr>
          <w:lang w:val="en-US"/>
        </w:rPr>
        <w:t>că</w:t>
      </w:r>
      <w:proofErr w:type="spellEnd"/>
      <w:r w:rsidR="007054BB" w:rsidRPr="00123049">
        <w:rPr>
          <w:lang w:val="en-US"/>
        </w:rPr>
        <w:t xml:space="preserve"> s-au </w:t>
      </w:r>
      <w:proofErr w:type="spellStart"/>
      <w:r w:rsidR="007054BB" w:rsidRPr="00123049">
        <w:rPr>
          <w:lang w:val="en-US"/>
        </w:rPr>
        <w:t>desfășurat</w:t>
      </w:r>
      <w:proofErr w:type="spellEnd"/>
      <w:r w:rsidR="007054BB" w:rsidRPr="00123049">
        <w:rPr>
          <w:lang w:val="en-US"/>
        </w:rPr>
        <w:t xml:space="preserve"> </w:t>
      </w:r>
      <w:proofErr w:type="spellStart"/>
      <w:r w:rsidR="007054BB" w:rsidRPr="00123049">
        <w:rPr>
          <w:lang w:val="en-US"/>
        </w:rPr>
        <w:t>activități</w:t>
      </w:r>
      <w:proofErr w:type="spellEnd"/>
      <w:r w:rsidR="007054BB" w:rsidRPr="00123049">
        <w:rPr>
          <w:lang w:val="en-US"/>
        </w:rPr>
        <w:t xml:space="preserve"> </w:t>
      </w:r>
      <w:proofErr w:type="spellStart"/>
      <w:r w:rsidR="007054BB" w:rsidRPr="00123049">
        <w:rPr>
          <w:lang w:val="en-US"/>
        </w:rPr>
        <w:t>economice</w:t>
      </w:r>
      <w:proofErr w:type="spellEnd"/>
      <w:r w:rsidR="004602EF" w:rsidRPr="00123049">
        <w:rPr>
          <w:lang w:val="en-US"/>
        </w:rPr>
        <w:t>;</w:t>
      </w:r>
    </w:p>
    <w:p w14:paraId="7ED9016A" w14:textId="7862A67B" w:rsidR="007054BB" w:rsidRPr="00BE1811" w:rsidRDefault="0002680A" w:rsidP="007054BB">
      <w:pPr>
        <w:numPr>
          <w:ilvl w:val="0"/>
          <w:numId w:val="270"/>
        </w:numPr>
        <w:tabs>
          <w:tab w:val="left" w:pos="2208"/>
        </w:tabs>
        <w:spacing w:after="120" w:line="240" w:lineRule="auto"/>
        <w:jc w:val="both"/>
        <w:rPr>
          <w:lang w:val="en-US"/>
        </w:rPr>
      </w:pPr>
      <w:proofErr w:type="spellStart"/>
      <w:r>
        <w:rPr>
          <w:lang w:val="en-US"/>
        </w:rPr>
        <w:t>Organizațiile</w:t>
      </w:r>
      <w:proofErr w:type="spellEnd"/>
      <w:r>
        <w:rPr>
          <w:lang w:val="en-US"/>
        </w:rPr>
        <w:t xml:space="preserve"> </w:t>
      </w:r>
      <w:proofErr w:type="spellStart"/>
      <w:proofErr w:type="gramStart"/>
      <w:r w:rsidRPr="00C77F8B">
        <w:rPr>
          <w:lang w:val="en-US"/>
        </w:rPr>
        <w:t>clusterel</w:t>
      </w:r>
      <w:r>
        <w:rPr>
          <w:lang w:val="en-US"/>
        </w:rPr>
        <w:t>or</w:t>
      </w:r>
      <w:proofErr w:type="spellEnd"/>
      <w:r w:rsidRPr="00C77F8B">
        <w:rPr>
          <w:lang w:val="en-US"/>
        </w:rPr>
        <w:t xml:space="preserve"> </w:t>
      </w:r>
      <w:r w:rsidR="00BE1351" w:rsidRPr="00BE1811">
        <w:rPr>
          <w:lang w:val="en-US"/>
        </w:rPr>
        <w:t xml:space="preserve"> cu</w:t>
      </w:r>
      <w:proofErr w:type="gramEnd"/>
      <w:r w:rsidR="00BE1351" w:rsidRPr="00BE1811">
        <w:rPr>
          <w:lang w:val="en-US"/>
        </w:rPr>
        <w:t xml:space="preserve"> </w:t>
      </w:r>
      <w:proofErr w:type="spellStart"/>
      <w:r w:rsidR="00BE1351" w:rsidRPr="00BE1811">
        <w:rPr>
          <w:lang w:val="en-US"/>
        </w:rPr>
        <w:t>vechime</w:t>
      </w:r>
      <w:proofErr w:type="spellEnd"/>
      <w:r w:rsidR="00BE1351" w:rsidRPr="00BE1811">
        <w:rPr>
          <w:lang w:val="en-US"/>
        </w:rPr>
        <w:t xml:space="preserve"> </w:t>
      </w:r>
      <w:proofErr w:type="spellStart"/>
      <w:r w:rsidR="00BE1351" w:rsidRPr="00BE1811">
        <w:rPr>
          <w:lang w:val="en-US"/>
        </w:rPr>
        <w:t>mai</w:t>
      </w:r>
      <w:proofErr w:type="spellEnd"/>
      <w:r w:rsidR="00BE1351" w:rsidRPr="00BE1811">
        <w:rPr>
          <w:lang w:val="en-US"/>
        </w:rPr>
        <w:t xml:space="preserve"> </w:t>
      </w:r>
      <w:proofErr w:type="spellStart"/>
      <w:r w:rsidR="00BE1351" w:rsidRPr="00BE1811">
        <w:rPr>
          <w:lang w:val="en-US"/>
        </w:rPr>
        <w:t>mic</w:t>
      </w:r>
      <w:r w:rsidR="00DA0847">
        <w:rPr>
          <w:lang w:val="en-US"/>
        </w:rPr>
        <w:t>ă</w:t>
      </w:r>
      <w:proofErr w:type="spellEnd"/>
      <w:r w:rsidR="00BE1351" w:rsidRPr="00BE1811">
        <w:rPr>
          <w:lang w:val="en-US"/>
        </w:rPr>
        <w:t xml:space="preserve"> de 2 ani - se </w:t>
      </w:r>
      <w:proofErr w:type="spellStart"/>
      <w:r w:rsidR="00BE1351" w:rsidRPr="00BE1811">
        <w:rPr>
          <w:lang w:val="en-US"/>
        </w:rPr>
        <w:t>vor</w:t>
      </w:r>
      <w:proofErr w:type="spellEnd"/>
      <w:r w:rsidR="00BE1351" w:rsidRPr="00BE1811">
        <w:rPr>
          <w:lang w:val="en-US"/>
        </w:rPr>
        <w:t xml:space="preserve"> </w:t>
      </w:r>
      <w:proofErr w:type="spellStart"/>
      <w:r w:rsidR="00BE1351" w:rsidRPr="00BE1811">
        <w:rPr>
          <w:lang w:val="en-US"/>
        </w:rPr>
        <w:t>depune</w:t>
      </w:r>
      <w:proofErr w:type="spellEnd"/>
      <w:r w:rsidR="00BE1351" w:rsidRPr="00BE1811">
        <w:rPr>
          <w:lang w:val="en-US"/>
        </w:rPr>
        <w:t xml:space="preserve"> </w:t>
      </w:r>
      <w:proofErr w:type="spellStart"/>
      <w:r w:rsidR="00967E91" w:rsidRPr="00BE1811">
        <w:rPr>
          <w:lang w:val="en-US"/>
        </w:rPr>
        <w:t>și</w:t>
      </w:r>
      <w:proofErr w:type="spellEnd"/>
      <w:r w:rsidR="00967E91" w:rsidRPr="00BE1811">
        <w:rPr>
          <w:lang w:val="en-US"/>
        </w:rPr>
        <w:t xml:space="preserve"> </w:t>
      </w:r>
      <w:proofErr w:type="spellStart"/>
      <w:r w:rsidR="00967E91" w:rsidRPr="00BE1811">
        <w:rPr>
          <w:lang w:val="en-US"/>
        </w:rPr>
        <w:t>verifica</w:t>
      </w:r>
      <w:proofErr w:type="spellEnd"/>
      <w:r w:rsidR="00967E91" w:rsidRPr="00BE1811">
        <w:rPr>
          <w:lang w:val="en-US"/>
        </w:rPr>
        <w:t xml:space="preserve"> </w:t>
      </w:r>
      <w:proofErr w:type="spellStart"/>
      <w:r w:rsidR="007054BB" w:rsidRPr="00BE1811">
        <w:rPr>
          <w:lang w:val="en-US"/>
        </w:rPr>
        <w:t>Situații</w:t>
      </w:r>
      <w:r w:rsidR="00BE1351" w:rsidRPr="00BE1811">
        <w:rPr>
          <w:lang w:val="en-US"/>
        </w:rPr>
        <w:t>le</w:t>
      </w:r>
      <w:proofErr w:type="spellEnd"/>
      <w:r w:rsidR="007054BB" w:rsidRPr="00BE1811">
        <w:rPr>
          <w:lang w:val="en-US"/>
        </w:rPr>
        <w:t xml:space="preserve"> </w:t>
      </w:r>
      <w:proofErr w:type="spellStart"/>
      <w:r w:rsidR="007054BB" w:rsidRPr="00BE1811">
        <w:rPr>
          <w:lang w:val="en-US"/>
        </w:rPr>
        <w:t>fi</w:t>
      </w:r>
      <w:r w:rsidR="00BE1351" w:rsidRPr="00BE1811">
        <w:rPr>
          <w:lang w:val="en-US"/>
        </w:rPr>
        <w:t>nanciare</w:t>
      </w:r>
      <w:proofErr w:type="spellEnd"/>
      <w:r w:rsidR="00BE1351" w:rsidRPr="00BE1811">
        <w:rPr>
          <w:lang w:val="en-US"/>
        </w:rPr>
        <w:t xml:space="preserve"> </w:t>
      </w:r>
      <w:proofErr w:type="spellStart"/>
      <w:r w:rsidR="00BE1351" w:rsidRPr="00BE1811">
        <w:rPr>
          <w:lang w:val="en-US"/>
        </w:rPr>
        <w:t>oficiale</w:t>
      </w:r>
      <w:proofErr w:type="spellEnd"/>
      <w:r w:rsidR="00BE1351" w:rsidRPr="00BE1811">
        <w:rPr>
          <w:lang w:val="en-US"/>
        </w:rPr>
        <w:t xml:space="preserve"> pe </w:t>
      </w:r>
      <w:proofErr w:type="spellStart"/>
      <w:r w:rsidR="00BE1351" w:rsidRPr="00BE1811">
        <w:rPr>
          <w:lang w:val="en-US"/>
        </w:rPr>
        <w:t>ultimul</w:t>
      </w:r>
      <w:proofErr w:type="spellEnd"/>
      <w:r w:rsidR="00BE1351" w:rsidRPr="00BE1811">
        <w:rPr>
          <w:lang w:val="en-US"/>
        </w:rPr>
        <w:t xml:space="preserve"> an;</w:t>
      </w:r>
    </w:p>
    <w:p w14:paraId="66184A46" w14:textId="53A285A1" w:rsidR="007054BB" w:rsidRPr="00BE1811" w:rsidRDefault="0002680A" w:rsidP="007054BB">
      <w:pPr>
        <w:numPr>
          <w:ilvl w:val="0"/>
          <w:numId w:val="270"/>
        </w:numPr>
        <w:tabs>
          <w:tab w:val="left" w:pos="2208"/>
        </w:tabs>
        <w:spacing w:after="120" w:line="240" w:lineRule="auto"/>
        <w:jc w:val="both"/>
        <w:rPr>
          <w:lang w:val="en-US"/>
        </w:rPr>
      </w:pPr>
      <w:proofErr w:type="spellStart"/>
      <w:r>
        <w:rPr>
          <w:lang w:val="en-US"/>
        </w:rPr>
        <w:t>Organizațiile</w:t>
      </w:r>
      <w:proofErr w:type="spellEnd"/>
      <w:r>
        <w:rPr>
          <w:lang w:val="en-US"/>
        </w:rPr>
        <w:t xml:space="preserve"> </w:t>
      </w:r>
      <w:proofErr w:type="spellStart"/>
      <w:proofErr w:type="gramStart"/>
      <w:r w:rsidRPr="00C77F8B">
        <w:rPr>
          <w:lang w:val="en-US"/>
        </w:rPr>
        <w:t>clusterel</w:t>
      </w:r>
      <w:r>
        <w:rPr>
          <w:lang w:val="en-US"/>
        </w:rPr>
        <w:t>or</w:t>
      </w:r>
      <w:proofErr w:type="spellEnd"/>
      <w:r w:rsidRPr="00C77F8B">
        <w:rPr>
          <w:lang w:val="en-US"/>
        </w:rPr>
        <w:t xml:space="preserve"> </w:t>
      </w:r>
      <w:r w:rsidR="00BE1351" w:rsidRPr="00BE1811">
        <w:rPr>
          <w:lang w:val="en-US"/>
        </w:rPr>
        <w:t xml:space="preserve"> cu</w:t>
      </w:r>
      <w:proofErr w:type="gramEnd"/>
      <w:r w:rsidR="00BE1351" w:rsidRPr="00BE1811">
        <w:rPr>
          <w:lang w:val="en-US"/>
        </w:rPr>
        <w:t xml:space="preserve"> </w:t>
      </w:r>
      <w:proofErr w:type="spellStart"/>
      <w:r w:rsidR="00BE1351" w:rsidRPr="00BE1811">
        <w:rPr>
          <w:lang w:val="en-US"/>
        </w:rPr>
        <w:t>vechime</w:t>
      </w:r>
      <w:proofErr w:type="spellEnd"/>
      <w:r w:rsidR="00BE1351" w:rsidRPr="00BE1811">
        <w:rPr>
          <w:lang w:val="en-US"/>
        </w:rPr>
        <w:t xml:space="preserve"> </w:t>
      </w:r>
      <w:proofErr w:type="spellStart"/>
      <w:r w:rsidR="00BE1351" w:rsidRPr="00BE1811">
        <w:rPr>
          <w:lang w:val="en-US"/>
        </w:rPr>
        <w:t>mai</w:t>
      </w:r>
      <w:proofErr w:type="spellEnd"/>
      <w:r w:rsidR="00BE1351" w:rsidRPr="00BE1811">
        <w:rPr>
          <w:lang w:val="en-US"/>
        </w:rPr>
        <w:t xml:space="preserve"> mare de 2 ani - </w:t>
      </w:r>
      <w:r w:rsidR="00967E91" w:rsidRPr="00BE1811">
        <w:rPr>
          <w:lang w:val="en-US"/>
        </w:rPr>
        <w:t xml:space="preserve">se </w:t>
      </w:r>
      <w:proofErr w:type="spellStart"/>
      <w:r w:rsidR="00967E91" w:rsidRPr="00BE1811">
        <w:rPr>
          <w:lang w:val="en-US"/>
        </w:rPr>
        <w:t>vor</w:t>
      </w:r>
      <w:proofErr w:type="spellEnd"/>
      <w:r w:rsidR="00967E91" w:rsidRPr="00BE1811">
        <w:rPr>
          <w:lang w:val="en-US"/>
        </w:rPr>
        <w:t xml:space="preserve"> </w:t>
      </w:r>
      <w:proofErr w:type="spellStart"/>
      <w:r w:rsidR="00967E91" w:rsidRPr="00BE1811">
        <w:rPr>
          <w:lang w:val="en-US"/>
        </w:rPr>
        <w:t>depune</w:t>
      </w:r>
      <w:proofErr w:type="spellEnd"/>
      <w:r w:rsidR="00967E91" w:rsidRPr="00BE1811">
        <w:rPr>
          <w:lang w:val="en-US"/>
        </w:rPr>
        <w:t xml:space="preserve"> </w:t>
      </w:r>
      <w:proofErr w:type="spellStart"/>
      <w:r w:rsidR="00967E91" w:rsidRPr="00BE1811">
        <w:rPr>
          <w:lang w:val="en-US"/>
        </w:rPr>
        <w:t>și</w:t>
      </w:r>
      <w:proofErr w:type="spellEnd"/>
      <w:r w:rsidR="00967E91" w:rsidRPr="00BE1811">
        <w:rPr>
          <w:lang w:val="en-US"/>
        </w:rPr>
        <w:t xml:space="preserve"> </w:t>
      </w:r>
      <w:proofErr w:type="spellStart"/>
      <w:r w:rsidR="00967E91" w:rsidRPr="00BE1811">
        <w:rPr>
          <w:lang w:val="en-US"/>
        </w:rPr>
        <w:t>verifica</w:t>
      </w:r>
      <w:proofErr w:type="spellEnd"/>
      <w:r w:rsidR="00967E91" w:rsidRPr="00BE1811">
        <w:rPr>
          <w:lang w:val="en-US"/>
        </w:rPr>
        <w:t xml:space="preserve"> </w:t>
      </w:r>
      <w:proofErr w:type="spellStart"/>
      <w:r w:rsidR="007054BB" w:rsidRPr="00BE1811">
        <w:rPr>
          <w:lang w:val="en-US"/>
        </w:rPr>
        <w:t>Situații</w:t>
      </w:r>
      <w:r w:rsidR="00967E91" w:rsidRPr="00BE1811">
        <w:rPr>
          <w:lang w:val="en-US"/>
        </w:rPr>
        <w:t>le</w:t>
      </w:r>
      <w:proofErr w:type="spellEnd"/>
      <w:r w:rsidR="007054BB" w:rsidRPr="00BE1811">
        <w:rPr>
          <w:lang w:val="en-US"/>
        </w:rPr>
        <w:t xml:space="preserve"> </w:t>
      </w:r>
      <w:proofErr w:type="spellStart"/>
      <w:r w:rsidR="007054BB" w:rsidRPr="00BE1811">
        <w:rPr>
          <w:lang w:val="en-US"/>
        </w:rPr>
        <w:t>finan</w:t>
      </w:r>
      <w:r w:rsidR="00BE1351" w:rsidRPr="00BE1811">
        <w:rPr>
          <w:lang w:val="en-US"/>
        </w:rPr>
        <w:t>ciare</w:t>
      </w:r>
      <w:proofErr w:type="spellEnd"/>
      <w:r w:rsidR="00BE1351" w:rsidRPr="00BE1811">
        <w:rPr>
          <w:lang w:val="en-US"/>
        </w:rPr>
        <w:t xml:space="preserve"> </w:t>
      </w:r>
      <w:proofErr w:type="spellStart"/>
      <w:r w:rsidR="00BE1351" w:rsidRPr="00BE1811">
        <w:rPr>
          <w:lang w:val="en-US"/>
        </w:rPr>
        <w:t>oficiale</w:t>
      </w:r>
      <w:proofErr w:type="spellEnd"/>
      <w:r w:rsidR="00BE1351" w:rsidRPr="00BE1811">
        <w:rPr>
          <w:lang w:val="en-US"/>
        </w:rPr>
        <w:t xml:space="preserve"> pe </w:t>
      </w:r>
      <w:proofErr w:type="spellStart"/>
      <w:r w:rsidR="00BE1351" w:rsidRPr="00BE1811">
        <w:rPr>
          <w:lang w:val="en-US"/>
        </w:rPr>
        <w:t>ultimii</w:t>
      </w:r>
      <w:proofErr w:type="spellEnd"/>
      <w:r w:rsidR="00BE1351" w:rsidRPr="00BE1811">
        <w:rPr>
          <w:lang w:val="en-US"/>
        </w:rPr>
        <w:t xml:space="preserve"> 2 ani.</w:t>
      </w:r>
    </w:p>
    <w:p w14:paraId="4CE6488E" w14:textId="12BD9A93" w:rsidR="00235B90" w:rsidRPr="00BE1811" w:rsidRDefault="00235B90" w:rsidP="003D6C51">
      <w:pPr>
        <w:tabs>
          <w:tab w:val="left" w:pos="2208"/>
        </w:tabs>
        <w:spacing w:after="120" w:line="240" w:lineRule="auto"/>
        <w:jc w:val="both"/>
      </w:pPr>
    </w:p>
    <w:p w14:paraId="2276D6BF" w14:textId="3681FF34" w:rsidR="00A87936" w:rsidRPr="00BE1811" w:rsidRDefault="001529B2" w:rsidP="00BE1811">
      <w:pPr>
        <w:tabs>
          <w:tab w:val="left" w:pos="2208"/>
        </w:tabs>
        <w:spacing w:after="120" w:line="240" w:lineRule="auto"/>
        <w:jc w:val="both"/>
      </w:pPr>
      <w:r w:rsidRPr="00BE1811">
        <w:rPr>
          <w:b/>
        </w:rPr>
        <w:t xml:space="preserve">Tipurile de </w:t>
      </w:r>
      <w:proofErr w:type="spellStart"/>
      <w:r w:rsidR="00E822DD" w:rsidRPr="00BE1811">
        <w:rPr>
          <w:b/>
        </w:rPr>
        <w:t>sub</w:t>
      </w:r>
      <w:r w:rsidRPr="00BE1811">
        <w:rPr>
          <w:b/>
        </w:rPr>
        <w:t>activități</w:t>
      </w:r>
      <w:proofErr w:type="spellEnd"/>
      <w:r w:rsidRPr="00BE1811">
        <w:rPr>
          <w:b/>
        </w:rPr>
        <w:t xml:space="preserve"> eligibile </w:t>
      </w:r>
      <w:r w:rsidR="00E822DD" w:rsidRPr="00BE1811">
        <w:rPr>
          <w:b/>
        </w:rPr>
        <w:t xml:space="preserve">pentru </w:t>
      </w:r>
      <w:r w:rsidR="00E822DD" w:rsidRPr="00BE1811">
        <w:rPr>
          <w:b/>
          <w:color w:val="000000"/>
        </w:rPr>
        <w:t>activități</w:t>
      </w:r>
      <w:r w:rsidR="00BD472C" w:rsidRPr="00BE1811">
        <w:rPr>
          <w:b/>
          <w:color w:val="000000"/>
        </w:rPr>
        <w:t>le</w:t>
      </w:r>
      <w:r w:rsidR="00E822DD" w:rsidRPr="00BE1811">
        <w:rPr>
          <w:b/>
          <w:color w:val="000000"/>
        </w:rPr>
        <w:t xml:space="preserve"> de inovare </w:t>
      </w:r>
      <w:r w:rsidRPr="00BE1811">
        <w:t>sunt:</w:t>
      </w:r>
      <w:r w:rsidR="00235B90" w:rsidRPr="00BE1811">
        <w:t xml:space="preserve"> </w:t>
      </w:r>
    </w:p>
    <w:p w14:paraId="44192B50" w14:textId="77777777" w:rsidR="00235B90" w:rsidRPr="00BE1811" w:rsidRDefault="00235B90" w:rsidP="00BE1811">
      <w:pPr>
        <w:pStyle w:val="ListParagraph"/>
        <w:numPr>
          <w:ilvl w:val="0"/>
          <w:numId w:val="272"/>
        </w:numPr>
        <w:tabs>
          <w:tab w:val="left" w:pos="2208"/>
        </w:tabs>
        <w:spacing w:after="120" w:line="240" w:lineRule="auto"/>
        <w:ind w:left="709"/>
        <w:jc w:val="both"/>
        <w:rPr>
          <w:sz w:val="22"/>
          <w:szCs w:val="22"/>
        </w:rPr>
      </w:pPr>
      <w:r w:rsidRPr="00BE1811">
        <w:rPr>
          <w:sz w:val="22"/>
          <w:szCs w:val="22"/>
        </w:rPr>
        <w:t>obținerea, validarea și protejarea brevetelor și a altor active necorporale care aparțin organizației clusterului;</w:t>
      </w:r>
    </w:p>
    <w:p w14:paraId="149F724F" w14:textId="34284149" w:rsidR="00235B90" w:rsidRPr="00BE1811" w:rsidRDefault="00235B90" w:rsidP="00BE1811">
      <w:pPr>
        <w:pStyle w:val="ListParagraph"/>
        <w:numPr>
          <w:ilvl w:val="0"/>
          <w:numId w:val="272"/>
        </w:numPr>
        <w:tabs>
          <w:tab w:val="left" w:pos="2208"/>
        </w:tabs>
        <w:spacing w:after="0" w:line="240" w:lineRule="auto"/>
        <w:ind w:left="709"/>
        <w:jc w:val="both"/>
        <w:rPr>
          <w:sz w:val="22"/>
          <w:szCs w:val="22"/>
        </w:rPr>
      </w:pPr>
      <w:r w:rsidRPr="00BE1811">
        <w:rPr>
          <w:sz w:val="22"/>
          <w:szCs w:val="22"/>
        </w:rPr>
        <w:t>detașarea de personal cu înaltă calificare în organizația clusterului de la o organizație de cercetare sau de la o întreprindere mare;</w:t>
      </w:r>
    </w:p>
    <w:p w14:paraId="43F0F6CC" w14:textId="075D6DBB" w:rsidR="00235B90" w:rsidRPr="00BE1811" w:rsidRDefault="00235B90" w:rsidP="00BE1811">
      <w:pPr>
        <w:pStyle w:val="ListParagraph"/>
        <w:numPr>
          <w:ilvl w:val="0"/>
          <w:numId w:val="272"/>
        </w:numPr>
        <w:tabs>
          <w:tab w:val="left" w:pos="2208"/>
        </w:tabs>
        <w:spacing w:after="0" w:line="240" w:lineRule="auto"/>
        <w:ind w:left="709"/>
        <w:jc w:val="both"/>
        <w:rPr>
          <w:sz w:val="22"/>
          <w:szCs w:val="22"/>
        </w:rPr>
      </w:pPr>
      <w:r w:rsidRPr="00BE1811">
        <w:rPr>
          <w:sz w:val="22"/>
          <w:szCs w:val="22"/>
        </w:rPr>
        <w:t>achiziționarea de servicii de consultanță în domeniul inovării;</w:t>
      </w:r>
    </w:p>
    <w:p w14:paraId="0E38CF7F" w14:textId="26475B1A" w:rsidR="00235B90" w:rsidRPr="00BE1811" w:rsidRDefault="00235B90" w:rsidP="00BE1811">
      <w:pPr>
        <w:pStyle w:val="ListParagraph"/>
        <w:numPr>
          <w:ilvl w:val="0"/>
          <w:numId w:val="272"/>
        </w:numPr>
        <w:tabs>
          <w:tab w:val="left" w:pos="2208"/>
        </w:tabs>
        <w:spacing w:after="0" w:line="240" w:lineRule="auto"/>
        <w:ind w:left="709"/>
        <w:jc w:val="both"/>
        <w:rPr>
          <w:sz w:val="22"/>
          <w:szCs w:val="22"/>
        </w:rPr>
      </w:pPr>
      <w:r w:rsidRPr="00BE1811">
        <w:rPr>
          <w:sz w:val="22"/>
          <w:szCs w:val="22"/>
        </w:rPr>
        <w:t>achiziționare de servicii de sprijinire a inovării</w:t>
      </w:r>
      <w:r w:rsidR="001529B2" w:rsidRPr="00BE1811">
        <w:rPr>
          <w:sz w:val="22"/>
          <w:szCs w:val="22"/>
        </w:rPr>
        <w:t>.</w:t>
      </w:r>
    </w:p>
    <w:p w14:paraId="347CF761" w14:textId="77777777" w:rsidR="00235B90" w:rsidRPr="00BE1811" w:rsidRDefault="00235B90" w:rsidP="00235B90">
      <w:pPr>
        <w:tabs>
          <w:tab w:val="left" w:pos="2208"/>
        </w:tabs>
        <w:spacing w:after="120" w:line="240" w:lineRule="auto"/>
        <w:jc w:val="both"/>
      </w:pPr>
    </w:p>
    <w:p w14:paraId="392B1F94" w14:textId="7041C73D" w:rsidR="00751053" w:rsidRPr="00BE1811" w:rsidRDefault="00751053" w:rsidP="008847DD">
      <w:pPr>
        <w:jc w:val="both"/>
        <w:rPr>
          <w:b/>
          <w:bCs/>
          <w:u w:val="single"/>
        </w:rPr>
      </w:pPr>
      <w:r w:rsidRPr="00BE1811">
        <w:rPr>
          <w:b/>
          <w:bCs/>
          <w:u w:val="single"/>
        </w:rPr>
        <w:t xml:space="preserve">C. </w:t>
      </w:r>
      <w:r w:rsidR="006A396E" w:rsidRPr="00BE1811">
        <w:rPr>
          <w:b/>
          <w:color w:val="000000"/>
          <w:u w:val="single"/>
        </w:rPr>
        <w:t>Activități de exploatare în clustere de inovare</w:t>
      </w:r>
      <w:r w:rsidR="00A25B8D" w:rsidRPr="00BE1811">
        <w:rPr>
          <w:b/>
          <w:bCs/>
          <w:u w:val="single"/>
        </w:rPr>
        <w:t>:</w:t>
      </w:r>
      <w:r w:rsidR="00A25B8D" w:rsidRPr="00BE1811">
        <w:rPr>
          <w:b/>
          <w:color w:val="000000"/>
          <w:u w:val="single"/>
        </w:rPr>
        <w:fldChar w:fldCharType="begin"/>
      </w:r>
      <w:r w:rsidR="00A25B8D" w:rsidRPr="00BE1811">
        <w:rPr>
          <w:b/>
          <w:color w:val="000000"/>
          <w:u w:val="single"/>
        </w:rPr>
        <w:instrText xml:space="preserve"> NOTEREF _Ref77602836 \f \h </w:instrText>
      </w:r>
      <w:r w:rsidR="004E5466" w:rsidRPr="00BE1811">
        <w:rPr>
          <w:b/>
          <w:color w:val="000000"/>
          <w:u w:val="single"/>
        </w:rPr>
        <w:instrText xml:space="preserve"> \* MERGEFORMAT </w:instrText>
      </w:r>
      <w:r w:rsidR="00A25B8D" w:rsidRPr="00BE1811">
        <w:rPr>
          <w:b/>
          <w:color w:val="000000"/>
          <w:u w:val="single"/>
        </w:rPr>
      </w:r>
      <w:r w:rsidR="00A25B8D" w:rsidRPr="00BE1811">
        <w:rPr>
          <w:b/>
          <w:color w:val="000000"/>
          <w:u w:val="single"/>
        </w:rPr>
        <w:fldChar w:fldCharType="separate"/>
      </w:r>
      <w:r w:rsidR="002F149E" w:rsidRPr="002F149E">
        <w:rPr>
          <w:rStyle w:val="FootnoteReference"/>
        </w:rPr>
        <w:t>5</w:t>
      </w:r>
      <w:r w:rsidR="00A25B8D" w:rsidRPr="00BE1811">
        <w:rPr>
          <w:b/>
          <w:color w:val="000000"/>
          <w:u w:val="single"/>
        </w:rPr>
        <w:fldChar w:fldCharType="end"/>
      </w:r>
    </w:p>
    <w:p w14:paraId="4667345A" w14:textId="729424C9" w:rsidR="00751053" w:rsidRPr="00BE1811" w:rsidRDefault="00751053" w:rsidP="00BE1811">
      <w:pPr>
        <w:pStyle w:val="ListParagraph"/>
        <w:numPr>
          <w:ilvl w:val="0"/>
          <w:numId w:val="273"/>
        </w:numPr>
        <w:tabs>
          <w:tab w:val="left" w:pos="2208"/>
        </w:tabs>
        <w:spacing w:after="0" w:line="240" w:lineRule="auto"/>
        <w:jc w:val="both"/>
        <w:rPr>
          <w:sz w:val="22"/>
          <w:szCs w:val="22"/>
        </w:rPr>
      </w:pPr>
      <w:r w:rsidRPr="00BE1811">
        <w:rPr>
          <w:sz w:val="22"/>
          <w:szCs w:val="22"/>
        </w:rPr>
        <w:t>animarea clusterului pentru a facilita colaborarea, schimbul de informații și furnizarea sau direcționarea serviciilor specializate și personalizate de sprijin pentru întreprinderi;</w:t>
      </w:r>
    </w:p>
    <w:p w14:paraId="00503465" w14:textId="38543180" w:rsidR="00751053" w:rsidRPr="00BE1811" w:rsidRDefault="00751053" w:rsidP="00BE1811">
      <w:pPr>
        <w:pStyle w:val="ListParagraph"/>
        <w:numPr>
          <w:ilvl w:val="0"/>
          <w:numId w:val="273"/>
        </w:numPr>
        <w:tabs>
          <w:tab w:val="left" w:pos="2208"/>
        </w:tabs>
        <w:spacing w:after="0" w:line="240" w:lineRule="auto"/>
        <w:jc w:val="both"/>
        <w:rPr>
          <w:sz w:val="22"/>
          <w:szCs w:val="22"/>
        </w:rPr>
      </w:pPr>
      <w:r w:rsidRPr="00BE1811">
        <w:rPr>
          <w:sz w:val="22"/>
          <w:szCs w:val="22"/>
        </w:rPr>
        <w:t>promovarea clusterului pentru a spori participarea unor noi întreprinderi sau organizații și pentru a beneficia de o mai mare vizibilitate.</w:t>
      </w:r>
    </w:p>
    <w:p w14:paraId="1FF6B60C" w14:textId="10FBC65B" w:rsidR="00751053" w:rsidRPr="00BE1811" w:rsidRDefault="00751053" w:rsidP="00BE1811">
      <w:pPr>
        <w:pStyle w:val="ListParagraph"/>
        <w:numPr>
          <w:ilvl w:val="0"/>
          <w:numId w:val="273"/>
        </w:numPr>
        <w:tabs>
          <w:tab w:val="left" w:pos="2208"/>
        </w:tabs>
        <w:spacing w:after="0" w:line="240" w:lineRule="auto"/>
        <w:jc w:val="both"/>
        <w:rPr>
          <w:sz w:val="22"/>
          <w:szCs w:val="22"/>
        </w:rPr>
      </w:pPr>
      <w:r w:rsidRPr="00BE1811">
        <w:rPr>
          <w:sz w:val="22"/>
          <w:szCs w:val="22"/>
        </w:rPr>
        <w:lastRenderedPageBreak/>
        <w:t>gestionarea instalațiilor aparținând clusterului de inovare;</w:t>
      </w:r>
    </w:p>
    <w:p w14:paraId="21F2C60A" w14:textId="1CED4722" w:rsidR="00602632" w:rsidRDefault="00751053" w:rsidP="004119E7">
      <w:pPr>
        <w:tabs>
          <w:tab w:val="left" w:pos="2208"/>
        </w:tabs>
        <w:spacing w:after="0" w:line="240" w:lineRule="auto"/>
        <w:jc w:val="both"/>
      </w:pPr>
      <w:r w:rsidRPr="00BE1811">
        <w:t>organizarea de programe de formare, de ateliere și de conferințe pentru a sprijini schimbul de cunoștințe și stabilirea de contacte, precum și cooperarea transnațională.</w:t>
      </w:r>
    </w:p>
    <w:p w14:paraId="5126E94C" w14:textId="77777777" w:rsidR="004119E7" w:rsidRPr="00BE1811" w:rsidRDefault="004119E7" w:rsidP="004119E7">
      <w:pPr>
        <w:tabs>
          <w:tab w:val="left" w:pos="2208"/>
        </w:tabs>
        <w:spacing w:after="0" w:line="240" w:lineRule="auto"/>
        <w:jc w:val="both"/>
      </w:pPr>
    </w:p>
    <w:p w14:paraId="0514876E" w14:textId="55CEAE6E" w:rsidR="00DC1FB8" w:rsidRPr="00BE1811" w:rsidRDefault="00F34D83" w:rsidP="004119E7">
      <w:pPr>
        <w:spacing w:after="0" w:line="240" w:lineRule="auto"/>
        <w:jc w:val="both"/>
        <w:rPr>
          <w:bCs/>
          <w:color w:val="000000" w:themeColor="text1"/>
        </w:rPr>
      </w:pPr>
      <w:r w:rsidRPr="00BE1811">
        <w:rPr>
          <w:bCs/>
          <w:color w:val="000000" w:themeColor="text1"/>
        </w:rPr>
        <w:t>Taxele percepute pentru utilizarea instalațiilor/facilităților comune sprijinite și pentru participarea la activitățile clusterului trebuie să corespundă prețului de pe piață sau să reflecte costurile aferente utilizării și participării la activități.</w:t>
      </w:r>
      <w:r w:rsidR="006A6F95" w:rsidRPr="00BE1811">
        <w:rPr>
          <w:bCs/>
          <w:color w:val="000000" w:themeColor="text1"/>
        </w:rPr>
        <w:t xml:space="preserve"> </w:t>
      </w:r>
    </w:p>
    <w:p w14:paraId="04FBA9E5" w14:textId="77777777" w:rsidR="00F34D83" w:rsidRPr="00BE1811" w:rsidRDefault="00F34D83" w:rsidP="004119E7">
      <w:pPr>
        <w:spacing w:after="0" w:line="240" w:lineRule="auto"/>
        <w:jc w:val="both"/>
        <w:rPr>
          <w:bCs/>
          <w:color w:val="000000" w:themeColor="text1"/>
        </w:rPr>
      </w:pPr>
      <w:r w:rsidRPr="00BE1811">
        <w:rPr>
          <w:bCs/>
          <w:color w:val="000000" w:themeColor="text1"/>
        </w:rPr>
        <w:t>Solicitantul trebuie să demonstreze necesitatea activităților propuse spre finanțare pentru atingerea scopului proiectului.</w:t>
      </w:r>
    </w:p>
    <w:p w14:paraId="45B164CC" w14:textId="4418D093" w:rsidR="00F34D83" w:rsidRPr="00BE1811" w:rsidRDefault="00F34D83" w:rsidP="00F34D83">
      <w:pPr>
        <w:spacing w:before="100" w:beforeAutospacing="1" w:after="100" w:afterAutospacing="1" w:line="240" w:lineRule="auto"/>
        <w:jc w:val="both"/>
      </w:pPr>
      <w:r w:rsidRPr="00BE1811">
        <w:t xml:space="preserve">Următoarele </w:t>
      </w:r>
      <w:r w:rsidRPr="00BE1811">
        <w:rPr>
          <w:b/>
        </w:rPr>
        <w:t>categorii de activități NU sunt eligibile pentru finanțare</w:t>
      </w:r>
      <w:r w:rsidRPr="00BE1811">
        <w:t xml:space="preserve"> în cadrul </w:t>
      </w:r>
      <w:r w:rsidR="00E822DD" w:rsidRPr="00BE1811">
        <w:t xml:space="preserve">prezentului apel </w:t>
      </w:r>
      <w:r w:rsidRPr="00BE1811">
        <w:rPr>
          <w:b/>
        </w:rPr>
        <w:t xml:space="preserve">dar sunt obligatorii pentru implementarea proiectului </w:t>
      </w:r>
      <w:r w:rsidRPr="00BE1811">
        <w:t>(și urmează a fi fina</w:t>
      </w:r>
      <w:r w:rsidR="00CF57B7" w:rsidRPr="00BE1811">
        <w:t>n</w:t>
      </w:r>
      <w:r w:rsidRPr="00BE1811">
        <w:t xml:space="preserve">țate din fondurile solicitantului fără a se lua în </w:t>
      </w:r>
      <w:r w:rsidR="00CA3513" w:rsidRPr="00BE1811">
        <w:t xml:space="preserve">considerare </w:t>
      </w:r>
      <w:r w:rsidRPr="00BE1811">
        <w:t>la calculul asistenței publice nerambursabile):</w:t>
      </w:r>
    </w:p>
    <w:p w14:paraId="4174BF33" w14:textId="77777777" w:rsidR="00F34D83" w:rsidRPr="00BE1811" w:rsidRDefault="00F34D83" w:rsidP="00BE1811">
      <w:pPr>
        <w:pStyle w:val="ListParagraph"/>
        <w:numPr>
          <w:ilvl w:val="0"/>
          <w:numId w:val="274"/>
        </w:numPr>
        <w:spacing w:before="100" w:beforeAutospacing="1" w:after="100" w:afterAutospacing="1" w:line="240" w:lineRule="auto"/>
        <w:jc w:val="both"/>
        <w:rPr>
          <w:b/>
          <w:sz w:val="22"/>
          <w:szCs w:val="22"/>
        </w:rPr>
      </w:pPr>
      <w:r w:rsidRPr="00BE1811">
        <w:rPr>
          <w:b/>
          <w:sz w:val="22"/>
          <w:szCs w:val="22"/>
        </w:rPr>
        <w:t>activități de informare și publicitate pentru proiect;</w:t>
      </w:r>
    </w:p>
    <w:p w14:paraId="36D7E03E" w14:textId="77777777" w:rsidR="00F34D83" w:rsidRPr="00BE1811" w:rsidRDefault="00F34D83" w:rsidP="00BE1811">
      <w:pPr>
        <w:pStyle w:val="ListParagraph"/>
        <w:numPr>
          <w:ilvl w:val="0"/>
          <w:numId w:val="274"/>
        </w:numPr>
        <w:spacing w:before="100" w:beforeAutospacing="1" w:after="100" w:afterAutospacing="1" w:line="240" w:lineRule="auto"/>
        <w:jc w:val="both"/>
        <w:rPr>
          <w:b/>
          <w:sz w:val="22"/>
          <w:szCs w:val="22"/>
        </w:rPr>
      </w:pPr>
      <w:r w:rsidRPr="00BE1811">
        <w:rPr>
          <w:b/>
          <w:sz w:val="22"/>
          <w:szCs w:val="22"/>
        </w:rPr>
        <w:t>auditul final al proiectului;</w:t>
      </w:r>
    </w:p>
    <w:p w14:paraId="12C286C3" w14:textId="77777777" w:rsidR="00F34D83" w:rsidRPr="00BE1811" w:rsidRDefault="00F34D83" w:rsidP="00BE1811">
      <w:pPr>
        <w:pStyle w:val="ListParagraph"/>
        <w:numPr>
          <w:ilvl w:val="0"/>
          <w:numId w:val="274"/>
        </w:numPr>
        <w:spacing w:before="100" w:beforeAutospacing="1" w:after="100" w:afterAutospacing="1" w:line="240" w:lineRule="auto"/>
        <w:jc w:val="both"/>
        <w:rPr>
          <w:b/>
          <w:sz w:val="22"/>
          <w:szCs w:val="22"/>
        </w:rPr>
      </w:pPr>
      <w:r w:rsidRPr="00BE1811">
        <w:rPr>
          <w:b/>
          <w:sz w:val="22"/>
          <w:szCs w:val="22"/>
        </w:rPr>
        <w:t>managementul proiectului.</w:t>
      </w:r>
    </w:p>
    <w:p w14:paraId="4BB8B151" w14:textId="77777777" w:rsidR="003E7D91" w:rsidRPr="00BE1811" w:rsidRDefault="003E7D91" w:rsidP="003E7D91">
      <w:pPr>
        <w:pStyle w:val="ListParagraph"/>
        <w:spacing w:before="100" w:beforeAutospacing="1" w:after="100" w:afterAutospacing="1" w:line="240" w:lineRule="auto"/>
        <w:jc w:val="both"/>
        <w:rPr>
          <w:bCs/>
          <w:sz w:val="22"/>
          <w:szCs w:val="22"/>
        </w:rPr>
      </w:pPr>
    </w:p>
    <w:p w14:paraId="07775F66" w14:textId="77777777" w:rsidR="00F34D83" w:rsidRPr="00BE1811" w:rsidRDefault="00F34D83" w:rsidP="00D24931">
      <w:pPr>
        <w:pStyle w:val="ListParagraph"/>
        <w:autoSpaceDE w:val="0"/>
        <w:autoSpaceDN w:val="0"/>
        <w:adjustRightInd w:val="0"/>
        <w:spacing w:before="100" w:beforeAutospacing="1" w:after="100" w:afterAutospacing="1" w:line="240" w:lineRule="auto"/>
        <w:ind w:left="-142"/>
        <w:jc w:val="both"/>
        <w:rPr>
          <w:iCs/>
          <w:noProof/>
          <w:color w:val="000000" w:themeColor="text1"/>
          <w:sz w:val="22"/>
          <w:szCs w:val="22"/>
        </w:rPr>
      </w:pPr>
      <w:r w:rsidRPr="00BE1811">
        <w:rPr>
          <w:noProof/>
          <w:color w:val="000000" w:themeColor="text1"/>
          <w:sz w:val="22"/>
          <w:szCs w:val="22"/>
        </w:rPr>
        <w:t>Solicitanții nu au nicio obligație să utilizeze în cadrul proiectelor numai bunuri produse la nivel național sau servicii naționale.</w:t>
      </w:r>
    </w:p>
    <w:p w14:paraId="09937FE9" w14:textId="77777777" w:rsidR="003E7D91" w:rsidRPr="00BE1811" w:rsidRDefault="003E7D91" w:rsidP="003E7D91">
      <w:pPr>
        <w:pStyle w:val="ListParagraph"/>
        <w:autoSpaceDE w:val="0"/>
        <w:autoSpaceDN w:val="0"/>
        <w:adjustRightInd w:val="0"/>
        <w:spacing w:before="100" w:beforeAutospacing="1" w:after="100" w:afterAutospacing="1" w:line="240" w:lineRule="auto"/>
        <w:ind w:left="-142"/>
        <w:jc w:val="both"/>
        <w:rPr>
          <w:iCs/>
          <w:noProof/>
          <w:color w:val="000000" w:themeColor="text1"/>
          <w:sz w:val="22"/>
          <w:szCs w:val="22"/>
        </w:rPr>
      </w:pPr>
    </w:p>
    <w:p w14:paraId="35A3281C" w14:textId="07066927" w:rsidR="00EE0A7B" w:rsidRPr="00BE1811" w:rsidRDefault="00F34D83" w:rsidP="003E67F1">
      <w:pPr>
        <w:pStyle w:val="ListParagraph"/>
        <w:autoSpaceDE w:val="0"/>
        <w:autoSpaceDN w:val="0"/>
        <w:adjustRightInd w:val="0"/>
        <w:spacing w:before="100" w:beforeAutospacing="1" w:after="100" w:afterAutospacing="1" w:line="240" w:lineRule="auto"/>
        <w:ind w:left="-142"/>
        <w:jc w:val="both"/>
        <w:rPr>
          <w:rStyle w:val="ln2articol1"/>
          <w:b w:val="0"/>
          <w:bCs/>
          <w:noProof/>
          <w:color w:val="000000" w:themeColor="text1"/>
          <w:sz w:val="22"/>
          <w:szCs w:val="22"/>
        </w:rPr>
      </w:pPr>
      <w:r w:rsidRPr="00BE1811">
        <w:rPr>
          <w:rStyle w:val="ln2articol1"/>
          <w:b w:val="0"/>
          <w:bCs/>
          <w:noProof/>
          <w:color w:val="000000" w:themeColor="text1"/>
          <w:sz w:val="22"/>
          <w:szCs w:val="22"/>
        </w:rPr>
        <w:t>Solicitanții nu au nicio obligație privind aria geografică de exploatare a rezultatelor obținute din cercetare, dezvoltare și inovare ca urmare a proiectului.</w:t>
      </w:r>
    </w:p>
    <w:p w14:paraId="4F468A6B" w14:textId="77777777" w:rsidR="00EE0A7B" w:rsidRPr="00BE1811" w:rsidRDefault="00EE0A7B" w:rsidP="003E67F1">
      <w:pPr>
        <w:pStyle w:val="ListParagraph"/>
        <w:autoSpaceDE w:val="0"/>
        <w:autoSpaceDN w:val="0"/>
        <w:adjustRightInd w:val="0"/>
        <w:spacing w:before="100" w:beforeAutospacing="1" w:after="100" w:afterAutospacing="1" w:line="240" w:lineRule="auto"/>
        <w:ind w:left="-142"/>
        <w:jc w:val="both"/>
        <w:rPr>
          <w:rStyle w:val="ln2articol1"/>
          <w:b w:val="0"/>
          <w:bCs/>
          <w:noProof/>
          <w:color w:val="000000" w:themeColor="text1"/>
          <w:sz w:val="22"/>
          <w:szCs w:val="22"/>
        </w:rPr>
      </w:pPr>
    </w:p>
    <w:p w14:paraId="60391950" w14:textId="77777777" w:rsidR="0030565E" w:rsidRPr="00BE1811" w:rsidRDefault="0030565E" w:rsidP="00BE1811">
      <w:pPr>
        <w:pStyle w:val="ListParagraph"/>
        <w:autoSpaceDE w:val="0"/>
        <w:autoSpaceDN w:val="0"/>
        <w:adjustRightInd w:val="0"/>
        <w:spacing w:before="100" w:beforeAutospacing="1" w:after="100" w:afterAutospacing="1" w:line="240" w:lineRule="auto"/>
        <w:ind w:left="-142"/>
        <w:jc w:val="both"/>
        <w:rPr>
          <w:sz w:val="22"/>
          <w:szCs w:val="22"/>
        </w:rPr>
      </w:pPr>
      <w:r w:rsidRPr="00BE1811">
        <w:rPr>
          <w:b/>
          <w:sz w:val="22"/>
          <w:szCs w:val="22"/>
        </w:rPr>
        <w:t>În cadrul prezentului apel nu se acordă sprijin financiar pentru</w:t>
      </w:r>
      <w:r w:rsidRPr="00BE1811">
        <w:rPr>
          <w:rStyle w:val="FootnoteReference"/>
          <w:bCs/>
          <w:sz w:val="22"/>
          <w:szCs w:val="22"/>
        </w:rPr>
        <w:t xml:space="preserve"> </w:t>
      </w:r>
      <w:r w:rsidRPr="00BE1811">
        <w:rPr>
          <w:rStyle w:val="FootnoteReference"/>
          <w:bCs/>
          <w:sz w:val="22"/>
          <w:szCs w:val="22"/>
        </w:rPr>
        <w:footnoteReference w:id="9"/>
      </w:r>
      <w:r w:rsidRPr="00BE1811">
        <w:rPr>
          <w:sz w:val="22"/>
          <w:szCs w:val="22"/>
        </w:rPr>
        <w:t xml:space="preserve">: </w:t>
      </w:r>
    </w:p>
    <w:p w14:paraId="098D083A" w14:textId="77777777" w:rsidR="0030565E" w:rsidRPr="00BE1811" w:rsidRDefault="0030565E" w:rsidP="00BE1811">
      <w:pPr>
        <w:numPr>
          <w:ilvl w:val="0"/>
          <w:numId w:val="275"/>
        </w:numPr>
        <w:spacing w:after="0" w:line="240" w:lineRule="auto"/>
        <w:jc w:val="both"/>
      </w:pPr>
      <w:proofErr w:type="spellStart"/>
      <w:r w:rsidRPr="00BE1811">
        <w:t>activităţi</w:t>
      </w:r>
      <w:proofErr w:type="spellEnd"/>
      <w:r w:rsidRPr="00BE1811">
        <w:t xml:space="preserve"> de export către </w:t>
      </w:r>
      <w:proofErr w:type="spellStart"/>
      <w:r w:rsidRPr="00BE1811">
        <w:t>terţe</w:t>
      </w:r>
      <w:proofErr w:type="spellEnd"/>
      <w:r w:rsidRPr="00BE1811">
        <w:t xml:space="preserve"> </w:t>
      </w:r>
      <w:proofErr w:type="spellStart"/>
      <w:r w:rsidRPr="00BE1811">
        <w:t>ţări</w:t>
      </w:r>
      <w:proofErr w:type="spellEnd"/>
      <w:r w:rsidRPr="00BE1811">
        <w:t xml:space="preserve"> sau către State Membre, legate direct de </w:t>
      </w:r>
      <w:proofErr w:type="spellStart"/>
      <w:r w:rsidRPr="00BE1811">
        <w:t>cantităţile</w:t>
      </w:r>
      <w:proofErr w:type="spellEnd"/>
      <w:r w:rsidRPr="00BE1811">
        <w:t xml:space="preserve"> exportate, de crearea </w:t>
      </w:r>
      <w:proofErr w:type="spellStart"/>
      <w:r w:rsidRPr="00BE1811">
        <w:t>şi</w:t>
      </w:r>
      <w:proofErr w:type="spellEnd"/>
      <w:r w:rsidRPr="00BE1811">
        <w:t xml:space="preserve"> </w:t>
      </w:r>
      <w:proofErr w:type="spellStart"/>
      <w:r w:rsidRPr="00BE1811">
        <w:t>funcţionarea</w:t>
      </w:r>
      <w:proofErr w:type="spellEnd"/>
      <w:r w:rsidRPr="00BE1811">
        <w:t xml:space="preserve"> unei </w:t>
      </w:r>
      <w:proofErr w:type="spellStart"/>
      <w:r w:rsidRPr="00BE1811">
        <w:t>reţele</w:t>
      </w:r>
      <w:proofErr w:type="spellEnd"/>
      <w:r w:rsidRPr="00BE1811">
        <w:t xml:space="preserve"> de </w:t>
      </w:r>
      <w:proofErr w:type="spellStart"/>
      <w:r w:rsidRPr="00BE1811">
        <w:t>distribuţie</w:t>
      </w:r>
      <w:proofErr w:type="spellEnd"/>
      <w:r w:rsidRPr="00BE1811">
        <w:t xml:space="preserve"> sau pentru alte cheltuieli curente legate de activitatea de export;</w:t>
      </w:r>
    </w:p>
    <w:p w14:paraId="02815DB5" w14:textId="77777777" w:rsidR="0030565E" w:rsidRPr="00BE1811" w:rsidRDefault="0030565E" w:rsidP="00BE1811">
      <w:pPr>
        <w:numPr>
          <w:ilvl w:val="0"/>
          <w:numId w:val="275"/>
        </w:numPr>
        <w:spacing w:after="0" w:line="240" w:lineRule="auto"/>
        <w:jc w:val="both"/>
      </w:pPr>
      <w:r w:rsidRPr="00BE1811">
        <w:t xml:space="preserve">utilizarea cu precădere a produselor </w:t>
      </w:r>
      <w:proofErr w:type="spellStart"/>
      <w:r w:rsidRPr="00BE1811">
        <w:t>naţionale</w:t>
      </w:r>
      <w:proofErr w:type="spellEnd"/>
      <w:r w:rsidRPr="00BE1811">
        <w:t xml:space="preserve"> în detrimentul produselor importate;</w:t>
      </w:r>
    </w:p>
    <w:p w14:paraId="37F4AAEB" w14:textId="77777777" w:rsidR="0030565E" w:rsidRPr="00BE1811" w:rsidRDefault="0030565E" w:rsidP="00BE1811">
      <w:pPr>
        <w:pStyle w:val="ListParagraph"/>
        <w:numPr>
          <w:ilvl w:val="0"/>
          <w:numId w:val="275"/>
        </w:numPr>
        <w:autoSpaceDE w:val="0"/>
        <w:autoSpaceDN w:val="0"/>
        <w:adjustRightInd w:val="0"/>
        <w:spacing w:after="0" w:line="240" w:lineRule="auto"/>
        <w:jc w:val="both"/>
        <w:rPr>
          <w:sz w:val="22"/>
          <w:szCs w:val="22"/>
        </w:rPr>
      </w:pPr>
      <w:r w:rsidRPr="00BE1811">
        <w:rPr>
          <w:sz w:val="22"/>
          <w:szCs w:val="22"/>
        </w:rPr>
        <w:t>activități în sectorul pescuitului și al acvaculturii, astfel cum este reglementat de Regulamentul (UE)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(CE)104/2000 al Consiliului;</w:t>
      </w:r>
    </w:p>
    <w:p w14:paraId="404DBBC3" w14:textId="77777777" w:rsidR="0030565E" w:rsidRPr="00BE1811" w:rsidRDefault="0030565E" w:rsidP="00BE1811">
      <w:pPr>
        <w:pStyle w:val="ListParagraph"/>
        <w:numPr>
          <w:ilvl w:val="0"/>
          <w:numId w:val="275"/>
        </w:numPr>
        <w:autoSpaceDE w:val="0"/>
        <w:autoSpaceDN w:val="0"/>
        <w:adjustRightInd w:val="0"/>
        <w:spacing w:after="0" w:line="240" w:lineRule="auto"/>
        <w:jc w:val="both"/>
        <w:rPr>
          <w:sz w:val="22"/>
          <w:szCs w:val="22"/>
        </w:rPr>
      </w:pPr>
      <w:r w:rsidRPr="00BE1811">
        <w:rPr>
          <w:sz w:val="22"/>
          <w:szCs w:val="22"/>
        </w:rPr>
        <w:t>activități în sectorul producției agricole primare;</w:t>
      </w:r>
    </w:p>
    <w:p w14:paraId="0128EFC6" w14:textId="77777777" w:rsidR="0030565E" w:rsidRPr="00BE1811" w:rsidRDefault="0030565E" w:rsidP="00BE1811">
      <w:pPr>
        <w:numPr>
          <w:ilvl w:val="0"/>
          <w:numId w:val="275"/>
        </w:numPr>
        <w:spacing w:after="0" w:line="240" w:lineRule="auto"/>
        <w:jc w:val="both"/>
      </w:pPr>
      <w:proofErr w:type="spellStart"/>
      <w:r w:rsidRPr="00BE1811">
        <w:t>activităţi</w:t>
      </w:r>
      <w:proofErr w:type="spellEnd"/>
      <w:r w:rsidRPr="00BE1811">
        <w:t xml:space="preserve"> de prelucrare </w:t>
      </w:r>
      <w:proofErr w:type="spellStart"/>
      <w:r w:rsidRPr="00BE1811">
        <w:t>şi</w:t>
      </w:r>
      <w:proofErr w:type="spellEnd"/>
      <w:r w:rsidRPr="00BE1811">
        <w:t xml:space="preserve"> comercializare a produselor agricole, în cazurile în care:</w:t>
      </w:r>
    </w:p>
    <w:p w14:paraId="1A8340CB" w14:textId="77777777" w:rsidR="0030565E" w:rsidRPr="00BE1811" w:rsidRDefault="0030565E" w:rsidP="00BE1811">
      <w:pPr>
        <w:numPr>
          <w:ilvl w:val="1"/>
          <w:numId w:val="276"/>
        </w:numPr>
        <w:spacing w:after="0" w:line="240" w:lineRule="auto"/>
        <w:jc w:val="both"/>
      </w:pPr>
      <w:r w:rsidRPr="00BE1811">
        <w:t xml:space="preserve">valoarea </w:t>
      </w:r>
      <w:proofErr w:type="spellStart"/>
      <w:r w:rsidRPr="00BE1811">
        <w:t>finanţării</w:t>
      </w:r>
      <w:proofErr w:type="spellEnd"/>
      <w:r w:rsidRPr="00BE1811">
        <w:t xml:space="preserve"> este stabilită pe baza </w:t>
      </w:r>
      <w:proofErr w:type="spellStart"/>
      <w:r w:rsidRPr="00BE1811">
        <w:t>preţului</w:t>
      </w:r>
      <w:proofErr w:type="spellEnd"/>
      <w:r w:rsidRPr="00BE1811">
        <w:t xml:space="preserve"> sau a </w:t>
      </w:r>
      <w:proofErr w:type="spellStart"/>
      <w:r w:rsidRPr="00BE1811">
        <w:t>cantităţii</w:t>
      </w:r>
      <w:proofErr w:type="spellEnd"/>
      <w:r w:rsidRPr="00BE1811">
        <w:t xml:space="preserve"> unor astfel de produse </w:t>
      </w:r>
      <w:proofErr w:type="spellStart"/>
      <w:r w:rsidRPr="00BE1811">
        <w:t>achiziţionate</w:t>
      </w:r>
      <w:proofErr w:type="spellEnd"/>
      <w:r w:rsidRPr="00BE1811">
        <w:t xml:space="preserve"> de la producători primari sau comercializate de către întreprinderile în cauză; </w:t>
      </w:r>
    </w:p>
    <w:p w14:paraId="385978A0" w14:textId="77777777" w:rsidR="0030565E" w:rsidRPr="00BE1811" w:rsidRDefault="0030565E" w:rsidP="00BE1811">
      <w:pPr>
        <w:numPr>
          <w:ilvl w:val="1"/>
          <w:numId w:val="276"/>
        </w:numPr>
        <w:spacing w:after="0" w:line="240" w:lineRule="auto"/>
        <w:jc w:val="both"/>
      </w:pPr>
      <w:r w:rsidRPr="00BE1811">
        <w:t xml:space="preserve">acordarea </w:t>
      </w:r>
      <w:proofErr w:type="spellStart"/>
      <w:r w:rsidRPr="00BE1811">
        <w:t>finanţării</w:t>
      </w:r>
      <w:proofErr w:type="spellEnd"/>
      <w:r w:rsidRPr="00BE1811">
        <w:t xml:space="preserve"> este </w:t>
      </w:r>
      <w:proofErr w:type="spellStart"/>
      <w:r w:rsidRPr="00BE1811">
        <w:t>condiţionată</w:t>
      </w:r>
      <w:proofErr w:type="spellEnd"/>
      <w:r w:rsidRPr="00BE1811">
        <w:t xml:space="preserve"> de </w:t>
      </w:r>
      <w:proofErr w:type="spellStart"/>
      <w:r w:rsidRPr="00BE1811">
        <w:t>obligaţia</w:t>
      </w:r>
      <w:proofErr w:type="spellEnd"/>
      <w:r w:rsidRPr="00BE1811">
        <w:t xml:space="preserve"> de a fi </w:t>
      </w:r>
      <w:proofErr w:type="spellStart"/>
      <w:r w:rsidRPr="00BE1811">
        <w:t>direcţionat</w:t>
      </w:r>
      <w:proofErr w:type="spellEnd"/>
      <w:r w:rsidRPr="00BE1811">
        <w:t xml:space="preserve">, </w:t>
      </w:r>
      <w:proofErr w:type="spellStart"/>
      <w:r w:rsidRPr="00BE1811">
        <w:t>parţial</w:t>
      </w:r>
      <w:proofErr w:type="spellEnd"/>
      <w:r w:rsidRPr="00BE1811">
        <w:t xml:space="preserve"> sau integral, către producătorii primari.</w:t>
      </w:r>
    </w:p>
    <w:p w14:paraId="5B755F0A" w14:textId="77777777" w:rsidR="0030565E" w:rsidRPr="00BE1811" w:rsidRDefault="0030565E" w:rsidP="0030565E">
      <w:pPr>
        <w:spacing w:after="0"/>
        <w:ind w:left="720"/>
        <w:jc w:val="both"/>
      </w:pPr>
      <w:r w:rsidRPr="00BE1811">
        <w:t>(În cazul în care solicitantul își desfășoară activitatea, principală sau secundară, și în acest sector, dar și în sectoare care nu sunt excluse, sprijinul financiar se acordă pentru sectoarele sau activitățile care nu sunt excluse, cu condiția separării clare a activităților sau a asigurării unei distincții între costuri, care să asigure că activitățile desfășurate în sectoarele excluse nu beneficiază de finanțare în cadrul contractului);</w:t>
      </w:r>
    </w:p>
    <w:p w14:paraId="40CBDAC0" w14:textId="77777777" w:rsidR="0030565E" w:rsidRPr="00BE1811" w:rsidRDefault="0030565E" w:rsidP="00BE1811">
      <w:pPr>
        <w:numPr>
          <w:ilvl w:val="0"/>
          <w:numId w:val="277"/>
        </w:numPr>
        <w:spacing w:after="0" w:line="240" w:lineRule="auto"/>
        <w:jc w:val="both"/>
      </w:pPr>
      <w:r w:rsidRPr="00BE1811">
        <w:t>activități privind facilitarea închiderii minelor de cărbune necompetitive, astfel cum sunt reglementate de Decizia nr. 787/2010 a Consiliului;</w:t>
      </w:r>
    </w:p>
    <w:p w14:paraId="6793C29A" w14:textId="77777777" w:rsidR="0030565E" w:rsidRPr="00BE1811" w:rsidRDefault="0030565E" w:rsidP="00BE1811">
      <w:pPr>
        <w:pStyle w:val="ListParagraph"/>
        <w:numPr>
          <w:ilvl w:val="0"/>
          <w:numId w:val="277"/>
        </w:numPr>
        <w:autoSpaceDE w:val="0"/>
        <w:autoSpaceDN w:val="0"/>
        <w:adjustRightInd w:val="0"/>
        <w:spacing w:after="0" w:line="240" w:lineRule="auto"/>
        <w:jc w:val="both"/>
        <w:rPr>
          <w:sz w:val="22"/>
          <w:szCs w:val="22"/>
        </w:rPr>
      </w:pPr>
      <w:r w:rsidRPr="00BE1811">
        <w:rPr>
          <w:sz w:val="22"/>
          <w:szCs w:val="22"/>
        </w:rPr>
        <w:t>activități în sectorul siderurgic, sectorul cărbunelui, sectorul construcțiilor navale, sectorul fibrelor sintetice, sectorul transporturilor și al infrastructurii conexe, sectorul producerii și distribuției de energie și al infrastructurii pentru aceasta.</w:t>
      </w:r>
    </w:p>
    <w:p w14:paraId="2A9D7965" w14:textId="77777777" w:rsidR="003E67F1" w:rsidRPr="00BE1811" w:rsidRDefault="003E67F1" w:rsidP="003E67F1">
      <w:pPr>
        <w:pStyle w:val="ListParagraph"/>
        <w:autoSpaceDE w:val="0"/>
        <w:autoSpaceDN w:val="0"/>
        <w:adjustRightInd w:val="0"/>
        <w:spacing w:before="100" w:beforeAutospacing="1" w:after="100" w:afterAutospacing="1" w:line="240" w:lineRule="auto"/>
        <w:ind w:left="-142"/>
        <w:jc w:val="both"/>
        <w:rPr>
          <w:rStyle w:val="ln2articol1"/>
          <w:b w:val="0"/>
          <w:bCs/>
          <w:noProof/>
          <w:color w:val="000000" w:themeColor="text1"/>
          <w:sz w:val="22"/>
          <w:szCs w:val="22"/>
        </w:rPr>
      </w:pPr>
    </w:p>
    <w:p w14:paraId="7646DD4C" w14:textId="77777777" w:rsidR="00F34D83" w:rsidRPr="00BE1811" w:rsidRDefault="00F34D83" w:rsidP="003E67F1">
      <w:pPr>
        <w:pStyle w:val="ListParagraph"/>
        <w:autoSpaceDE w:val="0"/>
        <w:autoSpaceDN w:val="0"/>
        <w:adjustRightInd w:val="0"/>
        <w:spacing w:before="100" w:beforeAutospacing="1" w:after="100" w:afterAutospacing="1" w:line="240" w:lineRule="auto"/>
        <w:ind w:left="-142"/>
        <w:jc w:val="both"/>
        <w:rPr>
          <w:sz w:val="22"/>
          <w:szCs w:val="22"/>
        </w:rPr>
      </w:pPr>
      <w:r w:rsidRPr="00BE1811">
        <w:rPr>
          <w:b/>
          <w:sz w:val="22"/>
          <w:szCs w:val="22"/>
        </w:rPr>
        <w:t>Efectul stimulativ al finanțării și impactul acesteia</w:t>
      </w:r>
    </w:p>
    <w:p w14:paraId="220DEA2E" w14:textId="7871C6EF" w:rsidR="00220C6B" w:rsidRPr="00BE1811" w:rsidRDefault="00220C6B" w:rsidP="00BE1811">
      <w:pPr>
        <w:widowControl w:val="0"/>
        <w:autoSpaceDE w:val="0"/>
        <w:autoSpaceDN w:val="0"/>
        <w:adjustRightInd w:val="0"/>
        <w:spacing w:before="100" w:beforeAutospacing="1" w:after="100" w:afterAutospacing="1" w:line="240" w:lineRule="auto"/>
        <w:ind w:left="-142" w:right="-23"/>
        <w:jc w:val="both"/>
        <w:rPr>
          <w:noProof/>
          <w:color w:val="000000" w:themeColor="text1"/>
        </w:rPr>
      </w:pPr>
      <w:r w:rsidRPr="00BE1811">
        <w:rPr>
          <w:b/>
          <w:noProof/>
          <w:color w:val="000000" w:themeColor="text1"/>
          <w:kern w:val="2"/>
        </w:rPr>
        <w:lastRenderedPageBreak/>
        <w:t>Finanțarea publică se acordă ca ajutor de stat exclusiv entităţii juridice care exploatează clusterul de inovare</w:t>
      </w:r>
      <w:r w:rsidRPr="00BE1811">
        <w:rPr>
          <w:noProof/>
          <w:color w:val="000000" w:themeColor="text1"/>
          <w:kern w:val="2"/>
        </w:rPr>
        <w:t xml:space="preserve"> </w:t>
      </w:r>
      <w:r w:rsidRPr="00BE1811">
        <w:rPr>
          <w:b/>
          <w:noProof/>
          <w:color w:val="000000" w:themeColor="text1"/>
          <w:kern w:val="2"/>
        </w:rPr>
        <w:t>(organizaţia clusterului)</w:t>
      </w:r>
      <w:r w:rsidRPr="00BE1811">
        <w:rPr>
          <w:noProof/>
          <w:color w:val="000000" w:themeColor="text1"/>
          <w:kern w:val="2"/>
        </w:rPr>
        <w:t>, în baza schemei de ajutor de CDI aprobată prin OM</w:t>
      </w:r>
      <w:r w:rsidR="00214C51" w:rsidRPr="00BE1811">
        <w:rPr>
          <w:noProof/>
          <w:color w:val="000000" w:themeColor="text1"/>
          <w:kern w:val="2"/>
        </w:rPr>
        <w:t>ECS</w:t>
      </w:r>
      <w:r w:rsidRPr="00BE1811">
        <w:rPr>
          <w:noProof/>
          <w:color w:val="000000" w:themeColor="text1"/>
          <w:kern w:val="2"/>
        </w:rPr>
        <w:t xml:space="preserve"> </w:t>
      </w:r>
      <w:r w:rsidR="005F4021">
        <w:rPr>
          <w:noProof/>
          <w:color w:val="000000" w:themeColor="text1"/>
          <w:kern w:val="2"/>
        </w:rPr>
        <w:t xml:space="preserve">nr. </w:t>
      </w:r>
      <w:r w:rsidRPr="00BE1811">
        <w:rPr>
          <w:noProof/>
          <w:color w:val="000000" w:themeColor="text1"/>
          <w:kern w:val="2"/>
        </w:rPr>
        <w:t>3822/2015, cu modificările și completările ulterioare și vizează dezvoltarea clusterelor de inovare în sensul promovării utilizării în comun a echipamentelor, a schimbului și transferului de cunoștințe, stabilirea de contacte, diseminarea informațiilor și colaborarea între întreprinderi și alte organizații din cluster.</w:t>
      </w:r>
    </w:p>
    <w:p w14:paraId="0ADD9C83" w14:textId="77777777" w:rsidR="00857DAA" w:rsidRPr="00BE1811" w:rsidRDefault="00482D50" w:rsidP="00D331F4">
      <w:pPr>
        <w:autoSpaceDE w:val="0"/>
        <w:autoSpaceDN w:val="0"/>
        <w:adjustRightInd w:val="0"/>
        <w:spacing w:before="100" w:beforeAutospacing="1" w:after="100" w:afterAutospacing="1" w:line="240" w:lineRule="auto"/>
        <w:ind w:left="-142"/>
        <w:jc w:val="both"/>
        <w:rPr>
          <w:b/>
          <w:noProof/>
          <w:color w:val="000000" w:themeColor="text1"/>
        </w:rPr>
      </w:pPr>
      <w:r w:rsidRPr="00BE1811">
        <w:rPr>
          <w:noProof/>
          <w:color w:val="000000" w:themeColor="text1"/>
        </w:rPr>
        <w:t xml:space="preserve">Se consideră că </w:t>
      </w:r>
      <w:r w:rsidRPr="00BE1811">
        <w:rPr>
          <w:b/>
          <w:noProof/>
          <w:color w:val="000000" w:themeColor="text1"/>
        </w:rPr>
        <w:t>ajutoarele au efect stimulativ</w:t>
      </w:r>
      <w:r w:rsidRPr="00BE1811">
        <w:rPr>
          <w:noProof/>
          <w:color w:val="000000" w:themeColor="text1"/>
        </w:rPr>
        <w:t xml:space="preserve"> </w:t>
      </w:r>
      <w:r w:rsidRPr="00BE1811">
        <w:rPr>
          <w:b/>
          <w:noProof/>
          <w:color w:val="000000" w:themeColor="text1"/>
        </w:rPr>
        <w:t>dacă proiectul de investiții</w:t>
      </w:r>
      <w:r w:rsidRPr="00BE1811">
        <w:rPr>
          <w:noProof/>
          <w:color w:val="000000" w:themeColor="text1"/>
        </w:rPr>
        <w:t xml:space="preserve"> </w:t>
      </w:r>
      <w:r w:rsidRPr="00BE1811">
        <w:rPr>
          <w:b/>
          <w:noProof/>
          <w:color w:val="000000" w:themeColor="text1"/>
        </w:rPr>
        <w:t>nu demarează înaintea depunerii cererii de finanțare.</w:t>
      </w:r>
      <w:r w:rsidR="006A6F95" w:rsidRPr="00BE1811">
        <w:rPr>
          <w:b/>
          <w:noProof/>
          <w:color w:val="000000" w:themeColor="text1"/>
        </w:rPr>
        <w:t xml:space="preserve"> </w:t>
      </w:r>
      <w:r w:rsidR="00F34D83" w:rsidRPr="00BE1811">
        <w:rPr>
          <w:b/>
          <w:noProof/>
          <w:color w:val="000000" w:themeColor="text1"/>
        </w:rPr>
        <w:t xml:space="preserve"> </w:t>
      </w:r>
    </w:p>
    <w:p w14:paraId="72CA1119" w14:textId="77777777" w:rsidR="00857DAA" w:rsidRPr="00BE1811" w:rsidRDefault="00857DAA" w:rsidP="00D331F4">
      <w:pPr>
        <w:autoSpaceDE w:val="0"/>
        <w:autoSpaceDN w:val="0"/>
        <w:adjustRightInd w:val="0"/>
        <w:spacing w:before="100" w:beforeAutospacing="1" w:after="100" w:afterAutospacing="1" w:line="240" w:lineRule="auto"/>
        <w:ind w:left="-142"/>
        <w:jc w:val="both"/>
        <w:rPr>
          <w:b/>
          <w:noProof/>
          <w:color w:val="000000" w:themeColor="text1"/>
        </w:rPr>
      </w:pPr>
      <w:r w:rsidRPr="00BE1811">
        <w:rPr>
          <w:b/>
          <w:noProof/>
          <w:color w:val="000000" w:themeColor="text1"/>
        </w:rPr>
        <w:t>ATENȚIE !!!</w:t>
      </w:r>
    </w:p>
    <w:p w14:paraId="4CFEDF2C" w14:textId="6FA1200F" w:rsidR="00816385" w:rsidRPr="00BE1811" w:rsidRDefault="00F34D83" w:rsidP="00D331F4">
      <w:pPr>
        <w:autoSpaceDE w:val="0"/>
        <w:autoSpaceDN w:val="0"/>
        <w:adjustRightInd w:val="0"/>
        <w:spacing w:before="100" w:beforeAutospacing="1" w:after="100" w:afterAutospacing="1" w:line="240" w:lineRule="auto"/>
        <w:ind w:left="-142"/>
        <w:jc w:val="both"/>
        <w:rPr>
          <w:noProof/>
          <w:color w:val="000000" w:themeColor="text1"/>
        </w:rPr>
      </w:pPr>
      <w:r w:rsidRPr="00BE1811">
        <w:rPr>
          <w:noProof/>
          <w:color w:val="000000" w:themeColor="text1"/>
        </w:rPr>
        <w:t>Pentru activitățile de investiții începerea lucrărilor sau începerea proiectului înseamnă fie demararea lucrărilor de</w:t>
      </w:r>
      <w:r w:rsidR="00816385" w:rsidRPr="00BE1811">
        <w:rPr>
          <w:noProof/>
          <w:color w:val="000000" w:themeColor="text1"/>
        </w:rPr>
        <w:t xml:space="preserve"> </w:t>
      </w:r>
      <w:r w:rsidR="00F705B4" w:rsidRPr="00BE1811">
        <w:t>construire</w:t>
      </w:r>
      <w:r w:rsidR="004C478B" w:rsidRPr="00BE1811">
        <w:t xml:space="preserve"> </w:t>
      </w:r>
      <w:r w:rsidR="00816385" w:rsidRPr="00BE1811">
        <w:rPr>
          <w:noProof/>
          <w:color w:val="000000" w:themeColor="text1"/>
        </w:rPr>
        <w:t>/</w:t>
      </w:r>
      <w:r w:rsidR="006868B2" w:rsidRPr="00BE1811">
        <w:rPr>
          <w:noProof/>
          <w:color w:val="000000" w:themeColor="text1"/>
        </w:rPr>
        <w:t>modernizare/extindere</w:t>
      </w:r>
      <w:r w:rsidR="00920EA2" w:rsidRPr="00BE1811">
        <w:rPr>
          <w:iCs/>
          <w:noProof/>
          <w:color w:val="000000" w:themeColor="text1"/>
        </w:rPr>
        <w:t xml:space="preserve">/consolidare/ modificare/schimbare destinație clădiri </w:t>
      </w:r>
      <w:r w:rsidRPr="00BE1811">
        <w:rPr>
          <w:noProof/>
          <w:color w:val="000000" w:themeColor="text1"/>
        </w:rPr>
        <w:t xml:space="preserve">în cadrul investiției, fie primul angajament cu caracter juridic obligatoriu de comandă pentru echipamente sau oricare alt angajament prin care investiția devine ireversibilă, în funcție de care are loc primul. </w:t>
      </w:r>
    </w:p>
    <w:p w14:paraId="68C474D2" w14:textId="1357C8BA" w:rsidR="00F34D83" w:rsidRPr="00BE1811" w:rsidRDefault="00936C85" w:rsidP="00D331F4">
      <w:pPr>
        <w:autoSpaceDE w:val="0"/>
        <w:autoSpaceDN w:val="0"/>
        <w:adjustRightInd w:val="0"/>
        <w:spacing w:before="100" w:beforeAutospacing="1" w:after="100" w:afterAutospacing="1" w:line="240" w:lineRule="auto"/>
        <w:ind w:left="-142"/>
        <w:jc w:val="both"/>
        <w:rPr>
          <w:noProof/>
          <w:color w:val="000000" w:themeColor="text1"/>
        </w:rPr>
      </w:pPr>
      <w:r w:rsidRPr="00BE1811">
        <w:rPr>
          <w:noProof/>
          <w:color w:val="000000" w:themeColor="text1"/>
        </w:rPr>
        <w:t>L</w:t>
      </w:r>
      <w:r w:rsidR="00F34D83" w:rsidRPr="00BE1811">
        <w:rPr>
          <w:noProof/>
          <w:color w:val="000000" w:themeColor="text1"/>
        </w:rPr>
        <w:t>ucrările pregătitoare, cum ar fi obținerea permiselor</w:t>
      </w:r>
      <w:r w:rsidR="00482D50" w:rsidRPr="00BE1811">
        <w:rPr>
          <w:noProof/>
          <w:color w:val="000000" w:themeColor="text1"/>
        </w:rPr>
        <w:t xml:space="preserve">, </w:t>
      </w:r>
      <w:r w:rsidR="00482D50" w:rsidRPr="00BE1811">
        <w:rPr>
          <w:color w:val="000000" w:themeColor="text1"/>
        </w:rPr>
        <w:t xml:space="preserve">demersurilor pentru obținerea autorizațiilor de </w:t>
      </w:r>
      <w:r w:rsidR="00F705B4" w:rsidRPr="00BE1811">
        <w:t>construire</w:t>
      </w:r>
      <w:r w:rsidR="00920EA2" w:rsidRPr="00BE1811">
        <w:rPr>
          <w:iCs/>
          <w:noProof/>
          <w:color w:val="000000" w:themeColor="text1"/>
        </w:rPr>
        <w:t xml:space="preserve">/consolidare/ modificare/schimbare destinație clădiri </w:t>
      </w:r>
      <w:r w:rsidR="00482D50" w:rsidRPr="00BE1811">
        <w:rPr>
          <w:color w:val="000000" w:themeColor="text1"/>
        </w:rPr>
        <w:t>și/sau elaborarea proiectelor tehnice</w:t>
      </w:r>
      <w:r w:rsidR="00F34D83" w:rsidRPr="00BE1811">
        <w:rPr>
          <w:noProof/>
          <w:color w:val="000000" w:themeColor="text1"/>
        </w:rPr>
        <w:t xml:space="preserve">, nu sunt considerate drept începere a lucrărilor.  </w:t>
      </w:r>
    </w:p>
    <w:p w14:paraId="53C29453" w14:textId="77777777" w:rsidR="00857DAA" w:rsidRPr="00BE1811" w:rsidRDefault="00857DAA" w:rsidP="00D331F4">
      <w:pPr>
        <w:autoSpaceDE w:val="0"/>
        <w:autoSpaceDN w:val="0"/>
        <w:adjustRightInd w:val="0"/>
        <w:spacing w:before="100" w:beforeAutospacing="1" w:after="100" w:afterAutospacing="1" w:line="240" w:lineRule="auto"/>
        <w:ind w:left="-142"/>
        <w:jc w:val="both"/>
        <w:rPr>
          <w:noProof/>
          <w:color w:val="000000" w:themeColor="text1"/>
        </w:rPr>
      </w:pPr>
      <w:r w:rsidRPr="00BE1811">
        <w:t>Pentru activitățile de inovare începerea lucrărilor înseamnă fie începerea efectivă a activităților de inovare, fie primul acord dintre beneficiar și contractanți privind desfășurarea proiectului, în funcție de evenimentul care survine mai întâi.</w:t>
      </w:r>
    </w:p>
    <w:p w14:paraId="6AC10D8A" w14:textId="77777777" w:rsidR="00F34D83" w:rsidRPr="00BE1811" w:rsidRDefault="00F34D83" w:rsidP="00D331F4">
      <w:pPr>
        <w:autoSpaceDE w:val="0"/>
        <w:autoSpaceDN w:val="0"/>
        <w:adjustRightInd w:val="0"/>
        <w:spacing w:before="100" w:beforeAutospacing="1" w:after="100" w:afterAutospacing="1" w:line="240" w:lineRule="auto"/>
        <w:ind w:left="-142"/>
        <w:jc w:val="both"/>
      </w:pPr>
      <w:r w:rsidRPr="00BE1811">
        <w:t>Finanțarea publică solicitată trebuie să aibă ca rezultat intensificarea activităților de cercetare-dezvoltare și inovare la nivelul clusterului. Solicitantul trebuie să demonstreze că efectul proiectului asupra activităților sale de CDI se va materializa în  creșterea acestora în mărime, raza de acțiune, volum de cheltuieli și/sau viteză.</w:t>
      </w:r>
    </w:p>
    <w:p w14:paraId="3816EB1B" w14:textId="4751826F" w:rsidR="00F34D83" w:rsidRPr="00BE1811" w:rsidRDefault="00F34D83" w:rsidP="00F34D83">
      <w:pPr>
        <w:pStyle w:val="Heading2"/>
        <w:rPr>
          <w:sz w:val="22"/>
          <w:szCs w:val="22"/>
        </w:rPr>
      </w:pPr>
      <w:bookmarkStart w:id="22" w:name="_Toc495913396"/>
      <w:bookmarkStart w:id="23" w:name="_Toc506362197"/>
      <w:bookmarkStart w:id="24" w:name="_Toc74560912"/>
      <w:bookmarkStart w:id="25" w:name="_Toc20991906"/>
      <w:bookmarkStart w:id="26" w:name="_Toc81552866"/>
      <w:r w:rsidRPr="00BE1811">
        <w:rPr>
          <w:sz w:val="22"/>
          <w:szCs w:val="22"/>
        </w:rPr>
        <w:t>1.</w:t>
      </w:r>
      <w:r w:rsidR="00F157F0" w:rsidRPr="00BE1811">
        <w:rPr>
          <w:sz w:val="22"/>
          <w:szCs w:val="22"/>
        </w:rPr>
        <w:t>4</w:t>
      </w:r>
      <w:r w:rsidRPr="00BE1811">
        <w:rPr>
          <w:sz w:val="22"/>
          <w:szCs w:val="22"/>
        </w:rPr>
        <w:t xml:space="preserve"> Grup țintă</w:t>
      </w:r>
      <w:bookmarkEnd w:id="22"/>
      <w:bookmarkEnd w:id="23"/>
      <w:bookmarkEnd w:id="24"/>
      <w:bookmarkEnd w:id="25"/>
      <w:bookmarkEnd w:id="26"/>
    </w:p>
    <w:p w14:paraId="62463CC7" w14:textId="77777777" w:rsidR="008F7261" w:rsidRPr="00BE1811" w:rsidRDefault="00F34D83" w:rsidP="00F34D83">
      <w:pPr>
        <w:spacing w:before="100" w:beforeAutospacing="1" w:after="100" w:afterAutospacing="1" w:line="240" w:lineRule="auto"/>
        <w:contextualSpacing/>
        <w:jc w:val="both"/>
      </w:pPr>
      <w:r w:rsidRPr="00BE1811">
        <w:t xml:space="preserve">Se va completa cu grupul/grupurile țintă </w:t>
      </w:r>
      <w:r w:rsidR="008F7261" w:rsidRPr="00BE1811">
        <w:t xml:space="preserve">vizate de proiect </w:t>
      </w:r>
      <w:r w:rsidRPr="00BE1811">
        <w:t>în secțiunea aferentă din Cererea de finanțare</w:t>
      </w:r>
      <w:r w:rsidR="008F7261" w:rsidRPr="00BE1811">
        <w:t>.</w:t>
      </w:r>
    </w:p>
    <w:p w14:paraId="3B96938E" w14:textId="77777777" w:rsidR="008F7261" w:rsidRPr="00BE1811" w:rsidRDefault="008F7261" w:rsidP="00F34D83">
      <w:pPr>
        <w:spacing w:before="100" w:beforeAutospacing="1" w:after="100" w:afterAutospacing="1" w:line="240" w:lineRule="auto"/>
        <w:contextualSpacing/>
        <w:jc w:val="both"/>
      </w:pPr>
    </w:p>
    <w:p w14:paraId="29B35D8E" w14:textId="1915BF03" w:rsidR="006330E0" w:rsidRPr="00BE1811" w:rsidRDefault="008F7261" w:rsidP="00F34D83">
      <w:pPr>
        <w:spacing w:before="100" w:beforeAutospacing="1" w:after="100" w:afterAutospacing="1" w:line="240" w:lineRule="auto"/>
        <w:contextualSpacing/>
        <w:jc w:val="both"/>
      </w:pPr>
      <w:r w:rsidRPr="00BE1811">
        <w:t xml:space="preserve">Grupurile țintă vizate de proiect pot fi: membrii clusterului (IMM-uri, </w:t>
      </w:r>
      <w:r w:rsidR="00360A2F">
        <w:t>î</w:t>
      </w:r>
      <w:r w:rsidRPr="00BE1811">
        <w:t>ntreprinderi mari, organiza</w:t>
      </w:r>
      <w:r w:rsidR="00360A2F">
        <w:t>ț</w:t>
      </w:r>
      <w:r w:rsidRPr="00BE1811">
        <w:t xml:space="preserve">ii de cercetare publice </w:t>
      </w:r>
      <w:r w:rsidR="00360A2F">
        <w:t>ș</w:t>
      </w:r>
      <w:r w:rsidRPr="00BE1811">
        <w:t>i private</w:t>
      </w:r>
      <w:r w:rsidR="00360A2F">
        <w:t xml:space="preserve">, </w:t>
      </w:r>
      <w:proofErr w:type="spellStart"/>
      <w:r w:rsidR="00360A2F">
        <w:t>organizaţii</w:t>
      </w:r>
      <w:proofErr w:type="spellEnd"/>
      <w:r w:rsidR="00360A2F">
        <w:t xml:space="preserve"> non-profit </w:t>
      </w:r>
      <w:proofErr w:type="spellStart"/>
      <w:r w:rsidR="00360A2F">
        <w:t>şi</w:t>
      </w:r>
      <w:proofErr w:type="spellEnd"/>
      <w:r w:rsidR="00360A2F">
        <w:t xml:space="preserve"> </w:t>
      </w:r>
      <w:proofErr w:type="spellStart"/>
      <w:r w:rsidR="00360A2F">
        <w:t>alţi</w:t>
      </w:r>
      <w:proofErr w:type="spellEnd"/>
      <w:r w:rsidR="00360A2F">
        <w:t xml:space="preserve"> operatori economici </w:t>
      </w:r>
      <w:proofErr w:type="spellStart"/>
      <w:r w:rsidR="00360A2F">
        <w:t>afiliaţi</w:t>
      </w:r>
      <w:proofErr w:type="spellEnd"/>
      <w:r w:rsidR="00540FB5" w:rsidRPr="00BE1811">
        <w:t>)</w:t>
      </w:r>
      <w:r w:rsidRPr="00BE1811">
        <w:t>, cet</w:t>
      </w:r>
      <w:r w:rsidR="00360A2F">
        <w:t>ăț</w:t>
      </w:r>
      <w:r w:rsidRPr="00BE1811">
        <w:t>enii unei regiuni, consumatorii finali ai produselor rezultate din activitatea de inovare etc.).</w:t>
      </w:r>
    </w:p>
    <w:p w14:paraId="6118CE7A" w14:textId="360B3D51" w:rsidR="00F34D83" w:rsidRPr="00BE1811" w:rsidRDefault="00F34D83" w:rsidP="00F34D83">
      <w:pPr>
        <w:pStyle w:val="Heading2"/>
        <w:rPr>
          <w:sz w:val="22"/>
          <w:szCs w:val="22"/>
        </w:rPr>
      </w:pPr>
      <w:bookmarkStart w:id="27" w:name="_Toc495913397"/>
      <w:bookmarkStart w:id="28" w:name="_Toc506362198"/>
      <w:bookmarkStart w:id="29" w:name="_Toc74560913"/>
      <w:bookmarkStart w:id="30" w:name="_Toc20991907"/>
      <w:bookmarkStart w:id="31" w:name="_Toc81552867"/>
      <w:r w:rsidRPr="00BE1811">
        <w:rPr>
          <w:sz w:val="22"/>
          <w:szCs w:val="22"/>
        </w:rPr>
        <w:t>1.</w:t>
      </w:r>
      <w:r w:rsidR="00F157F0" w:rsidRPr="00BE1811">
        <w:rPr>
          <w:sz w:val="22"/>
          <w:szCs w:val="22"/>
        </w:rPr>
        <w:t>5</w:t>
      </w:r>
      <w:r w:rsidRPr="00BE1811">
        <w:rPr>
          <w:sz w:val="22"/>
          <w:szCs w:val="22"/>
        </w:rPr>
        <w:t xml:space="preserve"> Indicatori</w:t>
      </w:r>
      <w:bookmarkEnd w:id="27"/>
      <w:bookmarkEnd w:id="28"/>
      <w:bookmarkEnd w:id="29"/>
      <w:bookmarkEnd w:id="30"/>
      <w:bookmarkEnd w:id="31"/>
    </w:p>
    <w:p w14:paraId="0FB5F983" w14:textId="683C2D9B" w:rsidR="00F34D83" w:rsidRPr="00BE1811" w:rsidRDefault="00F34D83" w:rsidP="00F34D83">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pPr>
      <w:r w:rsidRPr="00BE1811">
        <w:t>Indicatorii se împart în două categorii:</w:t>
      </w:r>
    </w:p>
    <w:p w14:paraId="5331CC3D" w14:textId="67AE83B3" w:rsidR="00F34D83" w:rsidRPr="00BE1811" w:rsidRDefault="00F34D83" w:rsidP="00FE041E">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2"/>
          <w:szCs w:val="22"/>
        </w:rPr>
      </w:pPr>
      <w:r w:rsidRPr="00BE1811">
        <w:rPr>
          <w:b/>
          <w:sz w:val="22"/>
          <w:szCs w:val="22"/>
        </w:rPr>
        <w:t>Indicatori prestabiliți</w:t>
      </w:r>
      <w:r w:rsidR="00B66291" w:rsidRPr="00BE1811">
        <w:rPr>
          <w:b/>
          <w:sz w:val="22"/>
          <w:szCs w:val="22"/>
        </w:rPr>
        <w:t xml:space="preserve"> (de realizare și de rezultat)</w:t>
      </w:r>
      <w:r w:rsidRPr="00BE1811">
        <w:rPr>
          <w:sz w:val="22"/>
          <w:szCs w:val="22"/>
        </w:rPr>
        <w:t xml:space="preserve">, reprezentați de indicatorii de program (care sunt asociați </w:t>
      </w:r>
      <w:r w:rsidR="006A3957" w:rsidRPr="00BE1811">
        <w:rPr>
          <w:sz w:val="22"/>
          <w:szCs w:val="22"/>
        </w:rPr>
        <w:t xml:space="preserve"> </w:t>
      </w:r>
      <w:proofErr w:type="spellStart"/>
      <w:r w:rsidR="006A3957" w:rsidRPr="00BE1811">
        <w:rPr>
          <w:sz w:val="22"/>
          <w:szCs w:val="22"/>
        </w:rPr>
        <w:t>Actiunii</w:t>
      </w:r>
      <w:proofErr w:type="spellEnd"/>
      <w:r w:rsidR="006A3957" w:rsidRPr="00BE1811">
        <w:rPr>
          <w:sz w:val="22"/>
          <w:szCs w:val="22"/>
        </w:rPr>
        <w:t xml:space="preserve"> 1.1.1  Mari infrastructuri de cercetare dezvoltare –</w:t>
      </w:r>
      <w:proofErr w:type="spellStart"/>
      <w:r w:rsidR="006A3957" w:rsidRPr="00BE1811">
        <w:rPr>
          <w:sz w:val="22"/>
          <w:szCs w:val="22"/>
        </w:rPr>
        <w:t>Sectiunea</w:t>
      </w:r>
      <w:proofErr w:type="spellEnd"/>
      <w:r w:rsidR="006A3957" w:rsidRPr="00BE1811">
        <w:rPr>
          <w:sz w:val="22"/>
          <w:szCs w:val="22"/>
        </w:rPr>
        <w:t xml:space="preserve"> B  din A</w:t>
      </w:r>
      <w:r w:rsidRPr="00BE1811">
        <w:rPr>
          <w:sz w:val="22"/>
          <w:szCs w:val="22"/>
        </w:rPr>
        <w:t>x</w:t>
      </w:r>
      <w:r w:rsidR="006A3957" w:rsidRPr="00BE1811">
        <w:rPr>
          <w:sz w:val="22"/>
          <w:szCs w:val="22"/>
        </w:rPr>
        <w:t xml:space="preserve">a prioritara </w:t>
      </w:r>
      <w:r w:rsidRPr="00BE1811">
        <w:rPr>
          <w:sz w:val="22"/>
          <w:szCs w:val="22"/>
        </w:rPr>
        <w:t xml:space="preserve"> 1 și aprobaț</w:t>
      </w:r>
      <w:r w:rsidR="006F7804" w:rsidRPr="00BE1811">
        <w:rPr>
          <w:sz w:val="22"/>
          <w:szCs w:val="22"/>
        </w:rPr>
        <w:t>i odată cu POC</w:t>
      </w:r>
      <w:r w:rsidRPr="00BE1811">
        <w:rPr>
          <w:sz w:val="22"/>
          <w:szCs w:val="22"/>
        </w:rPr>
        <w:t xml:space="preserve">. </w:t>
      </w:r>
    </w:p>
    <w:p w14:paraId="38751C19" w14:textId="77777777" w:rsidR="00F34D83" w:rsidRPr="00BE1811" w:rsidRDefault="00F34D83" w:rsidP="0057154A">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2"/>
          <w:szCs w:val="22"/>
        </w:rPr>
      </w:pPr>
      <w:r w:rsidRPr="00BE1811">
        <w:rPr>
          <w:b/>
          <w:sz w:val="22"/>
          <w:szCs w:val="22"/>
        </w:rPr>
        <w:t>Indicatori suplimentari</w:t>
      </w:r>
      <w:r w:rsidRPr="00BE1811">
        <w:rPr>
          <w:sz w:val="22"/>
          <w:szCs w:val="22"/>
        </w:rPr>
        <w:t>, care sunt indicatori specifici ai proiectului</w:t>
      </w:r>
    </w:p>
    <w:p w14:paraId="7FC3C00C" w14:textId="77777777" w:rsidR="00F34D83" w:rsidRPr="00BE1811" w:rsidRDefault="00F34D83" w:rsidP="00BE1811">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pPr>
      <w:r w:rsidRPr="00BE1811">
        <w:t xml:space="preserve">Atât indicatorii prestabiliți, cât și indicatorii suplimentari  sunt de două tipuri: </w:t>
      </w:r>
    </w:p>
    <w:p w14:paraId="13AB8BD1" w14:textId="77777777" w:rsidR="001E2B6E" w:rsidRPr="00BE1811" w:rsidRDefault="00F34D83" w:rsidP="00BE1811">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b/>
          <w:sz w:val="22"/>
          <w:szCs w:val="22"/>
        </w:rPr>
      </w:pPr>
      <w:r w:rsidRPr="00BE1811">
        <w:rPr>
          <w:b/>
          <w:sz w:val="22"/>
          <w:szCs w:val="22"/>
        </w:rPr>
        <w:t>indicatori de realizare</w:t>
      </w:r>
      <w:r w:rsidRPr="00BE1811">
        <w:rPr>
          <w:sz w:val="22"/>
          <w:szCs w:val="22"/>
        </w:rPr>
        <w:t>, referitori la activitățile care sunt finanțate și a căror valoare țintă se măsoară la sfârșitul perioadei de implementare,</w:t>
      </w:r>
      <w:r w:rsidR="001E2B6E" w:rsidRPr="00BE1811">
        <w:rPr>
          <w:b/>
          <w:sz w:val="22"/>
          <w:szCs w:val="22"/>
        </w:rPr>
        <w:t xml:space="preserve"> </w:t>
      </w:r>
    </w:p>
    <w:p w14:paraId="371F835A" w14:textId="77777777" w:rsidR="001E2B6E" w:rsidRPr="00BE1811" w:rsidRDefault="001E2B6E" w:rsidP="001E2B6E">
      <w:pPr>
        <w:pStyle w:val="ListParagraph"/>
        <w:spacing w:before="100" w:beforeAutospacing="1" w:after="100" w:afterAutospacing="1" w:line="240" w:lineRule="auto"/>
        <w:jc w:val="both"/>
        <w:rPr>
          <w:b/>
          <w:i/>
          <w:sz w:val="22"/>
          <w:szCs w:val="22"/>
        </w:rPr>
      </w:pPr>
      <w:r w:rsidRPr="00BE1811">
        <w:rPr>
          <w:b/>
          <w:i/>
          <w:sz w:val="22"/>
          <w:szCs w:val="22"/>
        </w:rPr>
        <w:t xml:space="preserve">Valoarea  indicatorilor  de  realizare  se  calculează  la  sfârșitul  perioadei  de implementare a proiectului. </w:t>
      </w:r>
    </w:p>
    <w:p w14:paraId="4EFEF6E6" w14:textId="77777777" w:rsidR="00F34D83" w:rsidRPr="00BE1811" w:rsidRDefault="00F34D83" w:rsidP="00BE1811">
      <w:pPr>
        <w:pStyle w:val="ListParagraph"/>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2"/>
          <w:szCs w:val="22"/>
        </w:rPr>
      </w:pPr>
    </w:p>
    <w:p w14:paraId="2652C247" w14:textId="38AE7F73" w:rsidR="00F34D83" w:rsidRPr="00BE1811" w:rsidRDefault="00F34D83" w:rsidP="00FE041E">
      <w:pPr>
        <w:pStyle w:val="ListParagraph"/>
        <w:numPr>
          <w:ilvl w:val="0"/>
          <w:numId w:val="3"/>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2"/>
          <w:szCs w:val="22"/>
        </w:rPr>
      </w:pPr>
      <w:r w:rsidRPr="00BE1811">
        <w:rPr>
          <w:b/>
          <w:sz w:val="22"/>
          <w:szCs w:val="22"/>
        </w:rPr>
        <w:t>indicatori de rezultat</w:t>
      </w:r>
      <w:r w:rsidRPr="00BE1811">
        <w:rPr>
          <w:sz w:val="22"/>
          <w:szCs w:val="22"/>
        </w:rPr>
        <w:t>, care reprezintă rezultatele directe/avantajele pe care le obțin beneficiarii</w:t>
      </w:r>
      <w:r w:rsidR="0097032D" w:rsidRPr="00BE1811">
        <w:rPr>
          <w:sz w:val="22"/>
          <w:szCs w:val="22"/>
        </w:rPr>
        <w:t>,</w:t>
      </w:r>
      <w:r w:rsidRPr="00BE1811">
        <w:rPr>
          <w:sz w:val="22"/>
          <w:szCs w:val="22"/>
        </w:rPr>
        <w:t xml:space="preserve"> și a căror valoare se măsoară la sfârșitul perioadei de durabilitate</w:t>
      </w:r>
      <w:r w:rsidR="001C0B4A" w:rsidRPr="00BE1811">
        <w:rPr>
          <w:sz w:val="22"/>
          <w:szCs w:val="22"/>
        </w:rPr>
        <w:t>, conform contractului de finanțare</w:t>
      </w:r>
      <w:r w:rsidR="002C6260" w:rsidRPr="00BE1811">
        <w:rPr>
          <w:sz w:val="22"/>
          <w:szCs w:val="22"/>
        </w:rPr>
        <w:t xml:space="preserve"> </w:t>
      </w:r>
      <w:r w:rsidR="002C6260" w:rsidRPr="00BE1811">
        <w:rPr>
          <w:sz w:val="22"/>
          <w:szCs w:val="22"/>
        </w:rPr>
        <w:lastRenderedPageBreak/>
        <w:t>(</w:t>
      </w:r>
      <w:r w:rsidR="000575C4" w:rsidRPr="00BE1811">
        <w:rPr>
          <w:i/>
          <w:iCs/>
          <w:sz w:val="22"/>
          <w:szCs w:val="22"/>
        </w:rPr>
        <w:t>începe în prima zi după finalizarea perioadei de implementare</w:t>
      </w:r>
      <w:r w:rsidR="002C6260" w:rsidRPr="00BE1811">
        <w:rPr>
          <w:i/>
          <w:iCs/>
          <w:sz w:val="22"/>
          <w:szCs w:val="22"/>
        </w:rPr>
        <w:t>)</w:t>
      </w:r>
      <w:r w:rsidR="002C6260" w:rsidRPr="00BE1811">
        <w:rPr>
          <w:sz w:val="22"/>
          <w:szCs w:val="22"/>
        </w:rPr>
        <w:t xml:space="preserve"> care</w:t>
      </w:r>
      <w:r w:rsidR="0097032D" w:rsidRPr="00BE1811">
        <w:rPr>
          <w:sz w:val="22"/>
          <w:szCs w:val="22"/>
        </w:rPr>
        <w:t xml:space="preserve">, </w:t>
      </w:r>
      <w:r w:rsidR="001C0B4A" w:rsidRPr="00BE1811">
        <w:rPr>
          <w:sz w:val="22"/>
          <w:szCs w:val="22"/>
        </w:rPr>
        <w:t>este</w:t>
      </w:r>
      <w:r w:rsidRPr="00BE1811">
        <w:rPr>
          <w:sz w:val="22"/>
          <w:szCs w:val="22"/>
        </w:rPr>
        <w:t xml:space="preserve"> </w:t>
      </w:r>
      <w:r w:rsidR="000575C4" w:rsidRPr="00BE1811">
        <w:rPr>
          <w:sz w:val="22"/>
          <w:szCs w:val="22"/>
        </w:rPr>
        <w:t>de</w:t>
      </w:r>
      <w:r w:rsidRPr="00BE1811">
        <w:rPr>
          <w:sz w:val="22"/>
          <w:szCs w:val="22"/>
        </w:rPr>
        <w:t xml:space="preserve"> 5 ani </w:t>
      </w:r>
      <w:r w:rsidR="001C0B4A" w:rsidRPr="00BE1811">
        <w:rPr>
          <w:sz w:val="22"/>
          <w:szCs w:val="22"/>
        </w:rPr>
        <w:t xml:space="preserve">pentru </w:t>
      </w:r>
      <w:r w:rsidR="001C0B4A" w:rsidRPr="00BE1811">
        <w:rPr>
          <w:b/>
          <w:i/>
          <w:sz w:val="22"/>
          <w:szCs w:val="22"/>
        </w:rPr>
        <w:t xml:space="preserve">proiectele de investiții în </w:t>
      </w:r>
      <w:proofErr w:type="spellStart"/>
      <w:r w:rsidR="001C0B4A" w:rsidRPr="00BE1811">
        <w:rPr>
          <w:b/>
          <w:i/>
          <w:sz w:val="22"/>
          <w:szCs w:val="22"/>
        </w:rPr>
        <w:t>infrastrutură</w:t>
      </w:r>
      <w:proofErr w:type="spellEnd"/>
      <w:r w:rsidR="001C0B4A" w:rsidRPr="00BE1811">
        <w:rPr>
          <w:b/>
          <w:i/>
          <w:sz w:val="22"/>
          <w:szCs w:val="22"/>
        </w:rPr>
        <w:t>.</w:t>
      </w:r>
    </w:p>
    <w:p w14:paraId="3A2F83AC" w14:textId="77777777" w:rsidR="00FB170F" w:rsidRPr="00BE1811" w:rsidRDefault="00FB170F" w:rsidP="00BE1811">
      <w:pPr>
        <w:pStyle w:val="ListParagraph"/>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val="0"/>
        <w:jc w:val="both"/>
        <w:rPr>
          <w:sz w:val="22"/>
          <w:szCs w:val="22"/>
        </w:rPr>
      </w:pPr>
    </w:p>
    <w:p w14:paraId="31065DEF" w14:textId="77777777" w:rsidR="00FE6B97" w:rsidRPr="00BE1811" w:rsidRDefault="00DB1D51" w:rsidP="00DB1D51">
      <w:pPr>
        <w:jc w:val="both"/>
        <w:rPr>
          <w:b/>
          <w:kern w:val="2"/>
        </w:rPr>
      </w:pPr>
      <w:r w:rsidRPr="00BE1811">
        <w:rPr>
          <w:b/>
          <w:kern w:val="2"/>
        </w:rPr>
        <w:t>ATENȚIE!!</w:t>
      </w:r>
      <w:r w:rsidR="00FE6B97" w:rsidRPr="00BE1811">
        <w:rPr>
          <w:b/>
          <w:kern w:val="2"/>
        </w:rPr>
        <w:t>!</w:t>
      </w:r>
      <w:r w:rsidRPr="00BE1811">
        <w:rPr>
          <w:b/>
          <w:kern w:val="2"/>
        </w:rPr>
        <w:t xml:space="preserve"> </w:t>
      </w:r>
    </w:p>
    <w:p w14:paraId="45C6F450" w14:textId="60E5435A" w:rsidR="005E6023" w:rsidRPr="00BE1811" w:rsidRDefault="00DB1D51" w:rsidP="00DB1D51">
      <w:pPr>
        <w:jc w:val="both"/>
        <w:rPr>
          <w:b/>
          <w:u w:val="single"/>
        </w:rPr>
      </w:pPr>
      <w:r w:rsidRPr="00BE1811">
        <w:rPr>
          <w:b/>
          <w:kern w:val="2"/>
        </w:rPr>
        <w:t xml:space="preserve">Este obligatorie </w:t>
      </w:r>
      <w:r w:rsidR="006D25C8" w:rsidRPr="00BE1811">
        <w:rPr>
          <w:b/>
          <w:kern w:val="2"/>
        </w:rPr>
        <w:t xml:space="preserve">selectarea </w:t>
      </w:r>
      <w:r w:rsidRPr="00BE1811">
        <w:rPr>
          <w:b/>
          <w:kern w:val="2"/>
        </w:rPr>
        <w:t>de către beneficiar a tuturor indicatorilor prestabiliți</w:t>
      </w:r>
      <w:r w:rsidR="00D575BB" w:rsidRPr="00BE1811">
        <w:rPr>
          <w:b/>
          <w:kern w:val="2"/>
        </w:rPr>
        <w:t>,</w:t>
      </w:r>
      <w:r w:rsidRPr="00BE1811">
        <w:rPr>
          <w:b/>
          <w:kern w:val="2"/>
        </w:rPr>
        <w:t xml:space="preserve"> atât </w:t>
      </w:r>
      <w:r w:rsidR="003A46D4" w:rsidRPr="00BE1811">
        <w:rPr>
          <w:b/>
          <w:kern w:val="2"/>
        </w:rPr>
        <w:t xml:space="preserve">a </w:t>
      </w:r>
      <w:r w:rsidRPr="00BE1811">
        <w:rPr>
          <w:b/>
          <w:kern w:val="2"/>
        </w:rPr>
        <w:t>ce</w:t>
      </w:r>
      <w:r w:rsidR="003A46D4" w:rsidRPr="00BE1811">
        <w:rPr>
          <w:b/>
          <w:kern w:val="2"/>
        </w:rPr>
        <w:t>lor</w:t>
      </w:r>
      <w:r w:rsidRPr="00BE1811">
        <w:rPr>
          <w:b/>
          <w:kern w:val="2"/>
        </w:rPr>
        <w:t xml:space="preserve"> de realizare cât și </w:t>
      </w:r>
      <w:r w:rsidR="003A46D4" w:rsidRPr="00BE1811">
        <w:rPr>
          <w:b/>
          <w:kern w:val="2"/>
        </w:rPr>
        <w:t xml:space="preserve">a </w:t>
      </w:r>
      <w:r w:rsidRPr="00BE1811">
        <w:rPr>
          <w:b/>
          <w:kern w:val="2"/>
        </w:rPr>
        <w:t>ce</w:t>
      </w:r>
      <w:r w:rsidR="003A46D4" w:rsidRPr="00BE1811">
        <w:rPr>
          <w:b/>
          <w:kern w:val="2"/>
        </w:rPr>
        <w:t xml:space="preserve">lor </w:t>
      </w:r>
      <w:r w:rsidRPr="00BE1811">
        <w:rPr>
          <w:b/>
          <w:kern w:val="2"/>
        </w:rPr>
        <w:t>de rezultat</w:t>
      </w:r>
      <w:r w:rsidR="00E90C41" w:rsidRPr="00BE1811">
        <w:rPr>
          <w:b/>
          <w:kern w:val="2"/>
        </w:rPr>
        <w:t>.</w:t>
      </w:r>
    </w:p>
    <w:p w14:paraId="7C977FFE" w14:textId="77777777" w:rsidR="00F34D83" w:rsidRPr="00BE1811" w:rsidRDefault="00F34D83" w:rsidP="00F34D83">
      <w:pPr>
        <w:jc w:val="both"/>
        <w:rPr>
          <w:b/>
          <w:u w:val="single"/>
        </w:rPr>
      </w:pPr>
      <w:r w:rsidRPr="00BE1811">
        <w:rPr>
          <w:b/>
          <w:u w:val="single"/>
        </w:rPr>
        <w:t xml:space="preserve">Indicatori prestabiliți de realizare </w:t>
      </w:r>
    </w:p>
    <w:p w14:paraId="5B1638CB" w14:textId="51EB0487" w:rsidR="005947DB" w:rsidRPr="00BE1811" w:rsidRDefault="00F34D83" w:rsidP="00D24931">
      <w:pPr>
        <w:pStyle w:val="ListParagraph"/>
        <w:numPr>
          <w:ilvl w:val="0"/>
          <w:numId w:val="248"/>
        </w:numPr>
        <w:spacing w:before="120" w:after="0" w:line="240" w:lineRule="auto"/>
        <w:jc w:val="both"/>
        <w:rPr>
          <w:b/>
          <w:kern w:val="2"/>
          <w:sz w:val="22"/>
          <w:szCs w:val="22"/>
        </w:rPr>
      </w:pPr>
      <w:r w:rsidRPr="00BE1811">
        <w:rPr>
          <w:b/>
          <w:kern w:val="2"/>
          <w:sz w:val="22"/>
          <w:szCs w:val="22"/>
        </w:rPr>
        <w:t>CO24:  Număr de noi cercetători în entitățile care beneficiază de sprijin  (echivalent normă întreagă</w:t>
      </w:r>
      <w:r w:rsidR="006554EC" w:rsidRPr="00BE1811">
        <w:rPr>
          <w:b/>
          <w:kern w:val="2"/>
          <w:sz w:val="22"/>
          <w:szCs w:val="22"/>
        </w:rPr>
        <w:t>)</w:t>
      </w:r>
    </w:p>
    <w:p w14:paraId="7E8DB7F5" w14:textId="77777777" w:rsidR="00AF145B" w:rsidRPr="00BE1811" w:rsidRDefault="00AF145B" w:rsidP="00BE1811">
      <w:pPr>
        <w:pStyle w:val="ListParagraph"/>
        <w:spacing w:before="120" w:after="0" w:line="240" w:lineRule="auto"/>
        <w:ind w:left="1070"/>
        <w:jc w:val="both"/>
        <w:rPr>
          <w:b/>
          <w:kern w:val="2"/>
          <w:sz w:val="22"/>
          <w:szCs w:val="22"/>
        </w:rPr>
      </w:pPr>
    </w:p>
    <w:p w14:paraId="65A486A5" w14:textId="4A3D4211" w:rsidR="007E1FD2" w:rsidRDefault="005B0682" w:rsidP="00D24931">
      <w:pPr>
        <w:pStyle w:val="ListParagraph"/>
        <w:spacing w:after="0" w:line="240" w:lineRule="auto"/>
        <w:ind w:left="1070"/>
        <w:jc w:val="both"/>
        <w:rPr>
          <w:kern w:val="2"/>
          <w:sz w:val="22"/>
          <w:szCs w:val="22"/>
        </w:rPr>
      </w:pPr>
      <w:r w:rsidRPr="00BE1811">
        <w:rPr>
          <w:sz w:val="22"/>
          <w:szCs w:val="22"/>
        </w:rPr>
        <w:t>Modul de calcul a</w:t>
      </w:r>
      <w:r w:rsidR="005947DB" w:rsidRPr="00BE1811">
        <w:rPr>
          <w:sz w:val="22"/>
          <w:szCs w:val="22"/>
        </w:rPr>
        <w:t>l acestui indicator se regăsește în</w:t>
      </w:r>
      <w:r w:rsidR="0073027D" w:rsidRPr="00BE1811">
        <w:rPr>
          <w:sz w:val="22"/>
          <w:szCs w:val="22"/>
        </w:rPr>
        <w:t xml:space="preserve"> </w:t>
      </w:r>
      <w:proofErr w:type="spellStart"/>
      <w:r w:rsidR="0073027D" w:rsidRPr="00BE1811">
        <w:rPr>
          <w:sz w:val="22"/>
          <w:szCs w:val="22"/>
        </w:rPr>
        <w:t>Instruc</w:t>
      </w:r>
      <w:r w:rsidR="00C80149" w:rsidRPr="00BE1811">
        <w:rPr>
          <w:sz w:val="22"/>
          <w:szCs w:val="22"/>
        </w:rPr>
        <w:t>tiunea</w:t>
      </w:r>
      <w:proofErr w:type="spellEnd"/>
      <w:r w:rsidR="00C80149" w:rsidRPr="00BE1811">
        <w:rPr>
          <w:sz w:val="22"/>
          <w:szCs w:val="22"/>
        </w:rPr>
        <w:t xml:space="preserve"> AM POC nr. 18/17.04.2019</w:t>
      </w:r>
      <w:r w:rsidR="003E4655">
        <w:rPr>
          <w:sz w:val="22"/>
          <w:szCs w:val="22"/>
        </w:rPr>
        <w:t>, cu modificările ulterioare</w:t>
      </w:r>
      <w:r w:rsidR="00C80149" w:rsidRPr="00BE1811">
        <w:rPr>
          <w:sz w:val="22"/>
          <w:szCs w:val="22"/>
        </w:rPr>
        <w:t xml:space="preserve"> și în Metodologia privind monitorizarea indicatorilor financiari </w:t>
      </w:r>
      <w:proofErr w:type="spellStart"/>
      <w:r w:rsidR="00C80149" w:rsidRPr="00BE1811">
        <w:rPr>
          <w:sz w:val="22"/>
          <w:szCs w:val="22"/>
        </w:rPr>
        <w:t>şi</w:t>
      </w:r>
      <w:proofErr w:type="spellEnd"/>
      <w:r w:rsidR="00C80149" w:rsidRPr="00BE1811">
        <w:rPr>
          <w:sz w:val="22"/>
          <w:szCs w:val="22"/>
        </w:rPr>
        <w:t xml:space="preserve"> fizici ai Programului </w:t>
      </w:r>
      <w:proofErr w:type="spellStart"/>
      <w:r w:rsidR="00C80149" w:rsidRPr="00BE1811">
        <w:rPr>
          <w:sz w:val="22"/>
          <w:szCs w:val="22"/>
        </w:rPr>
        <w:t>Operaţional</w:t>
      </w:r>
      <w:proofErr w:type="spellEnd"/>
      <w:r w:rsidR="00C80149" w:rsidRPr="00BE1811">
        <w:rPr>
          <w:sz w:val="22"/>
          <w:szCs w:val="22"/>
        </w:rPr>
        <w:t xml:space="preserve"> Competitivitate 2014-2020.</w:t>
      </w:r>
      <w:bookmarkStart w:id="32" w:name="_Ref77599649"/>
      <w:r w:rsidR="00D03D00" w:rsidRPr="00BE1811">
        <w:rPr>
          <w:rStyle w:val="FootnoteReference"/>
          <w:sz w:val="22"/>
          <w:szCs w:val="22"/>
        </w:rPr>
        <w:footnoteReference w:id="10"/>
      </w:r>
      <w:bookmarkEnd w:id="32"/>
      <w:r w:rsidR="003B369F" w:rsidRPr="00BE1811">
        <w:rPr>
          <w:sz w:val="22"/>
          <w:szCs w:val="22"/>
        </w:rPr>
        <w:t xml:space="preserve"> </w:t>
      </w:r>
      <w:bookmarkStart w:id="33" w:name="_Hlk75339833"/>
      <w:r w:rsidR="00886553" w:rsidRPr="00BE1811">
        <w:rPr>
          <w:noProof/>
          <w:kern w:val="2"/>
          <w:sz w:val="22"/>
          <w:szCs w:val="22"/>
        </w:rPr>
        <w:t>Posturile</w:t>
      </w:r>
      <w:r w:rsidR="00BE57D6" w:rsidRPr="00BE1811">
        <w:rPr>
          <w:noProof/>
          <w:kern w:val="2"/>
          <w:sz w:val="22"/>
          <w:szCs w:val="22"/>
        </w:rPr>
        <w:t xml:space="preserve"> nou create</w:t>
      </w:r>
      <w:r w:rsidR="00123049">
        <w:rPr>
          <w:kern w:val="2"/>
          <w:sz w:val="22"/>
          <w:szCs w:val="22"/>
        </w:rPr>
        <w:t xml:space="preserve"> </w:t>
      </w:r>
      <w:r w:rsidR="008E1661" w:rsidRPr="00BE1811">
        <w:rPr>
          <w:kern w:val="2"/>
          <w:sz w:val="22"/>
          <w:szCs w:val="22"/>
        </w:rPr>
        <w:t>trebuie s</w:t>
      </w:r>
      <w:r w:rsidR="00123049">
        <w:rPr>
          <w:kern w:val="2"/>
          <w:sz w:val="22"/>
          <w:szCs w:val="22"/>
        </w:rPr>
        <w:t>ă</w:t>
      </w:r>
      <w:r w:rsidR="008E1661" w:rsidRPr="00BE1811">
        <w:rPr>
          <w:kern w:val="2"/>
          <w:sz w:val="22"/>
          <w:szCs w:val="22"/>
        </w:rPr>
        <w:t xml:space="preserve"> fie o </w:t>
      </w:r>
      <w:r w:rsidR="0031450C" w:rsidRPr="00BE1811">
        <w:rPr>
          <w:kern w:val="2"/>
          <w:sz w:val="22"/>
          <w:szCs w:val="22"/>
        </w:rPr>
        <w:t>necesitate/</w:t>
      </w:r>
      <w:r w:rsidR="008E1661" w:rsidRPr="00BE1811">
        <w:rPr>
          <w:kern w:val="2"/>
          <w:sz w:val="22"/>
          <w:szCs w:val="22"/>
        </w:rPr>
        <w:t>consecință a implementării</w:t>
      </w:r>
      <w:r w:rsidR="00BE57D6" w:rsidRPr="00BE1811">
        <w:rPr>
          <w:kern w:val="2"/>
          <w:sz w:val="22"/>
          <w:szCs w:val="22"/>
        </w:rPr>
        <w:t xml:space="preserve"> - </w:t>
      </w:r>
      <w:r w:rsidR="008E1661" w:rsidRPr="00BE1811">
        <w:rPr>
          <w:kern w:val="2"/>
          <w:sz w:val="22"/>
          <w:szCs w:val="22"/>
        </w:rPr>
        <w:t xml:space="preserve"> </w:t>
      </w:r>
      <w:r w:rsidR="00886553" w:rsidRPr="00BE1811">
        <w:rPr>
          <w:noProof/>
          <w:kern w:val="2"/>
          <w:sz w:val="22"/>
          <w:szCs w:val="22"/>
        </w:rPr>
        <w:t xml:space="preserve">finalizării </w:t>
      </w:r>
      <w:r w:rsidR="00290B82" w:rsidRPr="00BE1811">
        <w:rPr>
          <w:kern w:val="2"/>
          <w:sz w:val="22"/>
          <w:szCs w:val="22"/>
        </w:rPr>
        <w:t xml:space="preserve">proiectului, să fie </w:t>
      </w:r>
      <w:r w:rsidR="00886553" w:rsidRPr="00BE1811">
        <w:rPr>
          <w:noProof/>
          <w:kern w:val="2"/>
          <w:sz w:val="22"/>
          <w:szCs w:val="22"/>
        </w:rPr>
        <w:t>ocupate</w:t>
      </w:r>
      <w:r w:rsidR="00290B82" w:rsidRPr="00BE1811">
        <w:rPr>
          <w:kern w:val="2"/>
          <w:sz w:val="22"/>
          <w:szCs w:val="22"/>
        </w:rPr>
        <w:t xml:space="preserve"> și să </w:t>
      </w:r>
      <w:r w:rsidR="0031450C" w:rsidRPr="00BE1811">
        <w:rPr>
          <w:kern w:val="2"/>
          <w:sz w:val="22"/>
          <w:szCs w:val="22"/>
        </w:rPr>
        <w:t xml:space="preserve">determine creșterea </w:t>
      </w:r>
      <w:r w:rsidR="00886553" w:rsidRPr="00BE1811">
        <w:rPr>
          <w:noProof/>
          <w:kern w:val="2"/>
          <w:sz w:val="22"/>
          <w:szCs w:val="22"/>
        </w:rPr>
        <w:t>numărul</w:t>
      </w:r>
      <w:r w:rsidR="0031450C" w:rsidRPr="00BE1811">
        <w:rPr>
          <w:noProof/>
          <w:kern w:val="2"/>
          <w:sz w:val="22"/>
          <w:szCs w:val="22"/>
        </w:rPr>
        <w:t>ui</w:t>
      </w:r>
      <w:r w:rsidR="00290B82" w:rsidRPr="00BE1811">
        <w:rPr>
          <w:kern w:val="2"/>
          <w:sz w:val="22"/>
          <w:szCs w:val="22"/>
        </w:rPr>
        <w:t xml:space="preserve"> total </w:t>
      </w:r>
      <w:r w:rsidR="00886553" w:rsidRPr="00BE1811">
        <w:rPr>
          <w:noProof/>
          <w:kern w:val="2"/>
          <w:sz w:val="22"/>
          <w:szCs w:val="22"/>
        </w:rPr>
        <w:t xml:space="preserve">al </w:t>
      </w:r>
      <w:r w:rsidR="0031450C" w:rsidRPr="00BE1811">
        <w:rPr>
          <w:noProof/>
          <w:kern w:val="2"/>
          <w:sz w:val="22"/>
          <w:szCs w:val="22"/>
        </w:rPr>
        <w:t xml:space="preserve">locurilor de muncă în domeniul cercetării </w:t>
      </w:r>
      <w:r w:rsidR="00886553" w:rsidRPr="00BE1811">
        <w:rPr>
          <w:noProof/>
          <w:kern w:val="2"/>
          <w:sz w:val="22"/>
          <w:szCs w:val="22"/>
        </w:rPr>
        <w:t xml:space="preserve">din </w:t>
      </w:r>
      <w:r w:rsidR="0031450C" w:rsidRPr="00BE1811">
        <w:rPr>
          <w:noProof/>
          <w:kern w:val="2"/>
          <w:sz w:val="22"/>
          <w:szCs w:val="22"/>
        </w:rPr>
        <w:t xml:space="preserve">cadrul </w:t>
      </w:r>
      <w:r w:rsidR="00886553" w:rsidRPr="00BE1811">
        <w:rPr>
          <w:noProof/>
          <w:kern w:val="2"/>
          <w:sz w:val="22"/>
          <w:szCs w:val="22"/>
        </w:rPr>
        <w:t>organizați</w:t>
      </w:r>
      <w:r w:rsidR="0031450C" w:rsidRPr="00BE1811">
        <w:rPr>
          <w:noProof/>
          <w:kern w:val="2"/>
          <w:sz w:val="22"/>
          <w:szCs w:val="22"/>
        </w:rPr>
        <w:t>ei</w:t>
      </w:r>
      <w:r w:rsidR="00886553" w:rsidRPr="00BE1811">
        <w:rPr>
          <w:noProof/>
          <w:kern w:val="2"/>
          <w:sz w:val="22"/>
          <w:szCs w:val="22"/>
        </w:rPr>
        <w:t xml:space="preserve"> respectiv</w:t>
      </w:r>
      <w:r w:rsidR="0031450C" w:rsidRPr="00BE1811">
        <w:rPr>
          <w:noProof/>
          <w:kern w:val="2"/>
          <w:sz w:val="22"/>
          <w:szCs w:val="22"/>
        </w:rPr>
        <w:t>e</w:t>
      </w:r>
      <w:r w:rsidR="00290B82" w:rsidRPr="00BE1811">
        <w:rPr>
          <w:kern w:val="2"/>
          <w:sz w:val="22"/>
          <w:szCs w:val="22"/>
        </w:rPr>
        <w:t>.</w:t>
      </w:r>
      <w:bookmarkEnd w:id="33"/>
      <w:r w:rsidR="00290B82" w:rsidRPr="00BE1811">
        <w:rPr>
          <w:kern w:val="2"/>
          <w:sz w:val="22"/>
          <w:szCs w:val="22"/>
        </w:rPr>
        <w:t xml:space="preserve"> </w:t>
      </w:r>
    </w:p>
    <w:p w14:paraId="612C6A5C" w14:textId="77777777" w:rsidR="00C31334" w:rsidRPr="00BE1811" w:rsidRDefault="00C31334" w:rsidP="00D24931">
      <w:pPr>
        <w:pStyle w:val="ListParagraph"/>
        <w:spacing w:after="0" w:line="240" w:lineRule="auto"/>
        <w:ind w:left="1070"/>
        <w:jc w:val="both"/>
        <w:rPr>
          <w:kern w:val="2"/>
          <w:sz w:val="22"/>
          <w:szCs w:val="22"/>
        </w:rPr>
      </w:pPr>
    </w:p>
    <w:p w14:paraId="73CE45D3" w14:textId="12CFE970" w:rsidR="005B0682" w:rsidRPr="00BE1811" w:rsidRDefault="00311C24" w:rsidP="00D24931">
      <w:pPr>
        <w:pStyle w:val="ListParagraph"/>
        <w:numPr>
          <w:ilvl w:val="0"/>
          <w:numId w:val="248"/>
        </w:numPr>
        <w:spacing w:before="120" w:after="0" w:line="240" w:lineRule="auto"/>
        <w:jc w:val="both"/>
        <w:rPr>
          <w:b/>
          <w:kern w:val="2"/>
          <w:sz w:val="22"/>
          <w:szCs w:val="22"/>
        </w:rPr>
      </w:pPr>
      <w:r w:rsidRPr="00BE1811">
        <w:rPr>
          <w:b/>
          <w:kern w:val="2"/>
          <w:sz w:val="22"/>
          <w:szCs w:val="22"/>
        </w:rPr>
        <w:t>CO25:</w:t>
      </w:r>
      <w:r w:rsidR="007E1FD2" w:rsidRPr="00BE1811">
        <w:rPr>
          <w:b/>
          <w:kern w:val="2"/>
          <w:sz w:val="22"/>
          <w:szCs w:val="22"/>
        </w:rPr>
        <w:t xml:space="preserve"> </w:t>
      </w:r>
      <w:r w:rsidR="00835D26" w:rsidRPr="00BE1811">
        <w:rPr>
          <w:b/>
          <w:kern w:val="2"/>
          <w:sz w:val="22"/>
          <w:szCs w:val="22"/>
        </w:rPr>
        <w:t>Num</w:t>
      </w:r>
      <w:r w:rsidR="008303C7" w:rsidRPr="00BE1811">
        <w:rPr>
          <w:b/>
          <w:kern w:val="2"/>
          <w:sz w:val="22"/>
          <w:szCs w:val="22"/>
        </w:rPr>
        <w:t>ă</w:t>
      </w:r>
      <w:r w:rsidR="00835D26" w:rsidRPr="00BE1811">
        <w:rPr>
          <w:b/>
          <w:kern w:val="2"/>
          <w:sz w:val="22"/>
          <w:szCs w:val="22"/>
        </w:rPr>
        <w:t>r de cercet</w:t>
      </w:r>
      <w:r w:rsidR="008303C7" w:rsidRPr="00BE1811">
        <w:rPr>
          <w:b/>
          <w:kern w:val="2"/>
          <w:sz w:val="22"/>
          <w:szCs w:val="22"/>
        </w:rPr>
        <w:t>ă</w:t>
      </w:r>
      <w:r w:rsidR="00835D26" w:rsidRPr="00BE1811">
        <w:rPr>
          <w:b/>
          <w:kern w:val="2"/>
          <w:sz w:val="22"/>
          <w:szCs w:val="22"/>
        </w:rPr>
        <w:t>tori care lucreaz</w:t>
      </w:r>
      <w:r w:rsidR="008303C7" w:rsidRPr="00BE1811">
        <w:rPr>
          <w:b/>
          <w:kern w:val="2"/>
          <w:sz w:val="22"/>
          <w:szCs w:val="22"/>
        </w:rPr>
        <w:t>ă</w:t>
      </w:r>
      <w:r w:rsidR="00835D26" w:rsidRPr="00BE1811">
        <w:rPr>
          <w:b/>
          <w:kern w:val="2"/>
          <w:sz w:val="22"/>
          <w:szCs w:val="22"/>
        </w:rPr>
        <w:t xml:space="preserve"> </w:t>
      </w:r>
      <w:r w:rsidR="008303C7" w:rsidRPr="00BE1811">
        <w:rPr>
          <w:b/>
          <w:kern w:val="2"/>
          <w:sz w:val="22"/>
          <w:szCs w:val="22"/>
        </w:rPr>
        <w:t>î</w:t>
      </w:r>
      <w:r w:rsidR="00835D26" w:rsidRPr="00BE1811">
        <w:rPr>
          <w:b/>
          <w:kern w:val="2"/>
          <w:sz w:val="22"/>
          <w:szCs w:val="22"/>
        </w:rPr>
        <w:t xml:space="preserve">n infrastructuri de cercetare </w:t>
      </w:r>
      <w:r w:rsidR="008303C7" w:rsidRPr="00BE1811">
        <w:rPr>
          <w:b/>
          <w:kern w:val="2"/>
          <w:sz w:val="22"/>
          <w:szCs w:val="22"/>
        </w:rPr>
        <w:t>î</w:t>
      </w:r>
      <w:r w:rsidR="00835D26" w:rsidRPr="00BE1811">
        <w:rPr>
          <w:b/>
          <w:kern w:val="2"/>
          <w:sz w:val="22"/>
          <w:szCs w:val="22"/>
        </w:rPr>
        <w:t>mbun</w:t>
      </w:r>
      <w:r w:rsidR="008303C7" w:rsidRPr="00BE1811">
        <w:rPr>
          <w:b/>
          <w:kern w:val="2"/>
          <w:sz w:val="22"/>
          <w:szCs w:val="22"/>
        </w:rPr>
        <w:t>ă</w:t>
      </w:r>
      <w:r w:rsidR="00835D26" w:rsidRPr="00BE1811">
        <w:rPr>
          <w:b/>
          <w:kern w:val="2"/>
          <w:sz w:val="22"/>
          <w:szCs w:val="22"/>
        </w:rPr>
        <w:t>t</w:t>
      </w:r>
      <w:r w:rsidR="008303C7" w:rsidRPr="00BE1811">
        <w:rPr>
          <w:b/>
          <w:kern w:val="2"/>
          <w:sz w:val="22"/>
          <w:szCs w:val="22"/>
        </w:rPr>
        <w:t>ăț</w:t>
      </w:r>
      <w:r w:rsidR="00835D26" w:rsidRPr="00BE1811">
        <w:rPr>
          <w:b/>
          <w:kern w:val="2"/>
          <w:sz w:val="22"/>
          <w:szCs w:val="22"/>
        </w:rPr>
        <w:t xml:space="preserve">ite </w:t>
      </w:r>
      <w:r w:rsidR="00F56B47" w:rsidRPr="00BE1811">
        <w:rPr>
          <w:b/>
          <w:kern w:val="2"/>
          <w:sz w:val="22"/>
          <w:szCs w:val="22"/>
        </w:rPr>
        <w:t>(echivalent normă întreagă)</w:t>
      </w:r>
    </w:p>
    <w:p w14:paraId="4B59A058" w14:textId="77777777" w:rsidR="00AF145B" w:rsidRPr="00BE1811" w:rsidRDefault="00AF145B" w:rsidP="00BE1811">
      <w:pPr>
        <w:pStyle w:val="ListParagraph"/>
        <w:spacing w:before="120" w:after="0" w:line="240" w:lineRule="auto"/>
        <w:ind w:left="1070"/>
        <w:jc w:val="both"/>
        <w:rPr>
          <w:b/>
          <w:kern w:val="2"/>
          <w:sz w:val="22"/>
          <w:szCs w:val="22"/>
        </w:rPr>
      </w:pPr>
    </w:p>
    <w:p w14:paraId="0689AF76" w14:textId="67AF38DF" w:rsidR="0073027D" w:rsidRPr="00BE1811" w:rsidRDefault="008303C7" w:rsidP="00BE1811">
      <w:pPr>
        <w:pStyle w:val="ListParagraph"/>
        <w:spacing w:before="120" w:after="0" w:line="240" w:lineRule="auto"/>
        <w:ind w:left="1070"/>
        <w:jc w:val="both"/>
        <w:rPr>
          <w:kern w:val="2"/>
          <w:sz w:val="22"/>
          <w:szCs w:val="22"/>
        </w:rPr>
      </w:pPr>
      <w:r w:rsidRPr="00BE1811">
        <w:rPr>
          <w:sz w:val="22"/>
          <w:szCs w:val="22"/>
        </w:rPr>
        <w:t>Modul de calcul al acestui indicator se regăsește în Instruc</w:t>
      </w:r>
      <w:r w:rsidR="00123049">
        <w:rPr>
          <w:sz w:val="22"/>
          <w:szCs w:val="22"/>
        </w:rPr>
        <w:t>ț</w:t>
      </w:r>
      <w:r w:rsidRPr="00BE1811">
        <w:rPr>
          <w:sz w:val="22"/>
          <w:szCs w:val="22"/>
        </w:rPr>
        <w:t>iunea AM POC nr. 18</w:t>
      </w:r>
      <w:r w:rsidR="00A14F0E" w:rsidRPr="00BE1811">
        <w:rPr>
          <w:sz w:val="22"/>
          <w:szCs w:val="22"/>
        </w:rPr>
        <w:t>/17.04.2019</w:t>
      </w:r>
      <w:r w:rsidR="00D7594C">
        <w:rPr>
          <w:sz w:val="22"/>
          <w:szCs w:val="22"/>
        </w:rPr>
        <w:t>, cu modificările și completările ulterioare</w:t>
      </w:r>
      <w:r w:rsidR="003C5E1C" w:rsidRPr="00BE1811">
        <w:rPr>
          <w:sz w:val="22"/>
          <w:szCs w:val="22"/>
        </w:rPr>
        <w:fldChar w:fldCharType="begin"/>
      </w:r>
      <w:r w:rsidR="003C5E1C" w:rsidRPr="00BE1811">
        <w:rPr>
          <w:sz w:val="22"/>
          <w:szCs w:val="22"/>
        </w:rPr>
        <w:instrText xml:space="preserve"> NOTEREF _Ref77599649 \f \h </w:instrText>
      </w:r>
      <w:r w:rsidR="004E5466" w:rsidRPr="00BE1811">
        <w:rPr>
          <w:sz w:val="22"/>
          <w:szCs w:val="22"/>
        </w:rPr>
        <w:instrText xml:space="preserve"> \* MERGEFORMAT </w:instrText>
      </w:r>
      <w:r w:rsidR="003C5E1C" w:rsidRPr="00BE1811">
        <w:rPr>
          <w:sz w:val="22"/>
          <w:szCs w:val="22"/>
        </w:rPr>
      </w:r>
      <w:r w:rsidR="003C5E1C" w:rsidRPr="00BE1811">
        <w:rPr>
          <w:sz w:val="22"/>
          <w:szCs w:val="22"/>
        </w:rPr>
        <w:fldChar w:fldCharType="separate"/>
      </w:r>
      <w:r w:rsidR="002F149E" w:rsidRPr="002F149E">
        <w:rPr>
          <w:rStyle w:val="FootnoteReference"/>
          <w:sz w:val="22"/>
          <w:szCs w:val="22"/>
        </w:rPr>
        <w:t>9</w:t>
      </w:r>
      <w:r w:rsidR="003C5E1C" w:rsidRPr="00BE1811">
        <w:rPr>
          <w:sz w:val="22"/>
          <w:szCs w:val="22"/>
        </w:rPr>
        <w:fldChar w:fldCharType="end"/>
      </w:r>
      <w:r w:rsidR="003B369F" w:rsidRPr="00BE1811">
        <w:rPr>
          <w:sz w:val="22"/>
          <w:szCs w:val="22"/>
        </w:rPr>
        <w:t xml:space="preserve">. </w:t>
      </w:r>
      <w:r w:rsidR="006A0C36" w:rsidRPr="00BE1811">
        <w:rPr>
          <w:noProof/>
          <w:kern w:val="2"/>
          <w:sz w:val="22"/>
          <w:szCs w:val="22"/>
        </w:rPr>
        <w:t xml:space="preserve">Posturile </w:t>
      </w:r>
      <w:r w:rsidR="006A0C36" w:rsidRPr="00BE1811">
        <w:rPr>
          <w:kern w:val="2"/>
          <w:sz w:val="22"/>
          <w:szCs w:val="22"/>
        </w:rPr>
        <w:t xml:space="preserve">trebuie să fie </w:t>
      </w:r>
      <w:r w:rsidR="006A0C36" w:rsidRPr="00BE1811">
        <w:rPr>
          <w:noProof/>
          <w:kern w:val="2"/>
          <w:sz w:val="22"/>
          <w:szCs w:val="22"/>
        </w:rPr>
        <w:t>ocupate</w:t>
      </w:r>
      <w:r w:rsidR="006A0C36" w:rsidRPr="00BE1811">
        <w:rPr>
          <w:kern w:val="2"/>
          <w:sz w:val="22"/>
          <w:szCs w:val="22"/>
        </w:rPr>
        <w:t xml:space="preserve"> </w:t>
      </w:r>
      <w:r w:rsidR="00123049">
        <w:rPr>
          <w:kern w:val="2"/>
          <w:sz w:val="22"/>
          <w:szCs w:val="22"/>
        </w:rPr>
        <w:t>(posturile vacante nu sunt numărate).</w:t>
      </w:r>
      <w:r w:rsidR="006C63F7" w:rsidRPr="00BE1811">
        <w:rPr>
          <w:kern w:val="2"/>
          <w:sz w:val="22"/>
          <w:szCs w:val="22"/>
        </w:rPr>
        <w:t xml:space="preserve"> </w:t>
      </w:r>
    </w:p>
    <w:p w14:paraId="6B1CE8E7" w14:textId="77777777" w:rsidR="0031022D" w:rsidRPr="00BE1811" w:rsidRDefault="0031022D" w:rsidP="002C7AFD">
      <w:pPr>
        <w:pStyle w:val="ListParagraph"/>
        <w:spacing w:before="100" w:beforeAutospacing="1" w:after="100" w:afterAutospacing="1" w:line="240" w:lineRule="auto"/>
        <w:jc w:val="both"/>
        <w:rPr>
          <w:b/>
          <w:kern w:val="2"/>
          <w:sz w:val="22"/>
          <w:szCs w:val="22"/>
        </w:rPr>
      </w:pPr>
    </w:p>
    <w:p w14:paraId="4F1FD81C" w14:textId="77777777" w:rsidR="004258AC" w:rsidRPr="00BE1811" w:rsidRDefault="00F34D83" w:rsidP="00D24931">
      <w:pPr>
        <w:pStyle w:val="ListParagraph"/>
        <w:numPr>
          <w:ilvl w:val="0"/>
          <w:numId w:val="248"/>
        </w:numPr>
        <w:spacing w:before="100" w:beforeAutospacing="1" w:after="100" w:afterAutospacing="1" w:line="240" w:lineRule="auto"/>
        <w:jc w:val="both"/>
        <w:rPr>
          <w:sz w:val="22"/>
          <w:szCs w:val="22"/>
        </w:rPr>
      </w:pPr>
      <w:r w:rsidRPr="00BE1811">
        <w:rPr>
          <w:b/>
          <w:sz w:val="22"/>
          <w:szCs w:val="22"/>
        </w:rPr>
        <w:t>CO27</w:t>
      </w:r>
      <w:r w:rsidR="00311C24" w:rsidRPr="00BE1811">
        <w:rPr>
          <w:b/>
          <w:sz w:val="22"/>
          <w:szCs w:val="22"/>
        </w:rPr>
        <w:t>:</w:t>
      </w:r>
      <w:r w:rsidRPr="00BE1811">
        <w:rPr>
          <w:b/>
          <w:sz w:val="22"/>
          <w:szCs w:val="22"/>
        </w:rPr>
        <w:t xml:space="preserve"> Investiții private combinate cu sprijinul public pentru proiecte de inovare sau de C&amp;D</w:t>
      </w:r>
      <w:r w:rsidR="00800E85" w:rsidRPr="00BE1811">
        <w:rPr>
          <w:b/>
          <w:noProof/>
          <w:kern w:val="2"/>
          <w:sz w:val="22"/>
          <w:szCs w:val="22"/>
        </w:rPr>
        <w:t xml:space="preserve"> (</w:t>
      </w:r>
      <w:r w:rsidR="005B0682" w:rsidRPr="00BE1811">
        <w:rPr>
          <w:b/>
          <w:noProof/>
          <w:kern w:val="2"/>
          <w:sz w:val="22"/>
          <w:szCs w:val="22"/>
        </w:rPr>
        <w:t>EURO</w:t>
      </w:r>
      <w:r w:rsidR="00800E85" w:rsidRPr="00BE1811">
        <w:rPr>
          <w:b/>
          <w:noProof/>
          <w:kern w:val="2"/>
          <w:sz w:val="22"/>
          <w:szCs w:val="22"/>
        </w:rPr>
        <w:t>)</w:t>
      </w:r>
    </w:p>
    <w:p w14:paraId="13B27D1F" w14:textId="77777777" w:rsidR="0031022D" w:rsidRPr="00BE1811" w:rsidRDefault="0031022D" w:rsidP="00A85737">
      <w:pPr>
        <w:pStyle w:val="ListParagraph"/>
        <w:rPr>
          <w:noProof/>
          <w:sz w:val="22"/>
          <w:szCs w:val="22"/>
        </w:rPr>
      </w:pPr>
    </w:p>
    <w:p w14:paraId="4176C4A9" w14:textId="6B268D81" w:rsidR="00A14F0E" w:rsidRPr="00BE1811" w:rsidRDefault="00A14F0E" w:rsidP="00BE1811">
      <w:pPr>
        <w:pStyle w:val="ListParagraph"/>
        <w:spacing w:before="100" w:beforeAutospacing="1" w:after="100" w:afterAutospacing="1" w:line="240" w:lineRule="auto"/>
        <w:ind w:left="1070"/>
        <w:jc w:val="both"/>
        <w:rPr>
          <w:sz w:val="22"/>
          <w:szCs w:val="22"/>
        </w:rPr>
      </w:pPr>
      <w:r w:rsidRPr="00BE1811">
        <w:rPr>
          <w:sz w:val="22"/>
          <w:szCs w:val="22"/>
        </w:rPr>
        <w:t xml:space="preserve">Modul de calcul al acestui indicator se regăsește în </w:t>
      </w:r>
      <w:proofErr w:type="spellStart"/>
      <w:r w:rsidRPr="00BE1811">
        <w:rPr>
          <w:sz w:val="22"/>
          <w:szCs w:val="22"/>
        </w:rPr>
        <w:t>Instructiunea</w:t>
      </w:r>
      <w:proofErr w:type="spellEnd"/>
      <w:r w:rsidRPr="00BE1811">
        <w:rPr>
          <w:sz w:val="22"/>
          <w:szCs w:val="22"/>
        </w:rPr>
        <w:t xml:space="preserve"> AM POC nr. 13/02.04.2019</w:t>
      </w:r>
      <w:r w:rsidR="003C5E1C" w:rsidRPr="00BE1811">
        <w:rPr>
          <w:sz w:val="22"/>
          <w:szCs w:val="22"/>
        </w:rPr>
        <w:t>.</w:t>
      </w:r>
      <w:r w:rsidR="003C5E1C" w:rsidRPr="00BE1811">
        <w:rPr>
          <w:sz w:val="22"/>
          <w:szCs w:val="22"/>
        </w:rPr>
        <w:fldChar w:fldCharType="begin"/>
      </w:r>
      <w:r w:rsidR="003C5E1C" w:rsidRPr="00BE1811">
        <w:rPr>
          <w:sz w:val="22"/>
          <w:szCs w:val="22"/>
        </w:rPr>
        <w:instrText xml:space="preserve"> NOTEREF _Ref77599649 \f \h </w:instrText>
      </w:r>
      <w:r w:rsidR="004E5466" w:rsidRPr="00BE1811">
        <w:rPr>
          <w:sz w:val="22"/>
          <w:szCs w:val="22"/>
        </w:rPr>
        <w:instrText xml:space="preserve"> \* MERGEFORMAT </w:instrText>
      </w:r>
      <w:r w:rsidR="003C5E1C" w:rsidRPr="00BE1811">
        <w:rPr>
          <w:sz w:val="22"/>
          <w:szCs w:val="22"/>
        </w:rPr>
      </w:r>
      <w:r w:rsidR="003C5E1C" w:rsidRPr="00BE1811">
        <w:rPr>
          <w:sz w:val="22"/>
          <w:szCs w:val="22"/>
        </w:rPr>
        <w:fldChar w:fldCharType="separate"/>
      </w:r>
      <w:r w:rsidR="002F149E" w:rsidRPr="002F149E">
        <w:rPr>
          <w:rStyle w:val="FootnoteReference"/>
          <w:sz w:val="22"/>
          <w:szCs w:val="22"/>
        </w:rPr>
        <w:t>9</w:t>
      </w:r>
      <w:r w:rsidR="003C5E1C" w:rsidRPr="00BE1811">
        <w:rPr>
          <w:sz w:val="22"/>
          <w:szCs w:val="22"/>
        </w:rPr>
        <w:fldChar w:fldCharType="end"/>
      </w:r>
    </w:p>
    <w:p w14:paraId="72D85500" w14:textId="194AE2E6" w:rsidR="00886553" w:rsidRPr="00BE1811" w:rsidRDefault="004258AC" w:rsidP="00BE1811">
      <w:pPr>
        <w:pStyle w:val="ListParagraph"/>
        <w:spacing w:before="100" w:beforeAutospacing="1" w:after="100" w:afterAutospacing="1" w:line="240" w:lineRule="auto"/>
        <w:ind w:left="1070"/>
        <w:contextualSpacing w:val="0"/>
        <w:jc w:val="both"/>
        <w:rPr>
          <w:noProof/>
          <w:sz w:val="22"/>
          <w:szCs w:val="22"/>
        </w:rPr>
      </w:pPr>
      <w:r w:rsidRPr="00BE1811">
        <w:rPr>
          <w:sz w:val="22"/>
          <w:szCs w:val="22"/>
        </w:rPr>
        <w:t xml:space="preserve">Nota : </w:t>
      </w:r>
      <w:r w:rsidR="00F34D83" w:rsidRPr="00BE1811">
        <w:rPr>
          <w:b/>
          <w:kern w:val="2"/>
          <w:sz w:val="22"/>
          <w:szCs w:val="22"/>
        </w:rPr>
        <w:t>se va calcula valoarea contribu</w:t>
      </w:r>
      <w:r w:rsidR="00F34D83" w:rsidRPr="00BE1811">
        <w:rPr>
          <w:b/>
          <w:sz w:val="22"/>
          <w:szCs w:val="22"/>
        </w:rPr>
        <w:t>ț</w:t>
      </w:r>
      <w:r w:rsidR="00F34D83" w:rsidRPr="00BE1811">
        <w:rPr>
          <w:b/>
          <w:kern w:val="2"/>
          <w:sz w:val="22"/>
          <w:szCs w:val="22"/>
        </w:rPr>
        <w:t xml:space="preserve">iei  private eligibile și neeligibile </w:t>
      </w:r>
      <w:r w:rsidR="003640BA">
        <w:rPr>
          <w:b/>
          <w:kern w:val="2"/>
          <w:sz w:val="22"/>
          <w:szCs w:val="22"/>
        </w:rPr>
        <w:t>î</w:t>
      </w:r>
      <w:r w:rsidR="00F34D83" w:rsidRPr="00BE1811">
        <w:rPr>
          <w:b/>
          <w:kern w:val="2"/>
          <w:sz w:val="22"/>
          <w:szCs w:val="22"/>
        </w:rPr>
        <w:t>n proiect</w:t>
      </w:r>
    </w:p>
    <w:p w14:paraId="7041E432" w14:textId="77777777" w:rsidR="00837612" w:rsidRPr="00BE1811" w:rsidRDefault="00311C24" w:rsidP="00D24931">
      <w:pPr>
        <w:pStyle w:val="ListParagraph"/>
        <w:numPr>
          <w:ilvl w:val="0"/>
          <w:numId w:val="248"/>
        </w:numPr>
        <w:spacing w:before="100" w:beforeAutospacing="1" w:after="100" w:afterAutospacing="1" w:line="240" w:lineRule="auto"/>
        <w:jc w:val="both"/>
        <w:rPr>
          <w:b/>
          <w:kern w:val="2"/>
          <w:sz w:val="22"/>
          <w:szCs w:val="22"/>
        </w:rPr>
      </w:pPr>
      <w:r w:rsidRPr="00BE1811">
        <w:rPr>
          <w:b/>
          <w:kern w:val="2"/>
          <w:sz w:val="22"/>
          <w:szCs w:val="22"/>
        </w:rPr>
        <w:t>CO01:</w:t>
      </w:r>
      <w:r w:rsidR="00835D26" w:rsidRPr="00BE1811">
        <w:rPr>
          <w:b/>
          <w:kern w:val="2"/>
          <w:sz w:val="22"/>
          <w:szCs w:val="22"/>
        </w:rPr>
        <w:t xml:space="preserve"> Num</w:t>
      </w:r>
      <w:r w:rsidR="000B2ABD" w:rsidRPr="00BE1811">
        <w:rPr>
          <w:b/>
          <w:kern w:val="2"/>
          <w:sz w:val="22"/>
          <w:szCs w:val="22"/>
        </w:rPr>
        <w:t>ă</w:t>
      </w:r>
      <w:r w:rsidR="00835D26" w:rsidRPr="00BE1811">
        <w:rPr>
          <w:b/>
          <w:kern w:val="2"/>
          <w:sz w:val="22"/>
          <w:szCs w:val="22"/>
        </w:rPr>
        <w:t>r de societ</w:t>
      </w:r>
      <w:r w:rsidR="000B2ABD" w:rsidRPr="00BE1811">
        <w:rPr>
          <w:b/>
          <w:kern w:val="2"/>
          <w:sz w:val="22"/>
          <w:szCs w:val="22"/>
        </w:rPr>
        <w:t>ăț</w:t>
      </w:r>
      <w:r w:rsidR="00835D26" w:rsidRPr="00BE1811">
        <w:rPr>
          <w:b/>
          <w:kern w:val="2"/>
          <w:sz w:val="22"/>
          <w:szCs w:val="22"/>
        </w:rPr>
        <w:t>i sprijinite</w:t>
      </w:r>
    </w:p>
    <w:p w14:paraId="2ADC5477" w14:textId="2F34C332" w:rsidR="00311C24" w:rsidRPr="00BE1811" w:rsidRDefault="00311C24" w:rsidP="00BE1811">
      <w:pPr>
        <w:pStyle w:val="ListParagraph"/>
        <w:spacing w:before="100" w:beforeAutospacing="1" w:after="100" w:afterAutospacing="1" w:line="240" w:lineRule="auto"/>
        <w:ind w:left="1070"/>
        <w:jc w:val="both"/>
        <w:rPr>
          <w:b/>
          <w:kern w:val="2"/>
          <w:sz w:val="22"/>
          <w:szCs w:val="22"/>
        </w:rPr>
      </w:pPr>
    </w:p>
    <w:p w14:paraId="7F79137C" w14:textId="31A3B0EF" w:rsidR="005B0682" w:rsidRPr="00BE1811" w:rsidRDefault="00837612" w:rsidP="00BE1811">
      <w:pPr>
        <w:pStyle w:val="ListParagraph"/>
        <w:spacing w:after="0" w:line="240" w:lineRule="auto"/>
        <w:ind w:left="1070"/>
        <w:contextualSpacing w:val="0"/>
        <w:jc w:val="both"/>
        <w:rPr>
          <w:noProof/>
          <w:kern w:val="2"/>
          <w:sz w:val="22"/>
          <w:szCs w:val="22"/>
        </w:rPr>
      </w:pPr>
      <w:proofErr w:type="spellStart"/>
      <w:r w:rsidRPr="00BE1811">
        <w:rPr>
          <w:kern w:val="2"/>
          <w:sz w:val="22"/>
          <w:szCs w:val="22"/>
          <w:lang w:val="fr-FR"/>
        </w:rPr>
        <w:t>F</w:t>
      </w:r>
      <w:r w:rsidR="006A3957" w:rsidRPr="00BE1811">
        <w:rPr>
          <w:kern w:val="2"/>
          <w:sz w:val="22"/>
          <w:szCs w:val="22"/>
          <w:lang w:val="fr-FR"/>
        </w:rPr>
        <w:t>iecare</w:t>
      </w:r>
      <w:proofErr w:type="spellEnd"/>
      <w:r w:rsidR="006A3957" w:rsidRPr="00BE1811">
        <w:rPr>
          <w:kern w:val="2"/>
          <w:sz w:val="22"/>
          <w:szCs w:val="22"/>
          <w:lang w:val="fr-FR"/>
        </w:rPr>
        <w:t xml:space="preserve"> </w:t>
      </w:r>
      <w:r w:rsidR="00CE5F02" w:rsidRPr="00BE1811">
        <w:rPr>
          <w:noProof/>
          <w:color w:val="000000" w:themeColor="text1"/>
          <w:kern w:val="2"/>
          <w:sz w:val="22"/>
          <w:szCs w:val="22"/>
          <w:lang w:val="fr-FR"/>
        </w:rPr>
        <w:t>solicitant s</w:t>
      </w:r>
      <w:r w:rsidR="006A3957" w:rsidRPr="00BE1811">
        <w:rPr>
          <w:noProof/>
          <w:color w:val="000000" w:themeColor="text1"/>
          <w:kern w:val="2"/>
          <w:sz w:val="22"/>
          <w:szCs w:val="22"/>
          <w:lang w:val="fr-FR"/>
        </w:rPr>
        <w:t xml:space="preserve">prijinit va </w:t>
      </w:r>
      <w:r w:rsidR="006A3957" w:rsidRPr="00BE1811">
        <w:rPr>
          <w:noProof/>
          <w:color w:val="000000" w:themeColor="text1"/>
          <w:kern w:val="2"/>
          <w:sz w:val="22"/>
          <w:szCs w:val="22"/>
        </w:rPr>
        <w:t>insera valoarea 1</w:t>
      </w:r>
      <w:r w:rsidR="003920B8" w:rsidRPr="00BE1811">
        <w:rPr>
          <w:noProof/>
          <w:color w:val="000000" w:themeColor="text1"/>
          <w:kern w:val="2"/>
          <w:sz w:val="22"/>
          <w:szCs w:val="22"/>
        </w:rPr>
        <w:t xml:space="preserve"> la ținta stabilită</w:t>
      </w:r>
      <w:r w:rsidR="00055E40" w:rsidRPr="00BE1811">
        <w:rPr>
          <w:noProof/>
          <w:kern w:val="2"/>
          <w:sz w:val="22"/>
          <w:szCs w:val="22"/>
        </w:rPr>
        <w:t>.</w:t>
      </w:r>
    </w:p>
    <w:p w14:paraId="62ED7701" w14:textId="77777777" w:rsidR="00B66291" w:rsidRPr="00BE1811" w:rsidRDefault="00B66291" w:rsidP="00FB2CF7">
      <w:pPr>
        <w:pStyle w:val="ListParagraph"/>
        <w:spacing w:after="0" w:line="240" w:lineRule="auto"/>
        <w:ind w:left="630"/>
        <w:contextualSpacing w:val="0"/>
        <w:jc w:val="both"/>
        <w:rPr>
          <w:kern w:val="2"/>
          <w:sz w:val="22"/>
          <w:szCs w:val="22"/>
        </w:rPr>
      </w:pPr>
    </w:p>
    <w:p w14:paraId="4AFB3E0D" w14:textId="77777777" w:rsidR="00BC4020" w:rsidRPr="00BE1811" w:rsidRDefault="00BC4020" w:rsidP="00BC4020">
      <w:pPr>
        <w:jc w:val="both"/>
        <w:rPr>
          <w:noProof/>
          <w:color w:val="000000" w:themeColor="text1"/>
        </w:rPr>
      </w:pPr>
      <w:r w:rsidRPr="00BE1811">
        <w:rPr>
          <w:b/>
          <w:noProof/>
          <w:color w:val="000000" w:themeColor="text1"/>
          <w:u w:val="single"/>
        </w:rPr>
        <w:t xml:space="preserve">Indicatori prestabiliți de rezultat: </w:t>
      </w:r>
    </w:p>
    <w:p w14:paraId="238846A6" w14:textId="77777777" w:rsidR="00ED1881" w:rsidRPr="00BE1811" w:rsidRDefault="00BC4020" w:rsidP="00BE1811">
      <w:pPr>
        <w:pStyle w:val="ListParagraph"/>
        <w:numPr>
          <w:ilvl w:val="0"/>
          <w:numId w:val="248"/>
        </w:numPr>
        <w:spacing w:before="100" w:beforeAutospacing="1" w:after="100" w:afterAutospacing="1" w:line="240" w:lineRule="auto"/>
        <w:jc w:val="both"/>
        <w:rPr>
          <w:noProof/>
          <w:color w:val="000000" w:themeColor="text1"/>
          <w:sz w:val="22"/>
          <w:szCs w:val="22"/>
        </w:rPr>
      </w:pPr>
      <w:r w:rsidRPr="00BE1811">
        <w:rPr>
          <w:b/>
          <w:noProof/>
          <w:color w:val="000000" w:themeColor="text1"/>
          <w:sz w:val="22"/>
          <w:szCs w:val="22"/>
        </w:rPr>
        <w:t xml:space="preserve">3S44 </w:t>
      </w:r>
      <w:r w:rsidRPr="00BE1811">
        <w:rPr>
          <w:b/>
          <w:color w:val="000000" w:themeColor="text1"/>
          <w:sz w:val="22"/>
          <w:szCs w:val="22"/>
        </w:rPr>
        <w:t>Co-</w:t>
      </w:r>
      <w:r w:rsidRPr="00BE1811">
        <w:rPr>
          <w:b/>
          <w:kern w:val="2"/>
          <w:sz w:val="22"/>
          <w:szCs w:val="22"/>
        </w:rPr>
        <w:t>publicații</w:t>
      </w:r>
      <w:r w:rsidRPr="00BE1811">
        <w:rPr>
          <w:b/>
          <w:color w:val="000000" w:themeColor="text1"/>
          <w:sz w:val="22"/>
          <w:szCs w:val="22"/>
        </w:rPr>
        <w:t xml:space="preserve"> </w:t>
      </w:r>
      <w:r w:rsidRPr="00BE1811">
        <w:rPr>
          <w:b/>
          <w:kern w:val="2"/>
          <w:sz w:val="22"/>
          <w:szCs w:val="22"/>
        </w:rPr>
        <w:t>științifice</w:t>
      </w:r>
      <w:r w:rsidRPr="00BE1811">
        <w:rPr>
          <w:b/>
          <w:color w:val="000000" w:themeColor="text1"/>
          <w:sz w:val="22"/>
          <w:szCs w:val="22"/>
        </w:rPr>
        <w:t xml:space="preserve"> public-private (realizate în cadrul proiectului</w:t>
      </w:r>
      <w:r w:rsidRPr="00BE1811">
        <w:rPr>
          <w:b/>
          <w:noProof/>
          <w:color w:val="000000" w:themeColor="text1"/>
          <w:sz w:val="22"/>
          <w:szCs w:val="22"/>
        </w:rPr>
        <w:t>).</w:t>
      </w:r>
      <w:r w:rsidRPr="00BE1811">
        <w:rPr>
          <w:noProof/>
          <w:color w:val="000000" w:themeColor="text1"/>
          <w:sz w:val="22"/>
          <w:szCs w:val="22"/>
        </w:rPr>
        <w:t xml:space="preserve"> </w:t>
      </w:r>
    </w:p>
    <w:p w14:paraId="3E0B248C" w14:textId="77777777" w:rsidR="00ED1881" w:rsidRPr="00BE1811" w:rsidRDefault="00ED1881" w:rsidP="00BE1811">
      <w:pPr>
        <w:pStyle w:val="ListParagraph"/>
        <w:spacing w:before="120" w:after="0" w:line="240" w:lineRule="auto"/>
        <w:ind w:left="0"/>
        <w:contextualSpacing w:val="0"/>
        <w:jc w:val="both"/>
        <w:rPr>
          <w:noProof/>
          <w:color w:val="000000" w:themeColor="text1"/>
          <w:sz w:val="22"/>
          <w:szCs w:val="22"/>
        </w:rPr>
      </w:pPr>
    </w:p>
    <w:p w14:paraId="48A1882C" w14:textId="77777777" w:rsidR="009A215A" w:rsidRPr="00BE1811" w:rsidRDefault="00B66291" w:rsidP="00BE1811">
      <w:pPr>
        <w:pStyle w:val="ListParagraph"/>
        <w:spacing w:before="120" w:after="0" w:line="240" w:lineRule="auto"/>
        <w:ind w:left="0"/>
        <w:contextualSpacing w:val="0"/>
        <w:jc w:val="both"/>
        <w:rPr>
          <w:b/>
          <w:kern w:val="2"/>
          <w:sz w:val="22"/>
          <w:szCs w:val="22"/>
        </w:rPr>
      </w:pPr>
      <w:r w:rsidRPr="00BE1811">
        <w:rPr>
          <w:b/>
          <w:kern w:val="2"/>
          <w:sz w:val="22"/>
          <w:szCs w:val="22"/>
        </w:rPr>
        <w:t xml:space="preserve">NOTĂ: </w:t>
      </w:r>
    </w:p>
    <w:p w14:paraId="77F1E296" w14:textId="77777777" w:rsidR="00B66291" w:rsidRPr="00BE1811" w:rsidRDefault="00B66291" w:rsidP="00BE1811">
      <w:pPr>
        <w:pStyle w:val="ListParagraph"/>
        <w:spacing w:after="0" w:line="240" w:lineRule="auto"/>
        <w:ind w:left="0"/>
        <w:contextualSpacing w:val="0"/>
        <w:jc w:val="both"/>
        <w:rPr>
          <w:b/>
          <w:kern w:val="2"/>
          <w:sz w:val="22"/>
          <w:szCs w:val="22"/>
        </w:rPr>
      </w:pPr>
      <w:r w:rsidRPr="00BE1811">
        <w:rPr>
          <w:b/>
          <w:kern w:val="2"/>
          <w:sz w:val="22"/>
          <w:szCs w:val="22"/>
        </w:rPr>
        <w:t>Valoarea de referință a tuturor indicatorilor va fi 0</w:t>
      </w:r>
      <w:r w:rsidR="00E0050F" w:rsidRPr="00BE1811">
        <w:rPr>
          <w:b/>
          <w:kern w:val="2"/>
          <w:sz w:val="22"/>
          <w:szCs w:val="22"/>
        </w:rPr>
        <w:t>,</w:t>
      </w:r>
      <w:r w:rsidRPr="00BE1811">
        <w:rPr>
          <w:b/>
          <w:kern w:val="2"/>
          <w:sz w:val="22"/>
          <w:szCs w:val="22"/>
        </w:rPr>
        <w:t xml:space="preserve"> iar valoarea țintă va fi cea asumată de beneficiar că se va realiza în cadrul proiectului</w:t>
      </w:r>
      <w:r w:rsidR="00E0050F" w:rsidRPr="00BE1811">
        <w:rPr>
          <w:b/>
          <w:kern w:val="2"/>
          <w:sz w:val="22"/>
          <w:szCs w:val="22"/>
        </w:rPr>
        <w:t>.</w:t>
      </w:r>
    </w:p>
    <w:p w14:paraId="158E9632" w14:textId="77777777" w:rsidR="00BC4020" w:rsidRPr="00BE1811" w:rsidRDefault="00BC4020" w:rsidP="00BE1811">
      <w:pPr>
        <w:rPr>
          <w:b/>
          <w:noProof/>
          <w:color w:val="000000" w:themeColor="text1"/>
          <w:kern w:val="2"/>
        </w:rPr>
      </w:pPr>
    </w:p>
    <w:p w14:paraId="1A24BFD4" w14:textId="77777777" w:rsidR="00E0050F" w:rsidRPr="00BE1811" w:rsidRDefault="00E0050F" w:rsidP="00BE1811">
      <w:pPr>
        <w:rPr>
          <w:b/>
          <w:noProof/>
          <w:color w:val="000000" w:themeColor="text1"/>
          <w:kern w:val="2"/>
        </w:rPr>
      </w:pPr>
      <w:r w:rsidRPr="00BE1811">
        <w:rPr>
          <w:b/>
          <w:noProof/>
          <w:color w:val="000000" w:themeColor="text1"/>
          <w:kern w:val="2"/>
        </w:rPr>
        <w:t>ATENȚIE!!</w:t>
      </w:r>
      <w:r w:rsidR="00FE6B97" w:rsidRPr="00BE1811">
        <w:rPr>
          <w:b/>
          <w:noProof/>
          <w:color w:val="000000" w:themeColor="text1"/>
          <w:kern w:val="2"/>
        </w:rPr>
        <w:t>!</w:t>
      </w:r>
    </w:p>
    <w:p w14:paraId="3EAC759A" w14:textId="0AF568EE" w:rsidR="00813352" w:rsidRPr="00BE1811" w:rsidRDefault="00813352" w:rsidP="00BE1811">
      <w:pPr>
        <w:jc w:val="both"/>
      </w:pPr>
      <w:r w:rsidRPr="00BE1811">
        <w:t>Modul de calcul al indicatorilor prestabiliți și definițiile acestora respectă</w:t>
      </w:r>
      <w:r w:rsidR="000E13A8" w:rsidRPr="00BE1811">
        <w:t xml:space="preserve"> </w:t>
      </w:r>
      <w:r w:rsidRPr="00BE1811">
        <w:t>Metodologia privind monitorizarea indicatorilor financiari și fizici ai Programului Operațional Competitivitate 2014-2020</w:t>
      </w:r>
      <w:r w:rsidR="00B31C34" w:rsidRPr="00BE1811">
        <w:fldChar w:fldCharType="begin"/>
      </w:r>
      <w:r w:rsidR="00B31C34" w:rsidRPr="00BE1811">
        <w:instrText xml:space="preserve"> NOTEREF _Ref77599649 \f \h </w:instrText>
      </w:r>
      <w:r w:rsidR="004E5466" w:rsidRPr="00BE1811">
        <w:instrText xml:space="preserve"> \* MERGEFORMAT </w:instrText>
      </w:r>
      <w:r w:rsidR="00B31C34" w:rsidRPr="00BE1811">
        <w:fldChar w:fldCharType="separate"/>
      </w:r>
      <w:r w:rsidR="002F149E" w:rsidRPr="002F149E">
        <w:rPr>
          <w:rStyle w:val="FootnoteReference"/>
        </w:rPr>
        <w:t>9</w:t>
      </w:r>
      <w:r w:rsidR="00B31C34" w:rsidRPr="00BE1811">
        <w:fldChar w:fldCharType="end"/>
      </w:r>
      <w:r w:rsidR="000E13A8" w:rsidRPr="00BE1811">
        <w:t xml:space="preserve"> </w:t>
      </w:r>
      <w:r w:rsidRPr="00BE1811">
        <w:t xml:space="preserve">și Instrucțiunile AMPOC disponibile la adresa </w:t>
      </w:r>
      <w:hyperlink r:id="rId12" w:history="1">
        <w:r w:rsidR="000E13A8" w:rsidRPr="00BE1811">
          <w:rPr>
            <w:rStyle w:val="Hyperlink"/>
            <w:color w:val="000000" w:themeColor="text1"/>
            <w:kern w:val="2"/>
          </w:rPr>
          <w:t>http://mfe.gov.ro/programe/autoritati-de-management/am-poc/</w:t>
        </w:r>
      </w:hyperlink>
      <w:r w:rsidR="00B31C34" w:rsidRPr="00BE1811">
        <w:t xml:space="preserve"> </w:t>
      </w:r>
      <w:r w:rsidRPr="00BE1811">
        <w:t>(vezi Implementare program/Monitorizare/Instrucțiuni implementare)</w:t>
      </w:r>
      <w:r w:rsidR="000E13A8" w:rsidRPr="00BE1811">
        <w:t>.</w:t>
      </w:r>
    </w:p>
    <w:p w14:paraId="1E0F73A0" w14:textId="2347F38F" w:rsidR="00F34D83" w:rsidRPr="00BE1811" w:rsidRDefault="00F34D83" w:rsidP="00F34D83">
      <w:pPr>
        <w:jc w:val="both"/>
        <w:rPr>
          <w:b/>
          <w:u w:val="single"/>
        </w:rPr>
      </w:pPr>
      <w:r w:rsidRPr="00BE1811">
        <w:rPr>
          <w:b/>
          <w:u w:val="single"/>
        </w:rPr>
        <w:lastRenderedPageBreak/>
        <w:t xml:space="preserve">Indicatori suplimentari de realizare – este obligatorie alegerea a cel </w:t>
      </w:r>
      <w:r w:rsidR="00EB6764" w:rsidRPr="00BE1811">
        <w:rPr>
          <w:b/>
          <w:noProof/>
          <w:u w:val="single"/>
        </w:rPr>
        <w:t>puțin</w:t>
      </w:r>
      <w:r w:rsidRPr="00BE1811">
        <w:rPr>
          <w:b/>
          <w:u w:val="single"/>
        </w:rPr>
        <w:t xml:space="preserve"> </w:t>
      </w:r>
      <w:r w:rsidR="0022570C" w:rsidRPr="00BE1811">
        <w:rPr>
          <w:b/>
          <w:u w:val="single"/>
        </w:rPr>
        <w:t>unui</w:t>
      </w:r>
      <w:r w:rsidRPr="00BE1811">
        <w:rPr>
          <w:b/>
          <w:u w:val="single"/>
        </w:rPr>
        <w:t xml:space="preserve"> indicator</w:t>
      </w:r>
      <w:r w:rsidR="00BC4020" w:rsidRPr="00BE1811">
        <w:rPr>
          <w:b/>
          <w:u w:val="single"/>
        </w:rPr>
        <w:t>:</w:t>
      </w:r>
    </w:p>
    <w:p w14:paraId="51D390C6" w14:textId="77777777" w:rsidR="00F34D83" w:rsidRPr="00BE1811" w:rsidRDefault="00F34D83" w:rsidP="00FE041E">
      <w:pPr>
        <w:pStyle w:val="ListParagraph"/>
        <w:numPr>
          <w:ilvl w:val="0"/>
          <w:numId w:val="29"/>
        </w:numPr>
        <w:spacing w:before="100" w:beforeAutospacing="1" w:after="100" w:afterAutospacing="1" w:line="240" w:lineRule="auto"/>
        <w:contextualSpacing w:val="0"/>
        <w:jc w:val="both"/>
        <w:rPr>
          <w:sz w:val="22"/>
          <w:szCs w:val="22"/>
        </w:rPr>
      </w:pPr>
      <w:r w:rsidRPr="00BE1811">
        <w:rPr>
          <w:sz w:val="22"/>
          <w:szCs w:val="22"/>
        </w:rPr>
        <w:t xml:space="preserve">Cifra de afaceri agregată  a </w:t>
      </w:r>
      <w:r w:rsidRPr="00BE1811">
        <w:rPr>
          <w:noProof/>
          <w:color w:val="000000" w:themeColor="text1"/>
          <w:sz w:val="22"/>
          <w:szCs w:val="22"/>
        </w:rPr>
        <w:t xml:space="preserve">intreprinderilor </w:t>
      </w:r>
      <w:r w:rsidR="00CE5F02" w:rsidRPr="00BE1811">
        <w:rPr>
          <w:noProof/>
          <w:color w:val="000000" w:themeColor="text1"/>
          <w:sz w:val="22"/>
          <w:szCs w:val="22"/>
        </w:rPr>
        <w:t xml:space="preserve">care fac parte </w:t>
      </w:r>
      <w:r w:rsidRPr="00BE1811">
        <w:rPr>
          <w:noProof/>
          <w:color w:val="000000" w:themeColor="text1"/>
          <w:sz w:val="22"/>
          <w:szCs w:val="22"/>
        </w:rPr>
        <w:t xml:space="preserve">din </w:t>
      </w:r>
      <w:r w:rsidR="00CE5F02" w:rsidRPr="00BE1811">
        <w:rPr>
          <w:noProof/>
          <w:color w:val="000000" w:themeColor="text1"/>
          <w:sz w:val="22"/>
          <w:szCs w:val="22"/>
        </w:rPr>
        <w:t xml:space="preserve">organizația </w:t>
      </w:r>
      <w:r w:rsidRPr="00BE1811">
        <w:rPr>
          <w:noProof/>
          <w:color w:val="000000" w:themeColor="text1"/>
          <w:sz w:val="22"/>
          <w:szCs w:val="22"/>
        </w:rPr>
        <w:t>cluste</w:t>
      </w:r>
      <w:r w:rsidR="00CE5F02" w:rsidRPr="00BE1811">
        <w:rPr>
          <w:noProof/>
          <w:color w:val="000000" w:themeColor="text1"/>
          <w:sz w:val="22"/>
          <w:szCs w:val="22"/>
        </w:rPr>
        <w:t>rului</w:t>
      </w:r>
      <w:r w:rsidR="008D42FC" w:rsidRPr="00BE1811">
        <w:rPr>
          <w:noProof/>
          <w:color w:val="000000" w:themeColor="text1"/>
          <w:sz w:val="22"/>
          <w:szCs w:val="22"/>
        </w:rPr>
        <w:t xml:space="preserve"> </w:t>
      </w:r>
      <w:r w:rsidRPr="00BE1811">
        <w:rPr>
          <w:noProof/>
          <w:color w:val="000000" w:themeColor="text1"/>
          <w:sz w:val="22"/>
          <w:szCs w:val="22"/>
        </w:rPr>
        <w:t>(lei</w:t>
      </w:r>
      <w:r w:rsidRPr="00BE1811">
        <w:rPr>
          <w:sz w:val="22"/>
          <w:szCs w:val="22"/>
        </w:rPr>
        <w:t>)</w:t>
      </w:r>
    </w:p>
    <w:p w14:paraId="3C65D8FE" w14:textId="77777777" w:rsidR="00F34D83" w:rsidRPr="00BE1811" w:rsidRDefault="00F34D83" w:rsidP="00FE041E">
      <w:pPr>
        <w:pStyle w:val="ListParagraph"/>
        <w:numPr>
          <w:ilvl w:val="0"/>
          <w:numId w:val="29"/>
        </w:numPr>
        <w:spacing w:before="100" w:beforeAutospacing="1" w:after="100" w:afterAutospacing="1" w:line="240" w:lineRule="auto"/>
        <w:contextualSpacing w:val="0"/>
        <w:jc w:val="both"/>
        <w:rPr>
          <w:noProof/>
          <w:color w:val="000000" w:themeColor="text1"/>
          <w:sz w:val="22"/>
          <w:szCs w:val="22"/>
        </w:rPr>
      </w:pPr>
      <w:r w:rsidRPr="00BE1811">
        <w:rPr>
          <w:sz w:val="22"/>
          <w:szCs w:val="22"/>
        </w:rPr>
        <w:t xml:space="preserve">Volumului agregat al vânzărilor  </w:t>
      </w:r>
      <w:proofErr w:type="spellStart"/>
      <w:r w:rsidRPr="00BE1811">
        <w:rPr>
          <w:sz w:val="22"/>
          <w:szCs w:val="22"/>
        </w:rPr>
        <w:t>intreprinderilor</w:t>
      </w:r>
      <w:proofErr w:type="spellEnd"/>
      <w:r w:rsidRPr="00BE1811">
        <w:rPr>
          <w:sz w:val="22"/>
          <w:szCs w:val="22"/>
        </w:rPr>
        <w:t xml:space="preserve"> </w:t>
      </w:r>
      <w:r w:rsidR="00CE5F02" w:rsidRPr="00BE1811">
        <w:rPr>
          <w:noProof/>
          <w:color w:val="000000" w:themeColor="text1"/>
          <w:sz w:val="22"/>
          <w:szCs w:val="22"/>
        </w:rPr>
        <w:t xml:space="preserve">care fac parte din organizația clusterului </w:t>
      </w:r>
      <w:r w:rsidRPr="00BE1811">
        <w:rPr>
          <w:noProof/>
          <w:color w:val="000000" w:themeColor="text1"/>
          <w:sz w:val="22"/>
          <w:szCs w:val="22"/>
        </w:rPr>
        <w:t>(lei)</w:t>
      </w:r>
    </w:p>
    <w:p w14:paraId="2A4252AE" w14:textId="77777777" w:rsidR="00F34D83" w:rsidRPr="00BE1811" w:rsidRDefault="00F34D83" w:rsidP="00FE041E">
      <w:pPr>
        <w:pStyle w:val="ListParagraph"/>
        <w:numPr>
          <w:ilvl w:val="0"/>
          <w:numId w:val="29"/>
        </w:numPr>
        <w:spacing w:before="100" w:beforeAutospacing="1" w:after="100" w:afterAutospacing="1" w:line="240" w:lineRule="auto"/>
        <w:contextualSpacing w:val="0"/>
        <w:jc w:val="both"/>
        <w:rPr>
          <w:noProof/>
          <w:color w:val="000000" w:themeColor="text1"/>
          <w:sz w:val="22"/>
          <w:szCs w:val="22"/>
        </w:rPr>
      </w:pPr>
      <w:r w:rsidRPr="00BE1811">
        <w:rPr>
          <w:sz w:val="22"/>
          <w:szCs w:val="22"/>
        </w:rPr>
        <w:t xml:space="preserve">Volumului agregat al exporturilor </w:t>
      </w:r>
      <w:proofErr w:type="spellStart"/>
      <w:r w:rsidRPr="00BE1811">
        <w:rPr>
          <w:sz w:val="22"/>
          <w:szCs w:val="22"/>
        </w:rPr>
        <w:t>intreprinderilor</w:t>
      </w:r>
      <w:proofErr w:type="spellEnd"/>
      <w:r w:rsidRPr="00BE1811">
        <w:rPr>
          <w:sz w:val="22"/>
          <w:szCs w:val="22"/>
        </w:rPr>
        <w:t xml:space="preserve"> </w:t>
      </w:r>
      <w:r w:rsidR="00CE5F02" w:rsidRPr="00BE1811">
        <w:rPr>
          <w:noProof/>
          <w:color w:val="000000" w:themeColor="text1"/>
          <w:sz w:val="22"/>
          <w:szCs w:val="22"/>
        </w:rPr>
        <w:t>care fac parte din organizația clusterului</w:t>
      </w:r>
      <w:r w:rsidR="00CE5F02" w:rsidRPr="00BE1811" w:rsidDel="00CE5F02">
        <w:rPr>
          <w:noProof/>
          <w:color w:val="000000" w:themeColor="text1"/>
          <w:sz w:val="22"/>
          <w:szCs w:val="22"/>
        </w:rPr>
        <w:t xml:space="preserve"> </w:t>
      </w:r>
      <w:r w:rsidRPr="00BE1811">
        <w:rPr>
          <w:noProof/>
          <w:color w:val="000000" w:themeColor="text1"/>
          <w:sz w:val="22"/>
          <w:szCs w:val="22"/>
        </w:rPr>
        <w:t>(lei)</w:t>
      </w:r>
    </w:p>
    <w:p w14:paraId="4D6A9ED9" w14:textId="77777777" w:rsidR="00F34D83" w:rsidRPr="00BE1811" w:rsidRDefault="00F34D83" w:rsidP="00FE041E">
      <w:pPr>
        <w:pStyle w:val="ListParagraph"/>
        <w:numPr>
          <w:ilvl w:val="0"/>
          <w:numId w:val="29"/>
        </w:numPr>
        <w:spacing w:before="100" w:beforeAutospacing="1" w:after="100" w:afterAutospacing="1" w:line="240" w:lineRule="auto"/>
        <w:contextualSpacing w:val="0"/>
        <w:jc w:val="both"/>
        <w:rPr>
          <w:sz w:val="22"/>
          <w:szCs w:val="22"/>
        </w:rPr>
      </w:pPr>
      <w:r w:rsidRPr="00BE1811">
        <w:rPr>
          <w:kern w:val="2"/>
          <w:sz w:val="22"/>
          <w:szCs w:val="22"/>
        </w:rPr>
        <w:t xml:space="preserve">Număr de </w:t>
      </w:r>
      <w:proofErr w:type="spellStart"/>
      <w:r w:rsidRPr="00BE1811">
        <w:rPr>
          <w:kern w:val="2"/>
          <w:sz w:val="22"/>
          <w:szCs w:val="22"/>
        </w:rPr>
        <w:t>entităti</w:t>
      </w:r>
      <w:proofErr w:type="spellEnd"/>
      <w:r w:rsidRPr="00BE1811">
        <w:rPr>
          <w:kern w:val="2"/>
          <w:sz w:val="22"/>
          <w:szCs w:val="22"/>
        </w:rPr>
        <w:t xml:space="preserve"> de CD </w:t>
      </w:r>
      <w:r w:rsidR="00B4657B" w:rsidRPr="00BE1811">
        <w:rPr>
          <w:noProof/>
          <w:color w:val="000000" w:themeColor="text1"/>
          <w:kern w:val="2"/>
          <w:sz w:val="22"/>
          <w:szCs w:val="22"/>
        </w:rPr>
        <w:t>membre</w:t>
      </w:r>
      <w:r w:rsidRPr="00BE1811">
        <w:rPr>
          <w:noProof/>
          <w:color w:val="000000" w:themeColor="text1"/>
          <w:kern w:val="2"/>
          <w:sz w:val="22"/>
          <w:szCs w:val="22"/>
        </w:rPr>
        <w:t xml:space="preserve"> </w:t>
      </w:r>
      <w:r w:rsidR="00B4657B" w:rsidRPr="00BE1811">
        <w:rPr>
          <w:noProof/>
          <w:color w:val="000000" w:themeColor="text1"/>
          <w:kern w:val="2"/>
          <w:sz w:val="22"/>
          <w:szCs w:val="22"/>
        </w:rPr>
        <w:t xml:space="preserve">ale </w:t>
      </w:r>
      <w:r w:rsidR="00CE5F02" w:rsidRPr="00BE1811">
        <w:rPr>
          <w:noProof/>
          <w:color w:val="000000" w:themeColor="text1"/>
          <w:kern w:val="2"/>
          <w:sz w:val="22"/>
          <w:szCs w:val="22"/>
        </w:rPr>
        <w:t>organizației clusterului</w:t>
      </w:r>
      <w:r w:rsidR="008D42FC" w:rsidRPr="00BE1811">
        <w:rPr>
          <w:noProof/>
          <w:color w:val="000000" w:themeColor="text1"/>
          <w:kern w:val="2"/>
          <w:sz w:val="22"/>
          <w:szCs w:val="22"/>
        </w:rPr>
        <w:t xml:space="preserve"> </w:t>
      </w:r>
      <w:r w:rsidRPr="00BE1811">
        <w:rPr>
          <w:noProof/>
          <w:color w:val="000000" w:themeColor="text1"/>
          <w:kern w:val="2"/>
          <w:sz w:val="22"/>
          <w:szCs w:val="22"/>
        </w:rPr>
        <w:t>(număr</w:t>
      </w:r>
      <w:r w:rsidRPr="00BE1811">
        <w:rPr>
          <w:kern w:val="2"/>
          <w:sz w:val="22"/>
          <w:szCs w:val="22"/>
        </w:rPr>
        <w:t>)</w:t>
      </w:r>
    </w:p>
    <w:p w14:paraId="0E5CC92C" w14:textId="77777777" w:rsidR="00F34D83" w:rsidRPr="00BE1811" w:rsidRDefault="00B4657B" w:rsidP="00FE041E">
      <w:pPr>
        <w:pStyle w:val="ListParagraph"/>
        <w:numPr>
          <w:ilvl w:val="0"/>
          <w:numId w:val="29"/>
        </w:numPr>
        <w:spacing w:before="100" w:beforeAutospacing="1" w:after="100" w:afterAutospacing="1" w:line="240" w:lineRule="auto"/>
        <w:contextualSpacing w:val="0"/>
        <w:jc w:val="both"/>
        <w:rPr>
          <w:sz w:val="22"/>
          <w:szCs w:val="22"/>
        </w:rPr>
      </w:pPr>
      <w:r w:rsidRPr="00BE1811">
        <w:rPr>
          <w:kern w:val="2"/>
          <w:sz w:val="22"/>
          <w:szCs w:val="22"/>
        </w:rPr>
        <w:t xml:space="preserve">Număr de </w:t>
      </w:r>
      <w:proofErr w:type="spellStart"/>
      <w:r w:rsidRPr="00BE1811">
        <w:rPr>
          <w:kern w:val="2"/>
          <w:sz w:val="22"/>
          <w:szCs w:val="22"/>
        </w:rPr>
        <w:t>intreprinderi</w:t>
      </w:r>
      <w:proofErr w:type="spellEnd"/>
      <w:r w:rsidRPr="00BE1811">
        <w:rPr>
          <w:kern w:val="2"/>
          <w:sz w:val="22"/>
          <w:szCs w:val="22"/>
        </w:rPr>
        <w:t xml:space="preserve"> membre ale</w:t>
      </w:r>
      <w:r w:rsidR="00F34D83" w:rsidRPr="00BE1811">
        <w:rPr>
          <w:kern w:val="2"/>
          <w:sz w:val="22"/>
          <w:szCs w:val="22"/>
        </w:rPr>
        <w:t xml:space="preserve"> </w:t>
      </w:r>
      <w:r w:rsidR="00CE5F02" w:rsidRPr="00BE1811">
        <w:rPr>
          <w:noProof/>
          <w:color w:val="000000" w:themeColor="text1"/>
          <w:kern w:val="2"/>
          <w:sz w:val="22"/>
          <w:szCs w:val="22"/>
        </w:rPr>
        <w:t xml:space="preserve">organizației </w:t>
      </w:r>
      <w:r w:rsidR="00CE5F02" w:rsidRPr="00BE1811">
        <w:rPr>
          <w:kern w:val="2"/>
          <w:sz w:val="22"/>
          <w:szCs w:val="22"/>
        </w:rPr>
        <w:t>clusterului</w:t>
      </w:r>
      <w:r w:rsidR="00F34D83" w:rsidRPr="00BE1811">
        <w:rPr>
          <w:noProof/>
          <w:kern w:val="2"/>
          <w:sz w:val="22"/>
          <w:szCs w:val="22"/>
        </w:rPr>
        <w:t xml:space="preserve"> </w:t>
      </w:r>
      <w:r w:rsidR="00F34D83" w:rsidRPr="00BE1811">
        <w:rPr>
          <w:kern w:val="2"/>
          <w:sz w:val="22"/>
          <w:szCs w:val="22"/>
        </w:rPr>
        <w:t>(număr)</w:t>
      </w:r>
    </w:p>
    <w:p w14:paraId="189E4466" w14:textId="77777777" w:rsidR="00F34D83" w:rsidRPr="00BE1811" w:rsidRDefault="00F34D83" w:rsidP="00FE041E">
      <w:pPr>
        <w:pStyle w:val="ListParagraph"/>
        <w:numPr>
          <w:ilvl w:val="0"/>
          <w:numId w:val="29"/>
        </w:numPr>
        <w:spacing w:before="100" w:beforeAutospacing="1" w:after="100" w:afterAutospacing="1" w:line="240" w:lineRule="auto"/>
        <w:contextualSpacing w:val="0"/>
        <w:jc w:val="both"/>
        <w:rPr>
          <w:noProof/>
          <w:color w:val="000000" w:themeColor="text1"/>
          <w:sz w:val="22"/>
          <w:szCs w:val="22"/>
        </w:rPr>
      </w:pPr>
      <w:r w:rsidRPr="00BE1811">
        <w:rPr>
          <w:kern w:val="2"/>
          <w:sz w:val="22"/>
          <w:szCs w:val="22"/>
        </w:rPr>
        <w:t xml:space="preserve">Număr de noi produse – bunuri sau servicii - și procese introduse pe piață de </w:t>
      </w:r>
      <w:proofErr w:type="spellStart"/>
      <w:r w:rsidRPr="00BE1811">
        <w:rPr>
          <w:kern w:val="2"/>
          <w:sz w:val="22"/>
          <w:szCs w:val="22"/>
        </w:rPr>
        <w:t>membrii</w:t>
      </w:r>
      <w:r w:rsidR="00CE5F02" w:rsidRPr="00BE1811">
        <w:rPr>
          <w:noProof/>
          <w:color w:val="000000" w:themeColor="text1"/>
          <w:kern w:val="2"/>
          <w:sz w:val="22"/>
          <w:szCs w:val="22"/>
        </w:rPr>
        <w:t>organizației</w:t>
      </w:r>
      <w:proofErr w:type="spellEnd"/>
      <w:r w:rsidR="00CE5F02" w:rsidRPr="00BE1811">
        <w:rPr>
          <w:noProof/>
          <w:color w:val="000000" w:themeColor="text1"/>
          <w:kern w:val="2"/>
          <w:sz w:val="22"/>
          <w:szCs w:val="22"/>
        </w:rPr>
        <w:t xml:space="preserve"> </w:t>
      </w:r>
      <w:r w:rsidRPr="00BE1811">
        <w:rPr>
          <w:noProof/>
          <w:color w:val="000000" w:themeColor="text1"/>
          <w:kern w:val="2"/>
          <w:sz w:val="22"/>
          <w:szCs w:val="22"/>
        </w:rPr>
        <w:t>clusterului (număr)</w:t>
      </w:r>
    </w:p>
    <w:p w14:paraId="0AB2C55D" w14:textId="77777777" w:rsidR="00F34D83" w:rsidRPr="00BE1811" w:rsidRDefault="00F34D83" w:rsidP="00FE041E">
      <w:pPr>
        <w:pStyle w:val="ListParagraph"/>
        <w:numPr>
          <w:ilvl w:val="0"/>
          <w:numId w:val="29"/>
        </w:numPr>
        <w:spacing w:before="100" w:beforeAutospacing="1" w:after="100" w:afterAutospacing="1" w:line="240" w:lineRule="auto"/>
        <w:contextualSpacing w:val="0"/>
        <w:jc w:val="both"/>
        <w:rPr>
          <w:sz w:val="22"/>
          <w:szCs w:val="22"/>
        </w:rPr>
      </w:pPr>
      <w:r w:rsidRPr="00BE1811">
        <w:rPr>
          <w:sz w:val="22"/>
          <w:szCs w:val="22"/>
        </w:rPr>
        <w:t xml:space="preserve">Laboratoare CD modernizate ca urmare a proiectului (număr) - </w:t>
      </w:r>
      <w:r w:rsidRPr="00BE1811">
        <w:rPr>
          <w:i/>
          <w:kern w:val="2"/>
          <w:sz w:val="22"/>
          <w:szCs w:val="22"/>
        </w:rPr>
        <w:t xml:space="preserve">pentru proiectele care </w:t>
      </w:r>
      <w:proofErr w:type="spellStart"/>
      <w:r w:rsidRPr="00BE1811">
        <w:rPr>
          <w:i/>
          <w:kern w:val="2"/>
          <w:sz w:val="22"/>
          <w:szCs w:val="22"/>
        </w:rPr>
        <w:t>contin</w:t>
      </w:r>
      <w:proofErr w:type="spellEnd"/>
      <w:r w:rsidRPr="00BE1811">
        <w:rPr>
          <w:i/>
          <w:kern w:val="2"/>
          <w:sz w:val="22"/>
          <w:szCs w:val="22"/>
        </w:rPr>
        <w:t xml:space="preserve"> investiții în clustere</w:t>
      </w:r>
    </w:p>
    <w:p w14:paraId="074A3F21" w14:textId="77777777" w:rsidR="00F34D83" w:rsidRPr="00BE1811" w:rsidRDefault="00F34D83" w:rsidP="00FE041E">
      <w:pPr>
        <w:pStyle w:val="ListParagraph"/>
        <w:numPr>
          <w:ilvl w:val="0"/>
          <w:numId w:val="29"/>
        </w:numPr>
        <w:spacing w:before="100" w:beforeAutospacing="1" w:after="100" w:afterAutospacing="1" w:line="240" w:lineRule="auto"/>
        <w:contextualSpacing w:val="0"/>
        <w:jc w:val="both"/>
        <w:rPr>
          <w:sz w:val="22"/>
          <w:szCs w:val="22"/>
        </w:rPr>
      </w:pPr>
      <w:r w:rsidRPr="00BE1811">
        <w:rPr>
          <w:sz w:val="22"/>
          <w:szCs w:val="22"/>
        </w:rPr>
        <w:t xml:space="preserve">Laboratoare CD nou create prin proiect (număr) - </w:t>
      </w:r>
      <w:r w:rsidRPr="00BE1811">
        <w:rPr>
          <w:i/>
          <w:kern w:val="2"/>
          <w:sz w:val="22"/>
          <w:szCs w:val="22"/>
        </w:rPr>
        <w:t>pentru proiectele care conțin investiții în clustere</w:t>
      </w:r>
    </w:p>
    <w:p w14:paraId="1A8C06A1" w14:textId="1A577DA2" w:rsidR="00BC4020" w:rsidRPr="00BE1811" w:rsidRDefault="00F34D83" w:rsidP="00BE1811">
      <w:pPr>
        <w:pStyle w:val="ListParagraph"/>
        <w:numPr>
          <w:ilvl w:val="0"/>
          <w:numId w:val="29"/>
        </w:numPr>
        <w:spacing w:before="100" w:beforeAutospacing="1" w:after="100" w:afterAutospacing="1" w:line="240" w:lineRule="auto"/>
        <w:contextualSpacing w:val="0"/>
        <w:jc w:val="both"/>
        <w:rPr>
          <w:b/>
          <w:noProof/>
          <w:color w:val="000000" w:themeColor="text1"/>
          <w:sz w:val="22"/>
          <w:szCs w:val="22"/>
          <w:u w:val="single"/>
        </w:rPr>
      </w:pPr>
      <w:r w:rsidRPr="00BE1811">
        <w:rPr>
          <w:kern w:val="2"/>
          <w:sz w:val="22"/>
          <w:szCs w:val="22"/>
        </w:rPr>
        <w:t>Număr de  locuri de muncă pentru cercetători men</w:t>
      </w:r>
      <w:r w:rsidRPr="00BE1811">
        <w:rPr>
          <w:sz w:val="22"/>
          <w:szCs w:val="22"/>
        </w:rPr>
        <w:t>ț</w:t>
      </w:r>
      <w:r w:rsidRPr="00BE1811">
        <w:rPr>
          <w:kern w:val="2"/>
          <w:sz w:val="22"/>
          <w:szCs w:val="22"/>
        </w:rPr>
        <w:t>inute la</w:t>
      </w:r>
      <w:r w:rsidR="00CE5F02" w:rsidRPr="00BE1811">
        <w:rPr>
          <w:kern w:val="2"/>
          <w:sz w:val="22"/>
          <w:szCs w:val="22"/>
        </w:rPr>
        <w:t xml:space="preserve"> </w:t>
      </w:r>
      <w:r w:rsidR="00CE5F02" w:rsidRPr="00BE1811">
        <w:rPr>
          <w:noProof/>
          <w:color w:val="000000" w:themeColor="text1"/>
          <w:kern w:val="2"/>
          <w:sz w:val="22"/>
          <w:szCs w:val="22"/>
        </w:rPr>
        <w:t xml:space="preserve">nivelul </w:t>
      </w:r>
      <w:r w:rsidRPr="00BE1811">
        <w:rPr>
          <w:noProof/>
          <w:color w:val="000000" w:themeColor="text1"/>
          <w:kern w:val="2"/>
          <w:sz w:val="22"/>
          <w:szCs w:val="22"/>
        </w:rPr>
        <w:t>membri</w:t>
      </w:r>
      <w:r w:rsidR="00CE5F02" w:rsidRPr="00BE1811">
        <w:rPr>
          <w:noProof/>
          <w:color w:val="000000" w:themeColor="text1"/>
          <w:kern w:val="2"/>
          <w:sz w:val="22"/>
          <w:szCs w:val="22"/>
        </w:rPr>
        <w:t>lor organizației</w:t>
      </w:r>
      <w:r w:rsidRPr="00BE1811">
        <w:rPr>
          <w:noProof/>
          <w:color w:val="000000" w:themeColor="text1"/>
          <w:kern w:val="2"/>
          <w:sz w:val="22"/>
          <w:szCs w:val="22"/>
        </w:rPr>
        <w:t xml:space="preserve"> </w:t>
      </w:r>
      <w:r w:rsidRPr="00BE1811">
        <w:rPr>
          <w:kern w:val="2"/>
          <w:sz w:val="22"/>
          <w:szCs w:val="22"/>
        </w:rPr>
        <w:t>clusterului ca urmare a proiectului (echivalent normă întreagă)</w:t>
      </w:r>
    </w:p>
    <w:p w14:paraId="25E57078" w14:textId="77777777" w:rsidR="001457A6" w:rsidRPr="00BE1811" w:rsidRDefault="001457A6" w:rsidP="002230D7">
      <w:pPr>
        <w:spacing w:before="100" w:beforeAutospacing="1" w:after="100" w:afterAutospacing="1" w:line="240" w:lineRule="auto"/>
        <w:jc w:val="both"/>
      </w:pPr>
      <w:r w:rsidRPr="00BE1811">
        <w:rPr>
          <w:b/>
          <w:u w:val="single"/>
        </w:rPr>
        <w:t>Indicatori suplimentari de rezultat</w:t>
      </w:r>
      <w:r w:rsidRPr="00BE1811">
        <w:t xml:space="preserve"> (se pot formula și alți indicatori relevanți pentru proiect, unde este cazul).</w:t>
      </w:r>
    </w:p>
    <w:p w14:paraId="6E18692F" w14:textId="77777777" w:rsidR="00F34D83" w:rsidRPr="00BE1811" w:rsidRDefault="00F34D83" w:rsidP="004F13EF">
      <w:pPr>
        <w:pStyle w:val="ListParagraph"/>
        <w:numPr>
          <w:ilvl w:val="0"/>
          <w:numId w:val="29"/>
        </w:numPr>
        <w:spacing w:before="100" w:beforeAutospacing="1" w:after="100" w:afterAutospacing="1" w:line="240" w:lineRule="auto"/>
        <w:jc w:val="both"/>
        <w:rPr>
          <w:b/>
          <w:sz w:val="22"/>
          <w:szCs w:val="22"/>
        </w:rPr>
      </w:pPr>
      <w:r w:rsidRPr="00BE1811">
        <w:rPr>
          <w:kern w:val="2"/>
          <w:sz w:val="22"/>
          <w:szCs w:val="22"/>
        </w:rPr>
        <w:t xml:space="preserve">Număr de întreprinderi (din </w:t>
      </w:r>
      <w:r w:rsidR="00CE5F02" w:rsidRPr="00BE1811">
        <w:rPr>
          <w:noProof/>
          <w:color w:val="000000" w:themeColor="text1"/>
          <w:kern w:val="2"/>
          <w:sz w:val="22"/>
          <w:szCs w:val="22"/>
        </w:rPr>
        <w:t xml:space="preserve">organizația </w:t>
      </w:r>
      <w:r w:rsidRPr="00BE1811">
        <w:rPr>
          <w:noProof/>
          <w:color w:val="000000" w:themeColor="text1"/>
          <w:kern w:val="2"/>
          <w:sz w:val="22"/>
          <w:szCs w:val="22"/>
        </w:rPr>
        <w:t>cluster</w:t>
      </w:r>
      <w:r w:rsidR="00CE5F02" w:rsidRPr="00BE1811">
        <w:rPr>
          <w:noProof/>
          <w:color w:val="000000" w:themeColor="text1"/>
          <w:kern w:val="2"/>
          <w:sz w:val="22"/>
          <w:szCs w:val="22"/>
        </w:rPr>
        <w:t>ului</w:t>
      </w:r>
      <w:r w:rsidRPr="00BE1811">
        <w:rPr>
          <w:noProof/>
          <w:color w:val="000000" w:themeColor="text1"/>
          <w:kern w:val="2"/>
          <w:sz w:val="22"/>
          <w:szCs w:val="22"/>
        </w:rPr>
        <w:t xml:space="preserve"> </w:t>
      </w:r>
      <w:r w:rsidRPr="00BE1811">
        <w:rPr>
          <w:kern w:val="2"/>
          <w:sz w:val="22"/>
          <w:szCs w:val="22"/>
        </w:rPr>
        <w:t xml:space="preserve">si din afară) care au accesat facilitățile comune CD construite prin proiect </w:t>
      </w:r>
      <w:r w:rsidRPr="00BE1811">
        <w:rPr>
          <w:i/>
          <w:kern w:val="2"/>
          <w:sz w:val="22"/>
          <w:szCs w:val="22"/>
        </w:rPr>
        <w:t xml:space="preserve">(pentru proiectele care </w:t>
      </w:r>
      <w:proofErr w:type="spellStart"/>
      <w:r w:rsidRPr="00BE1811">
        <w:rPr>
          <w:i/>
          <w:kern w:val="2"/>
          <w:sz w:val="22"/>
          <w:szCs w:val="22"/>
        </w:rPr>
        <w:t>contin</w:t>
      </w:r>
      <w:proofErr w:type="spellEnd"/>
      <w:r w:rsidRPr="00BE1811">
        <w:rPr>
          <w:i/>
          <w:kern w:val="2"/>
          <w:sz w:val="22"/>
          <w:szCs w:val="22"/>
        </w:rPr>
        <w:t xml:space="preserve"> investiții în clustere)</w:t>
      </w:r>
      <w:r w:rsidR="00F56B47" w:rsidRPr="00BE1811">
        <w:rPr>
          <w:sz w:val="22"/>
          <w:szCs w:val="22"/>
        </w:rPr>
        <w:t xml:space="preserve"> (număr)</w:t>
      </w:r>
    </w:p>
    <w:p w14:paraId="398815C1" w14:textId="77777777" w:rsidR="00F34D83" w:rsidRPr="00BE1811" w:rsidRDefault="00F34D83" w:rsidP="00D24931">
      <w:pPr>
        <w:pStyle w:val="ListParagraph"/>
        <w:spacing w:before="100" w:beforeAutospacing="1" w:after="100" w:afterAutospacing="1" w:line="240" w:lineRule="auto"/>
        <w:jc w:val="both"/>
        <w:rPr>
          <w:b/>
          <w:sz w:val="22"/>
          <w:szCs w:val="22"/>
        </w:rPr>
      </w:pPr>
    </w:p>
    <w:p w14:paraId="1132C952" w14:textId="1CA28030" w:rsidR="005E6023" w:rsidRPr="00BE1811" w:rsidRDefault="00F34D83" w:rsidP="00BE1811">
      <w:pPr>
        <w:pStyle w:val="ListParagraph"/>
        <w:spacing w:before="100" w:beforeAutospacing="1" w:after="100" w:afterAutospacing="1" w:line="240" w:lineRule="auto"/>
        <w:ind w:left="0"/>
        <w:jc w:val="both"/>
        <w:rPr>
          <w:b/>
          <w:noProof/>
          <w:sz w:val="22"/>
          <w:szCs w:val="22"/>
        </w:rPr>
      </w:pPr>
      <w:bookmarkStart w:id="34" w:name="_Toc20991908"/>
      <w:r w:rsidRPr="00BE1811">
        <w:rPr>
          <w:noProof/>
          <w:color w:val="000000" w:themeColor="text1"/>
          <w:sz w:val="22"/>
          <w:szCs w:val="22"/>
        </w:rPr>
        <w:t>În contractul de finanţare se prevede că, în raport cu obligaţia asumatã de către  Beneficiar,  în situaţia  în  care  proiectul  nu  realizează integral  indicatorii  asumaţi  prin  contract, finanţarea nerambursabilă acordată va fi redusă proporţional, cu excepţia cazurilor temeinic justificate.</w:t>
      </w:r>
      <w:r w:rsidR="006F7804" w:rsidRPr="00BE1811">
        <w:rPr>
          <w:noProof/>
          <w:color w:val="000000" w:themeColor="text1"/>
          <w:sz w:val="22"/>
          <w:szCs w:val="22"/>
        </w:rPr>
        <w:t xml:space="preserve"> A se vedea prevederile </w:t>
      </w:r>
      <w:r w:rsidR="006F7804" w:rsidRPr="00BE1811">
        <w:rPr>
          <w:i/>
          <w:noProof/>
          <w:color w:val="000000" w:themeColor="text1"/>
          <w:sz w:val="22"/>
          <w:szCs w:val="22"/>
        </w:rPr>
        <w:t>Metodologiei pentru reglementarea modului de diminuare a finanțării nerambursabile în cazul neîndeplinirii țintei indicatorilor de program în cadrul proiectelor finanțate prin POC</w:t>
      </w:r>
      <w:r w:rsidR="006F7804" w:rsidRPr="00BE1811">
        <w:rPr>
          <w:noProof/>
          <w:color w:val="000000" w:themeColor="text1"/>
          <w:sz w:val="22"/>
          <w:szCs w:val="22"/>
        </w:rPr>
        <w:t>, nr. 66955/30.09.2019</w:t>
      </w:r>
      <w:r w:rsidR="006061F7" w:rsidRPr="00BE1811">
        <w:rPr>
          <w:rStyle w:val="FootnoteReference"/>
          <w:noProof/>
          <w:color w:val="000000" w:themeColor="text1"/>
          <w:sz w:val="22"/>
          <w:szCs w:val="22"/>
        </w:rPr>
        <w:footnoteReference w:id="11"/>
      </w:r>
      <w:r w:rsidR="006061F7" w:rsidRPr="00BE1811">
        <w:rPr>
          <w:noProof/>
          <w:color w:val="000000" w:themeColor="text1"/>
          <w:sz w:val="22"/>
          <w:szCs w:val="22"/>
        </w:rPr>
        <w:t>.</w:t>
      </w:r>
    </w:p>
    <w:p w14:paraId="6461FD18" w14:textId="77777777" w:rsidR="005E6023" w:rsidRPr="00BE1811" w:rsidRDefault="005E6023" w:rsidP="00BE1811">
      <w:pPr>
        <w:pStyle w:val="ListParagraph"/>
        <w:spacing w:before="100" w:beforeAutospacing="1" w:after="100" w:afterAutospacing="1" w:line="240" w:lineRule="auto"/>
        <w:ind w:left="0"/>
        <w:jc w:val="both"/>
        <w:rPr>
          <w:b/>
          <w:noProof/>
          <w:sz w:val="22"/>
          <w:szCs w:val="22"/>
        </w:rPr>
      </w:pPr>
    </w:p>
    <w:p w14:paraId="1E37654D" w14:textId="13BC44AF" w:rsidR="00F34D83" w:rsidRPr="00BE1811" w:rsidRDefault="005E6023" w:rsidP="00BE1811">
      <w:pPr>
        <w:pStyle w:val="ListParagraph"/>
        <w:spacing w:before="100" w:beforeAutospacing="1" w:after="100" w:afterAutospacing="1" w:line="240" w:lineRule="auto"/>
        <w:ind w:left="0"/>
        <w:contextualSpacing w:val="0"/>
        <w:jc w:val="both"/>
        <w:rPr>
          <w:color w:val="000000" w:themeColor="text1"/>
          <w:kern w:val="2"/>
          <w:sz w:val="22"/>
          <w:szCs w:val="22"/>
        </w:rPr>
      </w:pPr>
      <w:r w:rsidRPr="00BE1811">
        <w:rPr>
          <w:color w:val="000000" w:themeColor="text1"/>
          <w:kern w:val="2"/>
          <w:sz w:val="22"/>
          <w:szCs w:val="22"/>
        </w:rPr>
        <w:t xml:space="preserve">Pe parcursul implementării proiectului se va respecta </w:t>
      </w:r>
      <w:r w:rsidRPr="00BE1811">
        <w:rPr>
          <w:i/>
          <w:color w:val="000000" w:themeColor="text1"/>
          <w:kern w:val="2"/>
          <w:sz w:val="22"/>
          <w:szCs w:val="22"/>
        </w:rPr>
        <w:t xml:space="preserve">Metodologia de verificare privind dubla contabilizare a cheltuielilor salariale solicitate la rambursare în cadrul proiectelor implementate prin Programul Operațional </w:t>
      </w:r>
      <w:proofErr w:type="spellStart"/>
      <w:r w:rsidRPr="00BE1811">
        <w:rPr>
          <w:i/>
          <w:color w:val="000000" w:themeColor="text1"/>
          <w:kern w:val="2"/>
          <w:sz w:val="22"/>
          <w:szCs w:val="22"/>
        </w:rPr>
        <w:t>Comeptitivitate</w:t>
      </w:r>
      <w:proofErr w:type="spellEnd"/>
      <w:r w:rsidRPr="00BE1811">
        <w:rPr>
          <w:rStyle w:val="FootnoteReference"/>
          <w:color w:val="000000" w:themeColor="text1"/>
          <w:kern w:val="2"/>
          <w:sz w:val="22"/>
          <w:szCs w:val="22"/>
          <w:lang w:val="fr-FR"/>
        </w:rPr>
        <w:footnoteReference w:id="12"/>
      </w:r>
      <w:r w:rsidR="006F3F00" w:rsidRPr="00BE1811">
        <w:rPr>
          <w:i/>
          <w:color w:val="000000" w:themeColor="text1"/>
          <w:kern w:val="2"/>
          <w:sz w:val="22"/>
          <w:szCs w:val="22"/>
        </w:rPr>
        <w:t>.</w:t>
      </w:r>
    </w:p>
    <w:p w14:paraId="4E35FDCF" w14:textId="773E2EB6" w:rsidR="00F34D83" w:rsidRPr="00BE1811" w:rsidRDefault="00F34D83" w:rsidP="00F34D83">
      <w:pPr>
        <w:pStyle w:val="Heading2"/>
        <w:rPr>
          <w:sz w:val="22"/>
          <w:szCs w:val="22"/>
        </w:rPr>
      </w:pPr>
      <w:bookmarkStart w:id="35" w:name="_Toc495913398"/>
      <w:bookmarkStart w:id="36" w:name="_Toc506362199"/>
      <w:bookmarkStart w:id="37" w:name="_Toc74560914"/>
      <w:bookmarkStart w:id="38" w:name="_Toc81552868"/>
      <w:r w:rsidRPr="00BE1811">
        <w:rPr>
          <w:sz w:val="22"/>
          <w:szCs w:val="22"/>
        </w:rPr>
        <w:t>1.</w:t>
      </w:r>
      <w:r w:rsidR="00F157F0" w:rsidRPr="00BE1811">
        <w:rPr>
          <w:sz w:val="22"/>
          <w:szCs w:val="22"/>
        </w:rPr>
        <w:t>6</w:t>
      </w:r>
      <w:r w:rsidRPr="00BE1811">
        <w:rPr>
          <w:sz w:val="22"/>
          <w:szCs w:val="22"/>
        </w:rPr>
        <w:t xml:space="preserve"> Alocarea </w:t>
      </w:r>
      <w:proofErr w:type="spellStart"/>
      <w:r w:rsidRPr="00BE1811">
        <w:rPr>
          <w:sz w:val="22"/>
          <w:szCs w:val="22"/>
        </w:rPr>
        <w:t>stabilitã</w:t>
      </w:r>
      <w:proofErr w:type="spellEnd"/>
      <w:r w:rsidRPr="00BE1811">
        <w:rPr>
          <w:sz w:val="22"/>
          <w:szCs w:val="22"/>
        </w:rPr>
        <w:t xml:space="preserve"> pentru apelul de proiecte</w:t>
      </w:r>
      <w:bookmarkEnd w:id="34"/>
      <w:bookmarkEnd w:id="35"/>
      <w:bookmarkEnd w:id="36"/>
      <w:bookmarkEnd w:id="37"/>
      <w:bookmarkEnd w:id="38"/>
      <w:r w:rsidR="0021684F" w:rsidRPr="00BE1811">
        <w:rPr>
          <w:sz w:val="22"/>
          <w:szCs w:val="22"/>
        </w:rPr>
        <w:t xml:space="preserve"> </w:t>
      </w:r>
    </w:p>
    <w:p w14:paraId="0856C8F1" w14:textId="77777777" w:rsidR="0021684F" w:rsidRPr="00BE1811" w:rsidRDefault="0021684F" w:rsidP="00BE1811"/>
    <w:p w14:paraId="046777C2" w14:textId="68EF433B" w:rsidR="00535617" w:rsidRPr="00BE1811" w:rsidRDefault="00CE7857" w:rsidP="00BE1811">
      <w:pPr>
        <w:spacing w:after="120" w:line="240" w:lineRule="auto"/>
        <w:jc w:val="both"/>
      </w:pPr>
      <w:r w:rsidRPr="00BE1811">
        <w:t>Buget</w:t>
      </w:r>
      <w:r w:rsidR="006F3F00" w:rsidRPr="00BE1811">
        <w:t>ul</w:t>
      </w:r>
      <w:r w:rsidRPr="00BE1811">
        <w:t xml:space="preserve"> </w:t>
      </w:r>
      <w:r w:rsidR="00A15E44">
        <w:t xml:space="preserve">total </w:t>
      </w:r>
      <w:r w:rsidRPr="00BE1811">
        <w:t>alocat</w:t>
      </w:r>
      <w:r w:rsidR="006F3F00" w:rsidRPr="00BE1811">
        <w:t xml:space="preserve"> pentru apel</w:t>
      </w:r>
      <w:r w:rsidR="00A15E44">
        <w:t xml:space="preserve"> este de</w:t>
      </w:r>
      <w:r w:rsidRPr="00BE1811">
        <w:t xml:space="preserve"> </w:t>
      </w:r>
      <w:bookmarkStart w:id="39" w:name="_Hlk73967269"/>
      <w:r w:rsidRPr="00BE1811">
        <w:t xml:space="preserve"> </w:t>
      </w:r>
      <w:r w:rsidR="00AA23A7">
        <w:rPr>
          <w:b/>
        </w:rPr>
        <w:t>122.243.657,12</w:t>
      </w:r>
      <w:r w:rsidRPr="0042173B">
        <w:rPr>
          <w:b/>
        </w:rPr>
        <w:t xml:space="preserve"> lei</w:t>
      </w:r>
      <w:r w:rsidR="0073605E" w:rsidRPr="0042173B">
        <w:rPr>
          <w:b/>
        </w:rPr>
        <w:t xml:space="preserve"> </w:t>
      </w:r>
      <w:r w:rsidR="00A812BD" w:rsidRPr="0042173B">
        <w:t xml:space="preserve">(echivalent a </w:t>
      </w:r>
      <w:r w:rsidR="0073605E" w:rsidRPr="0042173B">
        <w:rPr>
          <w:b/>
        </w:rPr>
        <w:t>24.838.699 Euro</w:t>
      </w:r>
      <w:r w:rsidR="00BE4A8E" w:rsidRPr="0042173B">
        <w:rPr>
          <w:rStyle w:val="FootnoteReference"/>
        </w:rPr>
        <w:footnoteReference w:id="13"/>
      </w:r>
      <w:r w:rsidR="00BE4A8E" w:rsidRPr="0042173B">
        <w:rPr>
          <w:b/>
        </w:rPr>
        <w:t>)</w:t>
      </w:r>
      <w:r w:rsidR="00AA23A7">
        <w:t>, din care 103.907.107,82</w:t>
      </w:r>
      <w:r w:rsidRPr="0042173B">
        <w:t xml:space="preserve"> lei </w:t>
      </w:r>
      <w:r w:rsidR="0073605E" w:rsidRPr="0042173B">
        <w:t>FEDR (</w:t>
      </w:r>
      <w:r w:rsidR="00A812BD" w:rsidRPr="0042173B">
        <w:t xml:space="preserve">echivalent a </w:t>
      </w:r>
      <w:r w:rsidR="0073605E" w:rsidRPr="0042173B">
        <w:t>21.112.894 Euro)</w:t>
      </w:r>
      <w:r w:rsidR="00DC66EA" w:rsidRPr="0042173B">
        <w:t xml:space="preserve">, </w:t>
      </w:r>
      <w:r w:rsidR="00B8746B" w:rsidRPr="0042173B">
        <w:t>din care bugetul alocat pentru zona ITI Delta D</w:t>
      </w:r>
      <w:r w:rsidR="00AA23A7">
        <w:t>unării este în valoare de 36.911.25</w:t>
      </w:r>
      <w:r w:rsidR="00B8746B" w:rsidRPr="0042173B">
        <w:t xml:space="preserve">0 lei (echivalentul a 7.500.000 euro), </w:t>
      </w:r>
      <w:r w:rsidR="00DC66EA" w:rsidRPr="0042173B">
        <w:t>cu posibilitatea utilizării mecanismului de supracontractare, în condițiile le</w:t>
      </w:r>
      <w:r w:rsidR="00AA23A7">
        <w:t>gii, până la valoarea de 244.487.314,25</w:t>
      </w:r>
      <w:r w:rsidR="00DC66EA" w:rsidRPr="0042173B">
        <w:t xml:space="preserve"> lei</w:t>
      </w:r>
      <w:r w:rsidR="007C060E" w:rsidRPr="0042173B">
        <w:t xml:space="preserve"> (echivalent a 49.677.398 euro)</w:t>
      </w:r>
      <w:r w:rsidR="00AA23A7">
        <w:t>, dintre care 207.814.215,64</w:t>
      </w:r>
      <w:r w:rsidR="00DC66EA" w:rsidRPr="0042173B">
        <w:t xml:space="preserve"> lei fonduri FEDR</w:t>
      </w:r>
      <w:r w:rsidR="007C060E" w:rsidRPr="0042173B">
        <w:t xml:space="preserve"> (echivalent a 42.225.788 euro)</w:t>
      </w:r>
      <w:r w:rsidR="00DC66EA" w:rsidRPr="0042173B">
        <w:t>.</w:t>
      </w:r>
    </w:p>
    <w:bookmarkEnd w:id="39"/>
    <w:p w14:paraId="7485C74D" w14:textId="77777777" w:rsidR="00BB5C92" w:rsidRPr="00BE1811" w:rsidRDefault="00BB5C92" w:rsidP="00BE1811">
      <w:pPr>
        <w:spacing w:after="120" w:line="240" w:lineRule="auto"/>
        <w:jc w:val="both"/>
        <w:rPr>
          <w:b/>
        </w:rPr>
      </w:pPr>
      <w:r w:rsidRPr="00BE1811">
        <w:rPr>
          <w:b/>
        </w:rPr>
        <w:t>ATENȚIE!!!</w:t>
      </w:r>
    </w:p>
    <w:p w14:paraId="12402252" w14:textId="15C1EA21" w:rsidR="00B134F8" w:rsidRPr="00BE1811" w:rsidRDefault="00F34D83">
      <w:pPr>
        <w:spacing w:after="120" w:line="240" w:lineRule="auto"/>
        <w:jc w:val="both"/>
        <w:rPr>
          <w:b/>
        </w:rPr>
      </w:pPr>
      <w:r w:rsidRPr="00BE1811">
        <w:rPr>
          <w:b/>
        </w:rPr>
        <w:t>Suma alocată este disponibilă pentru</w:t>
      </w:r>
      <w:r w:rsidR="00B134F8" w:rsidRPr="00BE1811">
        <w:rPr>
          <w:b/>
        </w:rPr>
        <w:t>:</w:t>
      </w:r>
    </w:p>
    <w:p w14:paraId="4B3BC849" w14:textId="2B99519B" w:rsidR="00F34D83" w:rsidRPr="00BE1811" w:rsidRDefault="00F34D83" w:rsidP="00BE1811">
      <w:pPr>
        <w:pStyle w:val="ListParagraph"/>
        <w:numPr>
          <w:ilvl w:val="0"/>
          <w:numId w:val="29"/>
        </w:numPr>
        <w:spacing w:after="120" w:line="240" w:lineRule="auto"/>
        <w:jc w:val="both"/>
        <w:rPr>
          <w:sz w:val="22"/>
          <w:szCs w:val="22"/>
        </w:rPr>
      </w:pPr>
      <w:r w:rsidRPr="00BE1811">
        <w:rPr>
          <w:b/>
          <w:sz w:val="22"/>
          <w:szCs w:val="22"/>
        </w:rPr>
        <w:t>regiunile mai puțin dezvoltate (LDR</w:t>
      </w:r>
      <w:r w:rsidR="00B134F8" w:rsidRPr="00BE1811">
        <w:rPr>
          <w:b/>
          <w:sz w:val="22"/>
          <w:szCs w:val="22"/>
        </w:rPr>
        <w:t xml:space="preserve"> - </w:t>
      </w:r>
      <w:r w:rsidR="00B134F8" w:rsidRPr="00BE1811">
        <w:rPr>
          <w:sz w:val="22"/>
          <w:szCs w:val="22"/>
        </w:rPr>
        <w:t>fără a considera zona ITI Delta Dunării</w:t>
      </w:r>
      <w:r w:rsidRPr="00BE1811">
        <w:rPr>
          <w:b/>
          <w:sz w:val="22"/>
          <w:szCs w:val="22"/>
        </w:rPr>
        <w:t>).</w:t>
      </w:r>
      <w:r w:rsidR="00FD41E6" w:rsidRPr="00BE1811">
        <w:rPr>
          <w:b/>
          <w:sz w:val="22"/>
          <w:szCs w:val="22"/>
        </w:rPr>
        <w:t xml:space="preserve"> </w:t>
      </w:r>
      <w:r w:rsidR="00793ADC" w:rsidRPr="00BE1811">
        <w:rPr>
          <w:sz w:val="22"/>
          <w:szCs w:val="22"/>
        </w:rPr>
        <w:t>V</w:t>
      </w:r>
      <w:r w:rsidR="0062036A" w:rsidRPr="00BE1811">
        <w:rPr>
          <w:sz w:val="22"/>
          <w:szCs w:val="22"/>
        </w:rPr>
        <w:t xml:space="preserve">or fi finanțate numai proiectele a căror locație de implementare se află </w:t>
      </w:r>
      <w:r w:rsidR="00B134F8" w:rsidRPr="00BE1811">
        <w:rPr>
          <w:sz w:val="22"/>
          <w:szCs w:val="22"/>
        </w:rPr>
        <w:t xml:space="preserve">pe teritoriul </w:t>
      </w:r>
      <w:proofErr w:type="spellStart"/>
      <w:r w:rsidR="00B134F8" w:rsidRPr="00BE1811">
        <w:rPr>
          <w:sz w:val="22"/>
          <w:szCs w:val="22"/>
        </w:rPr>
        <w:t>Românie</w:t>
      </w:r>
      <w:proofErr w:type="spellEnd"/>
      <w:r w:rsidR="00B134F8" w:rsidRPr="00BE1811">
        <w:rPr>
          <w:sz w:val="22"/>
          <w:szCs w:val="22"/>
        </w:rPr>
        <w:t xml:space="preserve"> </w:t>
      </w:r>
      <w:r w:rsidR="0062036A" w:rsidRPr="00BE1811">
        <w:rPr>
          <w:sz w:val="22"/>
          <w:szCs w:val="22"/>
        </w:rPr>
        <w:t xml:space="preserve">în </w:t>
      </w:r>
      <w:r w:rsidR="00B134F8" w:rsidRPr="00BE1811">
        <w:rPr>
          <w:sz w:val="22"/>
          <w:szCs w:val="22"/>
        </w:rPr>
        <w:t>r</w:t>
      </w:r>
      <w:r w:rsidR="0062036A" w:rsidRPr="00BE1811">
        <w:rPr>
          <w:sz w:val="22"/>
          <w:szCs w:val="22"/>
        </w:rPr>
        <w:t>egiunile mai puțin dezvoltate</w:t>
      </w:r>
      <w:r w:rsidR="00B134F8" w:rsidRPr="00BE1811">
        <w:rPr>
          <w:sz w:val="22"/>
          <w:szCs w:val="22"/>
        </w:rPr>
        <w:t>;</w:t>
      </w:r>
    </w:p>
    <w:p w14:paraId="241CFEE5" w14:textId="5776CE52" w:rsidR="00E27E6C" w:rsidRPr="00BE1811" w:rsidRDefault="00B134F8" w:rsidP="00B134F8">
      <w:pPr>
        <w:pStyle w:val="ListParagraph"/>
        <w:numPr>
          <w:ilvl w:val="0"/>
          <w:numId w:val="3"/>
        </w:numPr>
        <w:spacing w:before="100" w:beforeAutospacing="1" w:after="100" w:afterAutospacing="1" w:line="240" w:lineRule="auto"/>
        <w:jc w:val="both"/>
        <w:rPr>
          <w:sz w:val="22"/>
          <w:szCs w:val="22"/>
        </w:rPr>
      </w:pPr>
      <w:r w:rsidRPr="00BE1811">
        <w:rPr>
          <w:b/>
          <w:sz w:val="22"/>
          <w:szCs w:val="22"/>
        </w:rPr>
        <w:t xml:space="preserve">proiectele derulate </w:t>
      </w:r>
      <w:r w:rsidR="00E27E6C" w:rsidRPr="00BE1811">
        <w:rPr>
          <w:b/>
          <w:sz w:val="22"/>
          <w:szCs w:val="22"/>
        </w:rPr>
        <w:t>î</w:t>
      </w:r>
      <w:r w:rsidRPr="00BE1811">
        <w:rPr>
          <w:b/>
          <w:sz w:val="22"/>
          <w:szCs w:val="22"/>
        </w:rPr>
        <w:t xml:space="preserve">n </w:t>
      </w:r>
      <w:r w:rsidR="00E27E6C" w:rsidRPr="00BE1811">
        <w:rPr>
          <w:b/>
          <w:sz w:val="22"/>
          <w:szCs w:val="22"/>
        </w:rPr>
        <w:t xml:space="preserve">regiunea </w:t>
      </w:r>
      <w:r w:rsidRPr="00BE1811">
        <w:rPr>
          <w:b/>
          <w:sz w:val="22"/>
          <w:szCs w:val="22"/>
        </w:rPr>
        <w:t>ITI</w:t>
      </w:r>
      <w:r w:rsidR="00E27E6C" w:rsidRPr="00BE1811">
        <w:rPr>
          <w:b/>
          <w:sz w:val="22"/>
          <w:szCs w:val="22"/>
        </w:rPr>
        <w:t xml:space="preserve"> Delta Dunării.</w:t>
      </w:r>
      <w:r w:rsidRPr="00BE1811">
        <w:rPr>
          <w:sz w:val="22"/>
          <w:szCs w:val="22"/>
        </w:rPr>
        <w:t xml:space="preserve"> </w:t>
      </w:r>
    </w:p>
    <w:p w14:paraId="3AFF6994" w14:textId="33DC60B4" w:rsidR="00E27E6C" w:rsidRPr="00BE1811" w:rsidRDefault="00E27E6C" w:rsidP="00BE1811">
      <w:pPr>
        <w:spacing w:before="100" w:beforeAutospacing="1" w:after="100" w:afterAutospacing="1" w:line="240" w:lineRule="auto"/>
        <w:ind w:left="360"/>
        <w:jc w:val="both"/>
      </w:pPr>
      <w:r w:rsidRPr="00BE1811">
        <w:t>În cazul în care, bugetul alocat zonei ITI Delta Dunării nu va fi contractat, diferența rămasă neutilizată va fi distribuită către celelalte regiuni mai puțin dezvoltate ale României.</w:t>
      </w:r>
    </w:p>
    <w:p w14:paraId="1A69087E" w14:textId="77777777" w:rsidR="00B134F8" w:rsidRPr="00BE1811" w:rsidRDefault="00B134F8" w:rsidP="00BE1811">
      <w:pPr>
        <w:spacing w:after="120" w:line="240" w:lineRule="auto"/>
        <w:jc w:val="both"/>
      </w:pPr>
    </w:p>
    <w:p w14:paraId="4F7F8756" w14:textId="77777777" w:rsidR="00137ACA" w:rsidRPr="00BE1811" w:rsidRDefault="00137ACA" w:rsidP="00BE1811">
      <w:pPr>
        <w:spacing w:after="120" w:line="240" w:lineRule="auto"/>
        <w:jc w:val="both"/>
      </w:pPr>
    </w:p>
    <w:p w14:paraId="13FB147F" w14:textId="6D8FE70D" w:rsidR="00F34D83" w:rsidRPr="00BE1811" w:rsidRDefault="00F34D83" w:rsidP="00BE1811">
      <w:pPr>
        <w:pStyle w:val="Heading2"/>
        <w:spacing w:before="0" w:after="120" w:line="240" w:lineRule="auto"/>
        <w:rPr>
          <w:sz w:val="22"/>
          <w:szCs w:val="22"/>
        </w:rPr>
      </w:pPr>
      <w:bookmarkStart w:id="40" w:name="_Toc495913399"/>
      <w:bookmarkStart w:id="41" w:name="_Toc506362200"/>
      <w:bookmarkStart w:id="42" w:name="_Toc74560915"/>
      <w:bookmarkStart w:id="43" w:name="_Toc20991909"/>
      <w:bookmarkStart w:id="44" w:name="_Toc81552869"/>
      <w:r w:rsidRPr="00BE1811">
        <w:rPr>
          <w:sz w:val="22"/>
          <w:szCs w:val="22"/>
        </w:rPr>
        <w:lastRenderedPageBreak/>
        <w:t>1.</w:t>
      </w:r>
      <w:r w:rsidR="00F157F0" w:rsidRPr="00BE1811">
        <w:rPr>
          <w:sz w:val="22"/>
          <w:szCs w:val="22"/>
        </w:rPr>
        <w:t>7</w:t>
      </w:r>
      <w:r w:rsidRPr="00BE1811">
        <w:rPr>
          <w:sz w:val="22"/>
          <w:szCs w:val="22"/>
        </w:rPr>
        <w:t xml:space="preserve"> Valoarea minimă și maximă a proiectului</w:t>
      </w:r>
      <w:bookmarkEnd w:id="40"/>
      <w:bookmarkEnd w:id="41"/>
      <w:bookmarkEnd w:id="42"/>
      <w:bookmarkEnd w:id="43"/>
      <w:bookmarkEnd w:id="44"/>
    </w:p>
    <w:p w14:paraId="224E102C" w14:textId="77777777" w:rsidR="00995ECF" w:rsidRPr="00BE1811" w:rsidRDefault="00995ECF" w:rsidP="00BE1811">
      <w:pPr>
        <w:spacing w:after="120" w:line="240" w:lineRule="auto"/>
      </w:pPr>
    </w:p>
    <w:p w14:paraId="27CF3F21" w14:textId="565DB15F" w:rsidR="007A55A1" w:rsidRPr="00BE1811" w:rsidRDefault="00F34D83" w:rsidP="00BE1811">
      <w:pPr>
        <w:autoSpaceDE w:val="0"/>
        <w:autoSpaceDN w:val="0"/>
        <w:adjustRightInd w:val="0"/>
        <w:spacing w:after="120" w:line="240" w:lineRule="auto"/>
        <w:jc w:val="both"/>
        <w:rPr>
          <w:bCs/>
          <w:noProof/>
          <w:color w:val="000000" w:themeColor="text1"/>
          <w:lang w:eastAsia="ro-RO"/>
        </w:rPr>
      </w:pPr>
      <w:bookmarkStart w:id="45" w:name="_Toc20991910"/>
      <w:r w:rsidRPr="00BE1811">
        <w:rPr>
          <w:bCs/>
          <w:noProof/>
          <w:color w:val="000000" w:themeColor="text1"/>
          <w:lang w:eastAsia="ro-RO"/>
        </w:rPr>
        <w:t>Valoarea finanțării publice nerambursabile, pentru un proiect, este cuprinsă între</w:t>
      </w:r>
      <w:r w:rsidR="00EE56BE" w:rsidRPr="00BE1811">
        <w:rPr>
          <w:bCs/>
          <w:noProof/>
          <w:color w:val="000000" w:themeColor="text1"/>
          <w:lang w:eastAsia="ro-RO"/>
        </w:rPr>
        <w:t xml:space="preserve"> </w:t>
      </w:r>
      <w:r w:rsidR="00EE56BE" w:rsidRPr="00BE1811">
        <w:rPr>
          <w:b/>
          <w:bCs/>
          <w:noProof/>
          <w:color w:val="000000" w:themeColor="text1"/>
          <w:lang w:eastAsia="ro-RO"/>
        </w:rPr>
        <w:t>minim</w:t>
      </w:r>
      <w:r w:rsidR="003D7003" w:rsidRPr="00BE1811">
        <w:rPr>
          <w:b/>
          <w:bCs/>
          <w:noProof/>
          <w:color w:val="000000" w:themeColor="text1"/>
          <w:lang w:eastAsia="ro-RO"/>
        </w:rPr>
        <w:t xml:space="preserve"> 2.</w:t>
      </w:r>
      <w:r w:rsidR="00180BBA">
        <w:rPr>
          <w:b/>
          <w:bCs/>
          <w:noProof/>
          <w:color w:val="000000" w:themeColor="text1"/>
          <w:lang w:eastAsia="ro-RO"/>
        </w:rPr>
        <w:t xml:space="preserve">460.775 </w:t>
      </w:r>
      <w:r w:rsidRPr="00BE1811">
        <w:rPr>
          <w:b/>
          <w:bCs/>
          <w:noProof/>
          <w:color w:val="000000" w:themeColor="text1"/>
          <w:lang w:eastAsia="ro-RO"/>
        </w:rPr>
        <w:t>lei</w:t>
      </w:r>
      <w:r w:rsidRPr="00BE1811">
        <w:rPr>
          <w:bCs/>
          <w:noProof/>
          <w:color w:val="000000" w:themeColor="text1"/>
          <w:lang w:eastAsia="ro-RO"/>
        </w:rPr>
        <w:t xml:space="preserve"> </w:t>
      </w:r>
      <w:r w:rsidRPr="00BE1811">
        <w:rPr>
          <w:b/>
          <w:bCs/>
          <w:noProof/>
          <w:color w:val="000000" w:themeColor="text1"/>
          <w:lang w:eastAsia="ro-RO"/>
        </w:rPr>
        <w:t xml:space="preserve">(echivalentul a </w:t>
      </w:r>
      <w:r w:rsidR="00EB199B" w:rsidRPr="00BE1811">
        <w:rPr>
          <w:b/>
          <w:bCs/>
          <w:noProof/>
          <w:color w:val="000000" w:themeColor="text1"/>
          <w:lang w:eastAsia="ro-RO"/>
        </w:rPr>
        <w:t>5</w:t>
      </w:r>
      <w:r w:rsidRPr="00BE1811">
        <w:rPr>
          <w:b/>
          <w:bCs/>
          <w:noProof/>
          <w:color w:val="000000" w:themeColor="text1"/>
          <w:lang w:eastAsia="ro-RO"/>
        </w:rPr>
        <w:t>00.000 Euro)</w:t>
      </w:r>
      <w:r w:rsidRPr="00BE1811">
        <w:rPr>
          <w:bCs/>
          <w:noProof/>
          <w:color w:val="000000" w:themeColor="text1"/>
          <w:lang w:eastAsia="ro-RO"/>
        </w:rPr>
        <w:t xml:space="preserve"> </w:t>
      </w:r>
      <w:r w:rsidRPr="00BE1811">
        <w:rPr>
          <w:b/>
          <w:bCs/>
          <w:noProof/>
          <w:color w:val="000000" w:themeColor="text1"/>
          <w:lang w:eastAsia="ro-RO"/>
        </w:rPr>
        <w:t xml:space="preserve">și </w:t>
      </w:r>
      <w:r w:rsidR="00EE56BE" w:rsidRPr="00BE1811">
        <w:rPr>
          <w:b/>
          <w:bCs/>
          <w:noProof/>
          <w:color w:val="000000" w:themeColor="text1"/>
          <w:lang w:eastAsia="ro-RO"/>
        </w:rPr>
        <w:t>maxim</w:t>
      </w:r>
      <w:r w:rsidRPr="00BE1811">
        <w:rPr>
          <w:b/>
          <w:bCs/>
          <w:noProof/>
          <w:color w:val="000000" w:themeColor="text1"/>
          <w:lang w:eastAsia="ro-RO"/>
        </w:rPr>
        <w:t xml:space="preserve"> </w:t>
      </w:r>
      <w:r w:rsidR="003D7003" w:rsidRPr="00BE1811">
        <w:rPr>
          <w:b/>
          <w:bCs/>
          <w:noProof/>
          <w:color w:val="000000" w:themeColor="text1"/>
          <w:lang w:eastAsia="ro-RO"/>
        </w:rPr>
        <w:t xml:space="preserve"> </w:t>
      </w:r>
      <w:r w:rsidR="006B2C95" w:rsidRPr="00180BBA">
        <w:rPr>
          <w:b/>
        </w:rPr>
        <w:t>36.911.250</w:t>
      </w:r>
      <w:r w:rsidR="006B2C95" w:rsidRPr="0042173B">
        <w:t xml:space="preserve"> </w:t>
      </w:r>
      <w:r w:rsidR="00EE56BE" w:rsidRPr="00BE1811">
        <w:rPr>
          <w:b/>
          <w:bCs/>
          <w:noProof/>
          <w:color w:val="000000" w:themeColor="text1"/>
          <w:lang w:eastAsia="ro-RO"/>
        </w:rPr>
        <w:t>lei</w:t>
      </w:r>
      <w:r w:rsidR="00EE56BE" w:rsidRPr="00BE1811">
        <w:rPr>
          <w:bCs/>
          <w:noProof/>
          <w:color w:val="000000" w:themeColor="text1"/>
          <w:lang w:eastAsia="ro-RO"/>
        </w:rPr>
        <w:t xml:space="preserve"> </w:t>
      </w:r>
      <w:r w:rsidRPr="00BE1811">
        <w:rPr>
          <w:bCs/>
          <w:noProof/>
          <w:color w:val="000000" w:themeColor="text1"/>
          <w:lang w:eastAsia="ro-RO"/>
        </w:rPr>
        <w:t>(</w:t>
      </w:r>
      <w:r w:rsidRPr="00BE1811">
        <w:rPr>
          <w:b/>
          <w:bCs/>
          <w:noProof/>
          <w:color w:val="000000" w:themeColor="text1"/>
          <w:lang w:eastAsia="ro-RO"/>
        </w:rPr>
        <w:t>echivalentul a 7</w:t>
      </w:r>
      <w:r w:rsidR="0017222E" w:rsidRPr="00BE1811">
        <w:rPr>
          <w:b/>
          <w:bCs/>
          <w:noProof/>
          <w:color w:val="000000" w:themeColor="text1"/>
          <w:lang w:eastAsia="ro-RO"/>
        </w:rPr>
        <w:t>.</w:t>
      </w:r>
      <w:r w:rsidR="003C4004" w:rsidRPr="00BE1811">
        <w:rPr>
          <w:b/>
          <w:bCs/>
          <w:noProof/>
          <w:color w:val="000000" w:themeColor="text1"/>
          <w:lang w:eastAsia="ro-RO"/>
        </w:rPr>
        <w:t>5</w:t>
      </w:r>
      <w:r w:rsidRPr="00BE1811">
        <w:rPr>
          <w:b/>
          <w:bCs/>
          <w:noProof/>
          <w:color w:val="000000" w:themeColor="text1"/>
          <w:lang w:eastAsia="ro-RO"/>
        </w:rPr>
        <w:t xml:space="preserve">00.000 </w:t>
      </w:r>
      <w:r w:rsidR="00927F67" w:rsidRPr="00BE1811">
        <w:rPr>
          <w:b/>
          <w:bCs/>
          <w:noProof/>
          <w:color w:val="000000" w:themeColor="text1"/>
          <w:lang w:eastAsia="ro-RO"/>
        </w:rPr>
        <w:t>Euro</w:t>
      </w:r>
      <w:r w:rsidRPr="00BE1811">
        <w:rPr>
          <w:bCs/>
          <w:noProof/>
          <w:color w:val="000000" w:themeColor="text1"/>
          <w:lang w:eastAsia="ro-RO"/>
        </w:rPr>
        <w:t>).</w:t>
      </w:r>
    </w:p>
    <w:p w14:paraId="54B591FB" w14:textId="77777777" w:rsidR="00EE56BE" w:rsidRPr="00BE1811" w:rsidRDefault="00EE56BE" w:rsidP="00BE1811">
      <w:pPr>
        <w:autoSpaceDE w:val="0"/>
        <w:autoSpaceDN w:val="0"/>
        <w:adjustRightInd w:val="0"/>
        <w:spacing w:after="120" w:line="240" w:lineRule="auto"/>
        <w:jc w:val="both"/>
        <w:rPr>
          <w:color w:val="000000" w:themeColor="text1"/>
        </w:rPr>
      </w:pPr>
      <w:bookmarkStart w:id="46" w:name="_Toc498599263"/>
    </w:p>
    <w:p w14:paraId="54AE1E7A" w14:textId="68094247" w:rsidR="00F34D83" w:rsidRPr="00BE1811" w:rsidRDefault="00F34D83" w:rsidP="00BE1811">
      <w:pPr>
        <w:pStyle w:val="Heading2"/>
        <w:spacing w:before="0" w:after="120" w:line="240" w:lineRule="auto"/>
        <w:rPr>
          <w:sz w:val="22"/>
          <w:szCs w:val="22"/>
        </w:rPr>
      </w:pPr>
      <w:bookmarkStart w:id="47" w:name="_Toc74560916"/>
      <w:bookmarkStart w:id="48" w:name="_Toc81552870"/>
      <w:r w:rsidRPr="00BE1811">
        <w:rPr>
          <w:sz w:val="22"/>
          <w:szCs w:val="22"/>
        </w:rPr>
        <w:t>1.</w:t>
      </w:r>
      <w:r w:rsidR="00F157F0" w:rsidRPr="00BE1811">
        <w:rPr>
          <w:sz w:val="22"/>
          <w:szCs w:val="22"/>
        </w:rPr>
        <w:t>8</w:t>
      </w:r>
      <w:r w:rsidRPr="00BE1811">
        <w:rPr>
          <w:sz w:val="22"/>
          <w:szCs w:val="22"/>
        </w:rPr>
        <w:t>. Durata de implementare a proiectelor</w:t>
      </w:r>
      <w:bookmarkEnd w:id="45"/>
      <w:bookmarkEnd w:id="46"/>
      <w:bookmarkEnd w:id="47"/>
      <w:bookmarkEnd w:id="48"/>
    </w:p>
    <w:p w14:paraId="36D4156C" w14:textId="77777777" w:rsidR="00F34D83" w:rsidRPr="00BE1811" w:rsidRDefault="00F34D83" w:rsidP="00BE1811">
      <w:pPr>
        <w:spacing w:after="120" w:line="240" w:lineRule="auto"/>
        <w:ind w:right="90"/>
        <w:contextualSpacing/>
        <w:jc w:val="both"/>
      </w:pPr>
      <w:r w:rsidRPr="00BE1811">
        <w:t xml:space="preserve">Durata proiectului este </w:t>
      </w:r>
      <w:r w:rsidRPr="00CA40B5">
        <w:t>de maximum</w:t>
      </w:r>
      <w:r w:rsidRPr="00BE1811">
        <w:t xml:space="preserve"> </w:t>
      </w:r>
      <w:r w:rsidR="00B62DE7" w:rsidRPr="00BE1811">
        <w:rPr>
          <w:b/>
        </w:rPr>
        <w:t xml:space="preserve">24 </w:t>
      </w:r>
      <w:r w:rsidRPr="00BE1811">
        <w:rPr>
          <w:b/>
        </w:rPr>
        <w:t xml:space="preserve">de luni </w:t>
      </w:r>
      <w:r w:rsidRPr="00BE1811">
        <w:t xml:space="preserve">fără </w:t>
      </w:r>
      <w:r w:rsidRPr="00BE1811">
        <w:rPr>
          <w:color w:val="000000" w:themeColor="text1"/>
        </w:rPr>
        <w:t>a</w:t>
      </w:r>
      <w:r w:rsidRPr="00BE1811">
        <w:rPr>
          <w:b/>
          <w:color w:val="000000" w:themeColor="text1"/>
        </w:rPr>
        <w:t xml:space="preserve"> </w:t>
      </w:r>
      <w:r w:rsidRPr="00BE1811">
        <w:rPr>
          <w:color w:val="000000" w:themeColor="text1"/>
        </w:rPr>
        <w:t xml:space="preserve">depăși </w:t>
      </w:r>
      <w:r w:rsidRPr="00BE1811">
        <w:t xml:space="preserve">data de </w:t>
      </w:r>
      <w:r w:rsidRPr="00BE1811">
        <w:rPr>
          <w:b/>
        </w:rPr>
        <w:t>3</w:t>
      </w:r>
      <w:r w:rsidR="00D75204" w:rsidRPr="00BE1811">
        <w:rPr>
          <w:b/>
        </w:rPr>
        <w:t>1</w:t>
      </w:r>
      <w:r w:rsidRPr="00BE1811">
        <w:rPr>
          <w:b/>
        </w:rPr>
        <w:t xml:space="preserve"> decembrie 2023</w:t>
      </w:r>
      <w:r w:rsidRPr="00BE1811">
        <w:t>.</w:t>
      </w:r>
    </w:p>
    <w:p w14:paraId="0146A7AE" w14:textId="77777777" w:rsidR="00F34D83" w:rsidRPr="00BE1811" w:rsidRDefault="00F34D83" w:rsidP="00BE1811">
      <w:pPr>
        <w:tabs>
          <w:tab w:val="left" w:pos="3030"/>
        </w:tabs>
        <w:spacing w:after="120" w:line="240" w:lineRule="auto"/>
        <w:ind w:right="90"/>
        <w:contextualSpacing/>
        <w:jc w:val="both"/>
        <w:rPr>
          <w:lang w:val="fr-FR"/>
        </w:rPr>
      </w:pPr>
      <w:r w:rsidRPr="00BE1811">
        <w:rPr>
          <w:kern w:val="2"/>
        </w:rPr>
        <w:tab/>
      </w:r>
    </w:p>
    <w:p w14:paraId="0E9B70B7" w14:textId="77777777" w:rsidR="00294983" w:rsidRPr="00BE1811" w:rsidRDefault="00294983" w:rsidP="00BE1811">
      <w:pPr>
        <w:spacing w:after="120" w:line="240" w:lineRule="auto"/>
        <w:rPr>
          <w:lang w:val="fr-FR" w:eastAsia="zh-CN"/>
        </w:rPr>
      </w:pPr>
      <w:bookmarkStart w:id="49" w:name="_Toc495913400"/>
      <w:bookmarkStart w:id="50" w:name="_Toc506362201"/>
      <w:bookmarkStart w:id="51" w:name="_Toc74560917"/>
    </w:p>
    <w:p w14:paraId="7C3FE04A" w14:textId="77777777" w:rsidR="00F34D83" w:rsidRPr="00BE1811" w:rsidRDefault="00F34D83" w:rsidP="00F34D83">
      <w:pPr>
        <w:pStyle w:val="Heading1"/>
        <w:rPr>
          <w:sz w:val="22"/>
          <w:szCs w:val="22"/>
          <w:lang w:val="fr-FR"/>
        </w:rPr>
      </w:pPr>
      <w:bookmarkStart w:id="52" w:name="_Toc20991911"/>
      <w:bookmarkStart w:id="53" w:name="_Toc81552871"/>
      <w:r w:rsidRPr="00BE1811">
        <w:rPr>
          <w:sz w:val="22"/>
          <w:szCs w:val="22"/>
          <w:lang w:val="fr-FR"/>
        </w:rPr>
        <w:t>CAPITOLUL 2</w:t>
      </w:r>
      <w:r w:rsidR="00137ACA" w:rsidRPr="00BE1811">
        <w:rPr>
          <w:sz w:val="22"/>
          <w:szCs w:val="22"/>
          <w:lang w:val="fr-FR"/>
        </w:rPr>
        <w:t>.</w:t>
      </w:r>
      <w:r w:rsidR="00FD41E6" w:rsidRPr="00BE1811">
        <w:rPr>
          <w:sz w:val="22"/>
          <w:szCs w:val="22"/>
          <w:lang w:val="fr-FR"/>
        </w:rPr>
        <w:t xml:space="preserve"> </w:t>
      </w:r>
      <w:r w:rsidRPr="00BE1811">
        <w:rPr>
          <w:sz w:val="22"/>
          <w:szCs w:val="22"/>
          <w:lang w:val="fr-FR"/>
        </w:rPr>
        <w:t xml:space="preserve"> </w:t>
      </w:r>
      <w:proofErr w:type="spellStart"/>
      <w:r w:rsidRPr="00BE1811">
        <w:rPr>
          <w:sz w:val="22"/>
          <w:szCs w:val="22"/>
          <w:lang w:val="fr-FR"/>
        </w:rPr>
        <w:t>Reguli</w:t>
      </w:r>
      <w:proofErr w:type="spellEnd"/>
      <w:r w:rsidRPr="00BE1811">
        <w:rPr>
          <w:sz w:val="22"/>
          <w:szCs w:val="22"/>
          <w:lang w:val="fr-FR"/>
        </w:rPr>
        <w:t xml:space="preserve"> </w:t>
      </w:r>
      <w:proofErr w:type="spellStart"/>
      <w:r w:rsidRPr="00BE1811">
        <w:rPr>
          <w:sz w:val="22"/>
          <w:szCs w:val="22"/>
          <w:lang w:val="fr-FR"/>
        </w:rPr>
        <w:t>pentru</w:t>
      </w:r>
      <w:proofErr w:type="spellEnd"/>
      <w:r w:rsidRPr="00BE1811">
        <w:rPr>
          <w:sz w:val="22"/>
          <w:szCs w:val="22"/>
          <w:lang w:val="fr-FR"/>
        </w:rPr>
        <w:t xml:space="preserve"> </w:t>
      </w:r>
      <w:proofErr w:type="spellStart"/>
      <w:r w:rsidRPr="00BE1811">
        <w:rPr>
          <w:sz w:val="22"/>
          <w:szCs w:val="22"/>
          <w:lang w:val="fr-FR"/>
        </w:rPr>
        <w:t>acordarea</w:t>
      </w:r>
      <w:proofErr w:type="spellEnd"/>
      <w:r w:rsidRPr="00BE1811">
        <w:rPr>
          <w:sz w:val="22"/>
          <w:szCs w:val="22"/>
          <w:lang w:val="fr-FR"/>
        </w:rPr>
        <w:t xml:space="preserve"> </w:t>
      </w:r>
      <w:proofErr w:type="spellStart"/>
      <w:r w:rsidRPr="00BE1811">
        <w:rPr>
          <w:sz w:val="22"/>
          <w:szCs w:val="22"/>
          <w:lang w:val="fr-FR"/>
        </w:rPr>
        <w:t>finanțării</w:t>
      </w:r>
      <w:bookmarkEnd w:id="49"/>
      <w:bookmarkEnd w:id="50"/>
      <w:bookmarkEnd w:id="51"/>
      <w:bookmarkEnd w:id="52"/>
      <w:bookmarkEnd w:id="53"/>
      <w:proofErr w:type="spellEnd"/>
    </w:p>
    <w:p w14:paraId="398C6AFC" w14:textId="77777777" w:rsidR="00F34D83" w:rsidRPr="00BE1811" w:rsidRDefault="00F34D83" w:rsidP="009F4E65">
      <w:pPr>
        <w:pStyle w:val="Heading2"/>
        <w:rPr>
          <w:sz w:val="22"/>
          <w:szCs w:val="22"/>
        </w:rPr>
      </w:pPr>
      <w:bookmarkStart w:id="54" w:name="_Toc495913401"/>
      <w:bookmarkStart w:id="55" w:name="_Toc506362202"/>
      <w:bookmarkStart w:id="56" w:name="_Toc74560918"/>
      <w:bookmarkStart w:id="57" w:name="_Toc20991912"/>
      <w:bookmarkStart w:id="58" w:name="_Toc81552872"/>
      <w:r w:rsidRPr="00BE1811">
        <w:rPr>
          <w:sz w:val="22"/>
          <w:szCs w:val="22"/>
        </w:rPr>
        <w:t>2.1 Eligibilitatea solicitantului</w:t>
      </w:r>
      <w:bookmarkEnd w:id="54"/>
      <w:bookmarkEnd w:id="55"/>
      <w:bookmarkEnd w:id="56"/>
      <w:bookmarkEnd w:id="57"/>
      <w:bookmarkEnd w:id="58"/>
    </w:p>
    <w:p w14:paraId="5AF11D96" w14:textId="0736AD04" w:rsidR="00F34D83" w:rsidRPr="00BE1811" w:rsidRDefault="00F34D83" w:rsidP="00F34D83">
      <w:pPr>
        <w:spacing w:before="100" w:beforeAutospacing="1" w:after="100" w:afterAutospacing="1" w:line="240" w:lineRule="auto"/>
        <w:jc w:val="both"/>
      </w:pPr>
      <w:r w:rsidRPr="00BE1811">
        <w:t xml:space="preserve">Solicitantul este eligibil dacă îndeplinește toate condițiile de mai jos. Îndeplinirea condițiilor de eligibilitate se va proba prin documente specifice, care se depun </w:t>
      </w:r>
      <w:r w:rsidR="007A4849" w:rsidRPr="00BE1811">
        <w:rPr>
          <w:noProof/>
        </w:rPr>
        <w:t>în platforma electronică My</w:t>
      </w:r>
      <w:r w:rsidR="00B00BCA" w:rsidRPr="00BE1811">
        <w:rPr>
          <w:noProof/>
        </w:rPr>
        <w:t>SMIS</w:t>
      </w:r>
      <w:r w:rsidR="00173A23" w:rsidRPr="00BE1811">
        <w:rPr>
          <w:noProof/>
        </w:rPr>
        <w:t>,</w:t>
      </w:r>
      <w:r w:rsidRPr="00BE1811">
        <w:rPr>
          <w:noProof/>
        </w:rPr>
        <w:t xml:space="preserve"> </w:t>
      </w:r>
      <w:r w:rsidRPr="00BE1811">
        <w:t>p</w:t>
      </w:r>
      <w:r w:rsidRPr="00BE1811">
        <w:rPr>
          <w:color w:val="000000"/>
        </w:rPr>
        <w:t>â</w:t>
      </w:r>
      <w:r w:rsidRPr="00BE1811">
        <w:t xml:space="preserve">nă la data menționată în apelul de proiecte. </w:t>
      </w:r>
    </w:p>
    <w:p w14:paraId="6F08EDBD" w14:textId="77777777" w:rsidR="00F34D83" w:rsidRPr="00BE1811" w:rsidRDefault="00F34D83" w:rsidP="00F34D83">
      <w:pPr>
        <w:spacing w:before="100" w:beforeAutospacing="1" w:after="100" w:afterAutospacing="1" w:line="240" w:lineRule="auto"/>
        <w:jc w:val="both"/>
      </w:pPr>
      <w:r w:rsidRPr="00BE1811">
        <w:t>Toate documentele care însoțesc cererea de finanțare sunt precizate în capitolul 10 din prezentul ghid.</w:t>
      </w:r>
    </w:p>
    <w:p w14:paraId="44955B3A" w14:textId="77777777" w:rsidR="00F157F0" w:rsidRPr="00BE1811" w:rsidRDefault="00F157F0" w:rsidP="00F157F0">
      <w:pPr>
        <w:jc w:val="both"/>
        <w:rPr>
          <w:noProof/>
          <w:color w:val="000000" w:themeColor="text1"/>
        </w:rPr>
      </w:pPr>
      <w:r w:rsidRPr="00BE1811">
        <w:rPr>
          <w:b/>
          <w:noProof/>
          <w:color w:val="000000" w:themeColor="text1"/>
        </w:rPr>
        <w:t xml:space="preserve">Solicitanții/Beneficiarii eligibili </w:t>
      </w:r>
      <w:r w:rsidRPr="00BE1811">
        <w:rPr>
          <w:noProof/>
          <w:color w:val="000000" w:themeColor="text1"/>
        </w:rPr>
        <w:t xml:space="preserve">care depun cererea de finanțare și implementează proiectul în cadrul acestei competiții sunt </w:t>
      </w:r>
      <w:r w:rsidRPr="00BE1811">
        <w:rPr>
          <w:b/>
          <w:noProof/>
          <w:color w:val="000000" w:themeColor="text1"/>
        </w:rPr>
        <w:t>entitățile juridice</w:t>
      </w:r>
      <w:r w:rsidRPr="00BE1811">
        <w:rPr>
          <w:noProof/>
          <w:color w:val="000000" w:themeColor="text1"/>
        </w:rPr>
        <w:t xml:space="preserve"> care administrează structuri de tip cluster inovativ  </w:t>
      </w:r>
      <w:r w:rsidRPr="00BE1811">
        <w:rPr>
          <w:b/>
          <w:noProof/>
          <w:color w:val="000000" w:themeColor="text1"/>
        </w:rPr>
        <w:t>- organizația clusterului</w:t>
      </w:r>
      <w:r w:rsidRPr="00BE1811">
        <w:rPr>
          <w:noProof/>
          <w:color w:val="000000" w:themeColor="text1"/>
        </w:rPr>
        <w:t>.</w:t>
      </w:r>
    </w:p>
    <w:p w14:paraId="30D9ABBE" w14:textId="030034D5" w:rsidR="00F157F0" w:rsidRPr="00BE1811" w:rsidRDefault="00F157F0" w:rsidP="00F157F0">
      <w:pPr>
        <w:jc w:val="both"/>
        <w:rPr>
          <w:noProof/>
          <w:color w:val="000000" w:themeColor="text1"/>
        </w:rPr>
      </w:pPr>
      <w:r w:rsidRPr="00BE1811">
        <w:rPr>
          <w:b/>
          <w:noProof/>
          <w:color w:val="000000" w:themeColor="text1"/>
        </w:rPr>
        <w:t>Organizația clusterului</w:t>
      </w:r>
      <w:r w:rsidRPr="00BE1811">
        <w:rPr>
          <w:noProof/>
          <w:color w:val="000000" w:themeColor="text1"/>
        </w:rPr>
        <w:t xml:space="preserve"> va conține cel puțin 10 părți independente organizate ca societăți comerciale, care se încadrează în categoria IMM-urilor conform Legii 346/2004 și cel puțin o parte independentă de tip </w:t>
      </w:r>
      <w:r w:rsidRPr="00BE1811">
        <w:rPr>
          <w:b/>
          <w:noProof/>
          <w:color w:val="000000" w:themeColor="text1"/>
        </w:rPr>
        <w:t>organizaţie</w:t>
      </w:r>
      <w:r w:rsidRPr="00BE1811">
        <w:rPr>
          <w:b/>
          <w:color w:val="000000" w:themeColor="text1"/>
        </w:rPr>
        <w:t xml:space="preserve"> de cercetare </w:t>
      </w:r>
      <w:r w:rsidRPr="00BE1811">
        <w:rPr>
          <w:noProof/>
          <w:color w:val="000000" w:themeColor="text1"/>
        </w:rPr>
        <w:t>(universitate sau institut CD).</w:t>
      </w:r>
    </w:p>
    <w:p w14:paraId="420FEEBE" w14:textId="0DCC0AA5" w:rsidR="00EF0CEA" w:rsidRPr="00BE1811" w:rsidRDefault="00F34D83" w:rsidP="007A2DDC">
      <w:pPr>
        <w:jc w:val="both"/>
        <w:rPr>
          <w:bCs/>
          <w:noProof/>
          <w:color w:val="000000" w:themeColor="text1"/>
          <w:lang w:eastAsia="ro-RO"/>
        </w:rPr>
      </w:pPr>
      <w:r w:rsidRPr="00BE1811">
        <w:rPr>
          <w:b/>
        </w:rPr>
        <w:t>Solicitantul de finanțare este</w:t>
      </w:r>
      <w:r w:rsidR="00A05582" w:rsidRPr="00BE1811">
        <w:rPr>
          <w:b/>
        </w:rPr>
        <w:t xml:space="preserve"> </w:t>
      </w:r>
      <w:bookmarkStart w:id="59" w:name="_Toc74560802"/>
      <w:bookmarkStart w:id="60" w:name="_Toc74560919"/>
      <w:bookmarkStart w:id="61" w:name="_Toc75446506"/>
      <w:bookmarkStart w:id="62" w:name="_Toc75446618"/>
      <w:r w:rsidR="00736CDC">
        <w:rPr>
          <w:bCs/>
          <w:noProof/>
          <w:color w:val="000000" w:themeColor="text1"/>
          <w:lang w:eastAsia="ro-RO"/>
        </w:rPr>
        <w:t>o</w:t>
      </w:r>
      <w:r w:rsidR="004C7E7E" w:rsidRPr="00BE1811">
        <w:rPr>
          <w:bCs/>
          <w:noProof/>
          <w:color w:val="000000" w:themeColor="text1"/>
          <w:lang w:eastAsia="ro-RO"/>
        </w:rPr>
        <w:t xml:space="preserve">rganizația clusterului - </w:t>
      </w:r>
      <w:r w:rsidRPr="00BE1811">
        <w:rPr>
          <w:bCs/>
          <w:noProof/>
          <w:color w:val="000000" w:themeColor="text1"/>
          <w:lang w:eastAsia="ro-RO"/>
        </w:rPr>
        <w:t>entitatea juridică unică ce exploatează un cluster de inovare , înregistrată în România și constituită conform legislației relevante în vigoare ca asociație sau fundație în baza Ordonanței nr. 26/2000 cu privire la asociații și fundații, cu modificările şi completările ulterioare</w:t>
      </w:r>
      <w:r w:rsidR="007E6FC1" w:rsidRPr="00BE1811">
        <w:rPr>
          <w:bCs/>
          <w:noProof/>
          <w:color w:val="000000" w:themeColor="text1"/>
          <w:lang w:eastAsia="ro-RO"/>
        </w:rPr>
        <w:t xml:space="preserve"> și care respectă </w:t>
      </w:r>
      <w:r w:rsidR="000C3A0C" w:rsidRPr="00BE1811">
        <w:rPr>
          <w:bCs/>
          <w:noProof/>
          <w:color w:val="000000" w:themeColor="text1"/>
          <w:lang w:eastAsia="ro-RO"/>
        </w:rPr>
        <w:t xml:space="preserve">toate </w:t>
      </w:r>
      <w:r w:rsidR="007E6FC1" w:rsidRPr="00BE1811">
        <w:rPr>
          <w:bCs/>
          <w:noProof/>
          <w:color w:val="000000" w:themeColor="text1"/>
          <w:lang w:eastAsia="ro-RO"/>
        </w:rPr>
        <w:t xml:space="preserve">condițiile </w:t>
      </w:r>
      <w:bookmarkEnd w:id="59"/>
      <w:bookmarkEnd w:id="60"/>
      <w:bookmarkEnd w:id="61"/>
      <w:bookmarkEnd w:id="62"/>
      <w:r w:rsidR="000C3A0C" w:rsidRPr="00BE1811">
        <w:rPr>
          <w:bCs/>
          <w:noProof/>
          <w:color w:val="000000" w:themeColor="text1"/>
          <w:lang w:eastAsia="ro-RO"/>
        </w:rPr>
        <w:t>din prezentul capitol.</w:t>
      </w:r>
      <w:r w:rsidR="004C7E7E" w:rsidRPr="00BE1811">
        <w:rPr>
          <w:bCs/>
          <w:noProof/>
          <w:color w:val="000000" w:themeColor="text1"/>
          <w:lang w:eastAsia="ro-RO"/>
        </w:rPr>
        <w:t xml:space="preserve"> </w:t>
      </w:r>
      <w:r w:rsidR="00EF0CEA" w:rsidRPr="00BE1811">
        <w:rPr>
          <w:bCs/>
          <w:noProof/>
          <w:color w:val="000000" w:themeColor="text1"/>
          <w:lang w:eastAsia="ro-RO"/>
        </w:rPr>
        <w:t>Verificarea eligibilității solicitantului - organizației clusterului:</w:t>
      </w:r>
    </w:p>
    <w:p w14:paraId="7846C171" w14:textId="0054F34A" w:rsidR="003A7119" w:rsidRPr="00BE1811" w:rsidRDefault="00F34D83" w:rsidP="00BE1811">
      <w:pPr>
        <w:pStyle w:val="ListParagraph"/>
        <w:numPr>
          <w:ilvl w:val="0"/>
          <w:numId w:val="263"/>
        </w:numPr>
        <w:jc w:val="both"/>
        <w:rPr>
          <w:noProof/>
          <w:color w:val="000000" w:themeColor="text1"/>
          <w:sz w:val="22"/>
          <w:szCs w:val="22"/>
        </w:rPr>
      </w:pPr>
      <w:r w:rsidRPr="00BE1811">
        <w:rPr>
          <w:noProof/>
          <w:color w:val="000000" w:themeColor="text1"/>
          <w:sz w:val="22"/>
          <w:szCs w:val="22"/>
        </w:rPr>
        <w:t xml:space="preserve">Se probează prin prezentarea </w:t>
      </w:r>
      <w:r w:rsidRPr="00BE1811">
        <w:rPr>
          <w:b/>
          <w:noProof/>
          <w:color w:val="000000" w:themeColor="text1"/>
          <w:sz w:val="22"/>
          <w:szCs w:val="22"/>
        </w:rPr>
        <w:t xml:space="preserve">actului juridic de constituire a </w:t>
      </w:r>
      <w:r w:rsidR="006173E8" w:rsidRPr="00BE1811">
        <w:rPr>
          <w:b/>
          <w:noProof/>
          <w:color w:val="000000" w:themeColor="text1"/>
          <w:sz w:val="22"/>
          <w:szCs w:val="22"/>
        </w:rPr>
        <w:t xml:space="preserve">organizației </w:t>
      </w:r>
      <w:r w:rsidRPr="00BE1811">
        <w:rPr>
          <w:b/>
          <w:noProof/>
          <w:color w:val="000000" w:themeColor="text1"/>
          <w:sz w:val="22"/>
          <w:szCs w:val="22"/>
        </w:rPr>
        <w:t>clusterului</w:t>
      </w:r>
      <w:r w:rsidRPr="00BE1811">
        <w:rPr>
          <w:noProof/>
          <w:color w:val="000000" w:themeColor="text1"/>
          <w:sz w:val="22"/>
          <w:szCs w:val="22"/>
        </w:rPr>
        <w:t xml:space="preserve"> (actul constitutiv</w:t>
      </w:r>
      <w:r w:rsidR="000632CA" w:rsidRPr="00BE1811">
        <w:rPr>
          <w:noProof/>
          <w:color w:val="000000" w:themeColor="text1"/>
          <w:sz w:val="22"/>
          <w:szCs w:val="22"/>
        </w:rPr>
        <w:t>,</w:t>
      </w:r>
      <w:r w:rsidR="004C7E7E" w:rsidRPr="00BE1811">
        <w:rPr>
          <w:noProof/>
          <w:color w:val="000000" w:themeColor="text1"/>
          <w:sz w:val="22"/>
          <w:szCs w:val="22"/>
        </w:rPr>
        <w:t xml:space="preserve"> </w:t>
      </w:r>
      <w:r w:rsidR="00FF4C67" w:rsidRPr="00BE1811">
        <w:rPr>
          <w:b/>
          <w:noProof/>
          <w:color w:val="000000" w:themeColor="text1"/>
          <w:sz w:val="22"/>
          <w:szCs w:val="22"/>
        </w:rPr>
        <w:t>statut</w:t>
      </w:r>
      <w:r w:rsidR="000632CA" w:rsidRPr="00BE1811">
        <w:rPr>
          <w:b/>
          <w:noProof/>
          <w:color w:val="000000" w:themeColor="text1"/>
          <w:sz w:val="22"/>
          <w:szCs w:val="22"/>
        </w:rPr>
        <w:t>ul acesteia</w:t>
      </w:r>
      <w:r w:rsidR="007373C4" w:rsidRPr="001860A1">
        <w:rPr>
          <w:iCs/>
          <w:noProof/>
          <w:sz w:val="22"/>
          <w:szCs w:val="22"/>
        </w:rPr>
        <w:t>+anexa cu entitățile care fac parte din organizația clusterului la data depunerii cererii de finanțare</w:t>
      </w:r>
      <w:r w:rsidR="000632CA" w:rsidRPr="00BE1811">
        <w:rPr>
          <w:b/>
          <w:noProof/>
          <w:color w:val="000000" w:themeColor="text1"/>
          <w:sz w:val="22"/>
          <w:szCs w:val="22"/>
        </w:rPr>
        <w:t xml:space="preserve"> </w:t>
      </w:r>
      <w:r w:rsidR="0010151C">
        <w:rPr>
          <w:b/>
          <w:noProof/>
          <w:color w:val="000000" w:themeColor="text1"/>
          <w:sz w:val="22"/>
          <w:szCs w:val="22"/>
        </w:rPr>
        <w:t>ș</w:t>
      </w:r>
      <w:r w:rsidR="000632CA" w:rsidRPr="00BE1811">
        <w:rPr>
          <w:b/>
          <w:noProof/>
          <w:color w:val="000000" w:themeColor="text1"/>
          <w:sz w:val="22"/>
          <w:szCs w:val="22"/>
        </w:rPr>
        <w:t xml:space="preserve">i </w:t>
      </w:r>
      <w:r w:rsidR="0010151C">
        <w:rPr>
          <w:b/>
          <w:noProof/>
          <w:color w:val="000000" w:themeColor="text1"/>
          <w:sz w:val="22"/>
          <w:szCs w:val="22"/>
        </w:rPr>
        <w:t>î</w:t>
      </w:r>
      <w:r w:rsidR="000632CA" w:rsidRPr="00BE1811">
        <w:rPr>
          <w:b/>
          <w:noProof/>
          <w:color w:val="000000" w:themeColor="text1"/>
          <w:sz w:val="22"/>
          <w:szCs w:val="22"/>
        </w:rPr>
        <w:t>ncheierea judec</w:t>
      </w:r>
      <w:r w:rsidR="0010151C">
        <w:rPr>
          <w:b/>
          <w:noProof/>
          <w:color w:val="000000" w:themeColor="text1"/>
          <w:sz w:val="22"/>
          <w:szCs w:val="22"/>
        </w:rPr>
        <w:t>ă</w:t>
      </w:r>
      <w:r w:rsidR="000632CA" w:rsidRPr="00BE1811">
        <w:rPr>
          <w:b/>
          <w:noProof/>
          <w:color w:val="000000" w:themeColor="text1"/>
          <w:sz w:val="22"/>
          <w:szCs w:val="22"/>
        </w:rPr>
        <w:t>toreasc</w:t>
      </w:r>
      <w:r w:rsidR="0010151C">
        <w:rPr>
          <w:b/>
          <w:noProof/>
          <w:color w:val="000000" w:themeColor="text1"/>
          <w:sz w:val="22"/>
          <w:szCs w:val="22"/>
        </w:rPr>
        <w:t>ă</w:t>
      </w:r>
      <w:r w:rsidR="000632CA" w:rsidRPr="00BE1811">
        <w:rPr>
          <w:b/>
          <w:noProof/>
          <w:color w:val="000000" w:themeColor="text1"/>
          <w:sz w:val="22"/>
          <w:szCs w:val="22"/>
        </w:rPr>
        <w:t xml:space="preserve"> de admitere a </w:t>
      </w:r>
      <w:r w:rsidR="0010151C">
        <w:rPr>
          <w:b/>
          <w:noProof/>
          <w:color w:val="000000" w:themeColor="text1"/>
          <w:sz w:val="22"/>
          <w:szCs w:val="22"/>
        </w:rPr>
        <w:t>î</w:t>
      </w:r>
      <w:r w:rsidR="000632CA" w:rsidRPr="00BE1811">
        <w:rPr>
          <w:b/>
          <w:noProof/>
          <w:color w:val="000000" w:themeColor="text1"/>
          <w:sz w:val="22"/>
          <w:szCs w:val="22"/>
        </w:rPr>
        <w:t>nfiin</w:t>
      </w:r>
      <w:r w:rsidR="0010151C">
        <w:rPr>
          <w:b/>
          <w:noProof/>
          <w:color w:val="000000" w:themeColor="text1"/>
          <w:sz w:val="22"/>
          <w:szCs w:val="22"/>
        </w:rPr>
        <w:t>ță</w:t>
      </w:r>
      <w:r w:rsidR="000632CA" w:rsidRPr="00BE1811">
        <w:rPr>
          <w:b/>
          <w:noProof/>
          <w:color w:val="000000" w:themeColor="text1"/>
          <w:sz w:val="22"/>
          <w:szCs w:val="22"/>
        </w:rPr>
        <w:t>rii organiza</w:t>
      </w:r>
      <w:r w:rsidR="0010151C">
        <w:rPr>
          <w:b/>
          <w:noProof/>
          <w:color w:val="000000" w:themeColor="text1"/>
          <w:sz w:val="22"/>
          <w:szCs w:val="22"/>
        </w:rPr>
        <w:t>ț</w:t>
      </w:r>
      <w:r w:rsidR="000632CA" w:rsidRPr="00BE1811">
        <w:rPr>
          <w:b/>
          <w:noProof/>
          <w:color w:val="000000" w:themeColor="text1"/>
          <w:sz w:val="22"/>
          <w:szCs w:val="22"/>
        </w:rPr>
        <w:t>iei</w:t>
      </w:r>
      <w:r w:rsidR="000632CA" w:rsidRPr="00BE1811">
        <w:rPr>
          <w:noProof/>
          <w:color w:val="000000" w:themeColor="text1"/>
          <w:sz w:val="22"/>
          <w:szCs w:val="22"/>
        </w:rPr>
        <w:t xml:space="preserve"> clusterului</w:t>
      </w:r>
      <w:r w:rsidRPr="00BE1811">
        <w:rPr>
          <w:noProof/>
          <w:color w:val="000000" w:themeColor="text1"/>
          <w:sz w:val="22"/>
          <w:szCs w:val="22"/>
        </w:rPr>
        <w:t xml:space="preserve">), </w:t>
      </w:r>
      <w:r w:rsidR="00C56B55" w:rsidRPr="00BE1811">
        <w:rPr>
          <w:b/>
          <w:iCs/>
          <w:noProof/>
          <w:color w:val="000000" w:themeColor="text1"/>
          <w:sz w:val="22"/>
          <w:szCs w:val="22"/>
        </w:rPr>
        <w:t>certificat de înscriere al organizației clusterului în Registrul asociațiilor și fundațiilor</w:t>
      </w:r>
      <w:r w:rsidR="00C56B55" w:rsidRPr="00BE1811">
        <w:rPr>
          <w:noProof/>
          <w:color w:val="000000" w:themeColor="text1"/>
          <w:sz w:val="22"/>
          <w:szCs w:val="22"/>
        </w:rPr>
        <w:t xml:space="preserve">, </w:t>
      </w:r>
      <w:r w:rsidRPr="00BE1811">
        <w:rPr>
          <w:noProof/>
          <w:color w:val="000000" w:themeColor="text1"/>
          <w:sz w:val="22"/>
          <w:szCs w:val="22"/>
        </w:rPr>
        <w:t xml:space="preserve">și prin prezentarea unui </w:t>
      </w:r>
      <w:r w:rsidRPr="00BE1811">
        <w:rPr>
          <w:b/>
          <w:noProof/>
          <w:color w:val="000000" w:themeColor="text1"/>
          <w:sz w:val="22"/>
          <w:szCs w:val="22"/>
        </w:rPr>
        <w:t xml:space="preserve">document strategic al </w:t>
      </w:r>
      <w:r w:rsidR="00141FD1" w:rsidRPr="00BE1811">
        <w:rPr>
          <w:b/>
          <w:noProof/>
          <w:color w:val="000000" w:themeColor="text1"/>
          <w:sz w:val="22"/>
          <w:szCs w:val="22"/>
        </w:rPr>
        <w:t xml:space="preserve">organizației </w:t>
      </w:r>
      <w:r w:rsidRPr="00BE1811">
        <w:rPr>
          <w:b/>
          <w:noProof/>
          <w:color w:val="000000" w:themeColor="text1"/>
          <w:sz w:val="22"/>
          <w:szCs w:val="22"/>
        </w:rPr>
        <w:t>clusterului</w:t>
      </w:r>
      <w:r w:rsidRPr="00BE1811">
        <w:rPr>
          <w:noProof/>
          <w:color w:val="000000" w:themeColor="text1"/>
          <w:sz w:val="22"/>
          <w:szCs w:val="22"/>
        </w:rPr>
        <w:t xml:space="preserve"> prezentând misiunea, viziunea, obiectivele clusterului, membrii și relațiile existente între </w:t>
      </w:r>
      <w:r w:rsidR="00141FD1" w:rsidRPr="00BE1811">
        <w:rPr>
          <w:noProof/>
          <w:color w:val="000000" w:themeColor="text1"/>
          <w:sz w:val="22"/>
          <w:szCs w:val="22"/>
        </w:rPr>
        <w:t>aceștia</w:t>
      </w:r>
      <w:r w:rsidRPr="00BE1811">
        <w:rPr>
          <w:noProof/>
          <w:color w:val="000000" w:themeColor="text1"/>
          <w:sz w:val="22"/>
          <w:szCs w:val="22"/>
        </w:rPr>
        <w:t>, acoperirea geografică, parteneriatele locale și colaborările internaționale ale clusterului, acoperirea sectorială, piețele pe care acționeză clusterul și planul său de acțiune/dezvoltare</w:t>
      </w:r>
      <w:r w:rsidR="00C56B55" w:rsidRPr="00BE1811">
        <w:rPr>
          <w:color w:val="000000" w:themeColor="text1"/>
          <w:sz w:val="22"/>
          <w:szCs w:val="22"/>
        </w:rPr>
        <w:t>.</w:t>
      </w:r>
    </w:p>
    <w:p w14:paraId="4D7804C3" w14:textId="1E0F69DD" w:rsidR="00AD5B78" w:rsidRPr="00BE1811" w:rsidRDefault="00AD5B78" w:rsidP="00BE1811">
      <w:pPr>
        <w:pStyle w:val="ListParagraph"/>
        <w:jc w:val="both"/>
        <w:rPr>
          <w:noProof/>
          <w:color w:val="000000" w:themeColor="text1"/>
          <w:sz w:val="22"/>
          <w:szCs w:val="22"/>
        </w:rPr>
      </w:pPr>
    </w:p>
    <w:p w14:paraId="525BBDE8" w14:textId="32B6B305" w:rsidR="00E60DA6" w:rsidRPr="00BE1811" w:rsidRDefault="00E60DA6" w:rsidP="00E60DA6">
      <w:pPr>
        <w:pStyle w:val="ListParagraph"/>
        <w:spacing w:before="100" w:beforeAutospacing="1" w:after="100" w:afterAutospacing="1" w:line="240" w:lineRule="auto"/>
        <w:ind w:left="0"/>
        <w:jc w:val="both"/>
        <w:rPr>
          <w:sz w:val="22"/>
          <w:szCs w:val="22"/>
        </w:rPr>
      </w:pPr>
      <w:r w:rsidRPr="00BE1811">
        <w:rPr>
          <w:sz w:val="22"/>
          <w:szCs w:val="22"/>
        </w:rPr>
        <w:t>Totodată, solicitantul trebuie să facă dovada îndeplinirii următoarelor:</w:t>
      </w:r>
    </w:p>
    <w:p w14:paraId="24913E0E" w14:textId="77777777" w:rsidR="00E60DA6" w:rsidRPr="00BE1811" w:rsidRDefault="00E60DA6" w:rsidP="00D24931">
      <w:pPr>
        <w:pStyle w:val="ListParagraph"/>
        <w:spacing w:before="100" w:beforeAutospacing="1" w:after="100" w:afterAutospacing="1" w:line="240" w:lineRule="auto"/>
        <w:jc w:val="both"/>
        <w:rPr>
          <w:sz w:val="22"/>
          <w:szCs w:val="22"/>
        </w:rPr>
      </w:pPr>
    </w:p>
    <w:p w14:paraId="59403A71" w14:textId="6D38688E" w:rsidR="00F34D83" w:rsidRPr="00BE1811" w:rsidRDefault="00C56B55" w:rsidP="00BE1811">
      <w:pPr>
        <w:pStyle w:val="ListParagraph"/>
        <w:numPr>
          <w:ilvl w:val="1"/>
          <w:numId w:val="278"/>
        </w:numPr>
        <w:spacing w:before="100" w:beforeAutospacing="1" w:after="100" w:afterAutospacing="1" w:line="240" w:lineRule="auto"/>
        <w:ind w:left="709" w:hanging="425"/>
        <w:jc w:val="both"/>
        <w:rPr>
          <w:noProof/>
          <w:color w:val="000000" w:themeColor="text1"/>
          <w:sz w:val="22"/>
          <w:szCs w:val="22"/>
        </w:rPr>
      </w:pPr>
      <w:r w:rsidRPr="00BE1811">
        <w:rPr>
          <w:noProof/>
          <w:color w:val="000000" w:themeColor="text1"/>
          <w:sz w:val="22"/>
          <w:szCs w:val="22"/>
        </w:rPr>
        <w:t>Solicitantul și-a îndeplinit obligațiile de plată a impozitelor, taxelor și contribuțiilor de asigurări sociale către bugetele componente ale bugetului general consolidat (buget de stat, bugete speciale, bugete locale), în conformitate cu prevederile legale în vigoare. Documentele doveditoare se vor solicita la contractare (certificate de atestare fiscală)</w:t>
      </w:r>
      <w:r w:rsidR="004B3053" w:rsidRPr="00BE1811">
        <w:rPr>
          <w:noProof/>
          <w:color w:val="000000" w:themeColor="text1"/>
          <w:sz w:val="22"/>
          <w:szCs w:val="22"/>
        </w:rPr>
        <w:t>.</w:t>
      </w:r>
    </w:p>
    <w:p w14:paraId="100EEEAD" w14:textId="28100C45" w:rsidR="00F34D83" w:rsidRPr="00BE1811" w:rsidRDefault="00F34D83" w:rsidP="00BE1811">
      <w:pPr>
        <w:pStyle w:val="ListParagraph"/>
        <w:numPr>
          <w:ilvl w:val="1"/>
          <w:numId w:val="278"/>
        </w:numPr>
        <w:spacing w:before="100" w:beforeAutospacing="1" w:after="100" w:afterAutospacing="1" w:line="240" w:lineRule="auto"/>
        <w:ind w:left="709" w:hanging="425"/>
        <w:jc w:val="both"/>
        <w:rPr>
          <w:iCs/>
          <w:noProof/>
          <w:color w:val="000000" w:themeColor="text1"/>
          <w:sz w:val="22"/>
          <w:szCs w:val="22"/>
        </w:rPr>
      </w:pPr>
      <w:r w:rsidRPr="00BE1811">
        <w:rPr>
          <w:iCs/>
          <w:noProof/>
          <w:color w:val="000000" w:themeColor="text1"/>
          <w:sz w:val="22"/>
          <w:szCs w:val="22"/>
        </w:rPr>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r w:rsidR="002A26F6" w:rsidRPr="00BE1811">
        <w:rPr>
          <w:iCs/>
          <w:noProof/>
          <w:color w:val="000000" w:themeColor="text1"/>
          <w:sz w:val="22"/>
          <w:szCs w:val="22"/>
        </w:rPr>
        <w:t>;</w:t>
      </w:r>
      <w:r w:rsidR="00FC25F0" w:rsidRPr="00BE1811">
        <w:rPr>
          <w:iCs/>
          <w:noProof/>
          <w:color w:val="000000" w:themeColor="text1"/>
          <w:sz w:val="22"/>
          <w:szCs w:val="22"/>
        </w:rPr>
        <w:t xml:space="preserve"> </w:t>
      </w:r>
    </w:p>
    <w:p w14:paraId="27E70C5C" w14:textId="0AB37023" w:rsidR="00F34D83" w:rsidRPr="00BE1811" w:rsidRDefault="00F34D83" w:rsidP="00BE1811">
      <w:pPr>
        <w:pStyle w:val="ListParagraph"/>
        <w:numPr>
          <w:ilvl w:val="1"/>
          <w:numId w:val="278"/>
        </w:numPr>
        <w:spacing w:after="0" w:line="240" w:lineRule="auto"/>
        <w:ind w:left="709" w:hanging="425"/>
        <w:jc w:val="both"/>
        <w:rPr>
          <w:iCs/>
          <w:noProof/>
          <w:color w:val="000000" w:themeColor="text1"/>
          <w:sz w:val="22"/>
          <w:szCs w:val="22"/>
        </w:rPr>
      </w:pPr>
      <w:r w:rsidRPr="00BE1811">
        <w:rPr>
          <w:iCs/>
          <w:noProof/>
          <w:color w:val="000000" w:themeColor="text1"/>
          <w:sz w:val="22"/>
          <w:szCs w:val="22"/>
        </w:rPr>
        <w:t xml:space="preserve">Reprezentantul legal al solicitantului nu a fost condamnat în ultimii 3 ani, prin hotărâre definitivă a unei instanțe judecătorești, pentru o faptă care a adus atingere eticii profesionale sau pentru comiterea </w:t>
      </w:r>
      <w:r w:rsidRPr="00BE1811">
        <w:rPr>
          <w:iCs/>
          <w:noProof/>
          <w:color w:val="000000" w:themeColor="text1"/>
          <w:sz w:val="22"/>
          <w:szCs w:val="22"/>
        </w:rPr>
        <w:lastRenderedPageBreak/>
        <w:t>unei greșeli în materie profesională</w:t>
      </w:r>
      <w:r w:rsidR="00FC25F0" w:rsidRPr="00BE1811">
        <w:rPr>
          <w:iCs/>
          <w:noProof/>
          <w:color w:val="000000" w:themeColor="text1"/>
          <w:sz w:val="22"/>
          <w:szCs w:val="22"/>
        </w:rPr>
        <w:t xml:space="preserve"> (</w:t>
      </w:r>
      <w:r w:rsidR="00791DF2" w:rsidRPr="00BE1811">
        <w:rPr>
          <w:iCs/>
          <w:noProof/>
          <w:color w:val="000000" w:themeColor="text1"/>
          <w:sz w:val="22"/>
          <w:szCs w:val="22"/>
        </w:rPr>
        <w:t xml:space="preserve">se verifică pe baza </w:t>
      </w:r>
      <w:r w:rsidR="00FC25F0" w:rsidRPr="00BE1811">
        <w:rPr>
          <w:iCs/>
          <w:noProof/>
          <w:color w:val="000000" w:themeColor="text1"/>
          <w:sz w:val="22"/>
          <w:szCs w:val="22"/>
        </w:rPr>
        <w:t>cazier</w:t>
      </w:r>
      <w:r w:rsidR="00791DF2" w:rsidRPr="00BE1811">
        <w:rPr>
          <w:iCs/>
          <w:noProof/>
          <w:color w:val="000000" w:themeColor="text1"/>
          <w:sz w:val="22"/>
          <w:szCs w:val="22"/>
        </w:rPr>
        <w:t>ului</w:t>
      </w:r>
      <w:r w:rsidR="00FC25F0" w:rsidRPr="00BE1811">
        <w:rPr>
          <w:iCs/>
          <w:noProof/>
          <w:color w:val="000000" w:themeColor="text1"/>
          <w:sz w:val="22"/>
          <w:szCs w:val="22"/>
        </w:rPr>
        <w:t xml:space="preserve"> judiciar</w:t>
      </w:r>
      <w:r w:rsidR="00791DF2" w:rsidRPr="00BE1811">
        <w:rPr>
          <w:iCs/>
          <w:noProof/>
          <w:color w:val="000000" w:themeColor="text1"/>
          <w:sz w:val="22"/>
          <w:szCs w:val="22"/>
        </w:rPr>
        <w:t>, în etapa de contractare a proiectului</w:t>
      </w:r>
      <w:r w:rsidR="00FC25F0" w:rsidRPr="00BE1811">
        <w:rPr>
          <w:iCs/>
          <w:noProof/>
          <w:color w:val="000000" w:themeColor="text1"/>
          <w:sz w:val="22"/>
          <w:szCs w:val="22"/>
        </w:rPr>
        <w:t>)</w:t>
      </w:r>
      <w:r w:rsidR="002A26F6" w:rsidRPr="00BE1811">
        <w:rPr>
          <w:iCs/>
          <w:noProof/>
          <w:color w:val="000000" w:themeColor="text1"/>
          <w:sz w:val="22"/>
          <w:szCs w:val="22"/>
        </w:rPr>
        <w:t>;</w:t>
      </w:r>
    </w:p>
    <w:p w14:paraId="65D1F106" w14:textId="20E1A39E" w:rsidR="00F34D83" w:rsidRPr="00BE1811" w:rsidRDefault="00F34D83" w:rsidP="00BE1811">
      <w:pPr>
        <w:pStyle w:val="ListParagraph"/>
        <w:numPr>
          <w:ilvl w:val="1"/>
          <w:numId w:val="278"/>
        </w:numPr>
        <w:spacing w:after="0" w:line="240" w:lineRule="auto"/>
        <w:ind w:left="709" w:hanging="425"/>
        <w:jc w:val="both"/>
        <w:rPr>
          <w:iCs/>
          <w:noProof/>
          <w:color w:val="000000" w:themeColor="text1"/>
          <w:sz w:val="22"/>
          <w:szCs w:val="22"/>
        </w:rPr>
      </w:pPr>
      <w:r w:rsidRPr="00BE1811">
        <w:rPr>
          <w:iCs/>
          <w:noProof/>
          <w:color w:val="000000" w:themeColor="text1"/>
          <w:sz w:val="22"/>
          <w:szCs w:val="22"/>
        </w:rPr>
        <w:t>Reprezentantul legal al solicitantului nu a fost subiectul unei judecăți de tip judecată pentru fraudă, corupție, implicarea în organizații criminale sau în alte activități ilegale, în detrimentul intereselor financiare ale Uniunii Europene</w:t>
      </w:r>
      <w:r w:rsidR="002A26F6" w:rsidRPr="00BE1811">
        <w:rPr>
          <w:iCs/>
          <w:noProof/>
          <w:color w:val="000000" w:themeColor="text1"/>
          <w:sz w:val="22"/>
          <w:szCs w:val="22"/>
        </w:rPr>
        <w:t>;</w:t>
      </w:r>
    </w:p>
    <w:p w14:paraId="42185795" w14:textId="0B4EA105" w:rsidR="00EF0CEA" w:rsidRPr="00BE1811" w:rsidRDefault="00F34D83" w:rsidP="00BE1811">
      <w:pPr>
        <w:pStyle w:val="ListParagraph"/>
        <w:numPr>
          <w:ilvl w:val="1"/>
          <w:numId w:val="278"/>
        </w:numPr>
        <w:spacing w:after="0" w:line="240" w:lineRule="auto"/>
        <w:ind w:left="709" w:hanging="425"/>
        <w:jc w:val="both"/>
        <w:rPr>
          <w:iCs/>
          <w:noProof/>
          <w:color w:val="000000" w:themeColor="text1"/>
          <w:sz w:val="22"/>
          <w:szCs w:val="22"/>
        </w:rPr>
      </w:pPr>
      <w:r w:rsidRPr="00BE1811">
        <w:rPr>
          <w:iCs/>
          <w:noProof/>
          <w:color w:val="000000" w:themeColor="text1"/>
          <w:sz w:val="22"/>
          <w:szCs w:val="22"/>
        </w:rPr>
        <w:t xml:space="preserve">Solicitantul nu face obiectul unui ordin de recuperare neexecutat în urma unei decizii anterioare a </w:t>
      </w:r>
      <w:r w:rsidR="00FF4C67" w:rsidRPr="00BE1811">
        <w:rPr>
          <w:iCs/>
          <w:noProof/>
          <w:color w:val="000000" w:themeColor="text1"/>
          <w:sz w:val="22"/>
          <w:szCs w:val="22"/>
        </w:rPr>
        <w:tab/>
      </w:r>
      <w:r w:rsidRPr="00BE1811">
        <w:rPr>
          <w:iCs/>
          <w:noProof/>
          <w:color w:val="000000" w:themeColor="text1"/>
          <w:sz w:val="22"/>
          <w:szCs w:val="22"/>
        </w:rPr>
        <w:t xml:space="preserve">Consiliului Concurenței sau a Comisiei, prin care un ajutor de stat a fost declarat ilegal și incompatibil </w:t>
      </w:r>
      <w:r w:rsidR="00FF4C67" w:rsidRPr="00BE1811">
        <w:rPr>
          <w:iCs/>
          <w:noProof/>
          <w:color w:val="000000" w:themeColor="text1"/>
          <w:sz w:val="22"/>
          <w:szCs w:val="22"/>
        </w:rPr>
        <w:tab/>
      </w:r>
      <w:r w:rsidRPr="00BE1811">
        <w:rPr>
          <w:iCs/>
          <w:noProof/>
          <w:color w:val="000000" w:themeColor="text1"/>
          <w:sz w:val="22"/>
          <w:szCs w:val="22"/>
        </w:rPr>
        <w:t>cu piața internă</w:t>
      </w:r>
    </w:p>
    <w:p w14:paraId="24F9D14A" w14:textId="0F400FBE" w:rsidR="00FF343D" w:rsidRPr="00BE1811" w:rsidRDefault="00F34D83" w:rsidP="00BE1811">
      <w:pPr>
        <w:pStyle w:val="ListParagraph"/>
        <w:numPr>
          <w:ilvl w:val="1"/>
          <w:numId w:val="278"/>
        </w:numPr>
        <w:spacing w:after="0" w:line="240" w:lineRule="auto"/>
        <w:ind w:left="709" w:hanging="425"/>
        <w:jc w:val="both"/>
        <w:rPr>
          <w:iCs/>
          <w:noProof/>
          <w:color w:val="000000" w:themeColor="text1"/>
          <w:sz w:val="22"/>
          <w:szCs w:val="22"/>
        </w:rPr>
      </w:pPr>
      <w:r w:rsidRPr="00BE1811">
        <w:rPr>
          <w:iCs/>
          <w:noProof/>
          <w:color w:val="000000" w:themeColor="text1"/>
          <w:sz w:val="22"/>
          <w:szCs w:val="22"/>
        </w:rPr>
        <w:t xml:space="preserve">Solicitantul nu este </w:t>
      </w:r>
      <w:r w:rsidR="00DC4DF9" w:rsidRPr="00BE1811">
        <w:rPr>
          <w:iCs/>
          <w:noProof/>
          <w:color w:val="000000" w:themeColor="text1"/>
          <w:sz w:val="22"/>
          <w:szCs w:val="22"/>
        </w:rPr>
        <w:t xml:space="preserve"> </w:t>
      </w:r>
      <w:r w:rsidRPr="00BE1811">
        <w:rPr>
          <w:iCs/>
          <w:noProof/>
          <w:color w:val="000000" w:themeColor="text1"/>
          <w:sz w:val="22"/>
          <w:szCs w:val="22"/>
        </w:rPr>
        <w:t>întreprindere în dificultate, în conformitate cu prevederile art. 2, punctul 18</w:t>
      </w:r>
      <w:r w:rsidR="00E11EF5" w:rsidRPr="00BE1811">
        <w:rPr>
          <w:iCs/>
          <w:noProof/>
          <w:color w:val="000000" w:themeColor="text1"/>
          <w:sz w:val="22"/>
          <w:szCs w:val="22"/>
        </w:rPr>
        <w:t xml:space="preserve"> din Regulamentul (UE) nr. 651/2014, respectiv „Intreprindere aflată în dificultate” înseamnă o întreprindere care se află în cel puțin una din situațiile următoare</w:t>
      </w:r>
      <w:r w:rsidR="00E11EF5" w:rsidRPr="00634109">
        <w:rPr>
          <w:sz w:val="22"/>
          <w:szCs w:val="22"/>
          <w:vertAlign w:val="superscript"/>
        </w:rPr>
        <w:footnoteReference w:id="14"/>
      </w:r>
      <w:r w:rsidR="00D65520" w:rsidRPr="00BE1811">
        <w:rPr>
          <w:iCs/>
          <w:noProof/>
          <w:color w:val="000000" w:themeColor="text1"/>
          <w:sz w:val="22"/>
          <w:szCs w:val="22"/>
        </w:rPr>
        <w:t xml:space="preserve"> (se aplică numai pentru </w:t>
      </w:r>
      <w:r w:rsidR="0068190F" w:rsidRPr="00BE1811">
        <w:rPr>
          <w:iCs/>
          <w:noProof/>
          <w:color w:val="000000" w:themeColor="text1"/>
          <w:sz w:val="22"/>
          <w:szCs w:val="22"/>
        </w:rPr>
        <w:t xml:space="preserve"> componeneta </w:t>
      </w:r>
      <w:r w:rsidR="00D65520" w:rsidRPr="00BE1811">
        <w:rPr>
          <w:iCs/>
          <w:noProof/>
          <w:color w:val="000000" w:themeColor="text1"/>
          <w:sz w:val="22"/>
          <w:szCs w:val="22"/>
        </w:rPr>
        <w:t xml:space="preserve"> B -  activități de inovare)</w:t>
      </w:r>
      <w:r w:rsidR="00FF343D" w:rsidRPr="00BE1811">
        <w:rPr>
          <w:iCs/>
          <w:noProof/>
          <w:color w:val="000000" w:themeColor="text1"/>
          <w:sz w:val="22"/>
          <w:szCs w:val="22"/>
        </w:rPr>
        <w:t>,</w:t>
      </w:r>
      <w:r w:rsidR="00DB63B0" w:rsidRPr="00BE1811">
        <w:rPr>
          <w:iCs/>
          <w:noProof/>
          <w:color w:val="000000" w:themeColor="text1"/>
          <w:sz w:val="22"/>
          <w:szCs w:val="22"/>
        </w:rPr>
        <w:t xml:space="preserve"> </w:t>
      </w:r>
      <w:r w:rsidRPr="00BE1811">
        <w:rPr>
          <w:iCs/>
          <w:noProof/>
          <w:color w:val="000000" w:themeColor="text1"/>
          <w:sz w:val="22"/>
          <w:szCs w:val="22"/>
        </w:rPr>
        <w:t xml:space="preserve"> </w:t>
      </w:r>
    </w:p>
    <w:p w14:paraId="1EDED1E3" w14:textId="77777777" w:rsidR="00F34D83" w:rsidRPr="00BE1811" w:rsidRDefault="00F34D83" w:rsidP="00AF0873">
      <w:pPr>
        <w:spacing w:after="0" w:line="240" w:lineRule="auto"/>
        <w:ind w:left="720"/>
        <w:jc w:val="both"/>
        <w:rPr>
          <w:iCs/>
          <w:noProof/>
          <w:color w:val="000000"/>
        </w:rPr>
      </w:pPr>
    </w:p>
    <w:p w14:paraId="6526A84F" w14:textId="77777777" w:rsidR="00F34D83" w:rsidRPr="00BE1811" w:rsidRDefault="00F34D83" w:rsidP="002A26F6">
      <w:pPr>
        <w:pStyle w:val="ListParagraph"/>
        <w:spacing w:after="0" w:line="240" w:lineRule="auto"/>
        <w:ind w:left="993"/>
        <w:jc w:val="both"/>
        <w:rPr>
          <w:iCs/>
          <w:noProof/>
          <w:color w:val="000000" w:themeColor="text1"/>
          <w:sz w:val="22"/>
          <w:szCs w:val="22"/>
        </w:rPr>
      </w:pPr>
      <w:r w:rsidRPr="00BE1811">
        <w:rPr>
          <w:iCs/>
          <w:noProof/>
          <w:color w:val="000000" w:themeColor="text1"/>
          <w:sz w:val="22"/>
          <w:szCs w:val="22"/>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1713DD68" w14:textId="77777777" w:rsidR="00F34D83" w:rsidRPr="00BE1811" w:rsidRDefault="00F34D83" w:rsidP="00BE1811">
      <w:pPr>
        <w:pStyle w:val="ListParagraph"/>
        <w:spacing w:after="0" w:line="240" w:lineRule="auto"/>
        <w:ind w:left="993"/>
        <w:jc w:val="both"/>
        <w:rPr>
          <w:iCs/>
          <w:noProof/>
          <w:color w:val="000000" w:themeColor="text1"/>
          <w:sz w:val="22"/>
          <w:szCs w:val="22"/>
        </w:rPr>
      </w:pPr>
      <w:r w:rsidRPr="00BE1811">
        <w:rPr>
          <w:iCs/>
          <w:noProof/>
          <w:color w:val="000000" w:themeColor="text1"/>
          <w:sz w:val="22"/>
          <w:szCs w:val="22"/>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7021982C" w14:textId="77777777" w:rsidR="00F34D83" w:rsidRPr="00BE1811" w:rsidRDefault="00F34D83" w:rsidP="00BE1811">
      <w:pPr>
        <w:pStyle w:val="ListParagraph"/>
        <w:spacing w:after="0" w:line="240" w:lineRule="auto"/>
        <w:ind w:left="993"/>
        <w:jc w:val="both"/>
        <w:rPr>
          <w:iCs/>
          <w:noProof/>
          <w:color w:val="000000" w:themeColor="text1"/>
          <w:sz w:val="22"/>
          <w:szCs w:val="22"/>
        </w:rPr>
      </w:pPr>
      <w:r w:rsidRPr="00BE1811">
        <w:rPr>
          <w:iCs/>
          <w:noProof/>
          <w:color w:val="000000" w:themeColor="text1"/>
          <w:sz w:val="22"/>
          <w:szCs w:val="22"/>
        </w:rPr>
        <w:t>(iii) atunci când întreprinderea face obiectul unei proceduri colective de insolvență sau îndeplinește criteriile prevăzute de legislația națională pentru inițierea unei proceduri colective de insolvență la cererea creditorilor săi;</w:t>
      </w:r>
    </w:p>
    <w:p w14:paraId="53D7D56E" w14:textId="77777777" w:rsidR="00F34D83" w:rsidRPr="00BE1811" w:rsidRDefault="00F34D83" w:rsidP="00BE1811">
      <w:pPr>
        <w:pStyle w:val="ListParagraph"/>
        <w:spacing w:after="0" w:line="240" w:lineRule="auto"/>
        <w:ind w:left="993"/>
        <w:jc w:val="both"/>
        <w:rPr>
          <w:iCs/>
          <w:noProof/>
          <w:color w:val="000000" w:themeColor="text1"/>
          <w:sz w:val="22"/>
          <w:szCs w:val="22"/>
        </w:rPr>
      </w:pPr>
      <w:r w:rsidRPr="00BE1811">
        <w:rPr>
          <w:iCs/>
          <w:noProof/>
          <w:color w:val="000000" w:themeColor="text1"/>
          <w:sz w:val="22"/>
          <w:szCs w:val="22"/>
        </w:rPr>
        <w:t>(iv) atunci când întreprinderea a primit ajutor pentru salvare și nu a rambursat încă împrumutul sau nu a încetat garanția sau a primit ajutoare pentru restructurare și face încă obiectul unui plan de restructurare;</w:t>
      </w:r>
    </w:p>
    <w:p w14:paraId="1A23CA22" w14:textId="77777777" w:rsidR="00CD17F9" w:rsidRPr="00BE1811" w:rsidRDefault="00F34D83" w:rsidP="00BE1811">
      <w:pPr>
        <w:pStyle w:val="ListParagraph"/>
        <w:spacing w:after="0" w:line="360" w:lineRule="auto"/>
        <w:ind w:left="992"/>
        <w:jc w:val="both"/>
        <w:rPr>
          <w:iCs/>
          <w:noProof/>
          <w:color w:val="000000" w:themeColor="text1"/>
          <w:sz w:val="22"/>
          <w:szCs w:val="22"/>
        </w:rPr>
      </w:pPr>
      <w:r w:rsidRPr="00BE1811">
        <w:rPr>
          <w:iCs/>
          <w:noProof/>
          <w:color w:val="000000" w:themeColor="text1"/>
          <w:sz w:val="22"/>
          <w:szCs w:val="22"/>
        </w:rPr>
        <w:t>(v) în cazul unei întreprinderi care nu este un IMM, atunci când, în ultimii doi ani:</w:t>
      </w:r>
    </w:p>
    <w:p w14:paraId="40BE249F" w14:textId="27A8B1B5" w:rsidR="00F34D83" w:rsidRPr="00BE1811" w:rsidRDefault="00F34D83" w:rsidP="00BE1811">
      <w:pPr>
        <w:pStyle w:val="ListParagraph"/>
        <w:spacing w:after="0" w:line="240" w:lineRule="auto"/>
        <w:ind w:left="992"/>
        <w:jc w:val="both"/>
        <w:rPr>
          <w:iCs/>
          <w:noProof/>
          <w:color w:val="000000" w:themeColor="text1"/>
          <w:sz w:val="22"/>
          <w:szCs w:val="22"/>
        </w:rPr>
      </w:pPr>
      <w:r w:rsidRPr="00BE1811">
        <w:rPr>
          <w:iCs/>
          <w:noProof/>
          <w:color w:val="000000" w:themeColor="text1"/>
          <w:sz w:val="22"/>
          <w:szCs w:val="22"/>
        </w:rPr>
        <w:t xml:space="preserve"> </w:t>
      </w:r>
      <w:r w:rsidR="00CD17F9" w:rsidRPr="00BE1811">
        <w:rPr>
          <w:iCs/>
          <w:noProof/>
          <w:color w:val="000000" w:themeColor="text1"/>
          <w:sz w:val="22"/>
          <w:szCs w:val="22"/>
        </w:rPr>
        <w:tab/>
      </w:r>
      <w:r w:rsidRPr="00BE1811">
        <w:rPr>
          <w:iCs/>
          <w:noProof/>
          <w:color w:val="000000" w:themeColor="text1"/>
          <w:sz w:val="22"/>
          <w:szCs w:val="22"/>
        </w:rPr>
        <w:t xml:space="preserve">1. raportul datorii/capitaluri proprii al întreprinderii este mai mare de 7,5; și </w:t>
      </w:r>
    </w:p>
    <w:p w14:paraId="598FC9EB" w14:textId="77777777" w:rsidR="00F34D83" w:rsidRPr="00BE1811" w:rsidRDefault="00F34D83" w:rsidP="00BE1811">
      <w:pPr>
        <w:spacing w:after="0" w:line="240" w:lineRule="auto"/>
        <w:ind w:left="1440"/>
        <w:contextualSpacing/>
        <w:jc w:val="both"/>
        <w:rPr>
          <w:iCs/>
          <w:noProof/>
          <w:color w:val="000000" w:themeColor="text1"/>
        </w:rPr>
      </w:pPr>
      <w:r w:rsidRPr="00BE1811">
        <w:rPr>
          <w:iCs/>
          <w:noProof/>
          <w:color w:val="000000" w:themeColor="text1"/>
        </w:rPr>
        <w:t>2. capacitatea de acoperire a dobânzilor calculată pe baza EBITDA se situează sub valoarea 1,0.</w:t>
      </w:r>
    </w:p>
    <w:p w14:paraId="7C421442" w14:textId="77777777" w:rsidR="00F34D83" w:rsidRPr="00BE1811" w:rsidRDefault="00F34D83" w:rsidP="00BE1811">
      <w:pPr>
        <w:numPr>
          <w:ilvl w:val="0"/>
          <w:numId w:val="25"/>
        </w:numPr>
        <w:spacing w:after="0" w:line="240" w:lineRule="auto"/>
        <w:ind w:left="567"/>
        <w:jc w:val="both"/>
        <w:rPr>
          <w:i/>
          <w:iCs/>
          <w:noProof/>
          <w:color w:val="000000" w:themeColor="text1"/>
        </w:rPr>
      </w:pPr>
      <w:r w:rsidRPr="00BE1811">
        <w:rPr>
          <w:i/>
          <w:iCs/>
          <w:noProof/>
          <w:color w:val="000000" w:themeColor="text1"/>
        </w:rPr>
        <w:t xml:space="preserve">Îndeplinirea criteriilor de la punctele d) – </w:t>
      </w:r>
      <w:r w:rsidR="00E11EF5" w:rsidRPr="00BE1811">
        <w:rPr>
          <w:i/>
          <w:iCs/>
          <w:noProof/>
          <w:color w:val="000000" w:themeColor="text1"/>
        </w:rPr>
        <w:t>f</w:t>
      </w:r>
      <w:r w:rsidRPr="00BE1811">
        <w:rPr>
          <w:i/>
          <w:iCs/>
          <w:noProof/>
          <w:color w:val="000000" w:themeColor="text1"/>
        </w:rPr>
        <w:t>)  se va proba prin depunerea de către Solicitant a declarației  de eligibilitate pe proprie răspundere î</w:t>
      </w:r>
      <w:r w:rsidR="00C866E9" w:rsidRPr="00BE1811">
        <w:rPr>
          <w:i/>
          <w:iCs/>
          <w:noProof/>
          <w:color w:val="000000" w:themeColor="text1"/>
        </w:rPr>
        <w:t>n forma prevăzută în anexa 7</w:t>
      </w:r>
      <w:r w:rsidRPr="00BE1811">
        <w:rPr>
          <w:i/>
          <w:iCs/>
          <w:noProof/>
          <w:color w:val="000000" w:themeColor="text1"/>
        </w:rPr>
        <w:t xml:space="preserve"> a prezentului ghid.</w:t>
      </w:r>
    </w:p>
    <w:p w14:paraId="0E102AA8" w14:textId="77777777" w:rsidR="00F34D83" w:rsidRPr="00BE1811" w:rsidRDefault="00F34D83" w:rsidP="00D24931">
      <w:pPr>
        <w:spacing w:before="100" w:beforeAutospacing="1" w:after="100" w:afterAutospacing="1" w:line="240" w:lineRule="auto"/>
        <w:jc w:val="both"/>
        <w:rPr>
          <w:iCs/>
          <w:noProof/>
          <w:color w:val="000000" w:themeColor="text1"/>
        </w:rPr>
      </w:pPr>
      <w:r w:rsidRPr="00BE1811">
        <w:rPr>
          <w:iCs/>
          <w:noProof/>
          <w:color w:val="000000" w:themeColor="text1"/>
        </w:rPr>
        <w:t xml:space="preserve">În cazul în care proiectul cuprinde lucrări de investiții privind imobile, solicitantul trebuie să demonstreze </w:t>
      </w:r>
      <w:r w:rsidRPr="00BE1811">
        <w:rPr>
          <w:b/>
          <w:iCs/>
          <w:noProof/>
          <w:color w:val="000000" w:themeColor="text1"/>
        </w:rPr>
        <w:t>dreptul de proprietate, concesiune sau chirie cu privire la imobilul (clădire) unde se face investiția</w:t>
      </w:r>
      <w:r w:rsidRPr="00BE1811">
        <w:rPr>
          <w:iCs/>
          <w:noProof/>
          <w:color w:val="000000" w:themeColor="text1"/>
        </w:rPr>
        <w:t>. Prin noțiunea de clădire se are în vedere inclusiv spațiul juridic delimitat deținut într-una din formele menționate de solicitantul de finanțare (de ex. etaj, parte dintr-o hală, etc).</w:t>
      </w:r>
    </w:p>
    <w:p w14:paraId="1D411A1E" w14:textId="53D774DD" w:rsidR="00F34D83" w:rsidRPr="00BE1811" w:rsidRDefault="00F34D83" w:rsidP="00D24931">
      <w:pPr>
        <w:numPr>
          <w:ilvl w:val="0"/>
          <w:numId w:val="182"/>
        </w:numPr>
        <w:spacing w:before="100" w:beforeAutospacing="1" w:after="0" w:afterAutospacing="1" w:line="240" w:lineRule="auto"/>
        <w:jc w:val="both"/>
        <w:rPr>
          <w:iCs/>
          <w:noProof/>
          <w:color w:val="000000" w:themeColor="text1"/>
        </w:rPr>
      </w:pPr>
      <w:r w:rsidRPr="00BE1811">
        <w:rPr>
          <w:iCs/>
          <w:noProof/>
          <w:color w:val="000000" w:themeColor="text1"/>
        </w:rPr>
        <w:t xml:space="preserve">În cazul concesiunii, prin contractul de concesiune trebuie sã se  dovedeasca dreptul de a face investiții asupra clãdirilor aflate în concesiune. Valabilitatea contractului de Concesiune trebuie să acopere o perioadă de minimum </w:t>
      </w:r>
      <w:r w:rsidRPr="00BE1811">
        <w:rPr>
          <w:b/>
          <w:iCs/>
          <w:noProof/>
          <w:color w:val="000000" w:themeColor="text1"/>
        </w:rPr>
        <w:t>8 ani</w:t>
      </w:r>
      <w:r w:rsidRPr="00BE1811">
        <w:rPr>
          <w:iCs/>
          <w:noProof/>
          <w:color w:val="000000" w:themeColor="text1"/>
        </w:rPr>
        <w:t xml:space="preserve"> de la data depunerii cererii de finanțare</w:t>
      </w:r>
      <w:r w:rsidR="00533206" w:rsidRPr="00BE1811">
        <w:rPr>
          <w:iCs/>
          <w:noProof/>
          <w:color w:val="000000" w:themeColor="text1"/>
        </w:rPr>
        <w:t>;</w:t>
      </w:r>
    </w:p>
    <w:p w14:paraId="6593B562" w14:textId="2ABD441C" w:rsidR="00570A74" w:rsidRPr="00BE1811" w:rsidRDefault="00F34D83" w:rsidP="00741F5B">
      <w:pPr>
        <w:numPr>
          <w:ilvl w:val="0"/>
          <w:numId w:val="182"/>
        </w:numPr>
        <w:spacing w:before="100" w:beforeAutospacing="1" w:after="0" w:afterAutospacing="1" w:line="240" w:lineRule="auto"/>
        <w:jc w:val="both"/>
        <w:rPr>
          <w:rFonts w:eastAsia="Times New Roman"/>
          <w:bCs/>
          <w:color w:val="000000" w:themeColor="text1"/>
        </w:rPr>
      </w:pPr>
      <w:r w:rsidRPr="00BE1811">
        <w:rPr>
          <w:iCs/>
          <w:noProof/>
          <w:color w:val="000000" w:themeColor="text1"/>
        </w:rPr>
        <w:t xml:space="preserve">În cazul unui </w:t>
      </w:r>
      <w:r w:rsidRPr="00BE1811">
        <w:rPr>
          <w:b/>
          <w:iCs/>
          <w:noProof/>
          <w:color w:val="000000" w:themeColor="text1"/>
        </w:rPr>
        <w:t xml:space="preserve">contract de închiriere, să aibă o valabilitate de minimum 8 ani </w:t>
      </w:r>
      <w:r w:rsidRPr="00BE1811">
        <w:rPr>
          <w:iCs/>
          <w:noProof/>
          <w:color w:val="000000" w:themeColor="text1"/>
        </w:rPr>
        <w:t xml:space="preserve"> de la data depunerii cererii de finanțare</w:t>
      </w:r>
      <w:r w:rsidR="00A233F6" w:rsidRPr="00BE1811">
        <w:rPr>
          <w:iCs/>
          <w:noProof/>
          <w:color w:val="000000" w:themeColor="text1"/>
        </w:rPr>
        <w:t xml:space="preserve">. </w:t>
      </w:r>
      <w:r w:rsidRPr="00BE1811">
        <w:rPr>
          <w:iCs/>
          <w:noProof/>
          <w:color w:val="000000" w:themeColor="text1"/>
        </w:rPr>
        <w:t xml:space="preserve"> Prin contractul de închiriere trebuie să se facă dovada dreptului de a face investiții asupra clădirilor închiriate</w:t>
      </w:r>
      <w:r w:rsidR="0058279D" w:rsidRPr="00BE1811">
        <w:rPr>
          <w:iCs/>
          <w:noProof/>
          <w:color w:val="000000" w:themeColor="text1"/>
        </w:rPr>
        <w:t>;</w:t>
      </w:r>
    </w:p>
    <w:p w14:paraId="3964D361" w14:textId="43B1F2A1" w:rsidR="00201444" w:rsidRPr="00BE1811" w:rsidRDefault="00570A74" w:rsidP="00201444">
      <w:pPr>
        <w:widowControl w:val="0"/>
        <w:tabs>
          <w:tab w:val="left" w:pos="795"/>
          <w:tab w:val="left" w:pos="6525"/>
        </w:tabs>
        <w:autoSpaceDE w:val="0"/>
        <w:autoSpaceDN w:val="0"/>
        <w:adjustRightInd w:val="0"/>
        <w:spacing w:before="100" w:beforeAutospacing="1" w:after="100" w:afterAutospacing="1" w:line="240" w:lineRule="auto"/>
        <w:jc w:val="both"/>
      </w:pPr>
      <w:r w:rsidRPr="00BE1811">
        <w:rPr>
          <w:rFonts w:eastAsia="Times New Roman"/>
          <w:bCs/>
          <w:color w:val="000000" w:themeColor="text1"/>
        </w:rPr>
        <w:t xml:space="preserve">Pentru solicitanții care intenționează să achiziționeze </w:t>
      </w:r>
      <w:r w:rsidR="00936C85" w:rsidRPr="00BE1811">
        <w:rPr>
          <w:rFonts w:eastAsia="Times New Roman"/>
          <w:bCs/>
          <w:color w:val="000000" w:themeColor="text1"/>
        </w:rPr>
        <w:t>o</w:t>
      </w:r>
      <w:r w:rsidRPr="00BE1811">
        <w:rPr>
          <w:rFonts w:eastAsia="Times New Roman"/>
          <w:bCs/>
          <w:color w:val="000000" w:themeColor="text1"/>
        </w:rPr>
        <w:t xml:space="preserve"> clădire,  pentru realizarea investiției este acceptată depunerea unui antecontract de vânzare/cumpărare pentru clădirea în cauză, în etapa de contractare</w:t>
      </w:r>
      <w:r w:rsidR="00201444" w:rsidRPr="00BE1811">
        <w:rPr>
          <w:rFonts w:eastAsia="Times New Roman"/>
          <w:bCs/>
          <w:color w:val="000000" w:themeColor="text1"/>
        </w:rPr>
        <w:t xml:space="preserve">, însoțit de </w:t>
      </w:r>
      <w:r w:rsidR="00201444" w:rsidRPr="00BE1811">
        <w:rPr>
          <w:noProof/>
        </w:rPr>
        <w:t xml:space="preserve">Nota de certificare a costului de achiziție a imobilului de un evaluator independent autorizat, care confirmă că valoarea acestuia nu excede valoarea de piață. </w:t>
      </w:r>
    </w:p>
    <w:p w14:paraId="6EA24B30" w14:textId="1CB5D259" w:rsidR="00570A74" w:rsidRPr="00BE1811" w:rsidRDefault="00570A74" w:rsidP="00741F5B">
      <w:pPr>
        <w:numPr>
          <w:ilvl w:val="0"/>
          <w:numId w:val="182"/>
        </w:numPr>
        <w:spacing w:before="100" w:beforeAutospacing="1" w:after="0" w:afterAutospacing="1" w:line="240" w:lineRule="auto"/>
        <w:jc w:val="both"/>
        <w:rPr>
          <w:rFonts w:eastAsia="Times New Roman"/>
          <w:bCs/>
          <w:color w:val="000000" w:themeColor="text1"/>
        </w:rPr>
      </w:pPr>
      <w:r w:rsidRPr="00BE1811">
        <w:rPr>
          <w:rFonts w:eastAsia="Times New Roman"/>
          <w:bCs/>
          <w:color w:val="000000" w:themeColor="text1"/>
        </w:rPr>
        <w:t xml:space="preserve"> În cazul achiziționării </w:t>
      </w:r>
      <w:r w:rsidR="00936C85" w:rsidRPr="00BE1811">
        <w:rPr>
          <w:rFonts w:eastAsia="Times New Roman"/>
          <w:bCs/>
          <w:color w:val="000000" w:themeColor="text1"/>
        </w:rPr>
        <w:t xml:space="preserve">unei </w:t>
      </w:r>
      <w:r w:rsidRPr="00BE1811">
        <w:rPr>
          <w:rFonts w:eastAsia="Times New Roman"/>
          <w:bCs/>
          <w:color w:val="000000" w:themeColor="text1"/>
        </w:rPr>
        <w:t>clădir</w:t>
      </w:r>
      <w:r w:rsidR="00936C85" w:rsidRPr="00BE1811">
        <w:rPr>
          <w:rFonts w:eastAsia="Times New Roman"/>
          <w:bCs/>
          <w:color w:val="000000" w:themeColor="text1"/>
        </w:rPr>
        <w:t>i</w:t>
      </w:r>
      <w:r w:rsidRPr="00BE1811">
        <w:rPr>
          <w:rFonts w:eastAsia="Times New Roman"/>
          <w:bCs/>
          <w:color w:val="000000" w:themeColor="text1"/>
        </w:rPr>
        <w:t>, în antecontractul de vânzare/cumpărare trebuie să fie menționate obligatoriu:</w:t>
      </w:r>
    </w:p>
    <w:p w14:paraId="632B616D" w14:textId="77777777" w:rsidR="00570A74" w:rsidRPr="0042173B" w:rsidRDefault="00570A74" w:rsidP="00741F5B">
      <w:pPr>
        <w:pStyle w:val="ListParagraph"/>
        <w:numPr>
          <w:ilvl w:val="0"/>
          <w:numId w:val="183"/>
        </w:numPr>
        <w:spacing w:after="0" w:line="240" w:lineRule="auto"/>
        <w:contextualSpacing w:val="0"/>
        <w:jc w:val="both"/>
        <w:rPr>
          <w:rFonts w:eastAsia="Times New Roman"/>
          <w:bCs/>
          <w:color w:val="000000" w:themeColor="text1"/>
          <w:sz w:val="22"/>
          <w:szCs w:val="22"/>
        </w:rPr>
      </w:pPr>
      <w:r w:rsidRPr="0042173B">
        <w:rPr>
          <w:rFonts w:eastAsia="Times New Roman"/>
          <w:bCs/>
          <w:color w:val="000000" w:themeColor="text1"/>
          <w:sz w:val="22"/>
          <w:szCs w:val="22"/>
        </w:rPr>
        <w:lastRenderedPageBreak/>
        <w:t>Datele cadastrale de identificare</w:t>
      </w:r>
    </w:p>
    <w:p w14:paraId="12458F82" w14:textId="77777777" w:rsidR="00570A74" w:rsidRPr="0042173B" w:rsidRDefault="00570A74" w:rsidP="00741F5B">
      <w:pPr>
        <w:pStyle w:val="ListParagraph"/>
        <w:numPr>
          <w:ilvl w:val="0"/>
          <w:numId w:val="183"/>
        </w:numPr>
        <w:spacing w:after="0" w:line="240" w:lineRule="auto"/>
        <w:contextualSpacing w:val="0"/>
        <w:jc w:val="both"/>
        <w:rPr>
          <w:rFonts w:eastAsia="Times New Roman"/>
          <w:bCs/>
          <w:color w:val="000000" w:themeColor="text1"/>
          <w:sz w:val="22"/>
          <w:szCs w:val="22"/>
        </w:rPr>
      </w:pPr>
      <w:r w:rsidRPr="0042173B">
        <w:rPr>
          <w:rFonts w:eastAsia="Times New Roman"/>
          <w:bCs/>
          <w:color w:val="000000" w:themeColor="text1"/>
          <w:sz w:val="22"/>
          <w:szCs w:val="22"/>
        </w:rPr>
        <w:t>Dreptul de proprietate al vânzătorului</w:t>
      </w:r>
    </w:p>
    <w:p w14:paraId="5CACB719" w14:textId="06535B3B" w:rsidR="003A3065" w:rsidRPr="0042173B" w:rsidRDefault="00570A74" w:rsidP="003A3065">
      <w:pPr>
        <w:pStyle w:val="ListParagraph"/>
        <w:numPr>
          <w:ilvl w:val="0"/>
          <w:numId w:val="183"/>
        </w:numPr>
        <w:spacing w:after="0" w:line="240" w:lineRule="auto"/>
        <w:contextualSpacing w:val="0"/>
        <w:jc w:val="both"/>
        <w:rPr>
          <w:rFonts w:eastAsia="Times New Roman"/>
          <w:bCs/>
          <w:color w:val="000000" w:themeColor="text1"/>
          <w:sz w:val="22"/>
          <w:szCs w:val="22"/>
        </w:rPr>
      </w:pPr>
      <w:r w:rsidRPr="0042173B">
        <w:rPr>
          <w:rFonts w:eastAsia="Times New Roman"/>
          <w:bCs/>
          <w:color w:val="000000" w:themeColor="text1"/>
          <w:sz w:val="22"/>
          <w:szCs w:val="22"/>
        </w:rPr>
        <w:t xml:space="preserve">Valabilitatea antecontractului (de minim </w:t>
      </w:r>
      <w:r w:rsidR="00F80340" w:rsidRPr="0042173B">
        <w:rPr>
          <w:rFonts w:eastAsia="Times New Roman"/>
          <w:bCs/>
          <w:color w:val="000000" w:themeColor="text1"/>
          <w:sz w:val="22"/>
          <w:szCs w:val="22"/>
        </w:rPr>
        <w:t xml:space="preserve">6 </w:t>
      </w:r>
      <w:r w:rsidRPr="0042173B">
        <w:rPr>
          <w:rFonts w:eastAsia="Times New Roman"/>
          <w:bCs/>
          <w:color w:val="000000" w:themeColor="text1"/>
          <w:sz w:val="22"/>
          <w:szCs w:val="22"/>
        </w:rPr>
        <w:t>luni de la data demarării etapei de contractare)</w:t>
      </w:r>
      <w:r w:rsidR="00B7497A" w:rsidRPr="0042173B">
        <w:rPr>
          <w:rFonts w:eastAsia="Times New Roman"/>
          <w:bCs/>
          <w:color w:val="000000" w:themeColor="text1"/>
          <w:sz w:val="22"/>
          <w:szCs w:val="22"/>
        </w:rPr>
        <w:t xml:space="preserve">. </w:t>
      </w:r>
    </w:p>
    <w:p w14:paraId="4255E8E8" w14:textId="13271065" w:rsidR="00570A74" w:rsidRPr="00BE1811" w:rsidRDefault="00570A74" w:rsidP="003A3065">
      <w:pPr>
        <w:spacing w:before="100" w:beforeAutospacing="1" w:after="0" w:afterAutospacing="1" w:line="240" w:lineRule="auto"/>
        <w:ind w:left="426"/>
        <w:jc w:val="both"/>
      </w:pPr>
      <w:r w:rsidRPr="00BE1811">
        <w:rPr>
          <w:rFonts w:eastAsia="Times New Roman"/>
          <w:bCs/>
          <w:color w:val="000000" w:themeColor="text1"/>
        </w:rPr>
        <w:t xml:space="preserve">În cazul în care solicitantul deține </w:t>
      </w:r>
      <w:r w:rsidR="0058279D" w:rsidRPr="00BE1811">
        <w:rPr>
          <w:rFonts w:eastAsia="Times New Roman"/>
          <w:bCs/>
          <w:color w:val="000000" w:themeColor="text1"/>
        </w:rPr>
        <w:t xml:space="preserve">cu titlu de proprietate </w:t>
      </w:r>
      <w:r w:rsidRPr="00BE1811">
        <w:rPr>
          <w:rFonts w:eastAsia="Times New Roman"/>
          <w:bCs/>
          <w:color w:val="000000" w:themeColor="text1"/>
        </w:rPr>
        <w:t xml:space="preserve">imobilul </w:t>
      </w:r>
      <w:r w:rsidR="0058279D" w:rsidRPr="00BE1811">
        <w:rPr>
          <w:rFonts w:eastAsia="Times New Roman"/>
          <w:bCs/>
          <w:color w:val="000000" w:themeColor="text1"/>
        </w:rPr>
        <w:t xml:space="preserve">în </w:t>
      </w:r>
      <w:r w:rsidRPr="00BE1811">
        <w:rPr>
          <w:rFonts w:eastAsia="Times New Roman"/>
          <w:bCs/>
          <w:color w:val="000000" w:themeColor="text1"/>
        </w:rPr>
        <w:t>care se face investiția, acest</w:t>
      </w:r>
      <w:r w:rsidR="0058279D" w:rsidRPr="00BE1811">
        <w:rPr>
          <w:rFonts w:eastAsia="Times New Roman"/>
          <w:bCs/>
          <w:color w:val="000000" w:themeColor="text1"/>
        </w:rPr>
        <w:t>a</w:t>
      </w:r>
      <w:r w:rsidRPr="00BE1811">
        <w:rPr>
          <w:rFonts w:eastAsia="Times New Roman"/>
          <w:bCs/>
          <w:color w:val="000000" w:themeColor="text1"/>
        </w:rPr>
        <w:t xml:space="preserve"> trebuie să fie liber de orice sarcini și servituți și să nu facă obiectul unor litigii în curs de soluționare la instanțele judecătorești și nici al unor revendicări potrivit unor legi speciale în materie sau a dreptului comun. Se probează prin</w:t>
      </w:r>
      <w:r w:rsidR="00A679F3" w:rsidRPr="00BE1811">
        <w:rPr>
          <w:rFonts w:eastAsia="Times New Roman"/>
          <w:bCs/>
          <w:color w:val="000000" w:themeColor="text1"/>
        </w:rPr>
        <w:t xml:space="preserve"> </w:t>
      </w:r>
      <w:r w:rsidR="00A679F3" w:rsidRPr="00BE1811">
        <w:t>e</w:t>
      </w:r>
      <w:r w:rsidRPr="00BE1811">
        <w:t>xtras de carte funciară</w:t>
      </w:r>
      <w:r w:rsidRPr="00BE1811">
        <w:rPr>
          <w:i/>
          <w:iCs/>
        </w:rPr>
        <w:t>.</w:t>
      </w:r>
    </w:p>
    <w:p w14:paraId="74D4E777" w14:textId="77777777" w:rsidR="00570A74" w:rsidRPr="00BE1811" w:rsidRDefault="00570A74" w:rsidP="006F0540">
      <w:pPr>
        <w:spacing w:after="0" w:line="240" w:lineRule="auto"/>
        <w:ind w:left="810"/>
        <w:jc w:val="both"/>
        <w:rPr>
          <w:i/>
          <w:iCs/>
          <w:noProof/>
          <w:color w:val="000000" w:themeColor="text1"/>
        </w:rPr>
      </w:pPr>
    </w:p>
    <w:p w14:paraId="4BF6903F" w14:textId="77777777" w:rsidR="00570A74" w:rsidRPr="00BE1811" w:rsidRDefault="00570A74" w:rsidP="006F0540">
      <w:pPr>
        <w:spacing w:after="0" w:line="240" w:lineRule="auto"/>
        <w:ind w:left="810"/>
        <w:jc w:val="both"/>
        <w:rPr>
          <w:i/>
          <w:iCs/>
          <w:noProof/>
          <w:color w:val="000000" w:themeColor="text1"/>
        </w:rPr>
      </w:pPr>
    </w:p>
    <w:tbl>
      <w:tblPr>
        <w:tblW w:w="9175" w:type="dxa"/>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380"/>
        <w:gridCol w:w="7795"/>
      </w:tblGrid>
      <w:tr w:rsidR="00AB710F" w:rsidRPr="00BE1811" w14:paraId="4042C040" w14:textId="77777777" w:rsidTr="00AB710F">
        <w:tc>
          <w:tcPr>
            <w:tcW w:w="1380" w:type="dxa"/>
            <w:vAlign w:val="center"/>
          </w:tcPr>
          <w:p w14:paraId="4D0895DB" w14:textId="77777777" w:rsidR="00AB710F" w:rsidRPr="00BE1811" w:rsidRDefault="00AB710F" w:rsidP="00AB710F">
            <w:pPr>
              <w:spacing w:after="120"/>
              <w:jc w:val="both"/>
              <w:rPr>
                <w:b/>
                <w:i/>
                <w:iCs/>
                <w:color w:val="000000" w:themeColor="text1"/>
              </w:rPr>
            </w:pPr>
            <w:r w:rsidRPr="00BE1811">
              <w:rPr>
                <w:b/>
                <w:i/>
                <w:iCs/>
                <w:color w:val="000000" w:themeColor="text1"/>
              </w:rPr>
              <w:t>ATENȚIE!</w:t>
            </w:r>
          </w:p>
        </w:tc>
        <w:tc>
          <w:tcPr>
            <w:tcW w:w="7795" w:type="dxa"/>
          </w:tcPr>
          <w:p w14:paraId="5D69CBA6" w14:textId="0440748E" w:rsidR="00AB710F" w:rsidRPr="00BE1811" w:rsidRDefault="00AB710F" w:rsidP="00741F5B">
            <w:pPr>
              <w:pStyle w:val="ListParagraph"/>
              <w:numPr>
                <w:ilvl w:val="6"/>
                <w:numId w:val="163"/>
              </w:numPr>
              <w:spacing w:after="120"/>
              <w:ind w:left="444"/>
              <w:jc w:val="both"/>
              <w:rPr>
                <w:color w:val="000000" w:themeColor="text1"/>
                <w:sz w:val="22"/>
                <w:szCs w:val="22"/>
              </w:rPr>
            </w:pPr>
            <w:r w:rsidRPr="00BE1811">
              <w:rPr>
                <w:color w:val="000000" w:themeColor="text1"/>
                <w:sz w:val="22"/>
                <w:szCs w:val="22"/>
              </w:rPr>
              <w:t xml:space="preserve">La depunerea proiectului solicitantul va justifica în cererea de finanțare și/sau planul de afaceri necesitatea achiziționării </w:t>
            </w:r>
            <w:r w:rsidR="00936C85" w:rsidRPr="00BE1811">
              <w:rPr>
                <w:color w:val="000000" w:themeColor="text1"/>
                <w:sz w:val="22"/>
                <w:szCs w:val="22"/>
              </w:rPr>
              <w:t xml:space="preserve">unei </w:t>
            </w:r>
            <w:r w:rsidRPr="00BE1811">
              <w:rPr>
                <w:color w:val="000000" w:themeColor="text1"/>
                <w:sz w:val="22"/>
                <w:szCs w:val="22"/>
              </w:rPr>
              <w:t>clădir</w:t>
            </w:r>
            <w:r w:rsidR="00936C85" w:rsidRPr="00BE1811">
              <w:rPr>
                <w:color w:val="000000" w:themeColor="text1"/>
                <w:sz w:val="22"/>
                <w:szCs w:val="22"/>
              </w:rPr>
              <w:t>i</w:t>
            </w:r>
            <w:r w:rsidRPr="00BE1811">
              <w:rPr>
                <w:color w:val="000000" w:themeColor="text1"/>
                <w:sz w:val="22"/>
                <w:szCs w:val="22"/>
              </w:rPr>
              <w:t>/spațiu</w:t>
            </w:r>
            <w:r w:rsidR="00E46259" w:rsidRPr="00BE1811">
              <w:rPr>
                <w:color w:val="000000" w:themeColor="text1"/>
                <w:sz w:val="22"/>
                <w:szCs w:val="22"/>
              </w:rPr>
              <w:t xml:space="preserve"> (dacă este cazul)</w:t>
            </w:r>
            <w:r w:rsidRPr="00BE1811">
              <w:rPr>
                <w:color w:val="000000" w:themeColor="text1"/>
                <w:sz w:val="22"/>
                <w:szCs w:val="22"/>
              </w:rPr>
              <w:t>, raportată la estimarea din buget.</w:t>
            </w:r>
          </w:p>
          <w:p w14:paraId="3EB67805" w14:textId="77777777" w:rsidR="00AB710F" w:rsidRPr="00BE1811" w:rsidRDefault="00AB710F" w:rsidP="00741F5B">
            <w:pPr>
              <w:pStyle w:val="ListParagraph"/>
              <w:numPr>
                <w:ilvl w:val="6"/>
                <w:numId w:val="163"/>
              </w:numPr>
              <w:spacing w:after="120"/>
              <w:ind w:left="444"/>
              <w:jc w:val="both"/>
              <w:rPr>
                <w:color w:val="000000" w:themeColor="text1"/>
                <w:sz w:val="22"/>
                <w:szCs w:val="22"/>
              </w:rPr>
            </w:pPr>
            <w:r w:rsidRPr="00BE1811">
              <w:rPr>
                <w:color w:val="000000" w:themeColor="text1"/>
                <w:sz w:val="22"/>
                <w:szCs w:val="22"/>
              </w:rPr>
              <w:t>Pentru achiziția de clădire/spațiu în etapa de contractare, beneficiarul va trebui să prezinte următoarele documente:</w:t>
            </w:r>
          </w:p>
          <w:p w14:paraId="7927340D" w14:textId="37C415D9" w:rsidR="00AB710F" w:rsidRPr="00BE1811" w:rsidRDefault="00AB710F" w:rsidP="00741F5B">
            <w:pPr>
              <w:pStyle w:val="ListParagraph"/>
              <w:numPr>
                <w:ilvl w:val="0"/>
                <w:numId w:val="164"/>
              </w:numPr>
              <w:spacing w:after="120"/>
              <w:jc w:val="both"/>
              <w:rPr>
                <w:color w:val="000000" w:themeColor="text1"/>
                <w:sz w:val="22"/>
                <w:szCs w:val="22"/>
              </w:rPr>
            </w:pPr>
            <w:r w:rsidRPr="00BE1811">
              <w:rPr>
                <w:color w:val="000000" w:themeColor="text1"/>
                <w:sz w:val="22"/>
                <w:szCs w:val="22"/>
              </w:rPr>
              <w:t xml:space="preserve">Raport de expertiză întocmit de către un evaluator independent autorizat prin care se certifică dacă costul clădirii/spațiului nu </w:t>
            </w:r>
            <w:proofErr w:type="spellStart"/>
            <w:r w:rsidRPr="00BE1811">
              <w:rPr>
                <w:color w:val="000000" w:themeColor="text1"/>
                <w:sz w:val="22"/>
                <w:szCs w:val="22"/>
              </w:rPr>
              <w:t>exced</w:t>
            </w:r>
            <w:r w:rsidR="00F80340" w:rsidRPr="00BE1811">
              <w:rPr>
                <w:color w:val="000000" w:themeColor="text1"/>
                <w:sz w:val="22"/>
                <w:szCs w:val="22"/>
              </w:rPr>
              <w:t>e</w:t>
            </w:r>
            <w:proofErr w:type="spellEnd"/>
            <w:r w:rsidRPr="00BE1811">
              <w:rPr>
                <w:color w:val="000000" w:themeColor="text1"/>
                <w:sz w:val="22"/>
                <w:szCs w:val="22"/>
              </w:rPr>
              <w:t xml:space="preserve"> valoarea de piață și dacă imobilul respectă condițiile tehnice prevăzute în legislația națională. În acest raport, costul clădirii/spațiului trebuie specificate separat. </w:t>
            </w:r>
          </w:p>
          <w:p w14:paraId="0268CE6F" w14:textId="77777777" w:rsidR="00AB710F" w:rsidRPr="00BE1811" w:rsidRDefault="00AB710F" w:rsidP="00741F5B">
            <w:pPr>
              <w:pStyle w:val="ListParagraph"/>
              <w:numPr>
                <w:ilvl w:val="0"/>
                <w:numId w:val="164"/>
              </w:numPr>
              <w:spacing w:after="120"/>
              <w:jc w:val="both"/>
              <w:rPr>
                <w:color w:val="000000" w:themeColor="text1"/>
                <w:sz w:val="22"/>
                <w:szCs w:val="22"/>
              </w:rPr>
            </w:pPr>
            <w:r w:rsidRPr="00BE1811">
              <w:rPr>
                <w:color w:val="000000" w:themeColor="text1"/>
                <w:sz w:val="22"/>
                <w:szCs w:val="22"/>
              </w:rPr>
              <w:t>Antecontract de vânzare/cumpărare pentru clădirea/spațiul unde se va efectua investiția</w:t>
            </w:r>
          </w:p>
          <w:p w14:paraId="09C43A31" w14:textId="46DF9111" w:rsidR="00AB710F" w:rsidRPr="00BE1811" w:rsidRDefault="00AB710F" w:rsidP="00AB710F">
            <w:pPr>
              <w:spacing w:after="120"/>
              <w:ind w:left="360"/>
              <w:jc w:val="both"/>
              <w:rPr>
                <w:color w:val="000000" w:themeColor="text1"/>
              </w:rPr>
            </w:pPr>
            <w:r w:rsidRPr="00BE1811">
              <w:rPr>
                <w:color w:val="000000" w:themeColor="text1"/>
              </w:rPr>
              <w:t xml:space="preserve">Dacă în raportul de expertiză/Antecontractul de vânzare/cumpărare, valoarea clădirii/spațiului este mai mică decât valoarea aprobată, valoarea eligibilă va fi diminuată, prin includerea </w:t>
            </w:r>
            <w:r w:rsidR="00D756AC">
              <w:rPr>
                <w:color w:val="000000" w:themeColor="text1"/>
              </w:rPr>
              <w:t xml:space="preserve">diferenței </w:t>
            </w:r>
            <w:r w:rsidRPr="00BE1811">
              <w:rPr>
                <w:color w:val="000000" w:themeColor="text1"/>
              </w:rPr>
              <w:t xml:space="preserve">în categoria cheltuielilor neeligibile. </w:t>
            </w:r>
          </w:p>
          <w:p w14:paraId="47F91051" w14:textId="77777777" w:rsidR="00AB710F" w:rsidRPr="00BE1811" w:rsidRDefault="00AB710F" w:rsidP="00AB710F">
            <w:pPr>
              <w:spacing w:after="120"/>
              <w:ind w:left="360"/>
              <w:jc w:val="both"/>
              <w:rPr>
                <w:color w:val="000000" w:themeColor="text1"/>
              </w:rPr>
            </w:pPr>
            <w:r w:rsidRPr="00BE1811">
              <w:rPr>
                <w:color w:val="000000" w:themeColor="text1"/>
              </w:rPr>
              <w:t>Dacă suprafața clădirii/spațiului diferă față de cea justificată la depunerea proiectului, valoarea eligibilă aferentă clădirii/spațiului se va modifica doar în sensul scăderii proporționale, dar fără a depăși valoarea aprobată.</w:t>
            </w:r>
          </w:p>
          <w:p w14:paraId="38F3CBD5" w14:textId="77777777" w:rsidR="00AB710F" w:rsidRPr="00BE1811" w:rsidRDefault="00AB710F" w:rsidP="00741F5B">
            <w:pPr>
              <w:pStyle w:val="ListParagraph"/>
              <w:numPr>
                <w:ilvl w:val="6"/>
                <w:numId w:val="163"/>
              </w:numPr>
              <w:spacing w:after="120"/>
              <w:ind w:left="444"/>
              <w:jc w:val="both"/>
              <w:rPr>
                <w:color w:val="000000" w:themeColor="text1"/>
                <w:sz w:val="22"/>
                <w:szCs w:val="22"/>
              </w:rPr>
            </w:pPr>
            <w:bookmarkStart w:id="63" w:name="_Hlk80097915"/>
            <w:r w:rsidRPr="00BE1811">
              <w:rPr>
                <w:color w:val="000000" w:themeColor="text1"/>
                <w:sz w:val="22"/>
                <w:szCs w:val="22"/>
              </w:rPr>
              <w:t xml:space="preserve">În termen de </w:t>
            </w:r>
            <w:r w:rsidR="00017423" w:rsidRPr="00BE1811">
              <w:rPr>
                <w:color w:val="000000" w:themeColor="text1"/>
                <w:sz w:val="22"/>
                <w:szCs w:val="22"/>
              </w:rPr>
              <w:t xml:space="preserve">6 </w:t>
            </w:r>
            <w:r w:rsidRPr="00BE1811">
              <w:rPr>
                <w:color w:val="000000" w:themeColor="text1"/>
                <w:sz w:val="22"/>
                <w:szCs w:val="22"/>
              </w:rPr>
              <w:t>luni de la semnarea contractului de finanțare, beneficiarul este obligat să prezinte actul de dobândire a clădirii/spațiului și să solicite la rambursare cheltuiel</w:t>
            </w:r>
            <w:r w:rsidR="0018590C" w:rsidRPr="00BE1811">
              <w:rPr>
                <w:color w:val="000000" w:themeColor="text1"/>
                <w:sz w:val="22"/>
                <w:szCs w:val="22"/>
              </w:rPr>
              <w:t>ile aferente achiziționării c</w:t>
            </w:r>
            <w:r w:rsidRPr="00BE1811">
              <w:rPr>
                <w:color w:val="000000" w:themeColor="text1"/>
                <w:sz w:val="22"/>
                <w:szCs w:val="22"/>
              </w:rPr>
              <w:t xml:space="preserve">lădirii/spațiului </w:t>
            </w:r>
          </w:p>
          <w:bookmarkEnd w:id="63"/>
          <w:p w14:paraId="7BDF81D1" w14:textId="4AAF6031" w:rsidR="00AB710F" w:rsidRPr="00BE1811" w:rsidRDefault="00AB710F" w:rsidP="00741F5B">
            <w:pPr>
              <w:pStyle w:val="ListParagraph"/>
              <w:numPr>
                <w:ilvl w:val="6"/>
                <w:numId w:val="163"/>
              </w:numPr>
              <w:spacing w:after="120"/>
              <w:ind w:left="444"/>
              <w:jc w:val="both"/>
              <w:rPr>
                <w:color w:val="000000" w:themeColor="text1"/>
                <w:sz w:val="22"/>
                <w:szCs w:val="22"/>
              </w:rPr>
            </w:pPr>
            <w:r w:rsidRPr="00BE1811">
              <w:rPr>
                <w:color w:val="000000" w:themeColor="text1"/>
                <w:sz w:val="22"/>
                <w:szCs w:val="22"/>
              </w:rPr>
              <w:t xml:space="preserve">Beneficiarul trebuie să prezinte la respectiva cerere de rambursare/plată, extrasul de carte funciară (în copie conformă cu originalul) care să probeze faptul că clădirea/spațiul unde se va realiza investiția, </w:t>
            </w:r>
            <w:r w:rsidR="00CF052E" w:rsidRPr="00BE1811">
              <w:rPr>
                <w:color w:val="000000" w:themeColor="text1"/>
                <w:sz w:val="22"/>
                <w:szCs w:val="22"/>
              </w:rPr>
              <w:t>este</w:t>
            </w:r>
            <w:r w:rsidRPr="00BE1811">
              <w:rPr>
                <w:color w:val="000000" w:themeColor="text1"/>
                <w:sz w:val="22"/>
                <w:szCs w:val="22"/>
              </w:rPr>
              <w:t xml:space="preserve"> liber</w:t>
            </w:r>
            <w:r w:rsidR="00CF052E" w:rsidRPr="00BE1811">
              <w:rPr>
                <w:color w:val="000000" w:themeColor="text1"/>
                <w:sz w:val="22"/>
                <w:szCs w:val="22"/>
              </w:rPr>
              <w:t xml:space="preserve">ă </w:t>
            </w:r>
            <w:r w:rsidRPr="00BE1811">
              <w:rPr>
                <w:color w:val="000000" w:themeColor="text1"/>
                <w:sz w:val="22"/>
                <w:szCs w:val="22"/>
              </w:rPr>
              <w:t>de orice sarcini și servituți și nu fac</w:t>
            </w:r>
            <w:r w:rsidR="00CF052E" w:rsidRPr="00BE1811">
              <w:rPr>
                <w:color w:val="000000" w:themeColor="text1"/>
                <w:sz w:val="22"/>
                <w:szCs w:val="22"/>
              </w:rPr>
              <w:t>e</w:t>
            </w:r>
            <w:r w:rsidRPr="00BE1811">
              <w:rPr>
                <w:color w:val="000000" w:themeColor="text1"/>
                <w:sz w:val="22"/>
                <w:szCs w:val="22"/>
              </w:rPr>
              <w:t xml:space="preserve"> obiectul unor litigii în curs de soluționare la instanțele judecătorești și nici al unor revendicări potrivit unor legi speciale în materie sau a dreptului comun.</w:t>
            </w:r>
          </w:p>
          <w:p w14:paraId="48842E27" w14:textId="450A04FA" w:rsidR="00AB710F" w:rsidRPr="00BE1811" w:rsidRDefault="00AB710F" w:rsidP="00741F5B">
            <w:pPr>
              <w:pStyle w:val="ListParagraph"/>
              <w:numPr>
                <w:ilvl w:val="6"/>
                <w:numId w:val="163"/>
              </w:numPr>
              <w:spacing w:after="120"/>
              <w:ind w:left="444"/>
              <w:jc w:val="both"/>
              <w:rPr>
                <w:color w:val="000000" w:themeColor="text1"/>
                <w:sz w:val="22"/>
                <w:szCs w:val="22"/>
              </w:rPr>
            </w:pPr>
            <w:r w:rsidRPr="00BE1811">
              <w:rPr>
                <w:color w:val="000000" w:themeColor="text1"/>
                <w:sz w:val="22"/>
                <w:szCs w:val="22"/>
              </w:rPr>
              <w:t xml:space="preserve">Clădirea/spațiul achiziționat va fi destinat exclusiv activității de cercetare-dezvoltare-inovare și activităților suport derulate de către </w:t>
            </w:r>
            <w:r w:rsidR="0005325F" w:rsidRPr="00BE1811">
              <w:rPr>
                <w:color w:val="000000" w:themeColor="text1"/>
                <w:sz w:val="22"/>
                <w:szCs w:val="22"/>
              </w:rPr>
              <w:t xml:space="preserve">beneficiar </w:t>
            </w:r>
            <w:r w:rsidRPr="00BE1811">
              <w:rPr>
                <w:color w:val="000000" w:themeColor="text1"/>
                <w:sz w:val="22"/>
                <w:szCs w:val="22"/>
              </w:rPr>
              <w:t>în vederea implementării proiectului.</w:t>
            </w:r>
            <w:r w:rsidR="00CF052E" w:rsidRPr="00BE1811">
              <w:rPr>
                <w:color w:val="000000" w:themeColor="text1"/>
                <w:sz w:val="22"/>
                <w:szCs w:val="22"/>
              </w:rPr>
              <w:t xml:space="preserve"> </w:t>
            </w:r>
            <w:r w:rsidRPr="00BE1811">
              <w:rPr>
                <w:color w:val="000000" w:themeColor="text1"/>
                <w:sz w:val="22"/>
                <w:szCs w:val="22"/>
              </w:rPr>
              <w:t xml:space="preserve">Se va detalia, în cadrul cererii de finanțare și a planului de afaceri, necesitatea achiziționării clădirii/spațiului </w:t>
            </w:r>
            <w:r w:rsidR="00CF052E" w:rsidRPr="00BE1811">
              <w:rPr>
                <w:color w:val="000000" w:themeColor="text1"/>
                <w:sz w:val="22"/>
                <w:szCs w:val="22"/>
              </w:rPr>
              <w:t>ș</w:t>
            </w:r>
            <w:r w:rsidRPr="00BE1811">
              <w:rPr>
                <w:color w:val="000000" w:themeColor="text1"/>
                <w:sz w:val="22"/>
                <w:szCs w:val="22"/>
              </w:rPr>
              <w:t>i modalitatea în care aceasta</w:t>
            </w:r>
            <w:r w:rsidR="00CF052E" w:rsidRPr="00BE1811">
              <w:rPr>
                <w:color w:val="000000" w:themeColor="text1"/>
                <w:sz w:val="22"/>
                <w:szCs w:val="22"/>
              </w:rPr>
              <w:t>/acesta</w:t>
            </w:r>
            <w:r w:rsidRPr="00BE1811">
              <w:rPr>
                <w:color w:val="000000" w:themeColor="text1"/>
                <w:sz w:val="22"/>
                <w:szCs w:val="22"/>
              </w:rPr>
              <w:t xml:space="preserve"> va fi utilizat</w:t>
            </w:r>
            <w:r w:rsidR="00CF052E" w:rsidRPr="00BE1811">
              <w:rPr>
                <w:color w:val="000000" w:themeColor="text1"/>
                <w:sz w:val="22"/>
                <w:szCs w:val="22"/>
              </w:rPr>
              <w:t>ă/utilizat</w:t>
            </w:r>
            <w:r w:rsidRPr="00BE1811">
              <w:rPr>
                <w:color w:val="000000" w:themeColor="text1"/>
                <w:sz w:val="22"/>
                <w:szCs w:val="22"/>
              </w:rPr>
              <w:t xml:space="preserve"> în cadrul implementării proiectului</w:t>
            </w:r>
            <w:r w:rsidR="00D822A1" w:rsidRPr="00BE1811">
              <w:rPr>
                <w:color w:val="000000" w:themeColor="text1"/>
                <w:sz w:val="22"/>
                <w:szCs w:val="22"/>
              </w:rPr>
              <w:t>.</w:t>
            </w:r>
          </w:p>
          <w:p w14:paraId="11EB787F" w14:textId="77777777" w:rsidR="00AB710F" w:rsidRPr="00BE1811" w:rsidRDefault="00AB710F" w:rsidP="00741F5B">
            <w:pPr>
              <w:pStyle w:val="ListParagraph"/>
              <w:numPr>
                <w:ilvl w:val="6"/>
                <w:numId w:val="163"/>
              </w:numPr>
              <w:spacing w:after="120"/>
              <w:ind w:left="444"/>
              <w:jc w:val="both"/>
              <w:rPr>
                <w:color w:val="000000" w:themeColor="text1"/>
                <w:sz w:val="22"/>
                <w:szCs w:val="22"/>
              </w:rPr>
            </w:pPr>
            <w:r w:rsidRPr="00BE1811">
              <w:rPr>
                <w:color w:val="000000" w:themeColor="text1"/>
                <w:sz w:val="22"/>
                <w:szCs w:val="22"/>
              </w:rPr>
              <w:t>În cazul în care cheltuielile efectuate cu achiziția de clădire/spațiu depășesc  valoarea aprobată din buget, acestuia i se va rambursa doar valoarea aprobată, restul valorii fiind considerată neeligibilă.</w:t>
            </w:r>
          </w:p>
          <w:p w14:paraId="117A49F3" w14:textId="2C6DC81C" w:rsidR="00AB710F" w:rsidRPr="00BE1811" w:rsidRDefault="00AB710F" w:rsidP="00741F5B">
            <w:pPr>
              <w:pStyle w:val="ListParagraph"/>
              <w:numPr>
                <w:ilvl w:val="6"/>
                <w:numId w:val="163"/>
              </w:numPr>
              <w:spacing w:after="120"/>
              <w:ind w:left="444"/>
              <w:jc w:val="both"/>
              <w:rPr>
                <w:color w:val="000000" w:themeColor="text1"/>
                <w:sz w:val="22"/>
                <w:szCs w:val="22"/>
              </w:rPr>
            </w:pPr>
            <w:r w:rsidRPr="00BE1811">
              <w:rPr>
                <w:b/>
                <w:color w:val="000000" w:themeColor="text1"/>
                <w:sz w:val="22"/>
                <w:szCs w:val="22"/>
              </w:rPr>
              <w:t>În cazul în care beneficiarul nu solicită cheltuielile aferente achiziției de clădire/spațiu în termenul menționat, acestea se vor considera neeligibile, prin urmare nu se vor mai putea solicita</w:t>
            </w:r>
            <w:r w:rsidR="00E46259" w:rsidRPr="00BE1811">
              <w:rPr>
                <w:b/>
                <w:color w:val="000000" w:themeColor="text1"/>
                <w:sz w:val="22"/>
                <w:szCs w:val="22"/>
              </w:rPr>
              <w:t xml:space="preserve"> la</w:t>
            </w:r>
            <w:r w:rsidR="00757762" w:rsidRPr="00BE1811">
              <w:rPr>
                <w:b/>
                <w:color w:val="000000" w:themeColor="text1"/>
                <w:sz w:val="22"/>
                <w:szCs w:val="22"/>
              </w:rPr>
              <w:t xml:space="preserve"> </w:t>
            </w:r>
            <w:r w:rsidRPr="00BE1811">
              <w:rPr>
                <w:b/>
                <w:color w:val="000000" w:themeColor="text1"/>
                <w:sz w:val="22"/>
                <w:szCs w:val="22"/>
              </w:rPr>
              <w:t>rambursare.</w:t>
            </w:r>
          </w:p>
          <w:p w14:paraId="1B73B065" w14:textId="77777777" w:rsidR="00AB710F" w:rsidRPr="00BE1811" w:rsidRDefault="00AB710F" w:rsidP="00936C85">
            <w:pPr>
              <w:pStyle w:val="ListParagraph"/>
              <w:numPr>
                <w:ilvl w:val="6"/>
                <w:numId w:val="163"/>
              </w:numPr>
              <w:spacing w:after="120"/>
              <w:ind w:left="444"/>
              <w:jc w:val="both"/>
              <w:rPr>
                <w:color w:val="000000" w:themeColor="text1"/>
                <w:sz w:val="22"/>
                <w:szCs w:val="22"/>
              </w:rPr>
            </w:pPr>
            <w:r w:rsidRPr="00BE1811">
              <w:rPr>
                <w:b/>
                <w:color w:val="000000" w:themeColor="text1"/>
                <w:sz w:val="22"/>
                <w:szCs w:val="22"/>
              </w:rPr>
              <w:t>Nu vor fi decontate cheltuielile notariale aferente achiziționării clădirii / spațiului.</w:t>
            </w:r>
          </w:p>
        </w:tc>
      </w:tr>
    </w:tbl>
    <w:p w14:paraId="5BD61B82" w14:textId="77777777" w:rsidR="00BE365C" w:rsidRPr="00BE1811" w:rsidRDefault="00BE365C" w:rsidP="00356FEB">
      <w:pPr>
        <w:spacing w:after="0" w:line="240" w:lineRule="auto"/>
        <w:ind w:left="720"/>
        <w:jc w:val="both"/>
        <w:rPr>
          <w:i/>
          <w:iCs/>
          <w:noProof/>
          <w:color w:val="000000" w:themeColor="text1"/>
        </w:rPr>
      </w:pPr>
    </w:p>
    <w:p w14:paraId="3FEA3646" w14:textId="10F7843B" w:rsidR="005B54CD" w:rsidRPr="00BE1811" w:rsidRDefault="005B54CD" w:rsidP="00BE1811">
      <w:pPr>
        <w:pStyle w:val="ListParagraph"/>
        <w:numPr>
          <w:ilvl w:val="1"/>
          <w:numId w:val="278"/>
        </w:numPr>
        <w:spacing w:after="0" w:line="240" w:lineRule="auto"/>
        <w:ind w:left="709" w:hanging="425"/>
        <w:jc w:val="both"/>
        <w:rPr>
          <w:i/>
          <w:iCs/>
          <w:noProof/>
          <w:color w:val="000000" w:themeColor="text1"/>
          <w:sz w:val="22"/>
          <w:szCs w:val="22"/>
        </w:rPr>
      </w:pPr>
      <w:r w:rsidRPr="00BE1811">
        <w:rPr>
          <w:noProof/>
          <w:color w:val="000000" w:themeColor="text1"/>
          <w:sz w:val="22"/>
          <w:szCs w:val="22"/>
        </w:rPr>
        <w:lastRenderedPageBreak/>
        <w:t xml:space="preserve">Solicitantul nu a </w:t>
      </w:r>
      <w:r w:rsidRPr="00BE1811">
        <w:rPr>
          <w:i/>
          <w:iCs/>
          <w:noProof/>
          <w:color w:val="000000" w:themeColor="text1"/>
          <w:sz w:val="22"/>
          <w:szCs w:val="22"/>
        </w:rPr>
        <w:t xml:space="preserve">mai beneficiat de sprijin financiar din fonduri publice, inclusiv fonduri UE, </w:t>
      </w:r>
      <w:r w:rsidR="00E46259" w:rsidRPr="00BE1811">
        <w:rPr>
          <w:i/>
          <w:iCs/>
          <w:noProof/>
          <w:color w:val="000000" w:themeColor="text1"/>
          <w:sz w:val="22"/>
          <w:szCs w:val="22"/>
        </w:rPr>
        <w:t>î</w:t>
      </w:r>
      <w:r w:rsidRPr="00BE1811">
        <w:rPr>
          <w:i/>
          <w:iCs/>
          <w:noProof/>
          <w:color w:val="000000" w:themeColor="text1"/>
          <w:sz w:val="22"/>
          <w:szCs w:val="22"/>
        </w:rPr>
        <w:t xml:space="preserve">n ultimii 5 ani, sau nu </w:t>
      </w:r>
      <w:r w:rsidRPr="00BE1811">
        <w:rPr>
          <w:iCs/>
          <w:noProof/>
          <w:color w:val="000000" w:themeColor="text1"/>
          <w:sz w:val="22"/>
          <w:szCs w:val="22"/>
        </w:rPr>
        <w:t>derulează</w:t>
      </w:r>
      <w:r w:rsidRPr="00BE1811">
        <w:rPr>
          <w:i/>
          <w:iCs/>
          <w:noProof/>
          <w:color w:val="000000" w:themeColor="text1"/>
          <w:sz w:val="22"/>
          <w:szCs w:val="22"/>
        </w:rPr>
        <w:t xml:space="preserve"> proiecte finanțate în prezent, parțial sau î</w:t>
      </w:r>
      <w:r w:rsidR="00757762" w:rsidRPr="00BE1811">
        <w:rPr>
          <w:i/>
          <w:iCs/>
          <w:noProof/>
          <w:color w:val="000000" w:themeColor="text1"/>
          <w:sz w:val="22"/>
          <w:szCs w:val="22"/>
        </w:rPr>
        <w:t>n</w:t>
      </w:r>
      <w:r w:rsidRPr="00BE1811">
        <w:rPr>
          <w:i/>
          <w:iCs/>
          <w:noProof/>
          <w:color w:val="000000" w:themeColor="text1"/>
          <w:sz w:val="22"/>
          <w:szCs w:val="22"/>
        </w:rPr>
        <w:t xml:space="preserve"> totalitate, din alte surse publice, pentru aceleși activități; </w:t>
      </w:r>
    </w:p>
    <w:p w14:paraId="4BD0EEA7" w14:textId="27DC13DC" w:rsidR="00AF0873" w:rsidRPr="00BE1811" w:rsidRDefault="005B54CD" w:rsidP="00BE1811">
      <w:pPr>
        <w:numPr>
          <w:ilvl w:val="0"/>
          <w:numId w:val="182"/>
        </w:numPr>
        <w:spacing w:before="100" w:beforeAutospacing="1" w:after="0" w:afterAutospacing="1" w:line="240" w:lineRule="auto"/>
        <w:jc w:val="both"/>
        <w:rPr>
          <w:rFonts w:eastAsia="Times New Roman"/>
          <w:bCs/>
          <w:color w:val="000000" w:themeColor="text1"/>
        </w:rPr>
      </w:pPr>
      <w:r w:rsidRPr="00BE1811">
        <w:rPr>
          <w:rFonts w:eastAsia="Times New Roman"/>
          <w:bCs/>
          <w:color w:val="000000" w:themeColor="text1"/>
        </w:rPr>
        <w:t xml:space="preserve">Se probează prin Declarația privind </w:t>
      </w:r>
      <w:r w:rsidR="00537363" w:rsidRPr="00BE1811">
        <w:rPr>
          <w:rFonts w:eastAsia="Times New Roman"/>
          <w:bCs/>
          <w:color w:val="000000" w:themeColor="text1"/>
        </w:rPr>
        <w:t>evitarea dublei finanțări din fonduri public</w:t>
      </w:r>
      <w:r w:rsidR="00757762" w:rsidRPr="00BE1811">
        <w:rPr>
          <w:rFonts w:eastAsia="Times New Roman"/>
          <w:bCs/>
          <w:color w:val="000000" w:themeColor="text1"/>
        </w:rPr>
        <w:t xml:space="preserve">e </w:t>
      </w:r>
      <w:r w:rsidR="00AF0873" w:rsidRPr="00BE1811">
        <w:rPr>
          <w:rFonts w:eastAsia="Times New Roman"/>
          <w:bCs/>
          <w:color w:val="000000" w:themeColor="text1"/>
        </w:rPr>
        <w:t>( Anexa 2.2)</w:t>
      </w:r>
    </w:p>
    <w:p w14:paraId="29605935" w14:textId="77777777" w:rsidR="00F34D83" w:rsidRPr="00BE1811" w:rsidRDefault="00F34D83" w:rsidP="00356FEB">
      <w:pPr>
        <w:spacing w:after="0" w:line="240" w:lineRule="auto"/>
        <w:ind w:left="720"/>
        <w:jc w:val="both"/>
        <w:rPr>
          <w:iCs/>
          <w:noProof/>
          <w:color w:val="000000" w:themeColor="text1"/>
        </w:rPr>
      </w:pPr>
    </w:p>
    <w:p w14:paraId="5AAA65FC" w14:textId="77777777" w:rsidR="00AA680D" w:rsidRPr="00BE1811" w:rsidRDefault="00AA680D" w:rsidP="00356FEB">
      <w:pPr>
        <w:pStyle w:val="ListParagraph"/>
        <w:spacing w:after="0" w:line="240" w:lineRule="auto"/>
        <w:ind w:left="0"/>
        <w:jc w:val="both"/>
        <w:rPr>
          <w:b/>
          <w:iCs/>
          <w:noProof/>
          <w:color w:val="000000" w:themeColor="text1"/>
          <w:sz w:val="22"/>
          <w:szCs w:val="22"/>
        </w:rPr>
      </w:pPr>
    </w:p>
    <w:p w14:paraId="561755E1" w14:textId="77777777" w:rsidR="00F34D83" w:rsidRPr="00BE1811" w:rsidRDefault="00F34D83" w:rsidP="00356FEB">
      <w:pPr>
        <w:pStyle w:val="ListParagraph"/>
        <w:spacing w:after="0" w:line="240" w:lineRule="auto"/>
        <w:ind w:left="0"/>
        <w:jc w:val="both"/>
        <w:rPr>
          <w:iCs/>
          <w:noProof/>
          <w:color w:val="000000" w:themeColor="text1"/>
          <w:sz w:val="22"/>
          <w:szCs w:val="22"/>
        </w:rPr>
      </w:pPr>
      <w:r w:rsidRPr="00BE1811">
        <w:rPr>
          <w:b/>
          <w:iCs/>
          <w:noProof/>
          <w:color w:val="000000" w:themeColor="text1"/>
          <w:sz w:val="22"/>
          <w:szCs w:val="22"/>
        </w:rPr>
        <w:t>Solicitantul care solicită finan</w:t>
      </w:r>
      <w:r w:rsidRPr="00BE1811">
        <w:rPr>
          <w:b/>
          <w:noProof/>
          <w:color w:val="000000" w:themeColor="text1"/>
          <w:sz w:val="22"/>
          <w:szCs w:val="22"/>
        </w:rPr>
        <w:t>ț</w:t>
      </w:r>
      <w:r w:rsidRPr="00BE1811">
        <w:rPr>
          <w:b/>
          <w:iCs/>
          <w:noProof/>
          <w:color w:val="000000" w:themeColor="text1"/>
          <w:sz w:val="22"/>
          <w:szCs w:val="22"/>
        </w:rPr>
        <w:t>are pentru activită</w:t>
      </w:r>
      <w:r w:rsidRPr="00BE1811">
        <w:rPr>
          <w:b/>
          <w:noProof/>
          <w:color w:val="000000" w:themeColor="text1"/>
          <w:sz w:val="22"/>
          <w:szCs w:val="22"/>
        </w:rPr>
        <w:t>ț</w:t>
      </w:r>
      <w:r w:rsidRPr="00BE1811">
        <w:rPr>
          <w:b/>
          <w:iCs/>
          <w:noProof/>
          <w:color w:val="000000" w:themeColor="text1"/>
          <w:sz w:val="22"/>
          <w:szCs w:val="22"/>
        </w:rPr>
        <w:t xml:space="preserve">i de inovare </w:t>
      </w:r>
      <w:r w:rsidRPr="00BE1811">
        <w:rPr>
          <w:iCs/>
          <w:noProof/>
          <w:color w:val="000000" w:themeColor="text1"/>
          <w:sz w:val="22"/>
          <w:szCs w:val="22"/>
        </w:rPr>
        <w:t xml:space="preserve">trebuie să depună o declarație cuprinzând informații cu privire la </w:t>
      </w:r>
      <w:r w:rsidR="00887EFD" w:rsidRPr="00BE1811">
        <w:rPr>
          <w:b/>
          <w:iCs/>
          <w:noProof/>
          <w:color w:val="000000" w:themeColor="text1"/>
          <w:sz w:val="22"/>
          <w:szCs w:val="22"/>
        </w:rPr>
        <w:t xml:space="preserve">asimilarea și </w:t>
      </w:r>
      <w:r w:rsidRPr="00BE1811">
        <w:rPr>
          <w:b/>
          <w:iCs/>
          <w:noProof/>
          <w:color w:val="000000" w:themeColor="text1"/>
          <w:sz w:val="22"/>
          <w:szCs w:val="22"/>
        </w:rPr>
        <w:t>încadrarea în categoria întreprinderilor mici și mijlocii</w:t>
      </w:r>
      <w:r w:rsidRPr="00BE1811">
        <w:rPr>
          <w:iCs/>
          <w:noProof/>
          <w:color w:val="000000" w:themeColor="text1"/>
          <w:sz w:val="22"/>
          <w:szCs w:val="22"/>
        </w:rPr>
        <w:t xml:space="preserve"> (</w:t>
      </w:r>
      <w:r w:rsidRPr="00BE1811">
        <w:rPr>
          <w:i/>
          <w:iCs/>
          <w:noProof/>
          <w:color w:val="000000" w:themeColor="text1"/>
          <w:sz w:val="22"/>
          <w:szCs w:val="22"/>
        </w:rPr>
        <w:t>model în anexa 2.6 a prezentului ghid</w:t>
      </w:r>
      <w:r w:rsidRPr="00BE1811">
        <w:rPr>
          <w:iCs/>
          <w:noProof/>
          <w:color w:val="000000" w:themeColor="text1"/>
          <w:sz w:val="22"/>
          <w:szCs w:val="22"/>
        </w:rPr>
        <w:t>).</w:t>
      </w:r>
    </w:p>
    <w:p w14:paraId="584670B4" w14:textId="40F29FBC" w:rsidR="00F34D83" w:rsidRPr="00BE1811" w:rsidRDefault="00F34D83" w:rsidP="00F34D83">
      <w:pPr>
        <w:pStyle w:val="ListParagraph"/>
        <w:spacing w:before="100" w:beforeAutospacing="1" w:after="100" w:afterAutospacing="1" w:line="240" w:lineRule="auto"/>
        <w:ind w:left="0"/>
        <w:jc w:val="both"/>
        <w:rPr>
          <w:iCs/>
          <w:noProof/>
          <w:color w:val="000000" w:themeColor="text1"/>
          <w:sz w:val="22"/>
          <w:szCs w:val="22"/>
        </w:rPr>
      </w:pPr>
      <w:r w:rsidRPr="00BE1811">
        <w:rPr>
          <w:iCs/>
          <w:noProof/>
          <w:color w:val="000000" w:themeColor="text1"/>
          <w:sz w:val="22"/>
          <w:szCs w:val="22"/>
        </w:rPr>
        <w:t xml:space="preserve">În cazul </w:t>
      </w:r>
      <w:r w:rsidR="004968EE" w:rsidRPr="00BE1811">
        <w:rPr>
          <w:iCs/>
          <w:noProof/>
          <w:color w:val="000000" w:themeColor="text1"/>
          <w:sz w:val="22"/>
          <w:szCs w:val="22"/>
        </w:rPr>
        <w:t xml:space="preserve">organizației </w:t>
      </w:r>
      <w:r w:rsidRPr="00BE1811">
        <w:rPr>
          <w:iCs/>
          <w:noProof/>
          <w:color w:val="000000" w:themeColor="text1"/>
          <w:sz w:val="22"/>
          <w:szCs w:val="22"/>
        </w:rPr>
        <w:t>clusterelor inovative, mărimea întreprinderii (mică, mijlocie, mare) cu care va fi asimilat solicitantul are implicații cu privire la activitățile eligibile și cheltuielile eligibile, intensitatea ajutorului de stat, conform Regulamentul</w:t>
      </w:r>
      <w:r w:rsidR="007B43A1" w:rsidRPr="00BE1811">
        <w:rPr>
          <w:iCs/>
          <w:noProof/>
          <w:color w:val="000000" w:themeColor="text1"/>
          <w:sz w:val="22"/>
          <w:szCs w:val="22"/>
        </w:rPr>
        <w:t>ui</w:t>
      </w:r>
      <w:r w:rsidRPr="00BE1811">
        <w:rPr>
          <w:iCs/>
          <w:noProof/>
          <w:color w:val="000000" w:themeColor="text1"/>
          <w:sz w:val="22"/>
          <w:szCs w:val="22"/>
        </w:rPr>
        <w:t xml:space="preserve"> </w:t>
      </w:r>
      <w:r w:rsidR="007B43A1" w:rsidRPr="00BE1811">
        <w:rPr>
          <w:iCs/>
          <w:noProof/>
          <w:color w:val="000000" w:themeColor="text1"/>
          <w:sz w:val="22"/>
          <w:szCs w:val="22"/>
        </w:rPr>
        <w:t>(UE)</w:t>
      </w:r>
      <w:r w:rsidRPr="00BE1811">
        <w:rPr>
          <w:iCs/>
          <w:noProof/>
          <w:color w:val="000000" w:themeColor="text1"/>
          <w:sz w:val="22"/>
          <w:szCs w:val="22"/>
        </w:rPr>
        <w:t xml:space="preserve"> 651/2014.</w:t>
      </w:r>
    </w:p>
    <w:p w14:paraId="215E8CAC" w14:textId="4F6E6D7F" w:rsidR="00F34D83" w:rsidRPr="00BE1811" w:rsidRDefault="00F34D83" w:rsidP="00F34D83">
      <w:pPr>
        <w:spacing w:before="100" w:beforeAutospacing="1" w:after="100" w:afterAutospacing="1" w:line="240" w:lineRule="auto"/>
        <w:jc w:val="both"/>
        <w:rPr>
          <w:iCs/>
          <w:noProof/>
          <w:color w:val="000000" w:themeColor="text1"/>
        </w:rPr>
      </w:pPr>
      <w:r w:rsidRPr="00BE1811">
        <w:rPr>
          <w:iCs/>
          <w:noProof/>
          <w:color w:val="000000" w:themeColor="text1"/>
        </w:rPr>
        <w:t xml:space="preserve">Procesul de asimilare a solicitantului cu un tip sau altul de întreprindere (IMM sau întreprindere mare) va lua în calcul modul de repartizare a drepturilor de vot în cadrul Adunării Generale a </w:t>
      </w:r>
      <w:r w:rsidR="00FF6A73" w:rsidRPr="00BE1811">
        <w:rPr>
          <w:iCs/>
          <w:noProof/>
          <w:color w:val="000000" w:themeColor="text1"/>
        </w:rPr>
        <w:t xml:space="preserve">organizației </w:t>
      </w:r>
      <w:r w:rsidRPr="00BE1811">
        <w:rPr>
          <w:iCs/>
          <w:noProof/>
          <w:color w:val="000000" w:themeColor="text1"/>
        </w:rPr>
        <w:t xml:space="preserve">clusterului. Conform Ordonanței </w:t>
      </w:r>
      <w:r w:rsidR="007B43A1" w:rsidRPr="00BE1811">
        <w:rPr>
          <w:iCs/>
          <w:noProof/>
          <w:color w:val="000000" w:themeColor="text1"/>
        </w:rPr>
        <w:t xml:space="preserve">nr. </w:t>
      </w:r>
      <w:r w:rsidRPr="00BE1811">
        <w:rPr>
          <w:iCs/>
          <w:noProof/>
          <w:color w:val="000000" w:themeColor="text1"/>
        </w:rPr>
        <w:t>26/2000 cu privire la asociații și fundații, cu modificările și completările ulterioare, Adunarea Generală este organul de conducere al unei asociații</w:t>
      </w:r>
      <w:r w:rsidR="00FF6A73" w:rsidRPr="00BE1811">
        <w:rPr>
          <w:iCs/>
          <w:noProof/>
          <w:color w:val="000000" w:themeColor="text1"/>
        </w:rPr>
        <w:t>/fundații</w:t>
      </w:r>
      <w:r w:rsidRPr="00BE1811">
        <w:rPr>
          <w:iCs/>
          <w:noProof/>
          <w:color w:val="000000" w:themeColor="text1"/>
        </w:rPr>
        <w:t xml:space="preserve">, acesta fiind alcătuit din totalitatea </w:t>
      </w:r>
      <w:r w:rsidR="007B43A1" w:rsidRPr="00BE1811">
        <w:rPr>
          <w:iCs/>
          <w:noProof/>
          <w:color w:val="000000" w:themeColor="text1"/>
        </w:rPr>
        <w:t>membrilor acesteia</w:t>
      </w:r>
      <w:r w:rsidRPr="00BE1811">
        <w:rPr>
          <w:iCs/>
          <w:noProof/>
          <w:color w:val="000000" w:themeColor="text1"/>
        </w:rPr>
        <w:t>. Având în vedere cerința ca solicitantul să aib</w:t>
      </w:r>
      <w:r w:rsidR="00FF6A73" w:rsidRPr="00BE1811">
        <w:rPr>
          <w:iCs/>
          <w:noProof/>
          <w:color w:val="000000" w:themeColor="text1"/>
        </w:rPr>
        <w:t>ă</w:t>
      </w:r>
      <w:r w:rsidRPr="00BE1811">
        <w:rPr>
          <w:iCs/>
          <w:noProof/>
          <w:color w:val="000000" w:themeColor="text1"/>
        </w:rPr>
        <w:t xml:space="preserve"> statut juridic de asociație</w:t>
      </w:r>
      <w:r w:rsidR="00FF6A73" w:rsidRPr="00BE1811">
        <w:rPr>
          <w:iCs/>
          <w:noProof/>
          <w:color w:val="000000" w:themeColor="text1"/>
        </w:rPr>
        <w:t>/fundație</w:t>
      </w:r>
      <w:r w:rsidRPr="00BE1811">
        <w:rPr>
          <w:iCs/>
          <w:noProof/>
          <w:color w:val="000000" w:themeColor="text1"/>
        </w:rPr>
        <w:t xml:space="preserve">, rezultă că orice </w:t>
      </w:r>
      <w:r w:rsidR="00FF6A73" w:rsidRPr="00BE1811">
        <w:rPr>
          <w:iCs/>
          <w:noProof/>
          <w:color w:val="000000" w:themeColor="text1"/>
        </w:rPr>
        <w:t xml:space="preserve">organizație a </w:t>
      </w:r>
      <w:r w:rsidRPr="00BE1811">
        <w:rPr>
          <w:iCs/>
          <w:noProof/>
          <w:color w:val="000000" w:themeColor="text1"/>
        </w:rPr>
        <w:t>cluster</w:t>
      </w:r>
      <w:r w:rsidR="00FF6A73" w:rsidRPr="00BE1811">
        <w:rPr>
          <w:iCs/>
          <w:noProof/>
          <w:color w:val="000000" w:themeColor="text1"/>
        </w:rPr>
        <w:t>ului</w:t>
      </w:r>
      <w:r w:rsidRPr="00BE1811">
        <w:rPr>
          <w:iCs/>
          <w:noProof/>
          <w:color w:val="000000" w:themeColor="text1"/>
        </w:rPr>
        <w:t xml:space="preserve"> va avea ca organ de conducere Adunarea Generală a membrilor </w:t>
      </w:r>
      <w:r w:rsidR="00906EB9" w:rsidRPr="00BE1811">
        <w:rPr>
          <w:iCs/>
          <w:noProof/>
          <w:color w:val="000000" w:themeColor="text1"/>
        </w:rPr>
        <w:t xml:space="preserve">organizației </w:t>
      </w:r>
      <w:r w:rsidRPr="00BE1811">
        <w:rPr>
          <w:iCs/>
          <w:noProof/>
          <w:color w:val="000000" w:themeColor="text1"/>
        </w:rPr>
        <w:t>clusterului. Prin urmare, pentru interpretarea asimilării solicitantului cu un tip sau altul de întreprindere (IMM sau întreprindere mare), conform prevederilor Legii</w:t>
      </w:r>
      <w:r w:rsidR="007B43A1" w:rsidRPr="00BE1811">
        <w:rPr>
          <w:iCs/>
          <w:noProof/>
          <w:color w:val="000000" w:themeColor="text1"/>
        </w:rPr>
        <w:t xml:space="preserve"> nr.</w:t>
      </w:r>
      <w:r w:rsidRPr="00BE1811">
        <w:rPr>
          <w:iCs/>
          <w:noProof/>
          <w:color w:val="000000" w:themeColor="text1"/>
        </w:rPr>
        <w:t xml:space="preserve"> 346/2004, se va lua în calcul modul de repartizare a drepturilor de vot în cadrul Adunării Generale a </w:t>
      </w:r>
      <w:r w:rsidR="00906EB9" w:rsidRPr="00BE1811">
        <w:rPr>
          <w:iCs/>
          <w:noProof/>
          <w:color w:val="000000" w:themeColor="text1"/>
        </w:rPr>
        <w:t xml:space="preserve">organizației </w:t>
      </w:r>
      <w:r w:rsidRPr="00BE1811">
        <w:rPr>
          <w:iCs/>
          <w:noProof/>
          <w:color w:val="000000" w:themeColor="text1"/>
        </w:rPr>
        <w:t>clusterului, așa cum este definit în statutul respectivei asociații</w:t>
      </w:r>
      <w:r w:rsidR="00FF6A73" w:rsidRPr="00BE1811">
        <w:rPr>
          <w:iCs/>
          <w:noProof/>
          <w:color w:val="000000" w:themeColor="text1"/>
        </w:rPr>
        <w:t>/fundații</w:t>
      </w:r>
      <w:r w:rsidRPr="00BE1811">
        <w:rPr>
          <w:iCs/>
          <w:noProof/>
          <w:color w:val="000000" w:themeColor="text1"/>
        </w:rPr>
        <w:t>.</w:t>
      </w:r>
    </w:p>
    <w:p w14:paraId="43476FCF" w14:textId="77777777" w:rsidR="00F34D83" w:rsidRPr="00BE1811" w:rsidRDefault="00F34D83" w:rsidP="00F34D83">
      <w:pPr>
        <w:spacing w:before="100" w:beforeAutospacing="1" w:after="100" w:afterAutospacing="1" w:line="240" w:lineRule="auto"/>
        <w:jc w:val="both"/>
        <w:rPr>
          <w:iCs/>
          <w:noProof/>
          <w:color w:val="000000" w:themeColor="text1"/>
        </w:rPr>
      </w:pPr>
      <w:r w:rsidRPr="00BE1811">
        <w:rPr>
          <w:iCs/>
          <w:noProof/>
          <w:color w:val="000000" w:themeColor="text1"/>
        </w:rPr>
        <w:t xml:space="preserve">În mod uzual, drepturile de vot în Adunarea Generală a unei asociații se stabilesc pe principiul „un asociat/membru – un vot”. Respectarea principiului enunțat mai sus ar însemna că niciun asociat nu ar putea avea mai mult de 25% din drepturile de vot, dacă </w:t>
      </w:r>
      <w:r w:rsidR="004B54A6" w:rsidRPr="00BE1811">
        <w:rPr>
          <w:iCs/>
          <w:noProof/>
          <w:color w:val="000000" w:themeColor="text1"/>
        </w:rPr>
        <w:t>membrii organizației clusterului</w:t>
      </w:r>
      <w:r w:rsidRPr="00BE1811">
        <w:rPr>
          <w:iCs/>
          <w:noProof/>
          <w:color w:val="000000" w:themeColor="text1"/>
        </w:rPr>
        <w:t xml:space="preserve"> nu ar fi întreprinderi partenere/afiliate între ele. Prin urmare, în cazul menționat mai sus, asociația</w:t>
      </w:r>
      <w:r w:rsidR="005D0C70" w:rsidRPr="00BE1811">
        <w:rPr>
          <w:iCs/>
          <w:noProof/>
          <w:color w:val="000000" w:themeColor="text1"/>
        </w:rPr>
        <w:t>/fundatia (organizația clusterului)</w:t>
      </w:r>
      <w:r w:rsidRPr="00BE1811">
        <w:rPr>
          <w:iCs/>
          <w:noProof/>
          <w:color w:val="000000" w:themeColor="text1"/>
        </w:rPr>
        <w:t xml:space="preserve"> ar fi considerată o întreprindere autonomă, întrucât nici un asociat nu ar avea mai mult de 25% din drepturile de vot, iar asimilarea cu o categorie de întreprindere ar fi făcută exclusiv pe baza numărului de angajați și a datelor financiare la nivelul asociației, conform prevederilor Legii </w:t>
      </w:r>
      <w:r w:rsidR="007B43A1" w:rsidRPr="00BE1811">
        <w:rPr>
          <w:iCs/>
          <w:noProof/>
          <w:color w:val="000000" w:themeColor="text1"/>
        </w:rPr>
        <w:t xml:space="preserve">nr. </w:t>
      </w:r>
      <w:r w:rsidRPr="00BE1811">
        <w:rPr>
          <w:iCs/>
          <w:noProof/>
          <w:color w:val="000000" w:themeColor="text1"/>
        </w:rPr>
        <w:t xml:space="preserve">346/2004. În cazul în care însă mai mulți </w:t>
      </w:r>
      <w:r w:rsidR="004B54A6" w:rsidRPr="00BE1811">
        <w:rPr>
          <w:iCs/>
          <w:noProof/>
          <w:color w:val="000000" w:themeColor="text1"/>
        </w:rPr>
        <w:t xml:space="preserve">membrii </w:t>
      </w:r>
      <w:r w:rsidRPr="00BE1811">
        <w:rPr>
          <w:iCs/>
          <w:noProof/>
          <w:color w:val="000000" w:themeColor="text1"/>
        </w:rPr>
        <w:t xml:space="preserve">din cadrul </w:t>
      </w:r>
      <w:r w:rsidR="00906EB9" w:rsidRPr="00BE1811">
        <w:rPr>
          <w:iCs/>
          <w:noProof/>
          <w:color w:val="000000" w:themeColor="text1"/>
        </w:rPr>
        <w:t xml:space="preserve">organizației </w:t>
      </w:r>
      <w:r w:rsidRPr="00BE1811">
        <w:rPr>
          <w:iCs/>
          <w:noProof/>
          <w:color w:val="000000" w:themeColor="text1"/>
        </w:rPr>
        <w:t>clusterului sunt întreprinderi partenere/afiliate între ele, se va verifica dacă nu cumva legăturile între ele nu duc la controlarea a peste 25% din drepturile de vot din cadrul asociației</w:t>
      </w:r>
      <w:r w:rsidR="005D0C70" w:rsidRPr="00BE1811">
        <w:rPr>
          <w:iCs/>
          <w:noProof/>
          <w:color w:val="000000" w:themeColor="text1"/>
        </w:rPr>
        <w:t>/fundației</w:t>
      </w:r>
      <w:r w:rsidRPr="00BE1811">
        <w:rPr>
          <w:iCs/>
          <w:noProof/>
          <w:color w:val="000000" w:themeColor="text1"/>
        </w:rPr>
        <w:t>, caz în care aceasta ar ajunge să nu mai fie întreprindere autonomă, iar pe cale de consecință, asimilarea sa cu o categorie de întreprindere se va face prin consolidarea numărului de angajați și a datelor financiare la nivelul asociației</w:t>
      </w:r>
      <w:r w:rsidR="005D0C70" w:rsidRPr="00BE1811">
        <w:rPr>
          <w:iCs/>
          <w:noProof/>
          <w:color w:val="000000" w:themeColor="text1"/>
        </w:rPr>
        <w:t>/fundației</w:t>
      </w:r>
      <w:r w:rsidRPr="00BE1811">
        <w:rPr>
          <w:iCs/>
          <w:noProof/>
          <w:color w:val="000000" w:themeColor="text1"/>
        </w:rPr>
        <w:t xml:space="preserve"> cu cele ale</w:t>
      </w:r>
      <w:r w:rsidR="005D0C70" w:rsidRPr="00BE1811">
        <w:rPr>
          <w:iCs/>
          <w:noProof/>
          <w:color w:val="000000" w:themeColor="text1"/>
        </w:rPr>
        <w:t>membrilor</w:t>
      </w:r>
      <w:r w:rsidRPr="00BE1811">
        <w:rPr>
          <w:iCs/>
          <w:noProof/>
          <w:color w:val="000000" w:themeColor="text1"/>
        </w:rPr>
        <w:t xml:space="preserve"> ce cumulează peste 25% din drepturile de vot.</w:t>
      </w:r>
    </w:p>
    <w:p w14:paraId="2699436C" w14:textId="09CD2095" w:rsidR="00F34D83" w:rsidRPr="00BE1811" w:rsidRDefault="00F34D83" w:rsidP="00F34D83">
      <w:pPr>
        <w:spacing w:before="100" w:beforeAutospacing="1" w:after="100" w:afterAutospacing="1" w:line="240" w:lineRule="auto"/>
        <w:jc w:val="both"/>
        <w:rPr>
          <w:iCs/>
          <w:noProof/>
          <w:color w:val="000000" w:themeColor="text1"/>
        </w:rPr>
      </w:pPr>
      <w:r w:rsidRPr="00BE1811">
        <w:rPr>
          <w:iCs/>
          <w:noProof/>
          <w:color w:val="000000" w:themeColor="text1"/>
        </w:rPr>
        <w:t>În cazul excepțional în care statutul asociației</w:t>
      </w:r>
      <w:r w:rsidR="005D0C70" w:rsidRPr="00BE1811">
        <w:rPr>
          <w:iCs/>
          <w:noProof/>
          <w:color w:val="000000" w:themeColor="text1"/>
        </w:rPr>
        <w:t>/fundației</w:t>
      </w:r>
      <w:r w:rsidRPr="00BE1811">
        <w:rPr>
          <w:iCs/>
          <w:noProof/>
          <w:color w:val="000000" w:themeColor="text1"/>
        </w:rPr>
        <w:t xml:space="preserve"> prevede o repartiție diferențiată a drepturilor de vot în cadrul Adunării Generale (inegal între asociați/membri), trebuie avut în vedere că această repartiție influențează direct mărimea întreprinderii cu care va fi asimilată asociați</w:t>
      </w:r>
      <w:r w:rsidR="005D0C70" w:rsidRPr="00BE1811">
        <w:rPr>
          <w:iCs/>
          <w:noProof/>
          <w:color w:val="000000" w:themeColor="text1"/>
        </w:rPr>
        <w:t>a/fundația</w:t>
      </w:r>
      <w:r w:rsidRPr="00BE1811">
        <w:rPr>
          <w:iCs/>
          <w:noProof/>
          <w:color w:val="000000" w:themeColor="text1"/>
        </w:rPr>
        <w:t xml:space="preserve"> în scopul acordării ajutorului de stat. Logica de asimilare este însă aceeași cu cea descrisă mai sus, plecând de la prevederile clare ale Legii </w:t>
      </w:r>
      <w:r w:rsidR="00D75528" w:rsidRPr="00BE1811">
        <w:rPr>
          <w:iCs/>
          <w:noProof/>
          <w:color w:val="000000" w:themeColor="text1"/>
        </w:rPr>
        <w:t xml:space="preserve">nr. </w:t>
      </w:r>
      <w:r w:rsidRPr="00BE1811">
        <w:rPr>
          <w:iCs/>
          <w:noProof/>
          <w:color w:val="000000" w:themeColor="text1"/>
        </w:rPr>
        <w:t>346/2004.</w:t>
      </w:r>
    </w:p>
    <w:p w14:paraId="60BC5D4D" w14:textId="222CAE97" w:rsidR="006427C9" w:rsidRPr="00BE1811" w:rsidRDefault="00F34D83" w:rsidP="00BE1811">
      <w:pPr>
        <w:pStyle w:val="ListParagraph"/>
        <w:numPr>
          <w:ilvl w:val="1"/>
          <w:numId w:val="278"/>
        </w:numPr>
        <w:spacing w:after="0" w:line="240" w:lineRule="auto"/>
        <w:ind w:left="709" w:hanging="425"/>
        <w:jc w:val="both"/>
        <w:rPr>
          <w:iCs/>
          <w:noProof/>
          <w:color w:val="000000" w:themeColor="text1"/>
          <w:sz w:val="22"/>
          <w:szCs w:val="22"/>
        </w:rPr>
      </w:pPr>
      <w:r w:rsidRPr="00BE1811">
        <w:rPr>
          <w:b/>
          <w:noProof/>
          <w:color w:val="000000" w:themeColor="text1"/>
          <w:kern w:val="28"/>
          <w:sz w:val="22"/>
          <w:szCs w:val="22"/>
        </w:rPr>
        <w:t>Solicitantul (organizația clusterului) depu</w:t>
      </w:r>
      <w:r w:rsidR="00831333" w:rsidRPr="00BE1811">
        <w:rPr>
          <w:b/>
          <w:noProof/>
          <w:color w:val="000000" w:themeColor="text1"/>
          <w:kern w:val="28"/>
          <w:sz w:val="22"/>
          <w:szCs w:val="22"/>
        </w:rPr>
        <w:t>ne</w:t>
      </w:r>
      <w:r w:rsidRPr="00BE1811">
        <w:rPr>
          <w:b/>
          <w:noProof/>
          <w:color w:val="000000" w:themeColor="text1"/>
          <w:kern w:val="28"/>
          <w:sz w:val="22"/>
          <w:szCs w:val="22"/>
        </w:rPr>
        <w:t xml:space="preserve"> un singur proiect în cadrul</w:t>
      </w:r>
      <w:r w:rsidRPr="00BE1811">
        <w:rPr>
          <w:b/>
          <w:noProof/>
          <w:color w:val="000000" w:themeColor="text1"/>
          <w:sz w:val="22"/>
          <w:szCs w:val="22"/>
        </w:rPr>
        <w:t xml:space="preserve"> </w:t>
      </w:r>
      <w:r w:rsidR="00831333" w:rsidRPr="00BE1811">
        <w:rPr>
          <w:b/>
          <w:noProof/>
          <w:color w:val="000000" w:themeColor="text1"/>
          <w:kern w:val="28"/>
          <w:sz w:val="22"/>
          <w:szCs w:val="22"/>
        </w:rPr>
        <w:t xml:space="preserve">prezentului apel </w:t>
      </w:r>
      <w:r w:rsidRPr="00BE1811">
        <w:rPr>
          <w:b/>
          <w:noProof/>
          <w:color w:val="000000" w:themeColor="text1"/>
          <w:kern w:val="28"/>
          <w:sz w:val="22"/>
          <w:szCs w:val="22"/>
        </w:rPr>
        <w:t>de proiecte. Daca ace</w:t>
      </w:r>
      <w:r w:rsidR="00952E60" w:rsidRPr="00BE1811">
        <w:rPr>
          <w:b/>
          <w:noProof/>
          <w:color w:val="000000" w:themeColor="text1"/>
          <w:kern w:val="28"/>
          <w:sz w:val="22"/>
          <w:szCs w:val="22"/>
        </w:rPr>
        <w:t xml:space="preserve">eași organizație a </w:t>
      </w:r>
      <w:r w:rsidRPr="00BE1811">
        <w:rPr>
          <w:b/>
          <w:noProof/>
          <w:color w:val="000000" w:themeColor="text1"/>
          <w:kern w:val="28"/>
          <w:sz w:val="22"/>
          <w:szCs w:val="22"/>
        </w:rPr>
        <w:t xml:space="preserve"> cluster</w:t>
      </w:r>
      <w:r w:rsidR="00952E60" w:rsidRPr="00BE1811">
        <w:rPr>
          <w:b/>
          <w:noProof/>
          <w:color w:val="000000" w:themeColor="text1"/>
          <w:kern w:val="28"/>
          <w:sz w:val="22"/>
          <w:szCs w:val="22"/>
        </w:rPr>
        <w:t>ului</w:t>
      </w:r>
      <w:r w:rsidRPr="00BE1811">
        <w:rPr>
          <w:b/>
          <w:noProof/>
          <w:color w:val="000000" w:themeColor="text1"/>
          <w:kern w:val="28"/>
          <w:sz w:val="22"/>
          <w:szCs w:val="22"/>
        </w:rPr>
        <w:t xml:space="preserve"> de inovare depune mai multe propuneri de proiecte</w:t>
      </w:r>
      <w:r w:rsidR="00831333" w:rsidRPr="00BE1811">
        <w:rPr>
          <w:b/>
          <w:noProof/>
          <w:color w:val="000000" w:themeColor="text1"/>
          <w:kern w:val="28"/>
          <w:sz w:val="22"/>
          <w:szCs w:val="22"/>
        </w:rPr>
        <w:t>, în cadrul acestei</w:t>
      </w:r>
      <w:r w:rsidRPr="00BE1811">
        <w:rPr>
          <w:b/>
          <w:noProof/>
          <w:color w:val="000000" w:themeColor="text1"/>
          <w:kern w:val="28"/>
          <w:sz w:val="22"/>
          <w:szCs w:val="22"/>
        </w:rPr>
        <w:t xml:space="preserve"> competi</w:t>
      </w:r>
      <w:r w:rsidRPr="00BE1811">
        <w:rPr>
          <w:b/>
          <w:noProof/>
          <w:color w:val="000000" w:themeColor="text1"/>
          <w:sz w:val="22"/>
          <w:szCs w:val="22"/>
        </w:rPr>
        <w:t>ț</w:t>
      </w:r>
      <w:r w:rsidRPr="00BE1811">
        <w:rPr>
          <w:b/>
          <w:noProof/>
          <w:color w:val="000000" w:themeColor="text1"/>
          <w:kern w:val="28"/>
          <w:sz w:val="22"/>
          <w:szCs w:val="22"/>
        </w:rPr>
        <w:t>i</w:t>
      </w:r>
      <w:r w:rsidR="00831333" w:rsidRPr="00BE1811">
        <w:rPr>
          <w:b/>
          <w:noProof/>
          <w:color w:val="000000" w:themeColor="text1"/>
          <w:kern w:val="28"/>
          <w:sz w:val="22"/>
          <w:szCs w:val="22"/>
        </w:rPr>
        <w:t>i</w:t>
      </w:r>
      <w:r w:rsidRPr="00BE1811">
        <w:rPr>
          <w:b/>
          <w:noProof/>
          <w:color w:val="000000" w:themeColor="text1"/>
          <w:kern w:val="28"/>
          <w:sz w:val="22"/>
          <w:szCs w:val="22"/>
        </w:rPr>
        <w:t xml:space="preserve">, </w:t>
      </w:r>
      <w:r w:rsidR="00091AFD" w:rsidRPr="00BE1811">
        <w:rPr>
          <w:noProof/>
          <w:color w:val="000000" w:themeColor="text1"/>
          <w:kern w:val="28"/>
          <w:sz w:val="22"/>
          <w:szCs w:val="22"/>
        </w:rPr>
        <w:t>se va lua în considerare ultima cerere de finanțare depusă</w:t>
      </w:r>
      <w:r w:rsidR="004B597F" w:rsidRPr="00BE1811">
        <w:rPr>
          <w:noProof/>
          <w:color w:val="000000" w:themeColor="text1"/>
          <w:kern w:val="28"/>
          <w:sz w:val="22"/>
          <w:szCs w:val="22"/>
        </w:rPr>
        <w:t>, care va intra în procesul de verificare și evaluare</w:t>
      </w:r>
      <w:r w:rsidR="006427C9" w:rsidRPr="00BE1811">
        <w:rPr>
          <w:noProof/>
          <w:color w:val="000000" w:themeColor="text1"/>
          <w:kern w:val="28"/>
          <w:sz w:val="22"/>
          <w:szCs w:val="22"/>
        </w:rPr>
        <w:t>.</w:t>
      </w:r>
    </w:p>
    <w:p w14:paraId="35542F5C" w14:textId="27328D1B" w:rsidR="00F34D83" w:rsidRPr="00BE1811" w:rsidRDefault="00F34D83" w:rsidP="00BE1811">
      <w:pPr>
        <w:pStyle w:val="ListParagraph"/>
        <w:spacing w:after="0" w:line="240" w:lineRule="auto"/>
        <w:ind w:left="709"/>
        <w:jc w:val="both"/>
        <w:rPr>
          <w:iCs/>
          <w:noProof/>
          <w:color w:val="000000" w:themeColor="text1"/>
          <w:sz w:val="22"/>
          <w:szCs w:val="22"/>
        </w:rPr>
      </w:pPr>
    </w:p>
    <w:tbl>
      <w:tblPr>
        <w:tblW w:w="0" w:type="auto"/>
        <w:tblLook w:val="00A0" w:firstRow="1" w:lastRow="0" w:firstColumn="1" w:lastColumn="0" w:noHBand="0" w:noVBand="0"/>
      </w:tblPr>
      <w:tblGrid>
        <w:gridCol w:w="1668"/>
        <w:gridCol w:w="7903"/>
      </w:tblGrid>
      <w:tr w:rsidR="00F34D83" w:rsidRPr="00BE1811" w14:paraId="436742A2" w14:textId="77777777" w:rsidTr="00132342">
        <w:tc>
          <w:tcPr>
            <w:tcW w:w="1668" w:type="dxa"/>
            <w:tcBorders>
              <w:right w:val="thinThickSmallGap" w:sz="24" w:space="0" w:color="auto"/>
            </w:tcBorders>
            <w:vAlign w:val="center"/>
          </w:tcPr>
          <w:p w14:paraId="79A9B4D6" w14:textId="77777777" w:rsidR="00F34D83" w:rsidRPr="00BE1811" w:rsidRDefault="00F34D83" w:rsidP="00132342">
            <w:pPr>
              <w:autoSpaceDE w:val="0"/>
              <w:autoSpaceDN w:val="0"/>
              <w:adjustRightInd w:val="0"/>
              <w:spacing w:before="100" w:beforeAutospacing="1" w:after="100" w:afterAutospacing="1" w:line="240" w:lineRule="auto"/>
              <w:jc w:val="center"/>
              <w:rPr>
                <w:i/>
                <w:noProof/>
                <w:color w:val="000000" w:themeColor="text1"/>
              </w:rPr>
            </w:pPr>
            <w:r w:rsidRPr="00BE1811">
              <w:rPr>
                <w:i/>
                <w:noProof/>
                <w:color w:val="000000" w:themeColor="text1"/>
              </w:rPr>
              <w:t>ATENȚIE!</w:t>
            </w:r>
          </w:p>
        </w:tc>
        <w:tc>
          <w:tcPr>
            <w:tcW w:w="7903" w:type="dxa"/>
            <w:tcBorders>
              <w:left w:val="thinThickSmallGap" w:sz="24" w:space="0" w:color="auto"/>
            </w:tcBorders>
          </w:tcPr>
          <w:p w14:paraId="7E8B5C77" w14:textId="1052EEC4" w:rsidR="00F34D83" w:rsidRPr="00BE1811" w:rsidRDefault="00F34D83" w:rsidP="00FF1B82">
            <w:pPr>
              <w:autoSpaceDE w:val="0"/>
              <w:autoSpaceDN w:val="0"/>
              <w:adjustRightInd w:val="0"/>
              <w:spacing w:before="100" w:beforeAutospacing="1" w:after="100" w:afterAutospacing="1" w:line="240" w:lineRule="auto"/>
              <w:jc w:val="both"/>
              <w:rPr>
                <w:noProof/>
                <w:color w:val="000000" w:themeColor="text1"/>
              </w:rPr>
            </w:pPr>
            <w:r w:rsidRPr="00BE1811">
              <w:rPr>
                <w:b/>
                <w:noProof/>
                <w:color w:val="000000" w:themeColor="text1"/>
              </w:rPr>
              <w:t xml:space="preserve">Pentru proiectele care sunt admise la finanțare, </w:t>
            </w:r>
            <w:r w:rsidR="00FF1B82" w:rsidRPr="00BE1811">
              <w:rPr>
                <w:b/>
                <w:noProof/>
                <w:color w:val="000000" w:themeColor="text1"/>
              </w:rPr>
              <w:t xml:space="preserve">în etapa de </w:t>
            </w:r>
            <w:r w:rsidRPr="00BE1811">
              <w:rPr>
                <w:b/>
                <w:noProof/>
                <w:color w:val="000000" w:themeColor="text1"/>
              </w:rPr>
              <w:t>contractare vor fi prezentate documente</w:t>
            </w:r>
            <w:r w:rsidR="00FF1B82" w:rsidRPr="00BE1811">
              <w:rPr>
                <w:b/>
                <w:noProof/>
                <w:color w:val="000000" w:themeColor="text1"/>
              </w:rPr>
              <w:t>le</w:t>
            </w:r>
            <w:r w:rsidRPr="00BE1811">
              <w:rPr>
                <w:b/>
                <w:noProof/>
                <w:color w:val="000000" w:themeColor="text1"/>
              </w:rPr>
              <w:t xml:space="preserve"> </w:t>
            </w:r>
            <w:r w:rsidR="00FF1B82" w:rsidRPr="00BE1811">
              <w:rPr>
                <w:b/>
                <w:noProof/>
                <w:color w:val="000000" w:themeColor="text1"/>
              </w:rPr>
              <w:t xml:space="preserve">solicitate în cadrul capitolului 10.2. </w:t>
            </w:r>
          </w:p>
        </w:tc>
      </w:tr>
    </w:tbl>
    <w:p w14:paraId="6B740F00" w14:textId="64E28475" w:rsidR="00F34D83" w:rsidRDefault="00F34D83" w:rsidP="00D24931">
      <w:pPr>
        <w:pStyle w:val="Heading2"/>
        <w:rPr>
          <w:sz w:val="22"/>
          <w:szCs w:val="22"/>
        </w:rPr>
      </w:pPr>
      <w:bookmarkStart w:id="64" w:name="_Toc20991913"/>
    </w:p>
    <w:p w14:paraId="6100767C" w14:textId="69CE6828" w:rsidR="00B7497A" w:rsidRDefault="00B7497A" w:rsidP="00B7497A"/>
    <w:p w14:paraId="2E7EC310" w14:textId="77777777" w:rsidR="00B7497A" w:rsidRPr="00B7497A" w:rsidRDefault="00B7497A" w:rsidP="00B7497A"/>
    <w:p w14:paraId="5E705E25" w14:textId="77777777" w:rsidR="00F34D83" w:rsidRPr="00BE1811" w:rsidRDefault="00F34D83" w:rsidP="00F34D83">
      <w:pPr>
        <w:pStyle w:val="Heading2"/>
        <w:rPr>
          <w:sz w:val="22"/>
          <w:szCs w:val="22"/>
        </w:rPr>
      </w:pPr>
      <w:bookmarkStart w:id="65" w:name="_Toc495913402"/>
      <w:bookmarkStart w:id="66" w:name="_Toc506362203"/>
      <w:bookmarkStart w:id="67" w:name="_Toc515543747"/>
      <w:bookmarkStart w:id="68" w:name="_Toc74560920"/>
      <w:bookmarkStart w:id="69" w:name="_Toc81552873"/>
      <w:r w:rsidRPr="00BE1811">
        <w:rPr>
          <w:sz w:val="22"/>
          <w:szCs w:val="22"/>
        </w:rPr>
        <w:lastRenderedPageBreak/>
        <w:t>2.2 Eligibilitatea proiectului</w:t>
      </w:r>
      <w:bookmarkEnd w:id="64"/>
      <w:bookmarkEnd w:id="65"/>
      <w:bookmarkEnd w:id="66"/>
      <w:bookmarkEnd w:id="67"/>
      <w:bookmarkEnd w:id="68"/>
      <w:bookmarkEnd w:id="69"/>
    </w:p>
    <w:p w14:paraId="17D8A80E" w14:textId="77777777" w:rsidR="00263F6B" w:rsidRPr="00BE1811" w:rsidRDefault="00263F6B" w:rsidP="00BE1811">
      <w:pPr>
        <w:spacing w:after="120" w:line="240" w:lineRule="auto"/>
      </w:pPr>
    </w:p>
    <w:p w14:paraId="6DB3E92A" w14:textId="77777777" w:rsidR="00263F6B" w:rsidRPr="00BE1811" w:rsidRDefault="00263F6B" w:rsidP="00BE1811">
      <w:r w:rsidRPr="00BE1811">
        <w:t>Pentru ca un proiect să fie declarat eligibil la finanțare trebuie să îndeplinească următoarele condiții:</w:t>
      </w:r>
    </w:p>
    <w:p w14:paraId="2A04E66C" w14:textId="1A4C939D" w:rsidR="00F34D83" w:rsidRPr="00BE1811" w:rsidRDefault="003C0AE6" w:rsidP="00BE1811">
      <w:pPr>
        <w:pStyle w:val="ListParagraph"/>
        <w:numPr>
          <w:ilvl w:val="0"/>
          <w:numId w:val="281"/>
        </w:numPr>
        <w:spacing w:before="100" w:beforeAutospacing="1" w:after="100" w:afterAutospacing="1" w:line="240" w:lineRule="auto"/>
        <w:jc w:val="both"/>
        <w:rPr>
          <w:color w:val="000000"/>
          <w:sz w:val="22"/>
          <w:szCs w:val="22"/>
        </w:rPr>
      </w:pPr>
      <w:r w:rsidRPr="00BE1811">
        <w:rPr>
          <w:color w:val="000000"/>
          <w:sz w:val="22"/>
          <w:szCs w:val="22"/>
        </w:rPr>
        <w:t>O</w:t>
      </w:r>
      <w:r w:rsidR="00F34D83" w:rsidRPr="00BE1811">
        <w:rPr>
          <w:color w:val="000000"/>
          <w:sz w:val="22"/>
          <w:szCs w:val="22"/>
        </w:rPr>
        <w:t xml:space="preserve">biectivele propunerii </w:t>
      </w:r>
      <w:r w:rsidR="0058141F" w:rsidRPr="00BE1811">
        <w:rPr>
          <w:color w:val="000000"/>
          <w:sz w:val="22"/>
          <w:szCs w:val="22"/>
        </w:rPr>
        <w:t xml:space="preserve">de proiect </w:t>
      </w:r>
      <w:r w:rsidR="00867AE1" w:rsidRPr="00BE1811">
        <w:rPr>
          <w:color w:val="000000"/>
          <w:sz w:val="22"/>
          <w:szCs w:val="22"/>
        </w:rPr>
        <w:t>sunt</w:t>
      </w:r>
      <w:r w:rsidR="00F34D83" w:rsidRPr="00BE1811">
        <w:rPr>
          <w:color w:val="000000"/>
          <w:sz w:val="22"/>
          <w:szCs w:val="22"/>
        </w:rPr>
        <w:t xml:space="preserve"> în </w:t>
      </w:r>
      <w:r w:rsidR="0058141F" w:rsidRPr="00BE1811">
        <w:rPr>
          <w:color w:val="000000"/>
          <w:sz w:val="22"/>
          <w:szCs w:val="22"/>
        </w:rPr>
        <w:t xml:space="preserve">concordanță </w:t>
      </w:r>
      <w:r w:rsidR="00F34D83" w:rsidRPr="00BE1811">
        <w:rPr>
          <w:color w:val="000000"/>
          <w:sz w:val="22"/>
          <w:szCs w:val="22"/>
        </w:rPr>
        <w:t xml:space="preserve">cu </w:t>
      </w:r>
      <w:r w:rsidR="0058141F" w:rsidRPr="00BE1811">
        <w:rPr>
          <w:color w:val="000000"/>
          <w:sz w:val="22"/>
          <w:szCs w:val="22"/>
        </w:rPr>
        <w:t xml:space="preserve">obiectivul </w:t>
      </w:r>
      <w:r w:rsidR="00F34D83" w:rsidRPr="00BE1811">
        <w:rPr>
          <w:color w:val="000000"/>
          <w:sz w:val="22"/>
          <w:szCs w:val="22"/>
        </w:rPr>
        <w:t>specific</w:t>
      </w:r>
      <w:r w:rsidR="0058141F" w:rsidRPr="00BE1811">
        <w:rPr>
          <w:color w:val="000000"/>
          <w:sz w:val="22"/>
          <w:szCs w:val="22"/>
        </w:rPr>
        <w:t xml:space="preserve"> </w:t>
      </w:r>
      <w:r w:rsidR="00F34D83" w:rsidRPr="00BE1811">
        <w:rPr>
          <w:color w:val="000000"/>
          <w:sz w:val="22"/>
          <w:szCs w:val="22"/>
        </w:rPr>
        <w:t xml:space="preserve">al competiției, așa cum </w:t>
      </w:r>
      <w:r w:rsidR="0058141F" w:rsidRPr="00BE1811">
        <w:rPr>
          <w:color w:val="000000"/>
          <w:sz w:val="22"/>
          <w:szCs w:val="22"/>
        </w:rPr>
        <w:t xml:space="preserve">este </w:t>
      </w:r>
      <w:r w:rsidR="00F34D83" w:rsidRPr="00BE1811">
        <w:rPr>
          <w:color w:val="000000"/>
          <w:sz w:val="22"/>
          <w:szCs w:val="22"/>
        </w:rPr>
        <w:t xml:space="preserve">descris în </w:t>
      </w:r>
      <w:r w:rsidR="00B519BB" w:rsidRPr="00BE1811">
        <w:rPr>
          <w:color w:val="000000"/>
          <w:sz w:val="22"/>
          <w:szCs w:val="22"/>
        </w:rPr>
        <w:t>prezentul apel</w:t>
      </w:r>
      <w:r w:rsidR="00F34D83" w:rsidRPr="00BE1811">
        <w:rPr>
          <w:color w:val="000000"/>
          <w:sz w:val="22"/>
          <w:szCs w:val="22"/>
        </w:rPr>
        <w:t xml:space="preserve"> de proiecte</w:t>
      </w:r>
      <w:r w:rsidR="006B6977" w:rsidRPr="00BE1811">
        <w:rPr>
          <w:iCs/>
          <w:noProof/>
          <w:color w:val="000000"/>
          <w:sz w:val="22"/>
          <w:szCs w:val="22"/>
        </w:rPr>
        <w:t>.</w:t>
      </w:r>
    </w:p>
    <w:p w14:paraId="190881F2" w14:textId="777BDA3C" w:rsidR="00F34D83" w:rsidRPr="00BE1811" w:rsidRDefault="00F34D83" w:rsidP="00BE1811">
      <w:pPr>
        <w:pStyle w:val="ListParagraph"/>
        <w:numPr>
          <w:ilvl w:val="0"/>
          <w:numId w:val="281"/>
        </w:numPr>
        <w:spacing w:before="100" w:beforeAutospacing="1" w:after="100" w:afterAutospacing="1" w:line="240" w:lineRule="auto"/>
        <w:jc w:val="both"/>
        <w:rPr>
          <w:sz w:val="22"/>
          <w:szCs w:val="22"/>
        </w:rPr>
      </w:pPr>
      <w:r w:rsidRPr="00BE1811">
        <w:rPr>
          <w:sz w:val="22"/>
          <w:szCs w:val="22"/>
        </w:rPr>
        <w:t xml:space="preserve">Proiectul se </w:t>
      </w:r>
      <w:r w:rsidR="00867AE1" w:rsidRPr="00BE1811">
        <w:rPr>
          <w:sz w:val="22"/>
          <w:szCs w:val="22"/>
        </w:rPr>
        <w:t xml:space="preserve">încadrează </w:t>
      </w:r>
      <w:proofErr w:type="spellStart"/>
      <w:r w:rsidRPr="00BE1811">
        <w:rPr>
          <w:sz w:val="22"/>
          <w:szCs w:val="22"/>
        </w:rPr>
        <w:t>într</w:t>
      </w:r>
      <w:proofErr w:type="spellEnd"/>
      <w:r w:rsidRPr="00BE1811">
        <w:rPr>
          <w:sz w:val="22"/>
          <w:szCs w:val="22"/>
        </w:rPr>
        <w:t xml:space="preserve">-unul din domeniile </w:t>
      </w:r>
      <w:r w:rsidR="00867AE1" w:rsidRPr="00BE1811">
        <w:rPr>
          <w:sz w:val="22"/>
          <w:szCs w:val="22"/>
        </w:rPr>
        <w:t xml:space="preserve">de specializare inteligentă/prioritar național, în conformitate cu </w:t>
      </w:r>
      <w:r w:rsidR="00625BB3" w:rsidRPr="00BE1811">
        <w:rPr>
          <w:noProof/>
          <w:sz w:val="22"/>
          <w:szCs w:val="22"/>
        </w:rPr>
        <w:t>Anexa</w:t>
      </w:r>
      <w:r w:rsidRPr="00BE1811">
        <w:rPr>
          <w:sz w:val="22"/>
          <w:szCs w:val="22"/>
        </w:rPr>
        <w:t xml:space="preserve"> 3 din prezentul ghid </w:t>
      </w:r>
      <w:r w:rsidRPr="00BE1811">
        <w:rPr>
          <w:color w:val="000000"/>
          <w:sz w:val="22"/>
          <w:szCs w:val="22"/>
        </w:rPr>
        <w:t>ș</w:t>
      </w:r>
      <w:r w:rsidRPr="00BE1811">
        <w:rPr>
          <w:sz w:val="22"/>
          <w:szCs w:val="22"/>
        </w:rPr>
        <w:t xml:space="preserve">i </w:t>
      </w:r>
      <w:r w:rsidRPr="00BE1811">
        <w:rPr>
          <w:color w:val="000000"/>
          <w:sz w:val="22"/>
          <w:szCs w:val="22"/>
        </w:rPr>
        <w:t>trebuie să se coreleze cu sectoarele de activitate ale</w:t>
      </w:r>
      <w:r w:rsidRPr="00BE1811">
        <w:rPr>
          <w:iCs/>
          <w:noProof/>
          <w:color w:val="000000" w:themeColor="text1"/>
          <w:sz w:val="22"/>
          <w:szCs w:val="22"/>
        </w:rPr>
        <w:t xml:space="preserve"> </w:t>
      </w:r>
      <w:r w:rsidR="005B2BC6" w:rsidRPr="00BE1811">
        <w:rPr>
          <w:iCs/>
          <w:noProof/>
          <w:color w:val="000000" w:themeColor="text1"/>
          <w:sz w:val="22"/>
          <w:szCs w:val="22"/>
        </w:rPr>
        <w:t xml:space="preserve">organizației </w:t>
      </w:r>
      <w:r w:rsidRPr="00BE1811">
        <w:rPr>
          <w:color w:val="000000"/>
          <w:sz w:val="22"/>
          <w:szCs w:val="22"/>
        </w:rPr>
        <w:t>clusterului  (cod CAEN)</w:t>
      </w:r>
      <w:r w:rsidR="00867AE1" w:rsidRPr="00BE1811">
        <w:rPr>
          <w:color w:val="000000"/>
          <w:sz w:val="22"/>
          <w:szCs w:val="22"/>
        </w:rPr>
        <w:t>,</w:t>
      </w:r>
      <w:r w:rsidRPr="00BE1811">
        <w:rPr>
          <w:color w:val="000000"/>
          <w:sz w:val="22"/>
          <w:szCs w:val="22"/>
        </w:rPr>
        <w:t xml:space="preserve"> declarate ca relevante pentru proiect.</w:t>
      </w:r>
    </w:p>
    <w:p w14:paraId="766DEA0B" w14:textId="59060693" w:rsidR="00F34D83" w:rsidRPr="00BE1811" w:rsidRDefault="00F34D83" w:rsidP="00BE1811">
      <w:pPr>
        <w:pStyle w:val="ListParagraph"/>
        <w:numPr>
          <w:ilvl w:val="0"/>
          <w:numId w:val="281"/>
        </w:numPr>
        <w:spacing w:before="100" w:beforeAutospacing="1" w:after="100" w:afterAutospacing="1" w:line="240" w:lineRule="auto"/>
        <w:jc w:val="both"/>
        <w:rPr>
          <w:color w:val="000000"/>
          <w:sz w:val="22"/>
          <w:szCs w:val="22"/>
        </w:rPr>
      </w:pPr>
      <w:r w:rsidRPr="00BE1811">
        <w:rPr>
          <w:color w:val="000000"/>
          <w:sz w:val="22"/>
          <w:szCs w:val="22"/>
        </w:rPr>
        <w:t>Proiectul este implementat pe teritoriul României</w:t>
      </w:r>
      <w:r w:rsidR="00C12D15">
        <w:rPr>
          <w:color w:val="000000"/>
          <w:sz w:val="22"/>
          <w:szCs w:val="22"/>
        </w:rPr>
        <w:t>, în regiunile mai puțin dezvoltate (LDR)</w:t>
      </w:r>
      <w:r w:rsidR="00C12D15" w:rsidRPr="00BE1811">
        <w:rPr>
          <w:color w:val="000000"/>
          <w:sz w:val="22"/>
          <w:szCs w:val="22"/>
        </w:rPr>
        <w:t>.</w:t>
      </w:r>
      <w:r w:rsidR="00A73698">
        <w:rPr>
          <w:color w:val="000000"/>
          <w:sz w:val="22"/>
          <w:szCs w:val="22"/>
        </w:rPr>
        <w:t xml:space="preserve"> </w:t>
      </w:r>
      <w:r w:rsidR="00A73698">
        <w:t>Pentru beneficiarii care vor aplica pentru alocarea ITI, proiectul se va derula în teritoriul ITI.</w:t>
      </w:r>
    </w:p>
    <w:p w14:paraId="71B88C9F" w14:textId="1C1C3FAE" w:rsidR="00F34D83" w:rsidRPr="00BE1811" w:rsidRDefault="00F34D83" w:rsidP="00BE1811">
      <w:pPr>
        <w:pStyle w:val="ListParagraph"/>
        <w:numPr>
          <w:ilvl w:val="0"/>
          <w:numId w:val="281"/>
        </w:numPr>
        <w:autoSpaceDE w:val="0"/>
        <w:autoSpaceDN w:val="0"/>
        <w:adjustRightInd w:val="0"/>
        <w:spacing w:before="100" w:beforeAutospacing="1" w:after="100" w:afterAutospacing="1" w:line="240" w:lineRule="auto"/>
        <w:jc w:val="both"/>
        <w:rPr>
          <w:sz w:val="22"/>
          <w:szCs w:val="22"/>
        </w:rPr>
      </w:pPr>
      <w:r w:rsidRPr="00BE1811">
        <w:rPr>
          <w:sz w:val="22"/>
          <w:szCs w:val="22"/>
        </w:rPr>
        <w:t xml:space="preserve">Solicitantul nu a început lucrările/activitățile </w:t>
      </w:r>
      <w:r w:rsidR="00C30803" w:rsidRPr="00BE1811">
        <w:rPr>
          <w:sz w:val="22"/>
          <w:szCs w:val="22"/>
        </w:rPr>
        <w:t>din cadrul</w:t>
      </w:r>
      <w:r w:rsidRPr="00BE1811">
        <w:rPr>
          <w:sz w:val="22"/>
          <w:szCs w:val="22"/>
        </w:rPr>
        <w:t xml:space="preserve"> proiect</w:t>
      </w:r>
      <w:r w:rsidR="00C30803" w:rsidRPr="00BE1811">
        <w:rPr>
          <w:sz w:val="22"/>
          <w:szCs w:val="22"/>
        </w:rPr>
        <w:t>ului</w:t>
      </w:r>
      <w:r w:rsidRPr="00BE1811">
        <w:rPr>
          <w:sz w:val="22"/>
          <w:szCs w:val="22"/>
        </w:rPr>
        <w:t xml:space="preserve"> înainte de depunerea cererii de finanțare pentru proiect</w:t>
      </w:r>
      <w:r w:rsidR="00C30803" w:rsidRPr="00BE1811">
        <w:rPr>
          <w:sz w:val="22"/>
          <w:szCs w:val="22"/>
        </w:rPr>
        <w:t xml:space="preserve"> </w:t>
      </w:r>
      <w:r w:rsidR="00B33C42" w:rsidRPr="00BE1811">
        <w:rPr>
          <w:noProof/>
          <w:sz w:val="22"/>
          <w:szCs w:val="22"/>
        </w:rPr>
        <w:t>(vezi Anexa 2.7</w:t>
      </w:r>
      <w:r w:rsidR="00B33C42" w:rsidRPr="00BE1811">
        <w:rPr>
          <w:iCs/>
          <w:noProof/>
          <w:color w:val="000000"/>
          <w:sz w:val="22"/>
          <w:szCs w:val="22"/>
        </w:rPr>
        <w:t xml:space="preserve"> din prezentul ghid</w:t>
      </w:r>
      <w:r w:rsidR="00B33C42" w:rsidRPr="00BE1811">
        <w:rPr>
          <w:noProof/>
          <w:sz w:val="22"/>
          <w:szCs w:val="22"/>
        </w:rPr>
        <w:t>)</w:t>
      </w:r>
      <w:r w:rsidR="00867AE1" w:rsidRPr="00BE1811">
        <w:rPr>
          <w:noProof/>
          <w:sz w:val="22"/>
          <w:szCs w:val="22"/>
        </w:rPr>
        <w:t>.</w:t>
      </w:r>
    </w:p>
    <w:tbl>
      <w:tblPr>
        <w:tblW w:w="0" w:type="auto"/>
        <w:tblLook w:val="00A0" w:firstRow="1" w:lastRow="0" w:firstColumn="1" w:lastColumn="0" w:noHBand="0" w:noVBand="0"/>
      </w:tblPr>
      <w:tblGrid>
        <w:gridCol w:w="1668"/>
        <w:gridCol w:w="7903"/>
      </w:tblGrid>
      <w:tr w:rsidR="00F34D83" w:rsidRPr="00BE1811" w14:paraId="7D71D9F5" w14:textId="77777777" w:rsidTr="00132342">
        <w:tc>
          <w:tcPr>
            <w:tcW w:w="1668" w:type="dxa"/>
            <w:tcBorders>
              <w:right w:val="thinThickSmallGap" w:sz="24" w:space="0" w:color="auto"/>
            </w:tcBorders>
            <w:vAlign w:val="center"/>
          </w:tcPr>
          <w:p w14:paraId="4FF7ADDE" w14:textId="77777777" w:rsidR="00F34D83" w:rsidRPr="00BE1811" w:rsidRDefault="00F34D83" w:rsidP="00132342">
            <w:pPr>
              <w:autoSpaceDE w:val="0"/>
              <w:autoSpaceDN w:val="0"/>
              <w:adjustRightInd w:val="0"/>
              <w:spacing w:before="100" w:beforeAutospacing="1" w:after="100" w:afterAutospacing="1" w:line="240" w:lineRule="auto"/>
              <w:jc w:val="center"/>
              <w:rPr>
                <w:b/>
                <w:i/>
                <w:color w:val="000000"/>
              </w:rPr>
            </w:pPr>
            <w:r w:rsidRPr="00BE1811">
              <w:rPr>
                <w:b/>
                <w:i/>
                <w:color w:val="000000"/>
              </w:rPr>
              <w:t>ATENȚIE!</w:t>
            </w:r>
          </w:p>
        </w:tc>
        <w:tc>
          <w:tcPr>
            <w:tcW w:w="7903" w:type="dxa"/>
            <w:tcBorders>
              <w:left w:val="thinThickSmallGap" w:sz="24" w:space="0" w:color="auto"/>
            </w:tcBorders>
          </w:tcPr>
          <w:p w14:paraId="15FF47CA" w14:textId="6B395B56" w:rsidR="006945CB" w:rsidRPr="00BE1811" w:rsidRDefault="006945CB" w:rsidP="00EB199B">
            <w:pPr>
              <w:autoSpaceDE w:val="0"/>
              <w:autoSpaceDN w:val="0"/>
              <w:adjustRightInd w:val="0"/>
              <w:spacing w:before="100" w:beforeAutospacing="1" w:after="100" w:afterAutospacing="1" w:line="240" w:lineRule="auto"/>
              <w:jc w:val="both"/>
            </w:pPr>
            <w:r w:rsidRPr="00BE1811">
              <w:rPr>
                <w:b/>
              </w:rPr>
              <w:t>Nu vor fi finanțat</w:t>
            </w:r>
            <w:r w:rsidR="008251D1" w:rsidRPr="00BE1811">
              <w:rPr>
                <w:b/>
              </w:rPr>
              <w:t>e proiecte care nu alocă minim</w:t>
            </w:r>
            <w:r w:rsidR="00C12D15">
              <w:rPr>
                <w:b/>
              </w:rPr>
              <w:t>um</w:t>
            </w:r>
            <w:r w:rsidR="008251D1" w:rsidRPr="00BE1811">
              <w:rPr>
                <w:b/>
              </w:rPr>
              <w:t xml:space="preserve"> 4</w:t>
            </w:r>
            <w:r w:rsidRPr="00BE1811">
              <w:rPr>
                <w:b/>
              </w:rPr>
              <w:t xml:space="preserve">0% din buget pentru investiții în </w:t>
            </w:r>
            <w:r w:rsidR="00EB199B" w:rsidRPr="00BE1811">
              <w:rPr>
                <w:b/>
              </w:rPr>
              <w:t>dezvoltarea infrastructurii</w:t>
            </w:r>
            <w:r w:rsidRPr="00BE1811">
              <w:rPr>
                <w:b/>
              </w:rPr>
              <w:t xml:space="preserve"> de cercetare</w:t>
            </w:r>
            <w:r w:rsidR="009030B4" w:rsidRPr="00BE1811">
              <w:t xml:space="preserve"> (instalații, resurse și servicii conexe utilizate de comunitatea științifică pentru a desfășura activități de cercetare în domeniile sale respective și cuprinde principalele echipamente sau seturi de instrumente științifice, resurse de cunoștințe precum colecții, arhive sau informații științifice structurate, infrastructurile generice bazate pe tehnologia informației și comunicațiilor cum ar fi rețelele, materialul informatic, programele de software și instrumentele de comunicare, precum și orice alte mijloace necesare pentru desfășurarea activităților de cercetare). </w:t>
            </w:r>
          </w:p>
        </w:tc>
      </w:tr>
    </w:tbl>
    <w:p w14:paraId="13C39A72" w14:textId="137701A3" w:rsidR="00614F74" w:rsidRPr="00BE1811" w:rsidRDefault="00F34D83" w:rsidP="00BE1811">
      <w:pPr>
        <w:pStyle w:val="ListParagraph"/>
        <w:numPr>
          <w:ilvl w:val="0"/>
          <w:numId w:val="281"/>
        </w:numPr>
        <w:autoSpaceDE w:val="0"/>
        <w:autoSpaceDN w:val="0"/>
        <w:adjustRightInd w:val="0"/>
        <w:spacing w:before="100" w:beforeAutospacing="1" w:after="100" w:afterAutospacing="1" w:line="240" w:lineRule="auto"/>
        <w:jc w:val="both"/>
        <w:rPr>
          <w:color w:val="000000"/>
          <w:sz w:val="22"/>
          <w:szCs w:val="22"/>
        </w:rPr>
      </w:pPr>
      <w:r w:rsidRPr="00BE1811">
        <w:rPr>
          <w:sz w:val="22"/>
          <w:szCs w:val="22"/>
        </w:rPr>
        <w:t>Proiectul</w:t>
      </w:r>
      <w:r w:rsidRPr="00BE1811">
        <w:rPr>
          <w:color w:val="000000"/>
          <w:sz w:val="22"/>
          <w:szCs w:val="22"/>
        </w:rPr>
        <w:t xml:space="preserve"> conține </w:t>
      </w:r>
      <w:r w:rsidR="00391238" w:rsidRPr="00BE1811">
        <w:rPr>
          <w:color w:val="000000"/>
          <w:sz w:val="22"/>
          <w:szCs w:val="22"/>
        </w:rPr>
        <w:t xml:space="preserve">activități </w:t>
      </w:r>
      <w:r w:rsidRPr="00BE1811">
        <w:rPr>
          <w:color w:val="000000"/>
          <w:sz w:val="22"/>
          <w:szCs w:val="22"/>
        </w:rPr>
        <w:t>eligibil</w:t>
      </w:r>
      <w:r w:rsidR="00A95781" w:rsidRPr="00BE1811">
        <w:rPr>
          <w:color w:val="000000"/>
          <w:sz w:val="22"/>
          <w:szCs w:val="22"/>
        </w:rPr>
        <w:t>e</w:t>
      </w:r>
      <w:r w:rsidRPr="00BE1811">
        <w:rPr>
          <w:color w:val="000000"/>
          <w:sz w:val="22"/>
          <w:szCs w:val="22"/>
        </w:rPr>
        <w:t xml:space="preserve">, din cele definite la </w:t>
      </w:r>
      <w:r w:rsidR="008918B7" w:rsidRPr="00BE1811">
        <w:rPr>
          <w:b/>
          <w:color w:val="000000"/>
          <w:sz w:val="22"/>
          <w:szCs w:val="22"/>
        </w:rPr>
        <w:t>C</w:t>
      </w:r>
      <w:r w:rsidRPr="00BE1811">
        <w:rPr>
          <w:b/>
          <w:color w:val="000000"/>
          <w:sz w:val="22"/>
          <w:szCs w:val="22"/>
        </w:rPr>
        <w:t>apitolul</w:t>
      </w:r>
      <w:r w:rsidR="006B1E2B" w:rsidRPr="00BE1811">
        <w:rPr>
          <w:b/>
          <w:color w:val="000000"/>
          <w:sz w:val="22"/>
          <w:szCs w:val="22"/>
        </w:rPr>
        <w:t xml:space="preserve"> 1.3 -</w:t>
      </w:r>
      <w:r w:rsidRPr="00BE1811">
        <w:rPr>
          <w:b/>
          <w:color w:val="000000"/>
          <w:sz w:val="22"/>
          <w:szCs w:val="22"/>
        </w:rPr>
        <w:t xml:space="preserve"> </w:t>
      </w:r>
      <w:r w:rsidR="008918B7" w:rsidRPr="00BE1811">
        <w:rPr>
          <w:b/>
          <w:color w:val="000000"/>
          <w:sz w:val="22"/>
          <w:szCs w:val="22"/>
        </w:rPr>
        <w:t>Acțiunile sprijinite și activități</w:t>
      </w:r>
      <w:r w:rsidR="008918B7" w:rsidRPr="00BE1811" w:rsidDel="008918B7">
        <w:rPr>
          <w:b/>
          <w:color w:val="000000"/>
          <w:sz w:val="22"/>
          <w:szCs w:val="22"/>
        </w:rPr>
        <w:t xml:space="preserve"> </w:t>
      </w:r>
      <w:r w:rsidRPr="00BE1811">
        <w:rPr>
          <w:b/>
          <w:color w:val="000000"/>
          <w:sz w:val="22"/>
          <w:szCs w:val="22"/>
        </w:rPr>
        <w:t xml:space="preserve">, </w:t>
      </w:r>
      <w:r w:rsidRPr="00BE1811">
        <w:rPr>
          <w:color w:val="000000"/>
          <w:sz w:val="22"/>
          <w:szCs w:val="22"/>
        </w:rPr>
        <w:t xml:space="preserve"> din prezentul ghid</w:t>
      </w:r>
      <w:r w:rsidR="008918B7" w:rsidRPr="00BE1811">
        <w:rPr>
          <w:color w:val="000000"/>
          <w:sz w:val="22"/>
          <w:szCs w:val="22"/>
        </w:rPr>
        <w:t>.</w:t>
      </w:r>
    </w:p>
    <w:p w14:paraId="5208C66E" w14:textId="5E51584E" w:rsidR="00F34D83" w:rsidRPr="00BE1811" w:rsidRDefault="006727DB" w:rsidP="00A330AC">
      <w:pPr>
        <w:autoSpaceDE w:val="0"/>
        <w:autoSpaceDN w:val="0"/>
        <w:adjustRightInd w:val="0"/>
        <w:spacing w:before="100" w:beforeAutospacing="1" w:after="100" w:afterAutospacing="1" w:line="240" w:lineRule="auto"/>
        <w:ind w:firstLine="720"/>
        <w:jc w:val="both"/>
        <w:rPr>
          <w:b/>
          <w:color w:val="000000"/>
        </w:rPr>
      </w:pPr>
      <w:r w:rsidRPr="00BE1811">
        <w:rPr>
          <w:b/>
          <w:iCs/>
          <w:noProof/>
          <w:color w:val="000000"/>
        </w:rPr>
        <w:t>A</w:t>
      </w:r>
      <w:r w:rsidR="00B51A39" w:rsidRPr="00BE1811">
        <w:rPr>
          <w:b/>
          <w:iCs/>
          <w:noProof/>
          <w:color w:val="000000"/>
        </w:rPr>
        <w:t xml:space="preserve">ctivitatea de tip </w:t>
      </w:r>
      <w:r w:rsidR="00B51A39" w:rsidRPr="00BE1811">
        <w:rPr>
          <w:b/>
          <w:i/>
          <w:iCs/>
          <w:noProof/>
          <w:color w:val="000000"/>
        </w:rPr>
        <w:t>A</w:t>
      </w:r>
      <w:r w:rsidR="004D05BF" w:rsidRPr="00BE1811">
        <w:rPr>
          <w:b/>
          <w:i/>
        </w:rPr>
        <w:t xml:space="preserve"> </w:t>
      </w:r>
      <w:r w:rsidR="004D05BF" w:rsidRPr="00BE1811">
        <w:rPr>
          <w:b/>
          <w:i/>
          <w:iCs/>
          <w:noProof/>
          <w:color w:val="000000"/>
        </w:rPr>
        <w:t>Investiții în facilități CD comune ale clusterului</w:t>
      </w:r>
      <w:r w:rsidR="004D05BF" w:rsidRPr="00BE1811">
        <w:rPr>
          <w:b/>
          <w:iCs/>
          <w:noProof/>
          <w:color w:val="000000"/>
        </w:rPr>
        <w:t xml:space="preserve"> </w:t>
      </w:r>
      <w:r w:rsidR="00B51A39" w:rsidRPr="00BE1811">
        <w:rPr>
          <w:b/>
          <w:iCs/>
          <w:noProof/>
          <w:color w:val="000000"/>
        </w:rPr>
        <w:t xml:space="preserve"> este obligatorie</w:t>
      </w:r>
      <w:r w:rsidR="006B6977" w:rsidRPr="00BE1811">
        <w:rPr>
          <w:b/>
          <w:iCs/>
          <w:noProof/>
          <w:color w:val="000000"/>
        </w:rPr>
        <w:t>.</w:t>
      </w:r>
    </w:p>
    <w:p w14:paraId="6B21510D" w14:textId="146B8101" w:rsidR="00F34D83" w:rsidRPr="00BE1811" w:rsidRDefault="00F34D83" w:rsidP="00BE1811">
      <w:pPr>
        <w:pStyle w:val="ListParagraph"/>
        <w:numPr>
          <w:ilvl w:val="0"/>
          <w:numId w:val="281"/>
        </w:numPr>
        <w:autoSpaceDE w:val="0"/>
        <w:autoSpaceDN w:val="0"/>
        <w:adjustRightInd w:val="0"/>
        <w:spacing w:before="100" w:beforeAutospacing="1" w:after="100" w:afterAutospacing="1" w:line="240" w:lineRule="auto"/>
        <w:jc w:val="both"/>
        <w:rPr>
          <w:color w:val="000000"/>
          <w:sz w:val="22"/>
          <w:szCs w:val="22"/>
        </w:rPr>
      </w:pPr>
      <w:r w:rsidRPr="00BE1811">
        <w:rPr>
          <w:color w:val="000000"/>
          <w:sz w:val="22"/>
          <w:szCs w:val="22"/>
        </w:rPr>
        <w:t>Activitățile și cheltuielile propuse spre finanțare în cadrul proiectului nu au fost finanțate și nu sunt finanțate în prezent din alte fonduri publice.</w:t>
      </w:r>
      <w:r w:rsidR="0066476C" w:rsidRPr="00BE1811">
        <w:rPr>
          <w:color w:val="000000"/>
          <w:sz w:val="22"/>
          <w:szCs w:val="22"/>
        </w:rPr>
        <w:t xml:space="preserve"> </w:t>
      </w:r>
      <w:r w:rsidRPr="00BE1811">
        <w:rPr>
          <w:color w:val="000000"/>
          <w:sz w:val="22"/>
          <w:szCs w:val="22"/>
        </w:rPr>
        <w:t xml:space="preserve">Se </w:t>
      </w:r>
      <w:r w:rsidR="0066476C" w:rsidRPr="00BE1811">
        <w:rPr>
          <w:color w:val="000000"/>
          <w:sz w:val="22"/>
          <w:szCs w:val="22"/>
        </w:rPr>
        <w:t>verifică în cadrul</w:t>
      </w:r>
      <w:r w:rsidRPr="00BE1811">
        <w:rPr>
          <w:color w:val="000000"/>
          <w:sz w:val="22"/>
          <w:szCs w:val="22"/>
        </w:rPr>
        <w:t xml:space="preserve"> declarație</w:t>
      </w:r>
      <w:r w:rsidR="0066476C" w:rsidRPr="00BE1811">
        <w:rPr>
          <w:color w:val="000000"/>
          <w:sz w:val="22"/>
          <w:szCs w:val="22"/>
        </w:rPr>
        <w:t>i</w:t>
      </w:r>
      <w:r w:rsidRPr="00BE1811">
        <w:rPr>
          <w:color w:val="000000"/>
          <w:sz w:val="22"/>
          <w:szCs w:val="22"/>
        </w:rPr>
        <w:t xml:space="preserve"> de eligibilitate pe proprie răspundere privind evitarea dublei finanțări conform </w:t>
      </w:r>
      <w:r w:rsidR="006727DB" w:rsidRPr="00BE1811">
        <w:rPr>
          <w:color w:val="000000"/>
          <w:sz w:val="22"/>
          <w:szCs w:val="22"/>
        </w:rPr>
        <w:t>A</w:t>
      </w:r>
      <w:r w:rsidRPr="00BE1811">
        <w:rPr>
          <w:color w:val="000000"/>
          <w:sz w:val="22"/>
          <w:szCs w:val="22"/>
        </w:rPr>
        <w:t>nexei 2.2 a prezentului ghid.</w:t>
      </w:r>
    </w:p>
    <w:p w14:paraId="782F4147" w14:textId="7BBED2C4" w:rsidR="00F34D83" w:rsidRPr="00BE1811" w:rsidRDefault="006727DB" w:rsidP="00BE1811">
      <w:pPr>
        <w:pStyle w:val="ListParagraph"/>
        <w:numPr>
          <w:ilvl w:val="0"/>
          <w:numId w:val="281"/>
        </w:numPr>
        <w:autoSpaceDE w:val="0"/>
        <w:autoSpaceDN w:val="0"/>
        <w:adjustRightInd w:val="0"/>
        <w:spacing w:before="100" w:beforeAutospacing="1" w:after="100" w:afterAutospacing="1" w:line="240" w:lineRule="auto"/>
        <w:jc w:val="both"/>
        <w:rPr>
          <w:color w:val="000000"/>
          <w:sz w:val="22"/>
          <w:szCs w:val="22"/>
        </w:rPr>
      </w:pPr>
      <w:r w:rsidRPr="00BE1811">
        <w:rPr>
          <w:sz w:val="22"/>
          <w:szCs w:val="22"/>
        </w:rPr>
        <w:t>Prin</w:t>
      </w:r>
      <w:r w:rsidRPr="00BE1811">
        <w:rPr>
          <w:color w:val="000000"/>
          <w:sz w:val="22"/>
          <w:szCs w:val="22"/>
        </w:rPr>
        <w:t xml:space="preserve"> p</w:t>
      </w:r>
      <w:r w:rsidR="00F34D83" w:rsidRPr="00BE1811">
        <w:rPr>
          <w:color w:val="000000"/>
          <w:sz w:val="22"/>
          <w:szCs w:val="22"/>
        </w:rPr>
        <w:t xml:space="preserve">roiect nu </w:t>
      </w:r>
      <w:r w:rsidRPr="00BE1811">
        <w:rPr>
          <w:color w:val="000000"/>
          <w:sz w:val="22"/>
          <w:szCs w:val="22"/>
        </w:rPr>
        <w:t xml:space="preserve">se </w:t>
      </w:r>
      <w:r w:rsidR="00F34D83" w:rsidRPr="00BE1811">
        <w:rPr>
          <w:color w:val="000000"/>
          <w:sz w:val="22"/>
          <w:szCs w:val="22"/>
        </w:rPr>
        <w:t>solicită finanțare pentru susținerea</w:t>
      </w:r>
      <w:r w:rsidR="000221B8" w:rsidRPr="00BE1811">
        <w:rPr>
          <w:color w:val="000000"/>
          <w:sz w:val="22"/>
          <w:szCs w:val="22"/>
        </w:rPr>
        <w:t xml:space="preserve"> </w:t>
      </w:r>
      <w:r w:rsidR="00F34D83" w:rsidRPr="00BE1811">
        <w:rPr>
          <w:color w:val="000000"/>
          <w:sz w:val="22"/>
          <w:szCs w:val="22"/>
        </w:rPr>
        <w:t>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47E82DD0" w14:textId="1C7AC61C" w:rsidR="00F34D83" w:rsidRPr="00BE1811" w:rsidRDefault="006727DB" w:rsidP="00BE1811">
      <w:pPr>
        <w:pStyle w:val="ListParagraph"/>
        <w:numPr>
          <w:ilvl w:val="0"/>
          <w:numId w:val="281"/>
        </w:numPr>
        <w:autoSpaceDE w:val="0"/>
        <w:autoSpaceDN w:val="0"/>
        <w:adjustRightInd w:val="0"/>
        <w:spacing w:before="100" w:beforeAutospacing="1" w:after="100" w:afterAutospacing="1" w:line="240" w:lineRule="auto"/>
        <w:jc w:val="both"/>
        <w:rPr>
          <w:color w:val="000000"/>
          <w:sz w:val="22"/>
          <w:szCs w:val="22"/>
        </w:rPr>
      </w:pPr>
      <w:r w:rsidRPr="00BE1811">
        <w:rPr>
          <w:sz w:val="22"/>
          <w:szCs w:val="22"/>
        </w:rPr>
        <w:t>Prin</w:t>
      </w:r>
      <w:r w:rsidRPr="00BE1811">
        <w:rPr>
          <w:color w:val="000000"/>
          <w:sz w:val="22"/>
          <w:szCs w:val="22"/>
        </w:rPr>
        <w:t xml:space="preserve"> p</w:t>
      </w:r>
      <w:r w:rsidR="00A330AC">
        <w:rPr>
          <w:color w:val="000000"/>
          <w:sz w:val="22"/>
          <w:szCs w:val="22"/>
        </w:rPr>
        <w:t>roiect</w:t>
      </w:r>
      <w:r w:rsidR="00F34D83" w:rsidRPr="00BE1811">
        <w:rPr>
          <w:color w:val="000000"/>
          <w:sz w:val="22"/>
          <w:szCs w:val="22"/>
        </w:rPr>
        <w:t xml:space="preserve"> nu </w:t>
      </w:r>
      <w:r w:rsidRPr="00BE1811">
        <w:rPr>
          <w:color w:val="000000"/>
          <w:sz w:val="22"/>
          <w:szCs w:val="22"/>
        </w:rPr>
        <w:t xml:space="preserve">se </w:t>
      </w:r>
      <w:r w:rsidR="00F34D83" w:rsidRPr="00BE1811">
        <w:rPr>
          <w:color w:val="000000"/>
          <w:sz w:val="22"/>
          <w:szCs w:val="22"/>
        </w:rPr>
        <w:t>utilizează preferențial, în cadrul activităților care primesc finanțare, produse naționale față de produse importate.</w:t>
      </w:r>
    </w:p>
    <w:p w14:paraId="3132697E" w14:textId="1D679AB8" w:rsidR="00F34D83" w:rsidRPr="00BE1811" w:rsidRDefault="00F34D83" w:rsidP="00BE1811">
      <w:pPr>
        <w:pStyle w:val="ListParagraph"/>
        <w:numPr>
          <w:ilvl w:val="0"/>
          <w:numId w:val="281"/>
        </w:numPr>
        <w:autoSpaceDE w:val="0"/>
        <w:autoSpaceDN w:val="0"/>
        <w:adjustRightInd w:val="0"/>
        <w:spacing w:before="100" w:beforeAutospacing="1" w:after="100" w:afterAutospacing="1" w:line="240" w:lineRule="auto"/>
        <w:jc w:val="both"/>
        <w:rPr>
          <w:color w:val="000000"/>
          <w:sz w:val="22"/>
          <w:szCs w:val="22"/>
        </w:rPr>
      </w:pPr>
      <w:r w:rsidRPr="00BE1811">
        <w:rPr>
          <w:sz w:val="22"/>
          <w:szCs w:val="22"/>
        </w:rPr>
        <w:t>Mărimea</w:t>
      </w:r>
      <w:r w:rsidRPr="00BE1811">
        <w:rPr>
          <w:color w:val="000000"/>
          <w:sz w:val="22"/>
          <w:szCs w:val="22"/>
        </w:rPr>
        <w:t xml:space="preserve">/valoarea finanțării nerambursabile solicitate să se încadreze în limitele menționate </w:t>
      </w:r>
      <w:r w:rsidR="006727DB" w:rsidRPr="00BE1811">
        <w:rPr>
          <w:color w:val="000000"/>
          <w:sz w:val="22"/>
          <w:szCs w:val="22"/>
        </w:rPr>
        <w:t xml:space="preserve">în prezentul apel </w:t>
      </w:r>
      <w:r w:rsidRPr="00BE1811">
        <w:rPr>
          <w:color w:val="000000"/>
          <w:sz w:val="22"/>
          <w:szCs w:val="22"/>
        </w:rPr>
        <w:t>de proiecte (vezi subcapitolul 1.</w:t>
      </w:r>
      <w:r w:rsidR="005B1AA5">
        <w:rPr>
          <w:color w:val="000000"/>
          <w:sz w:val="22"/>
          <w:szCs w:val="22"/>
        </w:rPr>
        <w:t>7</w:t>
      </w:r>
      <w:r w:rsidRPr="00BE1811">
        <w:rPr>
          <w:color w:val="000000"/>
          <w:sz w:val="22"/>
          <w:szCs w:val="22"/>
        </w:rPr>
        <w:t xml:space="preserve">  din prezentul ghid).</w:t>
      </w:r>
    </w:p>
    <w:p w14:paraId="7605D3F2" w14:textId="063A1C88" w:rsidR="0015582C" w:rsidRPr="00BE1811" w:rsidRDefault="00F34D83" w:rsidP="00BE1811">
      <w:pPr>
        <w:pStyle w:val="ListParagraph"/>
        <w:numPr>
          <w:ilvl w:val="0"/>
          <w:numId w:val="281"/>
        </w:numPr>
        <w:autoSpaceDE w:val="0"/>
        <w:autoSpaceDN w:val="0"/>
        <w:adjustRightInd w:val="0"/>
        <w:spacing w:before="100" w:beforeAutospacing="1" w:after="100" w:afterAutospacing="1" w:line="240" w:lineRule="auto"/>
        <w:jc w:val="both"/>
        <w:rPr>
          <w:color w:val="000000"/>
          <w:sz w:val="22"/>
          <w:szCs w:val="22"/>
        </w:rPr>
      </w:pPr>
      <w:r w:rsidRPr="00BE1811">
        <w:rPr>
          <w:sz w:val="22"/>
          <w:szCs w:val="22"/>
        </w:rPr>
        <w:t>Perioada</w:t>
      </w:r>
      <w:r w:rsidRPr="00BE1811">
        <w:rPr>
          <w:color w:val="000000"/>
          <w:sz w:val="22"/>
          <w:szCs w:val="22"/>
        </w:rPr>
        <w:t xml:space="preserve"> de implementare a proiectului să se </w:t>
      </w:r>
      <w:proofErr w:type="spellStart"/>
      <w:r w:rsidRPr="00BE1811">
        <w:rPr>
          <w:color w:val="000000"/>
          <w:sz w:val="22"/>
          <w:szCs w:val="22"/>
        </w:rPr>
        <w:t>incadreze</w:t>
      </w:r>
      <w:proofErr w:type="spellEnd"/>
      <w:r w:rsidRPr="00BE1811">
        <w:rPr>
          <w:color w:val="000000"/>
          <w:sz w:val="22"/>
          <w:szCs w:val="22"/>
        </w:rPr>
        <w:t xml:space="preserve"> în limitele menționate</w:t>
      </w:r>
      <w:r w:rsidR="00F51561" w:rsidRPr="00BE1811">
        <w:rPr>
          <w:color w:val="000000"/>
          <w:sz w:val="22"/>
          <w:szCs w:val="22"/>
        </w:rPr>
        <w:t xml:space="preserve"> în cadrul </w:t>
      </w:r>
      <w:proofErr w:type="spellStart"/>
      <w:r w:rsidRPr="00BE1811">
        <w:rPr>
          <w:color w:val="000000"/>
          <w:sz w:val="22"/>
          <w:szCs w:val="22"/>
        </w:rPr>
        <w:t>capitolul</w:t>
      </w:r>
      <w:r w:rsidR="00F51561" w:rsidRPr="00BE1811">
        <w:rPr>
          <w:color w:val="000000"/>
          <w:sz w:val="22"/>
          <w:szCs w:val="22"/>
        </w:rPr>
        <w:t>ului</w:t>
      </w:r>
      <w:proofErr w:type="spellEnd"/>
      <w:r w:rsidRPr="00BE1811">
        <w:rPr>
          <w:color w:val="000000"/>
          <w:sz w:val="22"/>
          <w:szCs w:val="22"/>
        </w:rPr>
        <w:t xml:space="preserve"> 1.</w:t>
      </w:r>
      <w:r w:rsidR="00F51561" w:rsidRPr="00BE1811">
        <w:rPr>
          <w:color w:val="000000"/>
          <w:sz w:val="22"/>
          <w:szCs w:val="22"/>
        </w:rPr>
        <w:t>8</w:t>
      </w:r>
      <w:r w:rsidRPr="00BE1811">
        <w:rPr>
          <w:color w:val="000000"/>
          <w:sz w:val="22"/>
          <w:szCs w:val="22"/>
        </w:rPr>
        <w:t xml:space="preserve"> din prezentul ghid.</w:t>
      </w:r>
    </w:p>
    <w:p w14:paraId="58A0EE90" w14:textId="77BE99A6" w:rsidR="0015582C" w:rsidRPr="00BE1811" w:rsidRDefault="006727DB" w:rsidP="00BE1811">
      <w:pPr>
        <w:pStyle w:val="ListParagraph"/>
        <w:numPr>
          <w:ilvl w:val="0"/>
          <w:numId w:val="281"/>
        </w:numPr>
        <w:autoSpaceDE w:val="0"/>
        <w:autoSpaceDN w:val="0"/>
        <w:adjustRightInd w:val="0"/>
        <w:spacing w:before="100" w:beforeAutospacing="1" w:after="100" w:afterAutospacing="1" w:line="240" w:lineRule="auto"/>
        <w:jc w:val="both"/>
        <w:rPr>
          <w:color w:val="000000"/>
          <w:sz w:val="22"/>
          <w:szCs w:val="22"/>
        </w:rPr>
      </w:pPr>
      <w:r w:rsidRPr="00BE1811">
        <w:rPr>
          <w:color w:val="000000"/>
          <w:sz w:val="22"/>
          <w:szCs w:val="22"/>
        </w:rPr>
        <w:t>Prin p</w:t>
      </w:r>
      <w:r w:rsidR="0015582C" w:rsidRPr="00BE1811">
        <w:rPr>
          <w:color w:val="000000"/>
          <w:sz w:val="22"/>
          <w:szCs w:val="22"/>
        </w:rPr>
        <w:t xml:space="preserve">roiect </w:t>
      </w:r>
      <w:r w:rsidRPr="00BE1811">
        <w:rPr>
          <w:color w:val="000000"/>
          <w:sz w:val="22"/>
          <w:szCs w:val="22"/>
        </w:rPr>
        <w:t xml:space="preserve">se vor </w:t>
      </w:r>
      <w:r w:rsidR="0015582C" w:rsidRPr="00BE1811">
        <w:rPr>
          <w:color w:val="000000"/>
          <w:sz w:val="22"/>
          <w:szCs w:val="22"/>
        </w:rPr>
        <w:t xml:space="preserve">asigura standardele de securitate </w:t>
      </w:r>
      <w:proofErr w:type="spellStart"/>
      <w:r w:rsidR="0015582C" w:rsidRPr="00BE1811">
        <w:rPr>
          <w:color w:val="000000"/>
          <w:sz w:val="22"/>
          <w:szCs w:val="22"/>
        </w:rPr>
        <w:t>şi</w:t>
      </w:r>
      <w:proofErr w:type="spellEnd"/>
      <w:r w:rsidR="0015582C" w:rsidRPr="00BE1811">
        <w:rPr>
          <w:color w:val="000000"/>
          <w:sz w:val="22"/>
          <w:szCs w:val="22"/>
        </w:rPr>
        <w:t xml:space="preserve"> </w:t>
      </w:r>
      <w:proofErr w:type="spellStart"/>
      <w:r w:rsidR="0015582C" w:rsidRPr="00BE1811">
        <w:rPr>
          <w:color w:val="000000"/>
          <w:sz w:val="22"/>
          <w:szCs w:val="22"/>
        </w:rPr>
        <w:t>confidenţialitate</w:t>
      </w:r>
      <w:proofErr w:type="spellEnd"/>
      <w:r w:rsidR="0015582C" w:rsidRPr="00BE1811">
        <w:rPr>
          <w:color w:val="000000"/>
          <w:sz w:val="22"/>
          <w:szCs w:val="22"/>
        </w:rPr>
        <w:t xml:space="preserve"> a </w:t>
      </w:r>
      <w:proofErr w:type="spellStart"/>
      <w:r w:rsidR="0015582C" w:rsidRPr="00BE1811">
        <w:rPr>
          <w:color w:val="000000"/>
          <w:sz w:val="22"/>
          <w:szCs w:val="22"/>
        </w:rPr>
        <w:t>informaţiilor</w:t>
      </w:r>
      <w:proofErr w:type="spellEnd"/>
      <w:r w:rsidR="0015582C" w:rsidRPr="00BE1811">
        <w:rPr>
          <w:color w:val="000000"/>
          <w:sz w:val="22"/>
          <w:szCs w:val="22"/>
        </w:rPr>
        <w:t xml:space="preserve">, de prelucrare a datelor cu caracter personal conform Regulamentului (UE) </w:t>
      </w:r>
      <w:r w:rsidR="00257AFE" w:rsidRPr="00BE1811">
        <w:rPr>
          <w:color w:val="000000"/>
          <w:sz w:val="22"/>
          <w:szCs w:val="22"/>
        </w:rPr>
        <w:t xml:space="preserve">nr. </w:t>
      </w:r>
      <w:r w:rsidR="0015582C" w:rsidRPr="00BE1811">
        <w:rPr>
          <w:color w:val="000000"/>
          <w:sz w:val="22"/>
          <w:szCs w:val="22"/>
        </w:rPr>
        <w:t xml:space="preserve">2016/679 privind </w:t>
      </w:r>
      <w:proofErr w:type="spellStart"/>
      <w:r w:rsidR="0015582C" w:rsidRPr="00BE1811">
        <w:rPr>
          <w:color w:val="000000"/>
          <w:sz w:val="22"/>
          <w:szCs w:val="22"/>
        </w:rPr>
        <w:t>protecţia</w:t>
      </w:r>
      <w:proofErr w:type="spellEnd"/>
      <w:r w:rsidR="0015582C" w:rsidRPr="00BE1811">
        <w:rPr>
          <w:color w:val="000000"/>
          <w:sz w:val="22"/>
          <w:szCs w:val="22"/>
        </w:rPr>
        <w:t xml:space="preserve"> persoanelor fizice în ceea ce </w:t>
      </w:r>
      <w:proofErr w:type="spellStart"/>
      <w:r w:rsidR="0015582C" w:rsidRPr="00BE1811">
        <w:rPr>
          <w:color w:val="000000"/>
          <w:sz w:val="22"/>
          <w:szCs w:val="22"/>
        </w:rPr>
        <w:t>priveşte</w:t>
      </w:r>
      <w:proofErr w:type="spellEnd"/>
      <w:r w:rsidR="0015582C" w:rsidRPr="00BE1811">
        <w:rPr>
          <w:color w:val="000000"/>
          <w:sz w:val="22"/>
          <w:szCs w:val="22"/>
        </w:rPr>
        <w:t xml:space="preserve"> prelucrarea datelor cu caracter personal </w:t>
      </w:r>
      <w:proofErr w:type="spellStart"/>
      <w:r w:rsidR="0015582C" w:rsidRPr="00BE1811">
        <w:rPr>
          <w:color w:val="000000"/>
          <w:sz w:val="22"/>
          <w:szCs w:val="22"/>
        </w:rPr>
        <w:t>şi</w:t>
      </w:r>
      <w:proofErr w:type="spellEnd"/>
      <w:r w:rsidR="0015582C" w:rsidRPr="00BE1811">
        <w:rPr>
          <w:color w:val="000000"/>
          <w:sz w:val="22"/>
          <w:szCs w:val="22"/>
        </w:rPr>
        <w:t xml:space="preserve"> privind libera </w:t>
      </w:r>
      <w:proofErr w:type="spellStart"/>
      <w:r w:rsidR="0015582C" w:rsidRPr="00BE1811">
        <w:rPr>
          <w:color w:val="000000"/>
          <w:sz w:val="22"/>
          <w:szCs w:val="22"/>
        </w:rPr>
        <w:t>circulaţie</w:t>
      </w:r>
      <w:proofErr w:type="spellEnd"/>
      <w:r w:rsidR="0015582C" w:rsidRPr="00BE1811">
        <w:rPr>
          <w:color w:val="000000"/>
          <w:sz w:val="22"/>
          <w:szCs w:val="22"/>
        </w:rPr>
        <w:t xml:space="preserve"> a acestor date </w:t>
      </w:r>
      <w:proofErr w:type="spellStart"/>
      <w:r w:rsidR="0015582C" w:rsidRPr="00BE1811">
        <w:rPr>
          <w:color w:val="000000"/>
          <w:sz w:val="22"/>
          <w:szCs w:val="22"/>
        </w:rPr>
        <w:t>şi</w:t>
      </w:r>
      <w:proofErr w:type="spellEnd"/>
      <w:r w:rsidR="0015582C" w:rsidRPr="00BE1811">
        <w:rPr>
          <w:color w:val="000000"/>
          <w:sz w:val="22"/>
          <w:szCs w:val="22"/>
        </w:rPr>
        <w:t xml:space="preserve"> de abrogare a Directivei </w:t>
      </w:r>
      <w:r w:rsidR="00257AFE" w:rsidRPr="00BE1811">
        <w:rPr>
          <w:color w:val="000000"/>
          <w:sz w:val="22"/>
          <w:szCs w:val="22"/>
        </w:rPr>
        <w:t xml:space="preserve">nr. </w:t>
      </w:r>
      <w:r w:rsidR="0015582C" w:rsidRPr="00BE1811">
        <w:rPr>
          <w:color w:val="000000"/>
          <w:sz w:val="22"/>
          <w:szCs w:val="22"/>
        </w:rPr>
        <w:t xml:space="preserve">95/46/CE (Regulamentul general privind </w:t>
      </w:r>
      <w:proofErr w:type="spellStart"/>
      <w:r w:rsidR="0015582C" w:rsidRPr="00BE1811">
        <w:rPr>
          <w:color w:val="000000"/>
          <w:sz w:val="22"/>
          <w:szCs w:val="22"/>
        </w:rPr>
        <w:t>protecţia</w:t>
      </w:r>
      <w:proofErr w:type="spellEnd"/>
      <w:r w:rsidR="0015582C" w:rsidRPr="00BE1811">
        <w:rPr>
          <w:color w:val="000000"/>
          <w:sz w:val="22"/>
          <w:szCs w:val="22"/>
        </w:rPr>
        <w:t xml:space="preserve"> datelor).</w:t>
      </w:r>
    </w:p>
    <w:p w14:paraId="30ECE9B3" w14:textId="570CFF98" w:rsidR="00A61593" w:rsidRDefault="00A61593" w:rsidP="00BE1811">
      <w:pPr>
        <w:pStyle w:val="ListParagraph"/>
        <w:numPr>
          <w:ilvl w:val="0"/>
          <w:numId w:val="281"/>
        </w:numPr>
        <w:autoSpaceDE w:val="0"/>
        <w:autoSpaceDN w:val="0"/>
        <w:adjustRightInd w:val="0"/>
        <w:spacing w:before="100" w:beforeAutospacing="1" w:after="100" w:afterAutospacing="1" w:line="240" w:lineRule="auto"/>
        <w:jc w:val="both"/>
        <w:rPr>
          <w:color w:val="000000"/>
          <w:sz w:val="22"/>
          <w:szCs w:val="22"/>
        </w:rPr>
      </w:pPr>
      <w:r w:rsidRPr="00BE1811">
        <w:rPr>
          <w:sz w:val="22"/>
          <w:szCs w:val="22"/>
        </w:rPr>
        <w:t>Autoritățile</w:t>
      </w:r>
      <w:r w:rsidRPr="00BE1811">
        <w:rPr>
          <w:color w:val="000000"/>
          <w:sz w:val="22"/>
          <w:szCs w:val="22"/>
        </w:rPr>
        <w:t xml:space="preserve"> finanțatoare se vor asigura că proiectul respectă principiul egalității de șanse și că va preveni orice discriminare pe criterii de sex, origine rasială sau etnică, religie sau convingeri, handicap, vârstă sau orientare sexuală. </w:t>
      </w:r>
      <w:r w:rsidR="00C6605B">
        <w:rPr>
          <w:color w:val="000000"/>
          <w:sz w:val="22"/>
          <w:szCs w:val="22"/>
        </w:rPr>
        <w:t xml:space="preserve">De asemenea, </w:t>
      </w:r>
      <w:r w:rsidRPr="00BE1811">
        <w:rPr>
          <w:color w:val="000000"/>
          <w:sz w:val="22"/>
          <w:szCs w:val="22"/>
        </w:rPr>
        <w:t xml:space="preserve">se va ține seama </w:t>
      </w:r>
      <w:r w:rsidR="00C6605B">
        <w:rPr>
          <w:color w:val="000000"/>
          <w:sz w:val="22"/>
          <w:szCs w:val="22"/>
        </w:rPr>
        <w:t>și</w:t>
      </w:r>
      <w:r w:rsidRPr="00BE1811">
        <w:rPr>
          <w:color w:val="000000"/>
          <w:sz w:val="22"/>
          <w:szCs w:val="22"/>
        </w:rPr>
        <w:t xml:space="preserve"> de accesibilitatea pentru persoanele cu dizabilități</w:t>
      </w:r>
      <w:r w:rsidR="00257AFE" w:rsidRPr="00BE1811">
        <w:rPr>
          <w:color w:val="000000"/>
          <w:sz w:val="22"/>
          <w:szCs w:val="22"/>
        </w:rPr>
        <w:t>.</w:t>
      </w:r>
    </w:p>
    <w:p w14:paraId="3C394596" w14:textId="3B654ECA" w:rsidR="005A5F91" w:rsidRPr="00BE1811" w:rsidRDefault="005A5F91" w:rsidP="00BE1811">
      <w:pPr>
        <w:pStyle w:val="ListParagraph"/>
        <w:numPr>
          <w:ilvl w:val="0"/>
          <w:numId w:val="281"/>
        </w:numPr>
        <w:autoSpaceDE w:val="0"/>
        <w:autoSpaceDN w:val="0"/>
        <w:adjustRightInd w:val="0"/>
        <w:spacing w:before="100" w:beforeAutospacing="1" w:after="100" w:afterAutospacing="1" w:line="240" w:lineRule="auto"/>
        <w:jc w:val="both"/>
        <w:rPr>
          <w:color w:val="000000"/>
          <w:sz w:val="22"/>
          <w:szCs w:val="22"/>
        </w:rPr>
      </w:pPr>
      <w:r>
        <w:t xml:space="preserve">Proiectele derulate in teritoriul ITI trebuie să aibă AVIZ DE CONFORMITATE cu SIDD DD eliberat de </w:t>
      </w:r>
      <w:proofErr w:type="spellStart"/>
      <w:r>
        <w:t>expertii</w:t>
      </w:r>
      <w:proofErr w:type="spellEnd"/>
      <w:r>
        <w:t xml:space="preserve"> ADI ITI DD.</w:t>
      </w:r>
    </w:p>
    <w:p w14:paraId="2880F91A" w14:textId="77777777" w:rsidR="00B7497A" w:rsidRDefault="00B7497A" w:rsidP="00356FEB">
      <w:pPr>
        <w:autoSpaceDE w:val="0"/>
        <w:autoSpaceDN w:val="0"/>
        <w:adjustRightInd w:val="0"/>
        <w:spacing w:after="0" w:line="240" w:lineRule="auto"/>
        <w:jc w:val="both"/>
        <w:rPr>
          <w:b/>
          <w:color w:val="000000"/>
        </w:rPr>
      </w:pPr>
    </w:p>
    <w:p w14:paraId="3860690A" w14:textId="77777777" w:rsidR="00B7497A" w:rsidRDefault="00B7497A" w:rsidP="00356FEB">
      <w:pPr>
        <w:autoSpaceDE w:val="0"/>
        <w:autoSpaceDN w:val="0"/>
        <w:adjustRightInd w:val="0"/>
        <w:spacing w:after="0" w:line="240" w:lineRule="auto"/>
        <w:jc w:val="both"/>
        <w:rPr>
          <w:b/>
          <w:color w:val="000000"/>
        </w:rPr>
      </w:pPr>
    </w:p>
    <w:p w14:paraId="55086490" w14:textId="77777777" w:rsidR="00B7497A" w:rsidRDefault="00B7497A" w:rsidP="00356FEB">
      <w:pPr>
        <w:autoSpaceDE w:val="0"/>
        <w:autoSpaceDN w:val="0"/>
        <w:adjustRightInd w:val="0"/>
        <w:spacing w:after="0" w:line="240" w:lineRule="auto"/>
        <w:jc w:val="both"/>
        <w:rPr>
          <w:b/>
          <w:color w:val="000000"/>
        </w:rPr>
      </w:pPr>
    </w:p>
    <w:p w14:paraId="0BCE3446" w14:textId="65AA6598" w:rsidR="00F34D83" w:rsidRPr="00BE1811" w:rsidRDefault="00C12B24" w:rsidP="00356FEB">
      <w:pPr>
        <w:autoSpaceDE w:val="0"/>
        <w:autoSpaceDN w:val="0"/>
        <w:adjustRightInd w:val="0"/>
        <w:spacing w:after="0" w:line="240" w:lineRule="auto"/>
        <w:jc w:val="both"/>
        <w:rPr>
          <w:b/>
          <w:color w:val="000000"/>
        </w:rPr>
      </w:pPr>
      <w:r w:rsidRPr="00BE1811">
        <w:rPr>
          <w:b/>
          <w:color w:val="000000"/>
        </w:rPr>
        <w:t>Prin p</w:t>
      </w:r>
      <w:r w:rsidR="00F34D83" w:rsidRPr="00BE1811">
        <w:rPr>
          <w:b/>
          <w:color w:val="000000"/>
        </w:rPr>
        <w:t xml:space="preserve">roiect NU </w:t>
      </w:r>
      <w:r w:rsidRPr="00BE1811">
        <w:rPr>
          <w:b/>
          <w:color w:val="000000"/>
        </w:rPr>
        <w:t xml:space="preserve">se </w:t>
      </w:r>
      <w:r w:rsidR="00F34D83" w:rsidRPr="00BE1811">
        <w:rPr>
          <w:b/>
          <w:color w:val="000000"/>
        </w:rPr>
        <w:t>va solicita finan</w:t>
      </w:r>
      <w:r w:rsidR="00F34D83" w:rsidRPr="00BE1811">
        <w:rPr>
          <w:b/>
        </w:rPr>
        <w:t>ț</w:t>
      </w:r>
      <w:r w:rsidR="00F34D83" w:rsidRPr="00BE1811">
        <w:rPr>
          <w:b/>
          <w:color w:val="000000"/>
        </w:rPr>
        <w:t>are pentru activit</w:t>
      </w:r>
      <w:r w:rsidR="00F34D83" w:rsidRPr="00BE1811">
        <w:rPr>
          <w:b/>
        </w:rPr>
        <w:t>ăț</w:t>
      </w:r>
      <w:r w:rsidR="00F34D83" w:rsidRPr="00BE1811">
        <w:rPr>
          <w:b/>
          <w:color w:val="000000"/>
        </w:rPr>
        <w:t>i desf</w:t>
      </w:r>
      <w:r w:rsidR="00F34D83" w:rsidRPr="00BE1811">
        <w:rPr>
          <w:b/>
        </w:rPr>
        <w:t>ă</w:t>
      </w:r>
      <w:r w:rsidR="00F34D83" w:rsidRPr="00BE1811">
        <w:rPr>
          <w:b/>
          <w:color w:val="000000"/>
        </w:rPr>
        <w:t>șurate în urm</w:t>
      </w:r>
      <w:r w:rsidR="00F34D83" w:rsidRPr="00BE1811">
        <w:rPr>
          <w:b/>
        </w:rPr>
        <w:t>ă</w:t>
      </w:r>
      <w:r w:rsidR="00F34D83" w:rsidRPr="00BE1811">
        <w:rPr>
          <w:b/>
          <w:color w:val="000000"/>
        </w:rPr>
        <w:t>toarele domenii:</w:t>
      </w:r>
    </w:p>
    <w:p w14:paraId="00B81668" w14:textId="77777777" w:rsidR="008D5E59" w:rsidRPr="00BE1811" w:rsidRDefault="008D5E59">
      <w:pPr>
        <w:autoSpaceDE w:val="0"/>
        <w:autoSpaceDN w:val="0"/>
        <w:adjustRightInd w:val="0"/>
        <w:spacing w:after="0" w:line="240" w:lineRule="auto"/>
        <w:jc w:val="both"/>
        <w:rPr>
          <w:b/>
          <w:color w:val="000000"/>
        </w:rPr>
      </w:pPr>
    </w:p>
    <w:p w14:paraId="3140575E" w14:textId="1CD77403" w:rsidR="00F34D83" w:rsidRPr="00BE1811" w:rsidRDefault="00F34D83" w:rsidP="00BE1811">
      <w:pPr>
        <w:pStyle w:val="ListParagraph"/>
        <w:numPr>
          <w:ilvl w:val="0"/>
          <w:numId w:val="283"/>
        </w:numPr>
        <w:spacing w:after="0" w:line="240" w:lineRule="auto"/>
        <w:jc w:val="both"/>
        <w:rPr>
          <w:color w:val="000000"/>
          <w:sz w:val="22"/>
          <w:szCs w:val="22"/>
        </w:rPr>
      </w:pPr>
      <w:r w:rsidRPr="00BE1811">
        <w:rPr>
          <w:color w:val="000000"/>
          <w:sz w:val="22"/>
          <w:szCs w:val="22"/>
        </w:rPr>
        <w:t xml:space="preserve">sectorul pescuitului și al acvaculturii, astfel cum este reglementat de Regulamentul (UE) nr. 1379/2013 al Parlamentului European și al Consiliului din 11 decembrie 2013 privind organizarea comună a piețelor în </w:t>
      </w:r>
      <w:r w:rsidRPr="00BE1811">
        <w:rPr>
          <w:color w:val="000000"/>
          <w:sz w:val="22"/>
          <w:szCs w:val="22"/>
        </w:rPr>
        <w:lastRenderedPageBreak/>
        <w:t xml:space="preserve">sectorul produselor pescărești și de acvacultură de modificare a Regulamentelor (CE) nr. 1184/2006 și (CE) nr. 1224/2009 ale Consiliului și de abrogare a Regulamentului (CE) nr. 104/2000 al Consiliului; </w:t>
      </w:r>
    </w:p>
    <w:p w14:paraId="0C6484D9" w14:textId="108A6671" w:rsidR="00F34D83" w:rsidRPr="00BE1811" w:rsidRDefault="00F34D83" w:rsidP="00BE1811">
      <w:pPr>
        <w:pStyle w:val="ListParagraph"/>
        <w:numPr>
          <w:ilvl w:val="0"/>
          <w:numId w:val="283"/>
        </w:numPr>
        <w:spacing w:after="0" w:line="240" w:lineRule="auto"/>
        <w:jc w:val="both"/>
        <w:rPr>
          <w:color w:val="000000"/>
          <w:sz w:val="22"/>
          <w:szCs w:val="22"/>
        </w:rPr>
      </w:pPr>
      <w:r w:rsidRPr="00BE1811">
        <w:rPr>
          <w:color w:val="000000"/>
          <w:sz w:val="22"/>
          <w:szCs w:val="22"/>
        </w:rPr>
        <w:t>sectorul producției agricole primare;</w:t>
      </w:r>
    </w:p>
    <w:p w14:paraId="074933B1" w14:textId="2888BE3D" w:rsidR="00F34D83" w:rsidRPr="00BE1811" w:rsidRDefault="00F34D83" w:rsidP="00BE1811">
      <w:pPr>
        <w:pStyle w:val="ListParagraph"/>
        <w:numPr>
          <w:ilvl w:val="0"/>
          <w:numId w:val="283"/>
        </w:numPr>
        <w:spacing w:after="0" w:line="240" w:lineRule="auto"/>
        <w:jc w:val="both"/>
        <w:rPr>
          <w:color w:val="000000"/>
          <w:sz w:val="22"/>
          <w:szCs w:val="22"/>
        </w:rPr>
      </w:pPr>
      <w:r w:rsidRPr="00BE1811">
        <w:rPr>
          <w:color w:val="000000"/>
          <w:sz w:val="22"/>
          <w:szCs w:val="22"/>
        </w:rPr>
        <w:t>sectorul prelucrării și comercializării produselor agricole, în următoarele cazuri: (i) atunci când valoarea ajutoarelor este stabilită pe baza prețului sau a cantității unor astfel de produse achiziționate de la producători primari sau introduse pe piață de întreprinderile respective; sau (ii) atunci când ajutoarele sunt condiționate de transferarea lor parțială sau integrală către producătorii primari;</w:t>
      </w:r>
    </w:p>
    <w:p w14:paraId="1E50C7A3" w14:textId="20F7050D" w:rsidR="00F34D83" w:rsidRPr="00BE1811" w:rsidRDefault="00F34D83" w:rsidP="00BE1811">
      <w:pPr>
        <w:pStyle w:val="ListParagraph"/>
        <w:numPr>
          <w:ilvl w:val="0"/>
          <w:numId w:val="283"/>
        </w:numPr>
        <w:spacing w:after="0" w:line="240" w:lineRule="auto"/>
        <w:jc w:val="both"/>
        <w:rPr>
          <w:color w:val="000000"/>
          <w:sz w:val="22"/>
          <w:szCs w:val="22"/>
        </w:rPr>
      </w:pPr>
      <w:r w:rsidRPr="00BE1811">
        <w:rPr>
          <w:color w:val="000000"/>
          <w:sz w:val="22"/>
          <w:szCs w:val="22"/>
        </w:rPr>
        <w:t>facilitarea închiderii minelor de cărbune necompetitive, astfel cum sunt reglementate de Decizia nr. 2010/787 a Consiliului.</w:t>
      </w:r>
    </w:p>
    <w:p w14:paraId="1C076822" w14:textId="3F8983DD" w:rsidR="00F34D83" w:rsidRPr="00BE1811" w:rsidRDefault="00F34D83" w:rsidP="00F34D83">
      <w:pPr>
        <w:spacing w:before="100" w:beforeAutospacing="1" w:after="100" w:afterAutospacing="1" w:line="240" w:lineRule="auto"/>
        <w:jc w:val="both"/>
        <w:rPr>
          <w:color w:val="000000"/>
        </w:rPr>
      </w:pPr>
      <w:r w:rsidRPr="00BE1811">
        <w:rPr>
          <w:color w:val="000000"/>
        </w:rPr>
        <w:t xml:space="preserve">În cazul în care clusterul reprezentat de solicitant își desfășoară activitatea și în sectoarele excluse menționate, sprijinul financiar se acordă pentru sectoarele care nu sunt excluse, cu condiția separării clare a activităților sau a asigurării unei distincții între costuri, care să asigure că activitățile desfășurate în sectoarele excluse nu beneficiază de finanțare în cadrul acestui </w:t>
      </w:r>
      <w:r w:rsidR="008D5E59" w:rsidRPr="00BE1811">
        <w:rPr>
          <w:color w:val="000000"/>
        </w:rPr>
        <w:t>apel</w:t>
      </w:r>
      <w:r w:rsidRPr="00BE1811">
        <w:rPr>
          <w:color w:val="000000"/>
        </w:rPr>
        <w:t xml:space="preserve"> de proiecte.</w:t>
      </w:r>
    </w:p>
    <w:p w14:paraId="6332AD1D" w14:textId="19947B59" w:rsidR="00F34D83" w:rsidRPr="00BE1811" w:rsidRDefault="00F34D83" w:rsidP="00F34D83">
      <w:pPr>
        <w:spacing w:before="100" w:beforeAutospacing="1" w:after="100" w:afterAutospacing="1" w:line="240" w:lineRule="auto"/>
        <w:jc w:val="both"/>
        <w:rPr>
          <w:color w:val="000000"/>
          <w:shd w:val="clear" w:color="auto" w:fill="FFFFFF"/>
        </w:rPr>
      </w:pPr>
      <w:r w:rsidRPr="00BE1811">
        <w:rPr>
          <w:color w:val="000000"/>
        </w:rPr>
        <w:t xml:space="preserve">În acest sens, se va depune o declarație pe proprie răspundere privind </w:t>
      </w:r>
      <w:proofErr w:type="spellStart"/>
      <w:r w:rsidRPr="00BE1811">
        <w:rPr>
          <w:color w:val="000000"/>
        </w:rPr>
        <w:t>privind</w:t>
      </w:r>
      <w:proofErr w:type="spellEnd"/>
      <w:r w:rsidRPr="00BE1811">
        <w:rPr>
          <w:color w:val="000000"/>
        </w:rPr>
        <w:t xml:space="preserve"> eligibilitatea,</w:t>
      </w:r>
      <w:r w:rsidR="00C17D60" w:rsidRPr="00BE1811">
        <w:rPr>
          <w:color w:val="000000"/>
        </w:rPr>
        <w:t xml:space="preserve"> </w:t>
      </w:r>
      <w:r w:rsidR="00C866E9" w:rsidRPr="00BE1811">
        <w:rPr>
          <w:color w:val="000000"/>
          <w:shd w:val="clear" w:color="auto" w:fill="FFFFFF"/>
        </w:rPr>
        <w:t xml:space="preserve">conform </w:t>
      </w:r>
      <w:r w:rsidR="00C12B24" w:rsidRPr="00BE1811">
        <w:rPr>
          <w:color w:val="000000"/>
          <w:shd w:val="clear" w:color="auto" w:fill="FFFFFF"/>
        </w:rPr>
        <w:t>A</w:t>
      </w:r>
      <w:r w:rsidR="00C866E9" w:rsidRPr="00BE1811">
        <w:rPr>
          <w:color w:val="000000"/>
          <w:shd w:val="clear" w:color="auto" w:fill="FFFFFF"/>
        </w:rPr>
        <w:t>nexei 7</w:t>
      </w:r>
      <w:r w:rsidRPr="00BE1811">
        <w:rPr>
          <w:color w:val="000000"/>
          <w:shd w:val="clear" w:color="auto" w:fill="FFFFFF"/>
        </w:rPr>
        <w:t xml:space="preserve"> a prezentului ghid.</w:t>
      </w:r>
    </w:p>
    <w:p w14:paraId="2A28220B" w14:textId="77777777" w:rsidR="005E73C1" w:rsidRPr="00BE1811" w:rsidRDefault="005E73C1" w:rsidP="00F34D83">
      <w:pPr>
        <w:spacing w:before="100" w:beforeAutospacing="1" w:after="100" w:afterAutospacing="1" w:line="240" w:lineRule="auto"/>
        <w:jc w:val="both"/>
        <w:rPr>
          <w:color w:val="000000"/>
          <w:shd w:val="clear" w:color="auto" w:fill="FFFFFF"/>
        </w:rPr>
      </w:pPr>
    </w:p>
    <w:p w14:paraId="60AEBC63" w14:textId="77777777" w:rsidR="005E73C1" w:rsidRPr="00BE1811" w:rsidRDefault="005E73C1" w:rsidP="00F34D83">
      <w:pPr>
        <w:spacing w:before="100" w:beforeAutospacing="1" w:after="100" w:afterAutospacing="1" w:line="240" w:lineRule="auto"/>
        <w:jc w:val="both"/>
        <w:rPr>
          <w:color w:val="000000"/>
          <w:shd w:val="clear" w:color="auto" w:fill="FFFFFF"/>
        </w:rPr>
      </w:pPr>
    </w:p>
    <w:p w14:paraId="2A7E0B3E" w14:textId="77777777" w:rsidR="005E73C1" w:rsidRPr="00BE1811" w:rsidRDefault="005E73C1" w:rsidP="00F34D83">
      <w:pPr>
        <w:spacing w:before="100" w:beforeAutospacing="1" w:after="100" w:afterAutospacing="1" w:line="240" w:lineRule="auto"/>
        <w:jc w:val="both"/>
        <w:rPr>
          <w:color w:val="000000"/>
          <w:shd w:val="clear" w:color="auto" w:fill="FFFFFF"/>
        </w:rPr>
      </w:pPr>
    </w:p>
    <w:p w14:paraId="408204DE" w14:textId="77777777" w:rsidR="005E73C1" w:rsidRPr="00BE1811" w:rsidRDefault="005E73C1" w:rsidP="00F34D83">
      <w:pPr>
        <w:spacing w:before="100" w:beforeAutospacing="1" w:after="100" w:afterAutospacing="1" w:line="240" w:lineRule="auto"/>
        <w:jc w:val="both"/>
        <w:rPr>
          <w:color w:val="000000"/>
          <w:shd w:val="clear" w:color="auto" w:fill="FFFFFF"/>
        </w:rPr>
      </w:pPr>
    </w:p>
    <w:p w14:paraId="57018D17" w14:textId="77777777" w:rsidR="005E73C1" w:rsidRPr="00BE1811" w:rsidRDefault="005E73C1" w:rsidP="00F34D83">
      <w:pPr>
        <w:spacing w:before="100" w:beforeAutospacing="1" w:after="100" w:afterAutospacing="1" w:line="240" w:lineRule="auto"/>
        <w:jc w:val="both"/>
        <w:rPr>
          <w:color w:val="000000"/>
          <w:shd w:val="clear" w:color="auto" w:fill="FFFFFF"/>
        </w:rPr>
      </w:pPr>
    </w:p>
    <w:p w14:paraId="718EA064" w14:textId="77777777" w:rsidR="005E73C1" w:rsidRPr="00BE1811" w:rsidRDefault="005E73C1" w:rsidP="00F34D83">
      <w:pPr>
        <w:spacing w:before="100" w:beforeAutospacing="1" w:after="100" w:afterAutospacing="1" w:line="240" w:lineRule="auto"/>
        <w:jc w:val="both"/>
        <w:rPr>
          <w:color w:val="000000"/>
          <w:shd w:val="clear" w:color="auto" w:fill="FFFFFF"/>
        </w:rPr>
      </w:pPr>
    </w:p>
    <w:p w14:paraId="07AC11E5" w14:textId="77777777" w:rsidR="005E73C1" w:rsidRPr="00BE1811" w:rsidRDefault="005E73C1" w:rsidP="005E73C1">
      <w:pPr>
        <w:spacing w:before="100" w:beforeAutospacing="1" w:after="100" w:afterAutospacing="1" w:line="240" w:lineRule="auto"/>
        <w:jc w:val="both"/>
        <w:rPr>
          <w:color w:val="000000"/>
          <w:shd w:val="clear" w:color="auto" w:fill="FFFFFF"/>
        </w:rPr>
        <w:sectPr w:rsidR="005E73C1" w:rsidRPr="00BE1811" w:rsidSect="00BE1811">
          <w:footerReference w:type="default" r:id="rId13"/>
          <w:type w:val="continuous"/>
          <w:pgSz w:w="11900" w:h="16840"/>
          <w:pgMar w:top="851" w:right="885" w:bottom="862" w:left="1366" w:header="0" w:footer="6" w:gutter="0"/>
          <w:cols w:space="720"/>
          <w:noEndnote/>
          <w:docGrid w:linePitch="360"/>
        </w:sectPr>
      </w:pPr>
    </w:p>
    <w:p w14:paraId="33737F0D" w14:textId="77777777" w:rsidR="008D5E59" w:rsidRPr="00BE1811" w:rsidRDefault="00F34D83">
      <w:pPr>
        <w:pStyle w:val="Heading2"/>
        <w:rPr>
          <w:sz w:val="22"/>
          <w:szCs w:val="22"/>
        </w:rPr>
      </w:pPr>
      <w:bookmarkStart w:id="70" w:name="_Toc495913403"/>
      <w:bookmarkStart w:id="71" w:name="_Toc506362204"/>
      <w:bookmarkStart w:id="72" w:name="_Toc74560921"/>
      <w:bookmarkStart w:id="73" w:name="_Toc20991914"/>
      <w:bookmarkStart w:id="74" w:name="_Toc81552874"/>
      <w:r w:rsidRPr="00BE1811">
        <w:rPr>
          <w:sz w:val="22"/>
          <w:szCs w:val="22"/>
        </w:rPr>
        <w:lastRenderedPageBreak/>
        <w:t>2.3 Încadrarea cheltuielilor</w:t>
      </w:r>
      <w:bookmarkEnd w:id="70"/>
      <w:bookmarkEnd w:id="71"/>
      <w:bookmarkEnd w:id="72"/>
      <w:bookmarkEnd w:id="73"/>
      <w:bookmarkEnd w:id="74"/>
    </w:p>
    <w:p w14:paraId="70DDF75A" w14:textId="77777777" w:rsidR="005E73C1" w:rsidRPr="00BE1811" w:rsidRDefault="005E73C1" w:rsidP="00BE1811"/>
    <w:p w14:paraId="0E672B8A" w14:textId="1BFD5CED" w:rsidR="00F34D83" w:rsidRPr="00BE1811" w:rsidRDefault="00F34D83" w:rsidP="00F34D83">
      <w:r w:rsidRPr="00BE1811">
        <w:t>Următoarele tipuri de cheltuieli sunt eligibile în cadrul prezentului apel de proiecte: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884"/>
        <w:gridCol w:w="726"/>
        <w:gridCol w:w="2609"/>
        <w:gridCol w:w="4493"/>
        <w:gridCol w:w="4717"/>
      </w:tblGrid>
      <w:tr w:rsidR="005E73C1" w:rsidRPr="00BE1811" w14:paraId="47A70BFB" w14:textId="77777777" w:rsidTr="00BE1811">
        <w:trPr>
          <w:trHeight w:val="484"/>
          <w:tblHeader/>
        </w:trPr>
        <w:tc>
          <w:tcPr>
            <w:tcW w:w="851" w:type="pct"/>
            <w:gridSpan w:val="2"/>
            <w:shd w:val="clear" w:color="auto" w:fill="BFBFBF"/>
            <w:noWrap/>
            <w:vAlign w:val="center"/>
            <w:hideMark/>
          </w:tcPr>
          <w:p w14:paraId="26FDF9B8" w14:textId="77777777" w:rsidR="005E73C1" w:rsidRPr="00BE1811" w:rsidRDefault="005E73C1" w:rsidP="005E73C1">
            <w:pPr>
              <w:rPr>
                <w:b/>
                <w:bCs/>
              </w:rPr>
            </w:pPr>
            <w:r w:rsidRPr="00BE1811">
              <w:rPr>
                <w:b/>
                <w:bCs/>
              </w:rPr>
              <w:t>Categorie de cheltuieli</w:t>
            </w:r>
          </w:p>
        </w:tc>
        <w:tc>
          <w:tcPr>
            <w:tcW w:w="1103" w:type="pct"/>
            <w:gridSpan w:val="2"/>
            <w:shd w:val="clear" w:color="auto" w:fill="BFBFBF"/>
            <w:noWrap/>
            <w:vAlign w:val="center"/>
            <w:hideMark/>
          </w:tcPr>
          <w:p w14:paraId="7861BE3D" w14:textId="77777777" w:rsidR="005E73C1" w:rsidRPr="00BE1811" w:rsidRDefault="005E73C1" w:rsidP="005E73C1">
            <w:pPr>
              <w:rPr>
                <w:b/>
                <w:bCs/>
              </w:rPr>
            </w:pPr>
            <w:r w:rsidRPr="00BE1811">
              <w:rPr>
                <w:b/>
                <w:bCs/>
              </w:rPr>
              <w:t>Subcategorie de cheltuieli</w:t>
            </w:r>
          </w:p>
        </w:tc>
        <w:tc>
          <w:tcPr>
            <w:tcW w:w="1486" w:type="pct"/>
            <w:vMerge w:val="restart"/>
            <w:shd w:val="clear" w:color="auto" w:fill="BFBFBF"/>
            <w:noWrap/>
            <w:vAlign w:val="center"/>
            <w:hideMark/>
          </w:tcPr>
          <w:p w14:paraId="58CC256A" w14:textId="77777777" w:rsidR="005E73C1" w:rsidRPr="00BE1811" w:rsidRDefault="005E73C1" w:rsidP="005E73C1">
            <w:pPr>
              <w:rPr>
                <w:b/>
                <w:bCs/>
              </w:rPr>
            </w:pPr>
            <w:r w:rsidRPr="00BE1811">
              <w:rPr>
                <w:b/>
                <w:bCs/>
              </w:rPr>
              <w:t>Cheltuieli ce pot fi incluse:</w:t>
            </w:r>
          </w:p>
        </w:tc>
        <w:tc>
          <w:tcPr>
            <w:tcW w:w="1560" w:type="pct"/>
            <w:vMerge w:val="restart"/>
            <w:shd w:val="clear" w:color="auto" w:fill="BFBFBF"/>
            <w:noWrap/>
            <w:vAlign w:val="center"/>
            <w:hideMark/>
          </w:tcPr>
          <w:p w14:paraId="2AC44C12" w14:textId="77777777" w:rsidR="005E73C1" w:rsidRPr="00BE1811" w:rsidRDefault="005E73C1" w:rsidP="005E73C1">
            <w:pPr>
              <w:rPr>
                <w:b/>
                <w:bCs/>
              </w:rPr>
            </w:pPr>
            <w:r w:rsidRPr="00BE1811">
              <w:rPr>
                <w:b/>
                <w:bCs/>
              </w:rPr>
              <w:t>Informații utile:</w:t>
            </w:r>
          </w:p>
        </w:tc>
      </w:tr>
      <w:tr w:rsidR="008C45C4" w:rsidRPr="00BE1811" w14:paraId="76A9193E" w14:textId="77777777" w:rsidTr="008C45C4">
        <w:trPr>
          <w:trHeight w:val="278"/>
          <w:tblHeader/>
        </w:trPr>
        <w:tc>
          <w:tcPr>
            <w:tcW w:w="228" w:type="pct"/>
            <w:shd w:val="clear" w:color="auto" w:fill="BFBFBF"/>
            <w:noWrap/>
            <w:vAlign w:val="center"/>
            <w:hideMark/>
          </w:tcPr>
          <w:p w14:paraId="6E8373EC" w14:textId="77777777" w:rsidR="005E73C1" w:rsidRPr="00BE1811" w:rsidRDefault="005E73C1" w:rsidP="005E73C1">
            <w:pPr>
              <w:rPr>
                <w:b/>
                <w:bCs/>
              </w:rPr>
            </w:pPr>
            <w:r w:rsidRPr="00BE1811">
              <w:rPr>
                <w:b/>
                <w:bCs/>
              </w:rPr>
              <w:t>Cod</w:t>
            </w:r>
          </w:p>
        </w:tc>
        <w:tc>
          <w:tcPr>
            <w:tcW w:w="623" w:type="pct"/>
            <w:shd w:val="clear" w:color="auto" w:fill="BFBFBF"/>
            <w:noWrap/>
            <w:vAlign w:val="center"/>
            <w:hideMark/>
          </w:tcPr>
          <w:p w14:paraId="44031979" w14:textId="77777777" w:rsidR="005E73C1" w:rsidRPr="00BE1811" w:rsidRDefault="005E73C1" w:rsidP="005E73C1">
            <w:pPr>
              <w:rPr>
                <w:b/>
                <w:bCs/>
              </w:rPr>
            </w:pPr>
            <w:r w:rsidRPr="00BE1811">
              <w:rPr>
                <w:b/>
                <w:bCs/>
              </w:rPr>
              <w:t>Denumire</w:t>
            </w:r>
          </w:p>
        </w:tc>
        <w:tc>
          <w:tcPr>
            <w:tcW w:w="240" w:type="pct"/>
            <w:shd w:val="clear" w:color="auto" w:fill="BFBFBF"/>
            <w:noWrap/>
            <w:vAlign w:val="center"/>
            <w:hideMark/>
          </w:tcPr>
          <w:p w14:paraId="45F510CC" w14:textId="77777777" w:rsidR="005E73C1" w:rsidRPr="00BE1811" w:rsidRDefault="005E73C1" w:rsidP="005E73C1">
            <w:pPr>
              <w:rPr>
                <w:b/>
                <w:bCs/>
              </w:rPr>
            </w:pPr>
            <w:r w:rsidRPr="00BE1811">
              <w:rPr>
                <w:b/>
                <w:bCs/>
              </w:rPr>
              <w:t>Cod</w:t>
            </w:r>
          </w:p>
        </w:tc>
        <w:tc>
          <w:tcPr>
            <w:tcW w:w="863" w:type="pct"/>
            <w:shd w:val="clear" w:color="auto" w:fill="BFBFBF"/>
            <w:noWrap/>
            <w:vAlign w:val="center"/>
            <w:hideMark/>
          </w:tcPr>
          <w:p w14:paraId="659233C7" w14:textId="77777777" w:rsidR="005E73C1" w:rsidRPr="00BE1811" w:rsidRDefault="005E73C1" w:rsidP="005E73C1">
            <w:pPr>
              <w:rPr>
                <w:b/>
                <w:bCs/>
              </w:rPr>
            </w:pPr>
            <w:r w:rsidRPr="00BE1811">
              <w:rPr>
                <w:b/>
                <w:bCs/>
              </w:rPr>
              <w:t>Denumire</w:t>
            </w:r>
          </w:p>
        </w:tc>
        <w:tc>
          <w:tcPr>
            <w:tcW w:w="1486" w:type="pct"/>
            <w:vMerge/>
            <w:shd w:val="clear" w:color="auto" w:fill="BFBFBF"/>
            <w:noWrap/>
            <w:vAlign w:val="center"/>
            <w:hideMark/>
          </w:tcPr>
          <w:p w14:paraId="34D9590C" w14:textId="77777777" w:rsidR="005E73C1" w:rsidRPr="00BE1811" w:rsidRDefault="005E73C1" w:rsidP="005E73C1">
            <w:pPr>
              <w:rPr>
                <w:b/>
                <w:bCs/>
              </w:rPr>
            </w:pPr>
          </w:p>
        </w:tc>
        <w:tc>
          <w:tcPr>
            <w:tcW w:w="1560" w:type="pct"/>
            <w:vMerge/>
            <w:shd w:val="clear" w:color="auto" w:fill="BFBFBF"/>
            <w:noWrap/>
            <w:vAlign w:val="center"/>
            <w:hideMark/>
          </w:tcPr>
          <w:p w14:paraId="1139EF96" w14:textId="77777777" w:rsidR="005E73C1" w:rsidRPr="00BE1811" w:rsidRDefault="005E73C1" w:rsidP="005E73C1">
            <w:pPr>
              <w:rPr>
                <w:b/>
                <w:bCs/>
              </w:rPr>
            </w:pPr>
          </w:p>
        </w:tc>
      </w:tr>
      <w:tr w:rsidR="005E73C1" w:rsidRPr="00BE1811" w14:paraId="68636C51" w14:textId="77777777" w:rsidTr="00BE1811">
        <w:trPr>
          <w:trHeight w:val="474"/>
        </w:trPr>
        <w:tc>
          <w:tcPr>
            <w:tcW w:w="5000" w:type="pct"/>
            <w:gridSpan w:val="6"/>
            <w:noWrap/>
            <w:vAlign w:val="center"/>
          </w:tcPr>
          <w:p w14:paraId="503A51DD" w14:textId="77777777" w:rsidR="005E73C1" w:rsidRPr="00BE1811" w:rsidRDefault="005E73C1" w:rsidP="00BE1811">
            <w:pPr>
              <w:pStyle w:val="ListParagraph"/>
              <w:numPr>
                <w:ilvl w:val="0"/>
                <w:numId w:val="286"/>
              </w:numPr>
              <w:rPr>
                <w:b/>
                <w:sz w:val="22"/>
                <w:szCs w:val="22"/>
              </w:rPr>
            </w:pPr>
            <w:r w:rsidRPr="00BE1811">
              <w:rPr>
                <w:b/>
                <w:sz w:val="22"/>
                <w:szCs w:val="22"/>
              </w:rPr>
              <w:t>Cheltuielile eligibile pentru investiții CD în clustere de inovare</w:t>
            </w:r>
          </w:p>
        </w:tc>
      </w:tr>
      <w:tr w:rsidR="00F47FF6" w:rsidRPr="00BE1811" w14:paraId="67C77176" w14:textId="77777777" w:rsidTr="00BE1811">
        <w:trPr>
          <w:trHeight w:val="416"/>
        </w:trPr>
        <w:tc>
          <w:tcPr>
            <w:tcW w:w="228" w:type="pct"/>
            <w:noWrap/>
            <w:vAlign w:val="center"/>
          </w:tcPr>
          <w:p w14:paraId="493F41E2" w14:textId="77777777" w:rsidR="00F47FF6" w:rsidRPr="00BE1811" w:rsidRDefault="00F47FF6" w:rsidP="005E73C1">
            <w:r w:rsidRPr="00BE1811">
              <w:t>15</w:t>
            </w:r>
          </w:p>
        </w:tc>
        <w:tc>
          <w:tcPr>
            <w:tcW w:w="623" w:type="pct"/>
            <w:noWrap/>
            <w:vAlign w:val="center"/>
          </w:tcPr>
          <w:p w14:paraId="1ACF4881" w14:textId="77777777" w:rsidR="00F47FF6" w:rsidRPr="00BE1811" w:rsidRDefault="00153B67" w:rsidP="005E73C1">
            <w:r w:rsidRPr="00BE1811">
              <w:rPr>
                <w:b/>
                <w:noProof/>
                <w:color w:val="000000" w:themeColor="text1"/>
              </w:rPr>
              <w:t>Cheltuieli pentru investiția de bază</w:t>
            </w:r>
          </w:p>
        </w:tc>
        <w:tc>
          <w:tcPr>
            <w:tcW w:w="240" w:type="pct"/>
            <w:noWrap/>
            <w:vAlign w:val="center"/>
          </w:tcPr>
          <w:p w14:paraId="1D1D48B1" w14:textId="77777777" w:rsidR="00F47FF6" w:rsidRPr="00BE1811" w:rsidRDefault="00F47FF6" w:rsidP="005E73C1">
            <w:r w:rsidRPr="00BE1811">
              <w:t>52</w:t>
            </w:r>
          </w:p>
        </w:tc>
        <w:tc>
          <w:tcPr>
            <w:tcW w:w="863" w:type="pct"/>
            <w:noWrap/>
            <w:vAlign w:val="center"/>
          </w:tcPr>
          <w:p w14:paraId="077A8140" w14:textId="0D1E8FAF" w:rsidR="00F47FF6" w:rsidRPr="00BE1811" w:rsidRDefault="00C6605B" w:rsidP="005E73C1">
            <w:r>
              <w:t>C</w:t>
            </w:r>
            <w:r w:rsidR="00F47FF6" w:rsidRPr="00BE1811">
              <w:t>heltuieli pentru investiția de bază</w:t>
            </w:r>
          </w:p>
        </w:tc>
        <w:tc>
          <w:tcPr>
            <w:tcW w:w="1486" w:type="pct"/>
            <w:noWrap/>
            <w:vAlign w:val="center"/>
          </w:tcPr>
          <w:p w14:paraId="01BD2AA7" w14:textId="77777777" w:rsidR="00153B67" w:rsidRPr="00BE1811" w:rsidRDefault="00153B67" w:rsidP="005E73C1">
            <w:r w:rsidRPr="00BE1811">
              <w:rPr>
                <w:b/>
                <w:noProof/>
                <w:color w:val="000000" w:themeColor="text1"/>
              </w:rPr>
              <w:t>Cheltuieli cu lucrări de construcție</w:t>
            </w:r>
            <w:r w:rsidRPr="00BE1811">
              <w:t xml:space="preserve"> :</w:t>
            </w:r>
          </w:p>
          <w:p w14:paraId="5119F733" w14:textId="77777777" w:rsidR="00F47FF6" w:rsidRPr="00BE1811" w:rsidRDefault="00F47FF6" w:rsidP="005E73C1">
            <w:r w:rsidRPr="00BE1811">
              <w:t>Cheltuieli pentru construcția clădirii/laboratorului</w:t>
            </w:r>
          </w:p>
          <w:p w14:paraId="6C2D31A6" w14:textId="687AD1A9" w:rsidR="00F47FF6" w:rsidRPr="00BE1811" w:rsidRDefault="00C6605B" w:rsidP="005E73C1">
            <w:r>
              <w:t>C</w:t>
            </w:r>
            <w:r w:rsidR="00F47FF6" w:rsidRPr="00BE1811">
              <w:t>heltuieli pentru lucrări de construcții și instalații aferente organizării de șantier</w:t>
            </w:r>
          </w:p>
          <w:p w14:paraId="1CD6A125" w14:textId="4ACA3D3A" w:rsidR="00F47FF6" w:rsidRPr="00BE1811" w:rsidRDefault="00C6605B" w:rsidP="005E73C1">
            <w:r>
              <w:t>C</w:t>
            </w:r>
            <w:r w:rsidR="00F47FF6" w:rsidRPr="00BE1811">
              <w:t>heltuieli conexe organizării de șantier</w:t>
            </w:r>
          </w:p>
          <w:p w14:paraId="70F0DB62" w14:textId="4B9BA513" w:rsidR="00F47FF6" w:rsidRPr="00BE1811" w:rsidRDefault="00C6605B" w:rsidP="005E73C1">
            <w:r>
              <w:t>C</w:t>
            </w:r>
            <w:r w:rsidR="00F47FF6" w:rsidRPr="00BE1811">
              <w:t>heltuieli pentru probe tehnologice și teste</w:t>
            </w:r>
          </w:p>
        </w:tc>
        <w:tc>
          <w:tcPr>
            <w:tcW w:w="1560" w:type="pct"/>
            <w:vMerge w:val="restart"/>
            <w:noWrap/>
            <w:vAlign w:val="center"/>
          </w:tcPr>
          <w:p w14:paraId="631D41B9" w14:textId="77777777" w:rsidR="00F47FF6" w:rsidRPr="00BE1811" w:rsidRDefault="00F47FF6" w:rsidP="005E73C1">
            <w:pPr>
              <w:rPr>
                <w:b/>
                <w:noProof/>
                <w:color w:val="000000" w:themeColor="text1"/>
              </w:rPr>
            </w:pPr>
            <w:r w:rsidRPr="00BE1811">
              <w:rPr>
                <w:b/>
                <w:noProof/>
                <w:color w:val="000000" w:themeColor="text1"/>
              </w:rPr>
              <w:t>Eligibile în limita a max. 40% din totalul cheltuielilor eligibile ale proiectului) si strict corelate cu obiectivul si rezultatele proiectului</w:t>
            </w:r>
          </w:p>
          <w:p w14:paraId="746F519C" w14:textId="77777777" w:rsidR="00F47FF6" w:rsidRPr="00BE1811" w:rsidRDefault="00F47FF6" w:rsidP="00F47FF6">
            <w:pPr>
              <w:tabs>
                <w:tab w:val="left" w:pos="1134"/>
                <w:tab w:val="left" w:pos="3119"/>
                <w:tab w:val="left" w:pos="4537"/>
                <w:tab w:val="left" w:pos="6237"/>
                <w:tab w:val="left" w:pos="6407"/>
                <w:tab w:val="left" w:leader="dot" w:pos="8789"/>
              </w:tabs>
              <w:spacing w:before="100" w:beforeAutospacing="1" w:after="100" w:afterAutospacing="1" w:line="240" w:lineRule="auto"/>
              <w:jc w:val="both"/>
              <w:rPr>
                <w:b/>
              </w:rPr>
            </w:pPr>
            <w:r w:rsidRPr="00BE1811">
              <w:t xml:space="preserve">Tipurile de cheltuieli incluse în această categorie trebuie să respecte prevederile H.G. nr. 907/2016, privind etapele de elaborare </w:t>
            </w:r>
            <w:proofErr w:type="spellStart"/>
            <w:r w:rsidRPr="00BE1811">
              <w:t>şi</w:t>
            </w:r>
            <w:proofErr w:type="spellEnd"/>
            <w:r w:rsidRPr="00BE1811">
              <w:t xml:space="preserve"> </w:t>
            </w:r>
            <w:proofErr w:type="spellStart"/>
            <w:r w:rsidRPr="00BE1811">
              <w:t>conţinutul</w:t>
            </w:r>
            <w:proofErr w:type="spellEnd"/>
            <w:r w:rsidRPr="00BE1811">
              <w:t xml:space="preserve">-cadru al </w:t>
            </w:r>
            <w:proofErr w:type="spellStart"/>
            <w:r w:rsidRPr="00BE1811">
              <w:t>documentaţiilor</w:t>
            </w:r>
            <w:proofErr w:type="spellEnd"/>
            <w:r w:rsidRPr="00BE1811">
              <w:t xml:space="preserve"> </w:t>
            </w:r>
            <w:proofErr w:type="spellStart"/>
            <w:r w:rsidRPr="00BE1811">
              <w:t>tehnico</w:t>
            </w:r>
            <w:proofErr w:type="spellEnd"/>
            <w:r w:rsidRPr="00BE1811">
              <w:t xml:space="preserve">-economice aferente obiectivelor/proiectelor de </w:t>
            </w:r>
            <w:proofErr w:type="spellStart"/>
            <w:r w:rsidRPr="00BE1811">
              <w:t>investiţii</w:t>
            </w:r>
            <w:proofErr w:type="spellEnd"/>
            <w:r w:rsidRPr="00BE1811">
              <w:t xml:space="preserve"> </w:t>
            </w:r>
            <w:proofErr w:type="spellStart"/>
            <w:r w:rsidRPr="00BE1811">
              <w:t>finanţate</w:t>
            </w:r>
            <w:proofErr w:type="spellEnd"/>
            <w:r w:rsidRPr="00BE1811">
              <w:t xml:space="preserve"> din fonduri publice, cu modificările și completările ulterioare.</w:t>
            </w:r>
          </w:p>
          <w:p w14:paraId="6D9AD417" w14:textId="77777777" w:rsidR="00F47FF6" w:rsidRPr="00BE1811" w:rsidRDefault="00F47FF6" w:rsidP="005E73C1"/>
        </w:tc>
      </w:tr>
      <w:tr w:rsidR="00F47FF6" w:rsidRPr="00BE1811" w14:paraId="244DD986" w14:textId="77777777" w:rsidTr="00BE1811">
        <w:trPr>
          <w:trHeight w:val="914"/>
        </w:trPr>
        <w:tc>
          <w:tcPr>
            <w:tcW w:w="228" w:type="pct"/>
            <w:noWrap/>
            <w:vAlign w:val="center"/>
          </w:tcPr>
          <w:p w14:paraId="6958A67D" w14:textId="77777777" w:rsidR="00F47FF6" w:rsidRPr="00BE1811" w:rsidRDefault="00F47FF6" w:rsidP="005E73C1">
            <w:r w:rsidRPr="00BE1811">
              <w:t>13</w:t>
            </w:r>
          </w:p>
        </w:tc>
        <w:tc>
          <w:tcPr>
            <w:tcW w:w="623" w:type="pct"/>
            <w:noWrap/>
            <w:vAlign w:val="center"/>
          </w:tcPr>
          <w:p w14:paraId="08F7F576" w14:textId="77777777" w:rsidR="00F47FF6" w:rsidRPr="00BE1811" w:rsidRDefault="00F47FF6" w:rsidP="005E73C1">
            <w:r w:rsidRPr="00BE1811">
              <w:rPr>
                <w:b/>
                <w:noProof/>
                <w:color w:val="000000" w:themeColor="text1"/>
              </w:rPr>
              <w:t>Cheltuieli pentru asigurarea utilităţilor necesare obiectivului</w:t>
            </w:r>
          </w:p>
        </w:tc>
        <w:tc>
          <w:tcPr>
            <w:tcW w:w="240" w:type="pct"/>
            <w:noWrap/>
            <w:vAlign w:val="center"/>
          </w:tcPr>
          <w:p w14:paraId="2B90607F" w14:textId="77777777" w:rsidR="00F47FF6" w:rsidRPr="00BE1811" w:rsidRDefault="00F47FF6" w:rsidP="005E73C1">
            <w:r w:rsidRPr="00BE1811">
              <w:t>40</w:t>
            </w:r>
          </w:p>
        </w:tc>
        <w:tc>
          <w:tcPr>
            <w:tcW w:w="863" w:type="pct"/>
            <w:noWrap/>
            <w:vAlign w:val="center"/>
          </w:tcPr>
          <w:p w14:paraId="5CD2BD8E" w14:textId="2D189CED" w:rsidR="00F47FF6" w:rsidRPr="00BE1811" w:rsidRDefault="00C6605B" w:rsidP="005E73C1">
            <w:r>
              <w:t>C</w:t>
            </w:r>
            <w:r w:rsidR="00F47FF6" w:rsidRPr="00BE1811">
              <w:t xml:space="preserve">heltuieli pentru asigurarea </w:t>
            </w:r>
            <w:proofErr w:type="spellStart"/>
            <w:r w:rsidR="00F47FF6" w:rsidRPr="00BE1811">
              <w:t>utilităţilor</w:t>
            </w:r>
            <w:proofErr w:type="spellEnd"/>
            <w:r w:rsidR="00F47FF6" w:rsidRPr="00BE1811">
              <w:t xml:space="preserve"> necesare obiectivului</w:t>
            </w:r>
          </w:p>
        </w:tc>
        <w:tc>
          <w:tcPr>
            <w:tcW w:w="1486" w:type="pct"/>
            <w:noWrap/>
            <w:vAlign w:val="center"/>
          </w:tcPr>
          <w:p w14:paraId="1BBECD20" w14:textId="77777777" w:rsidR="00F47FF6" w:rsidRPr="00BE1811" w:rsidRDefault="00153B67" w:rsidP="005E73C1">
            <w:r w:rsidRPr="00BE1811">
              <w:t xml:space="preserve">Cheltuieli pentru asigurarea </w:t>
            </w:r>
            <w:proofErr w:type="spellStart"/>
            <w:r w:rsidRPr="00BE1811">
              <w:t>utilităţilor</w:t>
            </w:r>
            <w:proofErr w:type="spellEnd"/>
            <w:r w:rsidRPr="00BE1811">
              <w:t xml:space="preserve"> necesare obiectivului</w:t>
            </w:r>
          </w:p>
        </w:tc>
        <w:tc>
          <w:tcPr>
            <w:tcW w:w="1560" w:type="pct"/>
            <w:vMerge/>
            <w:noWrap/>
            <w:vAlign w:val="center"/>
          </w:tcPr>
          <w:p w14:paraId="01D0049E" w14:textId="77777777" w:rsidR="00F47FF6" w:rsidRPr="00BE1811" w:rsidRDefault="00F47FF6" w:rsidP="005E73C1"/>
        </w:tc>
      </w:tr>
      <w:tr w:rsidR="006122D8" w:rsidRPr="00BE1811" w14:paraId="329EE242" w14:textId="77777777" w:rsidTr="00BE1811">
        <w:trPr>
          <w:trHeight w:val="914"/>
        </w:trPr>
        <w:tc>
          <w:tcPr>
            <w:tcW w:w="228" w:type="pct"/>
            <w:noWrap/>
            <w:vAlign w:val="center"/>
          </w:tcPr>
          <w:p w14:paraId="599E9F08" w14:textId="77777777" w:rsidR="006122D8" w:rsidRPr="00BE1811" w:rsidRDefault="00D8026B" w:rsidP="005E73C1">
            <w:r w:rsidRPr="00BE1811">
              <w:t>15</w:t>
            </w:r>
          </w:p>
        </w:tc>
        <w:tc>
          <w:tcPr>
            <w:tcW w:w="623" w:type="pct"/>
            <w:noWrap/>
            <w:vAlign w:val="center"/>
          </w:tcPr>
          <w:p w14:paraId="3547CCF9" w14:textId="2448ED77" w:rsidR="006122D8" w:rsidRPr="00BE1811" w:rsidRDefault="00C6605B">
            <w:pPr>
              <w:rPr>
                <w:b/>
                <w:noProof/>
                <w:color w:val="000000" w:themeColor="text1"/>
              </w:rPr>
            </w:pPr>
            <w:r>
              <w:rPr>
                <w:b/>
              </w:rPr>
              <w:t>C</w:t>
            </w:r>
            <w:r w:rsidR="002F126E" w:rsidRPr="00BE1811">
              <w:rPr>
                <w:b/>
              </w:rPr>
              <w:t xml:space="preserve">heltuieli pentru investiția de bază </w:t>
            </w:r>
          </w:p>
        </w:tc>
        <w:tc>
          <w:tcPr>
            <w:tcW w:w="240" w:type="pct"/>
            <w:noWrap/>
            <w:vAlign w:val="center"/>
          </w:tcPr>
          <w:p w14:paraId="1E8F48D9" w14:textId="77777777" w:rsidR="006122D8" w:rsidRPr="00BE1811" w:rsidRDefault="00D8026B" w:rsidP="005E73C1">
            <w:r w:rsidRPr="00BE1811">
              <w:t>54</w:t>
            </w:r>
          </w:p>
        </w:tc>
        <w:tc>
          <w:tcPr>
            <w:tcW w:w="863" w:type="pct"/>
            <w:noWrap/>
            <w:vAlign w:val="center"/>
          </w:tcPr>
          <w:p w14:paraId="79EA5EE2" w14:textId="1CCABF01" w:rsidR="006122D8" w:rsidRPr="00BE1811" w:rsidRDefault="00C6605B" w:rsidP="005E73C1">
            <w:r>
              <w:t>C</w:t>
            </w:r>
            <w:r w:rsidR="00D8026B" w:rsidRPr="00BE1811">
              <w:t>heltuieli cu dotările (</w:t>
            </w:r>
            <w:proofErr w:type="spellStart"/>
            <w:r w:rsidR="00D8026B" w:rsidRPr="00BE1811">
              <w:t>utilaje,echipamente</w:t>
            </w:r>
            <w:proofErr w:type="spellEnd"/>
            <w:r w:rsidR="00D8026B" w:rsidRPr="00BE1811">
              <w:t xml:space="preserve"> cu și fără montaj, dotări)</w:t>
            </w:r>
          </w:p>
        </w:tc>
        <w:tc>
          <w:tcPr>
            <w:tcW w:w="1486" w:type="pct"/>
            <w:noWrap/>
            <w:vAlign w:val="center"/>
          </w:tcPr>
          <w:p w14:paraId="2F46EAD4" w14:textId="77777777" w:rsidR="002F126E" w:rsidRPr="00BE1811" w:rsidRDefault="002F126E" w:rsidP="00BE1811">
            <w:pPr>
              <w:tabs>
                <w:tab w:val="left" w:pos="1134"/>
                <w:tab w:val="left" w:pos="3119"/>
                <w:tab w:val="left" w:pos="4537"/>
                <w:tab w:val="left" w:pos="6237"/>
                <w:tab w:val="left" w:pos="6407"/>
                <w:tab w:val="left" w:leader="dot" w:pos="8789"/>
              </w:tabs>
              <w:spacing w:after="0" w:line="240" w:lineRule="auto"/>
              <w:jc w:val="both"/>
            </w:pPr>
            <w:r w:rsidRPr="00BE1811">
              <w:rPr>
                <w:b/>
              </w:rPr>
              <w:t>Cheltuieli pentru achiziție de active fixe corporale pentru CD</w:t>
            </w:r>
            <w:r w:rsidRPr="00BE1811">
              <w:t>:</w:t>
            </w:r>
          </w:p>
          <w:p w14:paraId="4EABA20E" w14:textId="77777777" w:rsidR="002F126E" w:rsidRPr="00BE1811" w:rsidRDefault="002F126E" w:rsidP="00BE1811">
            <w:pPr>
              <w:tabs>
                <w:tab w:val="left" w:pos="1134"/>
                <w:tab w:val="left" w:pos="3119"/>
                <w:tab w:val="left" w:pos="4537"/>
                <w:tab w:val="left" w:pos="6237"/>
                <w:tab w:val="left" w:pos="6407"/>
                <w:tab w:val="left" w:leader="dot" w:pos="8789"/>
              </w:tabs>
              <w:spacing w:after="0" w:line="240" w:lineRule="auto"/>
              <w:jc w:val="both"/>
            </w:pPr>
          </w:p>
          <w:p w14:paraId="2974C12A" w14:textId="77777777" w:rsidR="00D8026B" w:rsidRPr="00BE1811" w:rsidRDefault="00D8026B" w:rsidP="00BE1811">
            <w:pPr>
              <w:tabs>
                <w:tab w:val="left" w:pos="1134"/>
                <w:tab w:val="left" w:pos="3119"/>
                <w:tab w:val="left" w:pos="4537"/>
                <w:tab w:val="left" w:pos="6237"/>
                <w:tab w:val="left" w:pos="6407"/>
                <w:tab w:val="left" w:leader="dot" w:pos="8789"/>
              </w:tabs>
              <w:spacing w:after="0" w:line="240" w:lineRule="auto"/>
              <w:jc w:val="both"/>
            </w:pPr>
            <w:r w:rsidRPr="00BE1811">
              <w:t>Echipamente IT și pentru comunicații</w:t>
            </w:r>
          </w:p>
          <w:p w14:paraId="7F232612" w14:textId="77777777" w:rsidR="00D8026B" w:rsidRPr="00BE1811" w:rsidRDefault="00D8026B" w:rsidP="00BE1811">
            <w:pPr>
              <w:tabs>
                <w:tab w:val="left" w:pos="1134"/>
                <w:tab w:val="left" w:pos="3119"/>
                <w:tab w:val="left" w:pos="4537"/>
                <w:tab w:val="left" w:pos="6237"/>
                <w:tab w:val="left" w:pos="6407"/>
                <w:tab w:val="left" w:leader="dot" w:pos="8789"/>
              </w:tabs>
              <w:spacing w:after="0" w:line="240" w:lineRule="auto"/>
              <w:jc w:val="both"/>
            </w:pPr>
          </w:p>
          <w:p w14:paraId="02787B20" w14:textId="77777777" w:rsidR="006122D8" w:rsidRPr="00BE1811" w:rsidRDefault="00D8026B" w:rsidP="00BE1811">
            <w:pPr>
              <w:tabs>
                <w:tab w:val="left" w:pos="1134"/>
                <w:tab w:val="left" w:pos="3119"/>
                <w:tab w:val="left" w:pos="4537"/>
                <w:tab w:val="left" w:pos="6237"/>
                <w:tab w:val="left" w:pos="6407"/>
                <w:tab w:val="left" w:leader="dot" w:pos="8789"/>
              </w:tabs>
              <w:spacing w:after="0" w:line="240" w:lineRule="auto"/>
              <w:jc w:val="both"/>
            </w:pPr>
            <w:r w:rsidRPr="00BE1811">
              <w:t>Instalații, echipamente și instrumente independente pentru cercetare-dezvoltare.</w:t>
            </w:r>
          </w:p>
        </w:tc>
        <w:tc>
          <w:tcPr>
            <w:tcW w:w="1560" w:type="pct"/>
            <w:noWrap/>
            <w:vAlign w:val="center"/>
          </w:tcPr>
          <w:p w14:paraId="63183465" w14:textId="77777777" w:rsidR="006122D8" w:rsidRPr="00BE1811" w:rsidRDefault="006122D8" w:rsidP="005E73C1"/>
        </w:tc>
      </w:tr>
      <w:tr w:rsidR="006122D8" w:rsidRPr="00BE1811" w14:paraId="43294D54" w14:textId="77777777" w:rsidTr="00BE1811">
        <w:trPr>
          <w:trHeight w:val="914"/>
        </w:trPr>
        <w:tc>
          <w:tcPr>
            <w:tcW w:w="228" w:type="pct"/>
            <w:noWrap/>
            <w:vAlign w:val="center"/>
          </w:tcPr>
          <w:p w14:paraId="145AC71C" w14:textId="77777777" w:rsidR="006122D8" w:rsidRPr="00BE1811" w:rsidRDefault="00153B67" w:rsidP="005E73C1">
            <w:r w:rsidRPr="00BE1811">
              <w:lastRenderedPageBreak/>
              <w:t>22</w:t>
            </w:r>
          </w:p>
        </w:tc>
        <w:tc>
          <w:tcPr>
            <w:tcW w:w="623" w:type="pct"/>
            <w:noWrap/>
            <w:vAlign w:val="center"/>
          </w:tcPr>
          <w:p w14:paraId="79953B6F" w14:textId="77777777" w:rsidR="006122D8" w:rsidRPr="00BE1811" w:rsidRDefault="00153B67" w:rsidP="005E73C1">
            <w:pPr>
              <w:rPr>
                <w:b/>
                <w:noProof/>
                <w:color w:val="000000" w:themeColor="text1"/>
              </w:rPr>
            </w:pPr>
            <w:r w:rsidRPr="00BE1811">
              <w:rPr>
                <w:b/>
                <w:noProof/>
                <w:color w:val="000000" w:themeColor="text1"/>
              </w:rPr>
              <w:t>Cheltuieli pentru achiziția de active fixe necorporale pentru CD</w:t>
            </w:r>
          </w:p>
        </w:tc>
        <w:tc>
          <w:tcPr>
            <w:tcW w:w="240" w:type="pct"/>
            <w:noWrap/>
            <w:vAlign w:val="center"/>
          </w:tcPr>
          <w:p w14:paraId="6D160F5A" w14:textId="77777777" w:rsidR="006122D8" w:rsidRPr="00BE1811" w:rsidRDefault="00153B67" w:rsidP="005E73C1">
            <w:r w:rsidRPr="00BE1811">
              <w:t>76</w:t>
            </w:r>
          </w:p>
        </w:tc>
        <w:tc>
          <w:tcPr>
            <w:tcW w:w="863" w:type="pct"/>
            <w:noWrap/>
            <w:vAlign w:val="center"/>
          </w:tcPr>
          <w:p w14:paraId="0257DD9F" w14:textId="290E5BDC" w:rsidR="006122D8" w:rsidRPr="00BE1811" w:rsidRDefault="00C6605B" w:rsidP="005E73C1">
            <w:r>
              <w:t>C</w:t>
            </w:r>
            <w:r w:rsidR="00153B67" w:rsidRPr="00BE1811">
              <w:t>heltuieli cu achiziția de active necorporale</w:t>
            </w:r>
          </w:p>
        </w:tc>
        <w:tc>
          <w:tcPr>
            <w:tcW w:w="1486" w:type="pct"/>
            <w:noWrap/>
            <w:vAlign w:val="center"/>
          </w:tcPr>
          <w:p w14:paraId="7FDDBBDA" w14:textId="77777777" w:rsidR="00153B67" w:rsidRPr="00BE1811" w:rsidRDefault="00153B67" w:rsidP="00153B67">
            <w:r w:rsidRPr="00BE1811">
              <w:t>Aplicații informatice,  brevete</w:t>
            </w:r>
          </w:p>
          <w:p w14:paraId="787CA902" w14:textId="77777777" w:rsidR="00153B67" w:rsidRPr="00BE1811" w:rsidRDefault="00153B67" w:rsidP="00153B67">
            <w:r w:rsidRPr="00BE1811">
              <w:t>Drepturi de utilizare (licență, cesiune)</w:t>
            </w:r>
          </w:p>
          <w:p w14:paraId="616CAA96" w14:textId="77777777" w:rsidR="006122D8" w:rsidRPr="00BE1811" w:rsidRDefault="006122D8" w:rsidP="005E73C1"/>
        </w:tc>
        <w:tc>
          <w:tcPr>
            <w:tcW w:w="1560" w:type="pct"/>
            <w:noWrap/>
            <w:vAlign w:val="center"/>
          </w:tcPr>
          <w:p w14:paraId="20D915E2" w14:textId="77777777" w:rsidR="006122D8" w:rsidRPr="00BE1811" w:rsidRDefault="006122D8" w:rsidP="005E73C1"/>
        </w:tc>
      </w:tr>
      <w:tr w:rsidR="00284834" w:rsidRPr="00BE1811" w14:paraId="0206A4BD" w14:textId="77777777" w:rsidTr="00BE1811">
        <w:trPr>
          <w:trHeight w:val="914"/>
        </w:trPr>
        <w:tc>
          <w:tcPr>
            <w:tcW w:w="228" w:type="pct"/>
            <w:noWrap/>
            <w:vAlign w:val="center"/>
          </w:tcPr>
          <w:p w14:paraId="22885B45" w14:textId="77777777" w:rsidR="00284834" w:rsidRPr="00BE1811" w:rsidRDefault="00153B67" w:rsidP="005E73C1">
            <w:r w:rsidRPr="00BE1811">
              <w:t>3</w:t>
            </w:r>
          </w:p>
        </w:tc>
        <w:tc>
          <w:tcPr>
            <w:tcW w:w="623" w:type="pct"/>
            <w:noWrap/>
            <w:vAlign w:val="center"/>
          </w:tcPr>
          <w:p w14:paraId="6422320B" w14:textId="77777777" w:rsidR="00284834" w:rsidRPr="00BE1811" w:rsidRDefault="00222C23" w:rsidP="005E73C1">
            <w:pPr>
              <w:rPr>
                <w:b/>
                <w:noProof/>
                <w:color w:val="000000" w:themeColor="text1"/>
              </w:rPr>
            </w:pPr>
            <w:r w:rsidRPr="00BE1811">
              <w:rPr>
                <w:b/>
              </w:rPr>
              <w:t>Cheltuieli cu achiziția imobilelor deja construite</w:t>
            </w:r>
          </w:p>
        </w:tc>
        <w:tc>
          <w:tcPr>
            <w:tcW w:w="240" w:type="pct"/>
            <w:noWrap/>
            <w:vAlign w:val="center"/>
          </w:tcPr>
          <w:p w14:paraId="0EE6B0E2" w14:textId="77777777" w:rsidR="00284834" w:rsidRPr="00BE1811" w:rsidRDefault="00153B67" w:rsidP="005E73C1">
            <w:r w:rsidRPr="00BE1811">
              <w:t>6</w:t>
            </w:r>
          </w:p>
        </w:tc>
        <w:tc>
          <w:tcPr>
            <w:tcW w:w="863" w:type="pct"/>
            <w:noWrap/>
            <w:vAlign w:val="center"/>
          </w:tcPr>
          <w:p w14:paraId="431C7C42" w14:textId="26E6E03D" w:rsidR="00284834" w:rsidRPr="00BE1811" w:rsidRDefault="00C6605B" w:rsidP="005E73C1">
            <w:r>
              <w:t>C</w:t>
            </w:r>
            <w:r w:rsidR="00153B67" w:rsidRPr="00BE1811">
              <w:t>heltuieli cu achiziția imobilelor deja construite</w:t>
            </w:r>
          </w:p>
        </w:tc>
        <w:tc>
          <w:tcPr>
            <w:tcW w:w="1486" w:type="pct"/>
            <w:noWrap/>
            <w:vAlign w:val="center"/>
          </w:tcPr>
          <w:p w14:paraId="36D7C59F" w14:textId="77777777" w:rsidR="00284834" w:rsidRPr="00BE1811" w:rsidRDefault="00153B67" w:rsidP="005E73C1">
            <w:r w:rsidRPr="00BE1811">
              <w:rPr>
                <w:b/>
              </w:rPr>
              <w:t>Cheltuieli pentru achiziționarea de clădiri și spații</w:t>
            </w:r>
          </w:p>
        </w:tc>
        <w:tc>
          <w:tcPr>
            <w:tcW w:w="1560" w:type="pct"/>
            <w:noWrap/>
            <w:vAlign w:val="center"/>
          </w:tcPr>
          <w:p w14:paraId="0EC52FD8" w14:textId="45EAC5FE" w:rsidR="00284834" w:rsidRPr="00BE1811" w:rsidRDefault="00C6605B" w:rsidP="00BE1811">
            <w:pPr>
              <w:jc w:val="both"/>
              <w:rPr>
                <w:b/>
              </w:rPr>
            </w:pPr>
            <w:r>
              <w:rPr>
                <w:b/>
              </w:rPr>
              <w:t>E</w:t>
            </w:r>
            <w:r w:rsidR="00153B67" w:rsidRPr="00BE1811">
              <w:rPr>
                <w:b/>
              </w:rPr>
              <w:t xml:space="preserve">ligibile în limita a 40% din totalul cheltuielilor eligibile ale proiectului </w:t>
            </w:r>
            <w:r>
              <w:rPr>
                <w:b/>
              </w:rPr>
              <w:t>ș</w:t>
            </w:r>
            <w:r w:rsidR="00153B67" w:rsidRPr="00BE1811">
              <w:rPr>
                <w:b/>
              </w:rPr>
              <w:t xml:space="preserve">i strict corelate cu obiectivul </w:t>
            </w:r>
            <w:r>
              <w:rPr>
                <w:b/>
              </w:rPr>
              <w:t>ș</w:t>
            </w:r>
            <w:r w:rsidR="00153B67" w:rsidRPr="00BE1811">
              <w:rPr>
                <w:b/>
              </w:rPr>
              <w:t>i rezultatele proiectului</w:t>
            </w:r>
          </w:p>
          <w:p w14:paraId="3DC92518" w14:textId="3E59E17C" w:rsidR="005748BE" w:rsidRPr="00BE1811" w:rsidRDefault="00C6605B" w:rsidP="00BE1811">
            <w:pPr>
              <w:jc w:val="both"/>
            </w:pPr>
            <w:r>
              <w:t>C</w:t>
            </w:r>
            <w:r w:rsidR="005748BE" w:rsidRPr="00BE1811">
              <w:t xml:space="preserve">onform </w:t>
            </w:r>
            <w:proofErr w:type="spellStart"/>
            <w:r w:rsidR="005748BE" w:rsidRPr="00BE1811">
              <w:t>Art</w:t>
            </w:r>
            <w:proofErr w:type="spellEnd"/>
            <w:r w:rsidR="005748BE" w:rsidRPr="00BE1811">
              <w:t xml:space="preserve"> 7 din Hotărârea nr. 399/2015 privind regulile de eligibilitate a cheltuielilor efectuate în cadrul operațiunilor finanțate prin Fondul european de dezvoltare regională, Fondul social european și Fondul de coeziune 2014-2020</w:t>
            </w:r>
            <w:r w:rsidR="003D2BD5">
              <w:t>, cu modificările și completările ulterioare</w:t>
            </w:r>
            <w:r w:rsidR="005748BE" w:rsidRPr="00BE1811">
              <w:t>.</w:t>
            </w:r>
          </w:p>
          <w:p w14:paraId="68A0E953" w14:textId="77777777" w:rsidR="005748BE" w:rsidRPr="00BE1811" w:rsidRDefault="005748BE" w:rsidP="00BE1811">
            <w:pPr>
              <w:jc w:val="both"/>
              <w:rPr>
                <w:b/>
              </w:rPr>
            </w:pPr>
            <w:r w:rsidRPr="00BE1811">
              <w:t xml:space="preserve">Costul de achiziție al clădirii deja construite este eligibil dacă este certificat de un evaluator independent autorizat, care confirmă că valoarea acestuia nu </w:t>
            </w:r>
            <w:proofErr w:type="spellStart"/>
            <w:r w:rsidRPr="00BE1811">
              <w:t>excede</w:t>
            </w:r>
            <w:proofErr w:type="spellEnd"/>
            <w:r w:rsidRPr="00BE1811">
              <w:t xml:space="preserve"> valoarea de piață și că imobilul respectă condițiile tehnice prevăzute în legislația națională.</w:t>
            </w:r>
          </w:p>
          <w:p w14:paraId="00240CAB" w14:textId="46B8EA70" w:rsidR="005748BE" w:rsidRPr="00BE1811" w:rsidRDefault="005748BE" w:rsidP="00F7439E">
            <w:pPr>
              <w:jc w:val="both"/>
            </w:pPr>
            <w:r w:rsidRPr="00BE1811">
              <w:t>În cazul în care se efectuează și lucrări de modernizare/extindere</w:t>
            </w:r>
            <w:r w:rsidRPr="00BE1811">
              <w:rPr>
                <w:iCs/>
              </w:rPr>
              <w:t>/consolidare/ modificare/schimbare destinație</w:t>
            </w:r>
            <w:r w:rsidRPr="00BE1811">
              <w:t xml:space="preserve"> clădiri, atunci, acestea împreună cu cheltuielile pentru achiziționarea de clădiri și spații sunt eligibile în aceeași limită de 40% din totalul cheltuielilor </w:t>
            </w:r>
            <w:r w:rsidRPr="00BE1811">
              <w:lastRenderedPageBreak/>
              <w:t>eligibile ale proiectului si strict corelate cu obiectivul si rezultatele proiectului.</w:t>
            </w:r>
          </w:p>
        </w:tc>
      </w:tr>
      <w:tr w:rsidR="005748BE" w:rsidRPr="00BE1811" w14:paraId="6C986879" w14:textId="77777777" w:rsidTr="00BE1811">
        <w:trPr>
          <w:trHeight w:val="914"/>
        </w:trPr>
        <w:tc>
          <w:tcPr>
            <w:tcW w:w="228" w:type="pct"/>
            <w:noWrap/>
            <w:vAlign w:val="center"/>
          </w:tcPr>
          <w:p w14:paraId="53EA8502" w14:textId="77777777" w:rsidR="005748BE" w:rsidRPr="00BE1811" w:rsidRDefault="005748BE" w:rsidP="005E73C1">
            <w:r w:rsidRPr="00BE1811">
              <w:lastRenderedPageBreak/>
              <w:t>20</w:t>
            </w:r>
          </w:p>
        </w:tc>
        <w:tc>
          <w:tcPr>
            <w:tcW w:w="623" w:type="pct"/>
            <w:noWrap/>
            <w:vAlign w:val="center"/>
          </w:tcPr>
          <w:p w14:paraId="66FD753B" w14:textId="77777777" w:rsidR="005748BE" w:rsidRPr="00BE1811" w:rsidRDefault="005748BE" w:rsidP="005E73C1">
            <w:pPr>
              <w:rPr>
                <w:b/>
              </w:rPr>
            </w:pPr>
            <w:r w:rsidRPr="00BE1811">
              <w:rPr>
                <w:b/>
                <w:bCs/>
                <w:lang w:bidi="ro-RO"/>
              </w:rPr>
              <w:t>Cheltuieli pentru lucrări care sunt exceptate de la autorizare</w:t>
            </w:r>
          </w:p>
        </w:tc>
        <w:tc>
          <w:tcPr>
            <w:tcW w:w="240" w:type="pct"/>
            <w:noWrap/>
            <w:vAlign w:val="center"/>
          </w:tcPr>
          <w:p w14:paraId="24873858" w14:textId="77777777" w:rsidR="005748BE" w:rsidRPr="00BE1811" w:rsidRDefault="005748BE" w:rsidP="005E73C1">
            <w:r w:rsidRPr="00BE1811">
              <w:t>63</w:t>
            </w:r>
          </w:p>
        </w:tc>
        <w:tc>
          <w:tcPr>
            <w:tcW w:w="863" w:type="pct"/>
            <w:noWrap/>
            <w:vAlign w:val="center"/>
          </w:tcPr>
          <w:p w14:paraId="72894EA0" w14:textId="77777777" w:rsidR="005748BE" w:rsidRPr="00BE1811" w:rsidRDefault="005748BE" w:rsidP="005E73C1">
            <w:r w:rsidRPr="00BE1811">
              <w:t>Cheltuieli pentru lucrări care sunt exceptate de la autorizare</w:t>
            </w:r>
          </w:p>
        </w:tc>
        <w:tc>
          <w:tcPr>
            <w:tcW w:w="1486" w:type="pct"/>
            <w:noWrap/>
            <w:vAlign w:val="center"/>
          </w:tcPr>
          <w:p w14:paraId="189A34FB" w14:textId="77777777" w:rsidR="005748BE" w:rsidRPr="00BE1811" w:rsidRDefault="00712BE1" w:rsidP="00BE1811">
            <w:pPr>
              <w:jc w:val="both"/>
              <w:rPr>
                <w:b/>
              </w:rPr>
            </w:pPr>
            <w:r w:rsidRPr="00BE1811">
              <w:t>Cheltuieli pentru lucrări care sunt exceptate de la autorizare</w:t>
            </w:r>
          </w:p>
        </w:tc>
        <w:tc>
          <w:tcPr>
            <w:tcW w:w="1560" w:type="pct"/>
            <w:noWrap/>
            <w:vAlign w:val="center"/>
          </w:tcPr>
          <w:p w14:paraId="6EEF478A" w14:textId="77777777" w:rsidR="005748BE" w:rsidRPr="00BE1811" w:rsidRDefault="005748BE" w:rsidP="005E73C1">
            <w:pPr>
              <w:rPr>
                <w:b/>
              </w:rPr>
            </w:pPr>
          </w:p>
        </w:tc>
      </w:tr>
      <w:tr w:rsidR="005E73C1" w:rsidRPr="00BE1811" w14:paraId="746CFDD0" w14:textId="77777777" w:rsidTr="00BE1811">
        <w:trPr>
          <w:trHeight w:val="523"/>
        </w:trPr>
        <w:tc>
          <w:tcPr>
            <w:tcW w:w="5000" w:type="pct"/>
            <w:gridSpan w:val="6"/>
            <w:noWrap/>
            <w:vAlign w:val="center"/>
          </w:tcPr>
          <w:p w14:paraId="2DECE72A" w14:textId="77777777" w:rsidR="005E73C1" w:rsidRPr="00BE1811" w:rsidRDefault="00AD68D8" w:rsidP="00BE1811">
            <w:pPr>
              <w:pStyle w:val="ListParagraph"/>
              <w:numPr>
                <w:ilvl w:val="0"/>
                <w:numId w:val="286"/>
              </w:numPr>
              <w:rPr>
                <w:sz w:val="22"/>
                <w:szCs w:val="22"/>
              </w:rPr>
            </w:pPr>
            <w:r w:rsidRPr="00BE1811">
              <w:rPr>
                <w:b/>
                <w:sz w:val="22"/>
                <w:szCs w:val="22"/>
              </w:rPr>
              <w:t xml:space="preserve">Cheltuielile eligibile pentru </w:t>
            </w:r>
            <w:r w:rsidR="00C01C8F" w:rsidRPr="00BE1811">
              <w:rPr>
                <w:b/>
                <w:sz w:val="22"/>
                <w:szCs w:val="22"/>
              </w:rPr>
              <w:t xml:space="preserve">activitățile de inovare </w:t>
            </w:r>
            <w:r w:rsidR="002B76FA" w:rsidRPr="00BE1811">
              <w:rPr>
                <w:b/>
                <w:sz w:val="22"/>
                <w:szCs w:val="22"/>
              </w:rPr>
              <w:t xml:space="preserve"> </w:t>
            </w:r>
            <w:r w:rsidR="002B76FA" w:rsidRPr="00BE1811">
              <w:rPr>
                <w:sz w:val="22"/>
                <w:szCs w:val="22"/>
              </w:rPr>
              <w:t>(</w:t>
            </w:r>
            <w:r w:rsidR="002B76FA" w:rsidRPr="00BE1811">
              <w:rPr>
                <w:b/>
                <w:i/>
                <w:color w:val="000000"/>
                <w:sz w:val="22"/>
                <w:szCs w:val="22"/>
              </w:rPr>
              <w:t xml:space="preserve">dacă și numai dacă organizația clusterului </w:t>
            </w:r>
            <w:r w:rsidR="002B76FA" w:rsidRPr="00BE1811">
              <w:rPr>
                <w:b/>
                <w:i/>
                <w:iCs/>
                <w:noProof/>
                <w:color w:val="000000" w:themeColor="text1"/>
                <w:sz w:val="22"/>
                <w:szCs w:val="22"/>
              </w:rPr>
              <w:t xml:space="preserve">se încadrează în categoria </w:t>
            </w:r>
            <w:r w:rsidR="002B76FA" w:rsidRPr="00BE1811">
              <w:rPr>
                <w:b/>
                <w:i/>
                <w:color w:val="000000"/>
                <w:sz w:val="22"/>
                <w:szCs w:val="22"/>
              </w:rPr>
              <w:t>IMM</w:t>
            </w:r>
            <w:r w:rsidR="002B76FA" w:rsidRPr="00BE1811">
              <w:rPr>
                <w:color w:val="000000"/>
                <w:sz w:val="22"/>
                <w:szCs w:val="22"/>
              </w:rPr>
              <w:t>)</w:t>
            </w:r>
          </w:p>
        </w:tc>
      </w:tr>
      <w:tr w:rsidR="005E73C1" w:rsidRPr="00BE1811" w14:paraId="172B07A7" w14:textId="77777777" w:rsidTr="00BE1811">
        <w:trPr>
          <w:trHeight w:val="1041"/>
        </w:trPr>
        <w:tc>
          <w:tcPr>
            <w:tcW w:w="228" w:type="pct"/>
            <w:noWrap/>
            <w:vAlign w:val="center"/>
          </w:tcPr>
          <w:p w14:paraId="14520050" w14:textId="77777777" w:rsidR="005E73C1" w:rsidRPr="00BE1811" w:rsidRDefault="002B76FA" w:rsidP="005E73C1">
            <w:r w:rsidRPr="00BE1811">
              <w:t>30</w:t>
            </w:r>
          </w:p>
        </w:tc>
        <w:tc>
          <w:tcPr>
            <w:tcW w:w="623" w:type="pct"/>
            <w:noWrap/>
            <w:vAlign w:val="center"/>
          </w:tcPr>
          <w:p w14:paraId="28E2B855" w14:textId="77777777" w:rsidR="005E73C1" w:rsidRPr="00BE1811" w:rsidRDefault="002B76FA" w:rsidP="005E73C1">
            <w:r w:rsidRPr="00BE1811">
              <w:rPr>
                <w:b/>
                <w:bCs/>
                <w:lang w:bidi="ro-RO"/>
              </w:rPr>
              <w:t xml:space="preserve">Cheltuieli pentru </w:t>
            </w:r>
            <w:proofErr w:type="spellStart"/>
            <w:r w:rsidRPr="00BE1811">
              <w:rPr>
                <w:b/>
                <w:bCs/>
                <w:lang w:bidi="ro-RO"/>
              </w:rPr>
              <w:t>obtinerea</w:t>
            </w:r>
            <w:proofErr w:type="spellEnd"/>
            <w:r w:rsidRPr="00BE1811">
              <w:rPr>
                <w:b/>
                <w:bCs/>
                <w:lang w:bidi="ro-RO"/>
              </w:rPr>
              <w:t>, validarea si protejarea brevetelor si a altor active necorporale</w:t>
            </w:r>
          </w:p>
        </w:tc>
        <w:tc>
          <w:tcPr>
            <w:tcW w:w="240" w:type="pct"/>
            <w:noWrap/>
            <w:vAlign w:val="center"/>
          </w:tcPr>
          <w:p w14:paraId="1CC6625B" w14:textId="77777777" w:rsidR="005E73C1" w:rsidRPr="00BE1811" w:rsidRDefault="002B76FA" w:rsidP="005E73C1">
            <w:r w:rsidRPr="00BE1811">
              <w:t>124</w:t>
            </w:r>
          </w:p>
        </w:tc>
        <w:tc>
          <w:tcPr>
            <w:tcW w:w="863" w:type="pct"/>
            <w:noWrap/>
            <w:vAlign w:val="center"/>
          </w:tcPr>
          <w:p w14:paraId="01B80FDC" w14:textId="192C26A5" w:rsidR="005E73C1" w:rsidRPr="00BE1811" w:rsidRDefault="00C6605B" w:rsidP="005E73C1">
            <w:r>
              <w:t>C</w:t>
            </w:r>
            <w:r w:rsidR="002B76FA" w:rsidRPr="00BE1811">
              <w:t xml:space="preserve">heltuieli pentru </w:t>
            </w:r>
            <w:proofErr w:type="spellStart"/>
            <w:r w:rsidR="002B76FA" w:rsidRPr="00BE1811">
              <w:t>obtinerea</w:t>
            </w:r>
            <w:proofErr w:type="spellEnd"/>
            <w:r w:rsidR="002B76FA" w:rsidRPr="00BE1811">
              <w:t>, validarea si protejarea brevetelor si a altor active necorporale</w:t>
            </w:r>
          </w:p>
        </w:tc>
        <w:tc>
          <w:tcPr>
            <w:tcW w:w="1486" w:type="pct"/>
            <w:noWrap/>
            <w:vAlign w:val="center"/>
          </w:tcPr>
          <w:p w14:paraId="0D451363" w14:textId="4DD33E30" w:rsidR="005E73C1" w:rsidRPr="00BE1811" w:rsidRDefault="00C6605B" w:rsidP="00BE1811">
            <w:pPr>
              <w:jc w:val="both"/>
            </w:pPr>
            <w:r>
              <w:t>C</w:t>
            </w:r>
            <w:r w:rsidR="002B76FA" w:rsidRPr="00BE1811">
              <w:t>heltuieli aferente obținerii, validării și protejării brevetelor și altor active necorporale care aparțin organizației clusterului</w:t>
            </w:r>
          </w:p>
        </w:tc>
        <w:tc>
          <w:tcPr>
            <w:tcW w:w="1560" w:type="pct"/>
            <w:noWrap/>
            <w:vAlign w:val="center"/>
          </w:tcPr>
          <w:p w14:paraId="2E0573BE" w14:textId="77777777" w:rsidR="00D31071" w:rsidRPr="00BE1811" w:rsidRDefault="00D31071" w:rsidP="00D31071">
            <w:r w:rsidRPr="00BE1811">
              <w:t>Achiziția activelor fixe necorporale, pentru a fi folosite în cadrul proiectului, se face pe bază de:</w:t>
            </w:r>
          </w:p>
          <w:p w14:paraId="22360207" w14:textId="77777777" w:rsidR="00D31071" w:rsidRPr="00BE1811" w:rsidRDefault="00D31071" w:rsidP="00D31071">
            <w:pPr>
              <w:numPr>
                <w:ilvl w:val="0"/>
                <w:numId w:val="15"/>
              </w:numPr>
            </w:pPr>
            <w:r w:rsidRPr="00BE1811">
              <w:t>contract pentru obținerea dreptului de proprietate (în cazul cunoștințelor tehnice sau al brevetului),</w:t>
            </w:r>
          </w:p>
          <w:p w14:paraId="0CF8921D" w14:textId="77777777" w:rsidR="00D31071" w:rsidRPr="00BE1811" w:rsidRDefault="00D31071" w:rsidP="00D31071">
            <w:pPr>
              <w:numPr>
                <w:ilvl w:val="0"/>
                <w:numId w:val="15"/>
              </w:numPr>
            </w:pPr>
            <w:r w:rsidRPr="00BE1811">
              <w:t>contract de licență sau de cesiune pentru obținerea unui drept de utilizare.</w:t>
            </w:r>
          </w:p>
          <w:p w14:paraId="370A09E9" w14:textId="77777777" w:rsidR="005E73C1" w:rsidRPr="00BE1811" w:rsidRDefault="005E73C1" w:rsidP="005E73C1"/>
        </w:tc>
      </w:tr>
      <w:tr w:rsidR="00C942EE" w:rsidRPr="00BE1811" w14:paraId="70EF8C1C" w14:textId="77777777" w:rsidTr="00BE1811">
        <w:trPr>
          <w:trHeight w:val="1041"/>
        </w:trPr>
        <w:tc>
          <w:tcPr>
            <w:tcW w:w="228" w:type="pct"/>
            <w:noWrap/>
            <w:vAlign w:val="center"/>
          </w:tcPr>
          <w:p w14:paraId="68D13EEC" w14:textId="77777777" w:rsidR="00C942EE" w:rsidRPr="00BE1811" w:rsidRDefault="00E5798A" w:rsidP="005E73C1">
            <w:r w:rsidRPr="00BE1811">
              <w:t>31</w:t>
            </w:r>
          </w:p>
        </w:tc>
        <w:tc>
          <w:tcPr>
            <w:tcW w:w="623" w:type="pct"/>
            <w:noWrap/>
            <w:vAlign w:val="center"/>
          </w:tcPr>
          <w:p w14:paraId="3E67D8D9" w14:textId="77777777" w:rsidR="00C942EE" w:rsidRPr="00BE1811" w:rsidRDefault="00E5798A" w:rsidP="005E73C1">
            <w:pPr>
              <w:rPr>
                <w:b/>
                <w:bCs/>
                <w:lang w:bidi="ro-RO"/>
              </w:rPr>
            </w:pPr>
            <w:r w:rsidRPr="00BE1811">
              <w:rPr>
                <w:b/>
                <w:bCs/>
                <w:lang w:bidi="ro-RO"/>
              </w:rPr>
              <w:t xml:space="preserve">Cheltuieli pentru </w:t>
            </w:r>
            <w:proofErr w:type="spellStart"/>
            <w:r w:rsidRPr="00BE1811">
              <w:rPr>
                <w:b/>
                <w:bCs/>
                <w:lang w:bidi="ro-RO"/>
              </w:rPr>
              <w:t>detasarea</w:t>
            </w:r>
            <w:proofErr w:type="spellEnd"/>
            <w:r w:rsidRPr="00BE1811">
              <w:rPr>
                <w:b/>
                <w:bCs/>
                <w:lang w:bidi="ro-RO"/>
              </w:rPr>
              <w:t xml:space="preserve"> de personal cu </w:t>
            </w:r>
            <w:proofErr w:type="spellStart"/>
            <w:r w:rsidRPr="00BE1811">
              <w:rPr>
                <w:b/>
                <w:bCs/>
                <w:lang w:bidi="ro-RO"/>
              </w:rPr>
              <w:t>inalta</w:t>
            </w:r>
            <w:proofErr w:type="spellEnd"/>
            <w:r w:rsidRPr="00BE1811">
              <w:rPr>
                <w:b/>
                <w:bCs/>
                <w:lang w:bidi="ro-RO"/>
              </w:rPr>
              <w:t xml:space="preserve"> calificare</w:t>
            </w:r>
          </w:p>
        </w:tc>
        <w:tc>
          <w:tcPr>
            <w:tcW w:w="240" w:type="pct"/>
            <w:noWrap/>
            <w:vAlign w:val="center"/>
          </w:tcPr>
          <w:p w14:paraId="30F6D300" w14:textId="77777777" w:rsidR="00C942EE" w:rsidRPr="00BE1811" w:rsidRDefault="00E5798A" w:rsidP="005E73C1">
            <w:r w:rsidRPr="00BE1811">
              <w:t>125</w:t>
            </w:r>
          </w:p>
        </w:tc>
        <w:tc>
          <w:tcPr>
            <w:tcW w:w="863" w:type="pct"/>
            <w:noWrap/>
            <w:vAlign w:val="center"/>
          </w:tcPr>
          <w:p w14:paraId="08097C7F" w14:textId="3C05A4C2" w:rsidR="00C942EE" w:rsidRPr="00BE1811" w:rsidRDefault="00C6605B" w:rsidP="005E73C1">
            <w:r>
              <w:t>C</w:t>
            </w:r>
            <w:r w:rsidR="00E5798A" w:rsidRPr="00BE1811">
              <w:t xml:space="preserve">heltuieli pentru </w:t>
            </w:r>
            <w:proofErr w:type="spellStart"/>
            <w:r w:rsidR="00E5798A" w:rsidRPr="00BE1811">
              <w:t>detasarea</w:t>
            </w:r>
            <w:proofErr w:type="spellEnd"/>
            <w:r w:rsidR="00E5798A" w:rsidRPr="00BE1811">
              <w:t xml:space="preserve"> de personal cu </w:t>
            </w:r>
            <w:proofErr w:type="spellStart"/>
            <w:r w:rsidR="00E5798A" w:rsidRPr="00BE1811">
              <w:t>inalta</w:t>
            </w:r>
            <w:proofErr w:type="spellEnd"/>
            <w:r w:rsidR="00E5798A" w:rsidRPr="00BE1811">
              <w:t xml:space="preserve"> calificare</w:t>
            </w:r>
          </w:p>
        </w:tc>
        <w:tc>
          <w:tcPr>
            <w:tcW w:w="1486" w:type="pct"/>
            <w:noWrap/>
            <w:vAlign w:val="center"/>
          </w:tcPr>
          <w:p w14:paraId="6EF9D147" w14:textId="3F8E80D7" w:rsidR="00C942EE" w:rsidRPr="00BE1811" w:rsidRDefault="00C6605B" w:rsidP="00BE1811">
            <w:pPr>
              <w:jc w:val="both"/>
            </w:pPr>
            <w:r>
              <w:t>C</w:t>
            </w:r>
            <w:r w:rsidR="00E5798A" w:rsidRPr="00BE1811">
              <w:t>heltuieli pentru detașarea în cadrul organizației clusterului de personal cu înaltă calificare de la o organizație de cercetare sau de la o întreprindere mare</w:t>
            </w:r>
          </w:p>
        </w:tc>
        <w:tc>
          <w:tcPr>
            <w:tcW w:w="1560" w:type="pct"/>
            <w:noWrap/>
            <w:vAlign w:val="center"/>
          </w:tcPr>
          <w:p w14:paraId="00DE7307" w14:textId="77777777" w:rsidR="00C942EE" w:rsidRPr="00BE1811" w:rsidRDefault="0022332E" w:rsidP="00BE1811">
            <w:pPr>
              <w:jc w:val="both"/>
            </w:pPr>
            <w:r w:rsidRPr="00BE1811">
              <w:t xml:space="preserve">Cheltuieli pentru </w:t>
            </w:r>
            <w:proofErr w:type="spellStart"/>
            <w:r w:rsidRPr="00BE1811">
              <w:t>detasarea</w:t>
            </w:r>
            <w:proofErr w:type="spellEnd"/>
            <w:r w:rsidRPr="00BE1811">
              <w:t xml:space="preserve"> de personal cu </w:t>
            </w:r>
            <w:proofErr w:type="spellStart"/>
            <w:r w:rsidRPr="00BE1811">
              <w:t>inalta</w:t>
            </w:r>
            <w:proofErr w:type="spellEnd"/>
            <w:r w:rsidRPr="00BE1811">
              <w:t xml:space="preserve"> calificare care efectuează activități de cercetare, dezvoltare și inovare, într-o funcție nou creată în cadrul organizației clusterului, fără să se înlocuiască alți membri ai personalului. Sunt eligibile toate costurile de personal aferente detașării și încadrării în muncă a personalului cu </w:t>
            </w:r>
            <w:r w:rsidRPr="00BE1811">
              <w:lastRenderedPageBreak/>
              <w:t>înaltă calificare, inclusiv indemnizația de deplasare pentru personalul detașat.</w:t>
            </w:r>
          </w:p>
        </w:tc>
      </w:tr>
      <w:tr w:rsidR="008C45C4" w:rsidRPr="00BE1811" w14:paraId="535B5AC8" w14:textId="77777777" w:rsidTr="006409DC">
        <w:trPr>
          <w:trHeight w:val="1041"/>
        </w:trPr>
        <w:tc>
          <w:tcPr>
            <w:tcW w:w="228" w:type="pct"/>
            <w:vMerge w:val="restart"/>
            <w:noWrap/>
            <w:vAlign w:val="center"/>
          </w:tcPr>
          <w:p w14:paraId="30DF13B2" w14:textId="77777777" w:rsidR="008C45C4" w:rsidRPr="00BE1811" w:rsidRDefault="008C45C4" w:rsidP="005E73C1">
            <w:r w:rsidRPr="00BE1811">
              <w:lastRenderedPageBreak/>
              <w:t>29</w:t>
            </w:r>
          </w:p>
        </w:tc>
        <w:tc>
          <w:tcPr>
            <w:tcW w:w="623" w:type="pct"/>
            <w:vMerge w:val="restart"/>
            <w:noWrap/>
            <w:vAlign w:val="center"/>
          </w:tcPr>
          <w:p w14:paraId="79036CE7" w14:textId="58F19431" w:rsidR="008C45C4" w:rsidRPr="00BE1811" w:rsidRDefault="00C6605B" w:rsidP="005E73C1">
            <w:pPr>
              <w:rPr>
                <w:b/>
                <w:bCs/>
                <w:lang w:bidi="ro-RO"/>
              </w:rPr>
            </w:pPr>
            <w:r>
              <w:rPr>
                <w:b/>
                <w:bCs/>
                <w:lang w:bidi="ro-RO"/>
              </w:rPr>
              <w:t>C</w:t>
            </w:r>
            <w:r w:rsidR="008C45C4" w:rsidRPr="00BE1811">
              <w:rPr>
                <w:b/>
                <w:bCs/>
                <w:lang w:bidi="ro-RO"/>
              </w:rPr>
              <w:t>heltuieli cu servicii</w:t>
            </w:r>
          </w:p>
        </w:tc>
        <w:tc>
          <w:tcPr>
            <w:tcW w:w="240" w:type="pct"/>
            <w:noWrap/>
            <w:vAlign w:val="center"/>
          </w:tcPr>
          <w:p w14:paraId="1375C093" w14:textId="77777777" w:rsidR="008C45C4" w:rsidRPr="00BE1811" w:rsidRDefault="008C45C4" w:rsidP="005E73C1">
            <w:r w:rsidRPr="00BE1811">
              <w:t>121</w:t>
            </w:r>
          </w:p>
        </w:tc>
        <w:tc>
          <w:tcPr>
            <w:tcW w:w="863" w:type="pct"/>
            <w:noWrap/>
            <w:vAlign w:val="center"/>
          </w:tcPr>
          <w:p w14:paraId="2769752F" w14:textId="46CEFEB5" w:rsidR="008C45C4" w:rsidRPr="00BE1811" w:rsidRDefault="00C6605B" w:rsidP="005E73C1">
            <w:r>
              <w:t>C</w:t>
            </w:r>
            <w:r w:rsidR="008C45C4" w:rsidRPr="00BE1811">
              <w:t>heltuieli pentru serviciile de consultanta în domeniul inovări</w:t>
            </w:r>
          </w:p>
        </w:tc>
        <w:tc>
          <w:tcPr>
            <w:tcW w:w="1486" w:type="pct"/>
            <w:noWrap/>
            <w:vAlign w:val="center"/>
          </w:tcPr>
          <w:p w14:paraId="13C1653E" w14:textId="0E0E369B" w:rsidR="008C45C4" w:rsidRPr="00BE1811" w:rsidRDefault="00C6605B" w:rsidP="005E73C1">
            <w:pPr>
              <w:rPr>
                <w:b/>
              </w:rPr>
            </w:pPr>
            <w:r>
              <w:rPr>
                <w:b/>
              </w:rPr>
              <w:t>C</w:t>
            </w:r>
            <w:r w:rsidR="008C45C4" w:rsidRPr="00BE1811">
              <w:rPr>
                <w:b/>
              </w:rPr>
              <w:t>heltuieli pentru achiziția de servicii de consultanță în domeniul inovării:</w:t>
            </w:r>
          </w:p>
          <w:p w14:paraId="7D55B4D7" w14:textId="77777777" w:rsidR="008C45C4" w:rsidRPr="00BE1811" w:rsidRDefault="008C45C4" w:rsidP="00BE1811">
            <w:pPr>
              <w:pStyle w:val="ListParagraph"/>
              <w:numPr>
                <w:ilvl w:val="0"/>
                <w:numId w:val="287"/>
              </w:numPr>
              <w:spacing w:after="120"/>
              <w:jc w:val="both"/>
              <w:rPr>
                <w:sz w:val="22"/>
                <w:szCs w:val="22"/>
              </w:rPr>
            </w:pPr>
            <w:r w:rsidRPr="00BE1811">
              <w:rPr>
                <w:sz w:val="22"/>
                <w:szCs w:val="22"/>
              </w:rPr>
              <w:t xml:space="preserve">Servicii de consultanță, </w:t>
            </w:r>
          </w:p>
          <w:p w14:paraId="5C079A95" w14:textId="77777777" w:rsidR="008C45C4" w:rsidRPr="00BE1811" w:rsidRDefault="008C45C4" w:rsidP="00BE1811">
            <w:pPr>
              <w:pStyle w:val="ListParagraph"/>
              <w:numPr>
                <w:ilvl w:val="0"/>
                <w:numId w:val="287"/>
              </w:numPr>
              <w:spacing w:after="120"/>
              <w:jc w:val="both"/>
              <w:rPr>
                <w:sz w:val="22"/>
                <w:szCs w:val="22"/>
              </w:rPr>
            </w:pPr>
            <w:r w:rsidRPr="00BE1811">
              <w:rPr>
                <w:sz w:val="22"/>
                <w:szCs w:val="22"/>
              </w:rPr>
              <w:t xml:space="preserve">asistență și formare profesională în ceea ce privește transferul de cunoștințe; </w:t>
            </w:r>
          </w:p>
          <w:p w14:paraId="2AC23759" w14:textId="77777777" w:rsidR="008C45C4" w:rsidRPr="00BE1811" w:rsidRDefault="008C45C4" w:rsidP="00BE1811">
            <w:pPr>
              <w:pStyle w:val="ListParagraph"/>
              <w:numPr>
                <w:ilvl w:val="0"/>
                <w:numId w:val="287"/>
              </w:numPr>
              <w:spacing w:after="120"/>
              <w:jc w:val="both"/>
              <w:rPr>
                <w:sz w:val="22"/>
                <w:szCs w:val="22"/>
              </w:rPr>
            </w:pPr>
            <w:r w:rsidRPr="00BE1811">
              <w:rPr>
                <w:sz w:val="22"/>
                <w:szCs w:val="22"/>
              </w:rPr>
              <w:t xml:space="preserve">servicii de consultanță privind achiziționarea de active necorporale pentru cluster și valorificarea activelor necorporale ale clusterului; </w:t>
            </w:r>
          </w:p>
          <w:p w14:paraId="77D2166A" w14:textId="77777777" w:rsidR="008C45C4" w:rsidRPr="00BE1811" w:rsidRDefault="008C45C4" w:rsidP="00BE1811">
            <w:pPr>
              <w:pStyle w:val="ListParagraph"/>
              <w:numPr>
                <w:ilvl w:val="0"/>
                <w:numId w:val="287"/>
              </w:numPr>
              <w:spacing w:after="120"/>
              <w:jc w:val="both"/>
              <w:rPr>
                <w:sz w:val="22"/>
                <w:szCs w:val="22"/>
              </w:rPr>
            </w:pPr>
            <w:r w:rsidRPr="00BE1811">
              <w:rPr>
                <w:sz w:val="22"/>
                <w:szCs w:val="22"/>
              </w:rPr>
              <w:t>servicii de consultanță privind utilizarea standardelor și a reglementărilor care le conțin</w:t>
            </w:r>
          </w:p>
        </w:tc>
        <w:tc>
          <w:tcPr>
            <w:tcW w:w="1560" w:type="pct"/>
            <w:noWrap/>
            <w:vAlign w:val="center"/>
          </w:tcPr>
          <w:p w14:paraId="51B2CC7B" w14:textId="77777777" w:rsidR="008C45C4" w:rsidRPr="00BE1811" w:rsidRDefault="008C45C4" w:rsidP="005E73C1"/>
        </w:tc>
      </w:tr>
      <w:tr w:rsidR="008C45C4" w:rsidRPr="00BE1811" w14:paraId="7B6C07C6" w14:textId="77777777" w:rsidTr="006409DC">
        <w:trPr>
          <w:trHeight w:val="1041"/>
        </w:trPr>
        <w:tc>
          <w:tcPr>
            <w:tcW w:w="228" w:type="pct"/>
            <w:vMerge/>
            <w:noWrap/>
            <w:vAlign w:val="center"/>
          </w:tcPr>
          <w:p w14:paraId="72B68B29" w14:textId="77777777" w:rsidR="008C45C4" w:rsidRPr="00BE1811" w:rsidRDefault="008C45C4" w:rsidP="005E73C1"/>
        </w:tc>
        <w:tc>
          <w:tcPr>
            <w:tcW w:w="623" w:type="pct"/>
            <w:vMerge/>
            <w:noWrap/>
            <w:vAlign w:val="center"/>
          </w:tcPr>
          <w:p w14:paraId="6005A24C" w14:textId="77777777" w:rsidR="008C45C4" w:rsidRPr="00BE1811" w:rsidRDefault="008C45C4" w:rsidP="005E73C1">
            <w:pPr>
              <w:rPr>
                <w:b/>
                <w:bCs/>
                <w:lang w:bidi="ro-RO"/>
              </w:rPr>
            </w:pPr>
          </w:p>
        </w:tc>
        <w:tc>
          <w:tcPr>
            <w:tcW w:w="240" w:type="pct"/>
            <w:noWrap/>
            <w:vAlign w:val="center"/>
          </w:tcPr>
          <w:p w14:paraId="533027EF" w14:textId="77777777" w:rsidR="008C45C4" w:rsidRPr="00BE1811" w:rsidRDefault="008C45C4" w:rsidP="005E73C1">
            <w:r w:rsidRPr="00BE1811">
              <w:t>122</w:t>
            </w:r>
          </w:p>
        </w:tc>
        <w:tc>
          <w:tcPr>
            <w:tcW w:w="863" w:type="pct"/>
            <w:noWrap/>
            <w:vAlign w:val="center"/>
          </w:tcPr>
          <w:p w14:paraId="7978CBFF" w14:textId="52518B69" w:rsidR="008C45C4" w:rsidRPr="00BE1811" w:rsidRDefault="00C6605B" w:rsidP="005E73C1">
            <w:r>
              <w:t>C</w:t>
            </w:r>
            <w:r w:rsidR="008C45C4" w:rsidRPr="00BE1811">
              <w:t>heltuieli pentru servicii de sprijinire a inovării</w:t>
            </w:r>
          </w:p>
        </w:tc>
        <w:tc>
          <w:tcPr>
            <w:tcW w:w="1486" w:type="pct"/>
            <w:noWrap/>
            <w:vAlign w:val="center"/>
          </w:tcPr>
          <w:p w14:paraId="2A36DD1D" w14:textId="77777777" w:rsidR="008C45C4" w:rsidRPr="00BE1811" w:rsidRDefault="008C45C4" w:rsidP="005E73C1">
            <w:r w:rsidRPr="00BE1811">
              <w:t>Cheltuieli pentru servicii de sprijinire a inovării:</w:t>
            </w:r>
          </w:p>
          <w:p w14:paraId="15CD7588" w14:textId="77777777" w:rsidR="008C45C4" w:rsidRPr="00BE1811" w:rsidRDefault="008C45C4" w:rsidP="00BE1811">
            <w:pPr>
              <w:jc w:val="both"/>
            </w:pPr>
            <w:r w:rsidRPr="00BE1811">
              <w:t>costuri cu spații de lucru, bănci de date, biblioteci, cercetare de piață, laboratoare, etichetare de calitate, testarea și certificarea calității în scopul dezvoltării de produse, procese sau servicii mai eficace</w:t>
            </w:r>
          </w:p>
        </w:tc>
        <w:tc>
          <w:tcPr>
            <w:tcW w:w="1560" w:type="pct"/>
            <w:noWrap/>
            <w:vAlign w:val="center"/>
          </w:tcPr>
          <w:p w14:paraId="0622ADA3" w14:textId="77777777" w:rsidR="008C45C4" w:rsidRPr="00BE1811" w:rsidRDefault="008C45C4" w:rsidP="005E73C1"/>
        </w:tc>
      </w:tr>
      <w:tr w:rsidR="00B73C06" w:rsidRPr="00BE1811" w14:paraId="30B80971" w14:textId="77777777" w:rsidTr="00BE1811">
        <w:trPr>
          <w:trHeight w:val="734"/>
        </w:trPr>
        <w:tc>
          <w:tcPr>
            <w:tcW w:w="5000" w:type="pct"/>
            <w:gridSpan w:val="6"/>
            <w:noWrap/>
            <w:vAlign w:val="center"/>
          </w:tcPr>
          <w:p w14:paraId="7A7334A8" w14:textId="77777777" w:rsidR="00B73C06" w:rsidRPr="00BE1811" w:rsidRDefault="00B73C06" w:rsidP="00BE1811">
            <w:pPr>
              <w:pStyle w:val="ListParagraph"/>
              <w:numPr>
                <w:ilvl w:val="0"/>
                <w:numId w:val="286"/>
              </w:numPr>
              <w:rPr>
                <w:sz w:val="22"/>
                <w:szCs w:val="22"/>
              </w:rPr>
            </w:pPr>
            <w:r w:rsidRPr="00BE1811">
              <w:rPr>
                <w:b/>
                <w:sz w:val="22"/>
                <w:szCs w:val="22"/>
              </w:rPr>
              <w:t>Cheltuielile eligibile pentru activitățile de exploatare în clustere de inovare</w:t>
            </w:r>
          </w:p>
        </w:tc>
      </w:tr>
      <w:tr w:rsidR="00B73C06" w:rsidRPr="00BE1811" w14:paraId="5D119B7A" w14:textId="77777777" w:rsidTr="006409DC">
        <w:trPr>
          <w:trHeight w:val="1041"/>
        </w:trPr>
        <w:tc>
          <w:tcPr>
            <w:tcW w:w="228" w:type="pct"/>
            <w:noWrap/>
            <w:vAlign w:val="center"/>
          </w:tcPr>
          <w:p w14:paraId="1F4F09FF" w14:textId="77777777" w:rsidR="00B73C06" w:rsidRPr="00BE1811" w:rsidRDefault="00D715D1" w:rsidP="005E73C1">
            <w:r w:rsidRPr="00BE1811">
              <w:lastRenderedPageBreak/>
              <w:t>25</w:t>
            </w:r>
          </w:p>
        </w:tc>
        <w:tc>
          <w:tcPr>
            <w:tcW w:w="623" w:type="pct"/>
            <w:noWrap/>
            <w:vAlign w:val="center"/>
          </w:tcPr>
          <w:p w14:paraId="363F3C3A" w14:textId="1D5E1057" w:rsidR="00B73C06" w:rsidRPr="00BE1811" w:rsidRDefault="00C6605B" w:rsidP="005E73C1">
            <w:pPr>
              <w:rPr>
                <w:b/>
                <w:bCs/>
                <w:lang w:bidi="ro-RO"/>
              </w:rPr>
            </w:pPr>
            <w:r>
              <w:rPr>
                <w:b/>
                <w:bCs/>
                <w:lang w:bidi="ro-RO"/>
              </w:rPr>
              <w:t>C</w:t>
            </w:r>
            <w:r w:rsidR="00D715D1" w:rsidRPr="00BE1811">
              <w:rPr>
                <w:b/>
                <w:bCs/>
                <w:lang w:bidi="ro-RO"/>
              </w:rPr>
              <w:t>heltuieli salariale</w:t>
            </w:r>
          </w:p>
        </w:tc>
        <w:tc>
          <w:tcPr>
            <w:tcW w:w="240" w:type="pct"/>
            <w:noWrap/>
            <w:vAlign w:val="center"/>
          </w:tcPr>
          <w:p w14:paraId="32F64693" w14:textId="77777777" w:rsidR="00B73C06" w:rsidRPr="00BE1811" w:rsidRDefault="00D715D1" w:rsidP="005E73C1">
            <w:r w:rsidRPr="00BE1811">
              <w:t>83</w:t>
            </w:r>
          </w:p>
        </w:tc>
        <w:tc>
          <w:tcPr>
            <w:tcW w:w="863" w:type="pct"/>
            <w:noWrap/>
            <w:vAlign w:val="center"/>
          </w:tcPr>
          <w:p w14:paraId="2CFE5683" w14:textId="3CA5A13D" w:rsidR="00B73C06" w:rsidRPr="00BE1811" w:rsidRDefault="00C6605B" w:rsidP="005E73C1">
            <w:r>
              <w:t>C</w:t>
            </w:r>
            <w:r w:rsidR="00D715D1" w:rsidRPr="00BE1811">
              <w:t>heltuieli salariale cu personalul implicat in implementarea proiectului (în derularea activităților, altele decât management de proiect)</w:t>
            </w:r>
          </w:p>
        </w:tc>
        <w:tc>
          <w:tcPr>
            <w:tcW w:w="1486" w:type="pct"/>
            <w:noWrap/>
            <w:vAlign w:val="center"/>
          </w:tcPr>
          <w:p w14:paraId="3449A2A7" w14:textId="77777777" w:rsidR="00B73C06" w:rsidRPr="00BE1811" w:rsidRDefault="00D715D1" w:rsidP="00BE1811">
            <w:pPr>
              <w:jc w:val="both"/>
            </w:pPr>
            <w:r w:rsidRPr="00BE1811">
              <w:t xml:space="preserve">Cheltuieli cu personalul: salariale </w:t>
            </w:r>
          </w:p>
        </w:tc>
        <w:tc>
          <w:tcPr>
            <w:tcW w:w="1560" w:type="pct"/>
            <w:noWrap/>
            <w:vAlign w:val="center"/>
          </w:tcPr>
          <w:p w14:paraId="07F1A9F4" w14:textId="77777777" w:rsidR="00B73C06" w:rsidRPr="00BE1811" w:rsidRDefault="00B73C06" w:rsidP="005E73C1"/>
        </w:tc>
      </w:tr>
      <w:tr w:rsidR="00D715D1" w:rsidRPr="00BE1811" w14:paraId="6F6E75DD" w14:textId="77777777" w:rsidTr="006409DC">
        <w:trPr>
          <w:trHeight w:val="1041"/>
        </w:trPr>
        <w:tc>
          <w:tcPr>
            <w:tcW w:w="228" w:type="pct"/>
            <w:noWrap/>
            <w:vAlign w:val="center"/>
          </w:tcPr>
          <w:p w14:paraId="07868D1D" w14:textId="77777777" w:rsidR="00D715D1" w:rsidRPr="00BE1811" w:rsidRDefault="00D715D1" w:rsidP="005E73C1">
            <w:r w:rsidRPr="00BE1811">
              <w:t>27</w:t>
            </w:r>
          </w:p>
        </w:tc>
        <w:tc>
          <w:tcPr>
            <w:tcW w:w="623" w:type="pct"/>
            <w:noWrap/>
            <w:vAlign w:val="center"/>
          </w:tcPr>
          <w:p w14:paraId="4FE03354" w14:textId="77777777" w:rsidR="00D715D1" w:rsidRPr="00BE1811" w:rsidRDefault="00D715D1" w:rsidP="005E73C1">
            <w:pPr>
              <w:rPr>
                <w:b/>
                <w:bCs/>
                <w:lang w:bidi="ro-RO"/>
              </w:rPr>
            </w:pPr>
            <w:r w:rsidRPr="00BE1811">
              <w:rPr>
                <w:b/>
                <w:bCs/>
                <w:lang w:bidi="ro-RO"/>
              </w:rPr>
              <w:t>Cheltuieli cu deplasarea</w:t>
            </w:r>
          </w:p>
        </w:tc>
        <w:tc>
          <w:tcPr>
            <w:tcW w:w="240" w:type="pct"/>
            <w:noWrap/>
            <w:vAlign w:val="center"/>
          </w:tcPr>
          <w:p w14:paraId="671DF448" w14:textId="77777777" w:rsidR="00D715D1" w:rsidRPr="00BE1811" w:rsidRDefault="00D715D1" w:rsidP="005E73C1">
            <w:r w:rsidRPr="00BE1811">
              <w:t>96</w:t>
            </w:r>
          </w:p>
        </w:tc>
        <w:tc>
          <w:tcPr>
            <w:tcW w:w="863" w:type="pct"/>
            <w:noWrap/>
            <w:vAlign w:val="center"/>
          </w:tcPr>
          <w:p w14:paraId="03315509" w14:textId="39276D83" w:rsidR="00D715D1" w:rsidRPr="00BE1811" w:rsidRDefault="00C6605B" w:rsidP="005E73C1">
            <w:r>
              <w:t>C</w:t>
            </w:r>
            <w:r w:rsidR="00D715D1" w:rsidRPr="00BE1811">
              <w:t>heltuieli cu deplasarea (transport, cazare, diurna, etc.)</w:t>
            </w:r>
          </w:p>
        </w:tc>
        <w:tc>
          <w:tcPr>
            <w:tcW w:w="1486" w:type="pct"/>
            <w:noWrap/>
            <w:vAlign w:val="center"/>
          </w:tcPr>
          <w:p w14:paraId="1697FCCF" w14:textId="77777777" w:rsidR="00D715D1" w:rsidRPr="00BE1811" w:rsidRDefault="00D715D1" w:rsidP="00D715D1">
            <w:pPr>
              <w:jc w:val="both"/>
            </w:pPr>
            <w:r w:rsidRPr="00BE1811">
              <w:t>Cheltuieli cu personalul: de deplasare – diurnă, cazare, transport</w:t>
            </w:r>
          </w:p>
        </w:tc>
        <w:tc>
          <w:tcPr>
            <w:tcW w:w="1560" w:type="pct"/>
            <w:noWrap/>
            <w:vAlign w:val="center"/>
          </w:tcPr>
          <w:p w14:paraId="5FCA5011" w14:textId="77777777" w:rsidR="00D715D1" w:rsidRPr="00BE1811" w:rsidRDefault="00881DF1" w:rsidP="005E73C1">
            <w:r w:rsidRPr="00BE1811">
              <w:t>Pentru achiziționarea biletelor de avion se va respecta legislația în vigoare, în sensul că se vor organiza proceduri competitive de achiziție în măsura în care valoarea estimată a serviciilor de transport aerian la nivel de proiect depășește pragul care permite achiziționarea directă.</w:t>
            </w:r>
          </w:p>
        </w:tc>
      </w:tr>
      <w:tr w:rsidR="00D715D1" w:rsidRPr="00BE1811" w14:paraId="2AEC9542" w14:textId="77777777" w:rsidTr="006409DC">
        <w:trPr>
          <w:trHeight w:val="1041"/>
        </w:trPr>
        <w:tc>
          <w:tcPr>
            <w:tcW w:w="228" w:type="pct"/>
            <w:noWrap/>
            <w:vAlign w:val="center"/>
          </w:tcPr>
          <w:p w14:paraId="7BAC8961" w14:textId="77777777" w:rsidR="00D715D1" w:rsidRPr="00BE1811" w:rsidRDefault="002C7B84" w:rsidP="005E73C1">
            <w:r w:rsidRPr="00BE1811">
              <w:t>10</w:t>
            </w:r>
          </w:p>
        </w:tc>
        <w:tc>
          <w:tcPr>
            <w:tcW w:w="623" w:type="pct"/>
            <w:noWrap/>
            <w:vAlign w:val="center"/>
          </w:tcPr>
          <w:p w14:paraId="251F563C" w14:textId="77777777" w:rsidR="00D715D1" w:rsidRPr="00BE1811" w:rsidRDefault="002C7B84" w:rsidP="005E73C1">
            <w:pPr>
              <w:rPr>
                <w:b/>
                <w:bCs/>
                <w:lang w:bidi="ro-RO"/>
              </w:rPr>
            </w:pPr>
            <w:r w:rsidRPr="00BE1811">
              <w:rPr>
                <w:b/>
                <w:bCs/>
                <w:lang w:bidi="ro-RO"/>
              </w:rPr>
              <w:t xml:space="preserve">Cheltuieli generale de </w:t>
            </w:r>
            <w:proofErr w:type="spellStart"/>
            <w:r w:rsidRPr="00BE1811">
              <w:rPr>
                <w:b/>
                <w:bCs/>
                <w:lang w:bidi="ro-RO"/>
              </w:rPr>
              <w:t>administratie</w:t>
            </w:r>
            <w:proofErr w:type="spellEnd"/>
          </w:p>
        </w:tc>
        <w:tc>
          <w:tcPr>
            <w:tcW w:w="240" w:type="pct"/>
            <w:noWrap/>
            <w:vAlign w:val="center"/>
          </w:tcPr>
          <w:p w14:paraId="3E3C0959" w14:textId="77777777" w:rsidR="00D715D1" w:rsidRPr="00BE1811" w:rsidRDefault="002C7B84" w:rsidP="005E73C1">
            <w:r w:rsidRPr="00BE1811">
              <w:t>30</w:t>
            </w:r>
          </w:p>
        </w:tc>
        <w:tc>
          <w:tcPr>
            <w:tcW w:w="863" w:type="pct"/>
            <w:noWrap/>
            <w:vAlign w:val="center"/>
          </w:tcPr>
          <w:p w14:paraId="203F7519" w14:textId="38A117F4" w:rsidR="00D715D1" w:rsidRPr="00BE1811" w:rsidRDefault="00C6605B" w:rsidP="005E73C1">
            <w:r>
              <w:t>C</w:t>
            </w:r>
            <w:r w:rsidR="002C7B84" w:rsidRPr="00BE1811">
              <w:t xml:space="preserve">heltuieli generale de </w:t>
            </w:r>
            <w:proofErr w:type="spellStart"/>
            <w:r w:rsidR="002C7B84" w:rsidRPr="00BE1811">
              <w:t>administratie</w:t>
            </w:r>
            <w:proofErr w:type="spellEnd"/>
            <w:r w:rsidR="002C7B84" w:rsidRPr="00BE1811">
              <w:t xml:space="preserve"> (indirecte pe baza de costuri reale)/cheltuieli de administrare si </w:t>
            </w:r>
            <w:proofErr w:type="spellStart"/>
            <w:r w:rsidR="002C7B84" w:rsidRPr="00BE1811">
              <w:t>functionare</w:t>
            </w:r>
            <w:proofErr w:type="spellEnd"/>
          </w:p>
        </w:tc>
        <w:tc>
          <w:tcPr>
            <w:tcW w:w="1486" w:type="pct"/>
            <w:noWrap/>
            <w:vAlign w:val="center"/>
          </w:tcPr>
          <w:p w14:paraId="3D7C0AC9" w14:textId="77777777" w:rsidR="00D715D1" w:rsidRPr="00BE1811" w:rsidRDefault="002C7B84">
            <w:pPr>
              <w:jc w:val="both"/>
            </w:pPr>
            <w:r w:rsidRPr="00BE1811">
              <w:t xml:space="preserve">Cheltuieli de regie </w:t>
            </w:r>
          </w:p>
        </w:tc>
        <w:tc>
          <w:tcPr>
            <w:tcW w:w="1560" w:type="pct"/>
            <w:noWrap/>
            <w:vAlign w:val="center"/>
          </w:tcPr>
          <w:p w14:paraId="5AB69E87" w14:textId="77777777" w:rsidR="00D715D1" w:rsidRPr="00BE1811" w:rsidRDefault="002C7B84" w:rsidP="005E73C1">
            <w:r w:rsidRPr="00BE1811">
              <w:t>Cheltuieli de regie reprezentând 15% din cheltuielile cu personalul</w:t>
            </w:r>
          </w:p>
        </w:tc>
      </w:tr>
      <w:tr w:rsidR="004806D9" w:rsidRPr="00BE1811" w14:paraId="31D5849F" w14:textId="77777777" w:rsidTr="006409DC">
        <w:trPr>
          <w:trHeight w:val="1041"/>
        </w:trPr>
        <w:tc>
          <w:tcPr>
            <w:tcW w:w="228" w:type="pct"/>
            <w:noWrap/>
            <w:vAlign w:val="center"/>
          </w:tcPr>
          <w:p w14:paraId="5126D440" w14:textId="77777777" w:rsidR="004806D9" w:rsidRPr="00BE1811" w:rsidRDefault="004806D9" w:rsidP="005E73C1">
            <w:r w:rsidRPr="00BE1811">
              <w:t>32</w:t>
            </w:r>
          </w:p>
        </w:tc>
        <w:tc>
          <w:tcPr>
            <w:tcW w:w="623" w:type="pct"/>
            <w:noWrap/>
            <w:vAlign w:val="center"/>
          </w:tcPr>
          <w:p w14:paraId="59A97BD5" w14:textId="77777777" w:rsidR="004806D9" w:rsidRPr="00BE1811" w:rsidRDefault="004806D9" w:rsidP="005E73C1">
            <w:pPr>
              <w:rPr>
                <w:b/>
                <w:bCs/>
                <w:lang w:bidi="ro-RO"/>
              </w:rPr>
            </w:pPr>
            <w:r w:rsidRPr="00BE1811">
              <w:rPr>
                <w:b/>
                <w:bCs/>
                <w:lang w:bidi="ro-RO"/>
              </w:rPr>
              <w:t>Cheltuieli administrative pentru exploatarea clusterelor de inovare, exclusiv cheltuielile de regie</w:t>
            </w:r>
          </w:p>
        </w:tc>
        <w:tc>
          <w:tcPr>
            <w:tcW w:w="240" w:type="pct"/>
            <w:noWrap/>
            <w:vAlign w:val="center"/>
          </w:tcPr>
          <w:p w14:paraId="56007963" w14:textId="77777777" w:rsidR="004806D9" w:rsidRPr="00BE1811" w:rsidRDefault="004806D9" w:rsidP="005E73C1">
            <w:r w:rsidRPr="00BE1811">
              <w:t>126</w:t>
            </w:r>
          </w:p>
        </w:tc>
        <w:tc>
          <w:tcPr>
            <w:tcW w:w="863" w:type="pct"/>
            <w:noWrap/>
            <w:vAlign w:val="center"/>
          </w:tcPr>
          <w:p w14:paraId="6B3DB117" w14:textId="1720AB8F" w:rsidR="004806D9" w:rsidRPr="00BE1811" w:rsidRDefault="00C6605B" w:rsidP="005E73C1">
            <w:r>
              <w:t>C</w:t>
            </w:r>
            <w:r w:rsidR="004806D9" w:rsidRPr="00BE1811">
              <w:t>heltuieli administrative pentru exploatarea clusterelor de inovare, exclusiv cheltuielile de regie</w:t>
            </w:r>
          </w:p>
        </w:tc>
        <w:tc>
          <w:tcPr>
            <w:tcW w:w="1486" w:type="pct"/>
            <w:noWrap/>
            <w:vAlign w:val="center"/>
          </w:tcPr>
          <w:p w14:paraId="38BFAF4D" w14:textId="77777777" w:rsidR="004806D9" w:rsidRPr="00BE1811" w:rsidRDefault="004806D9" w:rsidP="002C7B84">
            <w:pPr>
              <w:jc w:val="both"/>
            </w:pPr>
            <w:r w:rsidRPr="00BE1811">
              <w:t>Alte tipuri de cheltuieli administrative</w:t>
            </w:r>
          </w:p>
        </w:tc>
        <w:tc>
          <w:tcPr>
            <w:tcW w:w="1560" w:type="pct"/>
            <w:noWrap/>
            <w:vAlign w:val="center"/>
          </w:tcPr>
          <w:p w14:paraId="2CB4DED6" w14:textId="77777777" w:rsidR="004806D9" w:rsidRPr="00BE1811" w:rsidRDefault="004806D9" w:rsidP="005E73C1"/>
        </w:tc>
      </w:tr>
      <w:tr w:rsidR="00C4739C" w:rsidRPr="00BE1811" w14:paraId="24944CC8" w14:textId="77777777" w:rsidTr="00C4739C">
        <w:trPr>
          <w:trHeight w:val="1041"/>
        </w:trPr>
        <w:tc>
          <w:tcPr>
            <w:tcW w:w="5000" w:type="pct"/>
            <w:gridSpan w:val="6"/>
            <w:noWrap/>
            <w:vAlign w:val="center"/>
          </w:tcPr>
          <w:p w14:paraId="674D892C" w14:textId="77777777" w:rsidR="00C4739C" w:rsidRPr="00BE1811" w:rsidRDefault="00C4739C" w:rsidP="005E73C1">
            <w:pPr>
              <w:rPr>
                <w:b/>
              </w:rPr>
            </w:pPr>
            <w:r w:rsidRPr="00BE1811">
              <w:rPr>
                <w:b/>
              </w:rPr>
              <w:lastRenderedPageBreak/>
              <w:t>Cheltuieli generale, aplicabile întregului proiect</w:t>
            </w:r>
          </w:p>
        </w:tc>
      </w:tr>
      <w:tr w:rsidR="00C4739C" w:rsidRPr="00BE1811" w14:paraId="7C3149E2" w14:textId="77777777" w:rsidTr="006409DC">
        <w:trPr>
          <w:trHeight w:val="1041"/>
        </w:trPr>
        <w:tc>
          <w:tcPr>
            <w:tcW w:w="228" w:type="pct"/>
            <w:noWrap/>
            <w:vAlign w:val="center"/>
          </w:tcPr>
          <w:p w14:paraId="6852486E" w14:textId="77777777" w:rsidR="00C4739C" w:rsidRPr="00BE1811" w:rsidRDefault="00C4739C" w:rsidP="005E73C1">
            <w:r w:rsidRPr="00BE1811">
              <w:t>11</w:t>
            </w:r>
          </w:p>
        </w:tc>
        <w:tc>
          <w:tcPr>
            <w:tcW w:w="623" w:type="pct"/>
            <w:noWrap/>
            <w:vAlign w:val="center"/>
          </w:tcPr>
          <w:p w14:paraId="37B19182" w14:textId="5B623E1A" w:rsidR="00C4739C" w:rsidRPr="00BE1811" w:rsidRDefault="00C6605B" w:rsidP="005E73C1">
            <w:pPr>
              <w:rPr>
                <w:b/>
                <w:bCs/>
                <w:lang w:bidi="ro-RO"/>
              </w:rPr>
            </w:pPr>
            <w:r>
              <w:rPr>
                <w:b/>
                <w:bCs/>
                <w:lang w:bidi="ro-RO"/>
              </w:rPr>
              <w:t>C</w:t>
            </w:r>
            <w:r w:rsidR="00C4739C" w:rsidRPr="00BE1811">
              <w:rPr>
                <w:b/>
                <w:bCs/>
                <w:lang w:bidi="ro-RO"/>
              </w:rPr>
              <w:t>heltuieli cu taxe/abonamente/cotizații/acorduri/ autorizații necesare pentru implementarea proiectului</w:t>
            </w:r>
          </w:p>
        </w:tc>
        <w:tc>
          <w:tcPr>
            <w:tcW w:w="240" w:type="pct"/>
            <w:noWrap/>
            <w:vAlign w:val="center"/>
          </w:tcPr>
          <w:p w14:paraId="3227F122" w14:textId="77777777" w:rsidR="00C4739C" w:rsidRPr="00BE1811" w:rsidRDefault="00C4739C" w:rsidP="005E73C1">
            <w:r w:rsidRPr="00BE1811">
              <w:t>32</w:t>
            </w:r>
          </w:p>
        </w:tc>
        <w:tc>
          <w:tcPr>
            <w:tcW w:w="863" w:type="pct"/>
            <w:noWrap/>
            <w:vAlign w:val="center"/>
          </w:tcPr>
          <w:p w14:paraId="415A7513" w14:textId="62F54B47" w:rsidR="00C4739C" w:rsidRPr="00BE1811" w:rsidRDefault="00C6605B" w:rsidP="005E73C1">
            <w:r>
              <w:t>C</w:t>
            </w:r>
            <w:r w:rsidR="00C4739C" w:rsidRPr="00BE1811">
              <w:t>heltuieli cu taxe/abonamente/cotizații/acorduri/ autorizații/</w:t>
            </w:r>
            <w:proofErr w:type="spellStart"/>
            <w:r w:rsidR="00C4739C" w:rsidRPr="00BE1811">
              <w:t>garantii</w:t>
            </w:r>
            <w:proofErr w:type="spellEnd"/>
            <w:r w:rsidR="00C4739C" w:rsidRPr="00BE1811">
              <w:t xml:space="preserve"> bancare necesare pentru implementarea proiectului</w:t>
            </w:r>
          </w:p>
        </w:tc>
        <w:tc>
          <w:tcPr>
            <w:tcW w:w="1486" w:type="pct"/>
            <w:noWrap/>
            <w:vAlign w:val="center"/>
          </w:tcPr>
          <w:p w14:paraId="464A3DEE" w14:textId="77777777" w:rsidR="00C4739C" w:rsidRPr="00BE1811" w:rsidRDefault="00C4739C" w:rsidP="002C7B84">
            <w:pPr>
              <w:jc w:val="both"/>
            </w:pPr>
          </w:p>
        </w:tc>
        <w:tc>
          <w:tcPr>
            <w:tcW w:w="1560" w:type="pct"/>
            <w:noWrap/>
            <w:vAlign w:val="center"/>
          </w:tcPr>
          <w:p w14:paraId="2936C01C" w14:textId="77777777" w:rsidR="00C4739C" w:rsidRPr="00BE1811" w:rsidRDefault="00C4739C" w:rsidP="00C4739C">
            <w:r w:rsidRPr="00BE1811">
              <w:rPr>
                <w:b/>
              </w:rPr>
              <w:t xml:space="preserve">Cheltuieli pentru taxe/ abonamente/ cotizații/ acorduri </w:t>
            </w:r>
            <w:r w:rsidRPr="00BE1811">
              <w:t xml:space="preserve">aferente </w:t>
            </w:r>
            <w:proofErr w:type="spellStart"/>
            <w:r w:rsidRPr="00BE1811">
              <w:t>activităţilor</w:t>
            </w:r>
            <w:proofErr w:type="spellEnd"/>
            <w:r w:rsidRPr="00BE1811">
              <w:t xml:space="preserve"> eligibile ale proiectului – se </w:t>
            </w:r>
            <w:proofErr w:type="spellStart"/>
            <w:r w:rsidRPr="00BE1811">
              <w:t>utilizeaza</w:t>
            </w:r>
            <w:proofErr w:type="spellEnd"/>
            <w:r w:rsidRPr="00BE1811">
              <w:t xml:space="preserve"> pentru obținerea certificatului digital pentru acces în </w:t>
            </w:r>
            <w:proofErr w:type="spellStart"/>
            <w:r w:rsidRPr="00BE1811">
              <w:t>MySMIS</w:t>
            </w:r>
            <w:proofErr w:type="spellEnd"/>
            <w:r w:rsidRPr="00BE1811">
              <w:t>.</w:t>
            </w:r>
          </w:p>
          <w:p w14:paraId="3474B42F" w14:textId="77777777" w:rsidR="00C4739C" w:rsidRPr="00BE1811" w:rsidRDefault="00C4739C" w:rsidP="005E73C1"/>
        </w:tc>
      </w:tr>
    </w:tbl>
    <w:p w14:paraId="09EC6901" w14:textId="77777777" w:rsidR="005E73C1" w:rsidRPr="00BE1811" w:rsidRDefault="005E73C1" w:rsidP="00F34D83"/>
    <w:p w14:paraId="4D84EF41"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7FDB6AAC"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1F98556D"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321203B3"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7824C057"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34F3D366"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0901CB65"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24E4A547"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72A5687C"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4EA65921"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5EB61909"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0AEB4424"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7EA1D2B2"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211CEAA8"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6D62E966"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06A0DB01"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32A9CA89"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36CBC28F"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ind w:left="720"/>
        <w:jc w:val="both"/>
      </w:pPr>
    </w:p>
    <w:p w14:paraId="050E8E97" w14:textId="3A8C694F" w:rsidR="00CE5A78" w:rsidRPr="00BE1811" w:rsidRDefault="00CE5A78" w:rsidP="00356FEB">
      <w:pPr>
        <w:tabs>
          <w:tab w:val="left" w:pos="1134"/>
          <w:tab w:val="left" w:pos="3119"/>
          <w:tab w:val="left" w:pos="4537"/>
          <w:tab w:val="left" w:pos="6237"/>
          <w:tab w:val="left" w:pos="6407"/>
          <w:tab w:val="left" w:leader="dot" w:pos="8789"/>
        </w:tabs>
        <w:spacing w:after="0" w:line="240" w:lineRule="auto"/>
        <w:ind w:left="720"/>
        <w:jc w:val="both"/>
      </w:pPr>
    </w:p>
    <w:p w14:paraId="1A80F2BA" w14:textId="77777777" w:rsidR="004D2C32" w:rsidRPr="00BE1811" w:rsidRDefault="004D2C32" w:rsidP="00356FEB">
      <w:pPr>
        <w:tabs>
          <w:tab w:val="left" w:pos="1134"/>
          <w:tab w:val="left" w:pos="3119"/>
          <w:tab w:val="left" w:pos="4537"/>
          <w:tab w:val="left" w:pos="6237"/>
          <w:tab w:val="left" w:pos="6407"/>
          <w:tab w:val="left" w:leader="dot" w:pos="8789"/>
        </w:tabs>
        <w:spacing w:after="0" w:line="240" w:lineRule="auto"/>
        <w:jc w:val="both"/>
        <w:rPr>
          <w:color w:val="FF0000"/>
        </w:rPr>
        <w:sectPr w:rsidR="004D2C32" w:rsidRPr="00BE1811" w:rsidSect="00BE1811">
          <w:pgSz w:w="16840" w:h="11900" w:orient="landscape"/>
          <w:pgMar w:top="1366" w:right="851" w:bottom="885" w:left="862" w:header="0" w:footer="6" w:gutter="0"/>
          <w:cols w:space="720"/>
          <w:noEndnote/>
          <w:docGrid w:linePitch="360"/>
        </w:sectPr>
      </w:pPr>
    </w:p>
    <w:p w14:paraId="0F469E5F" w14:textId="77777777" w:rsidR="00F34D83" w:rsidRPr="00BE1811" w:rsidRDefault="00F34D83" w:rsidP="00356FEB">
      <w:pPr>
        <w:tabs>
          <w:tab w:val="left" w:pos="1134"/>
          <w:tab w:val="left" w:pos="3119"/>
          <w:tab w:val="left" w:pos="4537"/>
          <w:tab w:val="left" w:pos="6237"/>
          <w:tab w:val="left" w:pos="6407"/>
          <w:tab w:val="left" w:leader="dot" w:pos="8789"/>
        </w:tabs>
        <w:spacing w:after="0" w:line="240" w:lineRule="auto"/>
        <w:jc w:val="both"/>
      </w:pPr>
    </w:p>
    <w:tbl>
      <w:tblPr>
        <w:tblW w:w="15204" w:type="dxa"/>
        <w:tblInd w:w="-1366" w:type="dxa"/>
        <w:tblLook w:val="00A0" w:firstRow="1" w:lastRow="0" w:firstColumn="1" w:lastColumn="0" w:noHBand="0" w:noVBand="0"/>
      </w:tblPr>
      <w:tblGrid>
        <w:gridCol w:w="2649"/>
        <w:gridCol w:w="12555"/>
      </w:tblGrid>
      <w:tr w:rsidR="00F34D83" w:rsidRPr="00BE1811" w14:paraId="23EAE2DB" w14:textId="77777777" w:rsidTr="00BE1811">
        <w:trPr>
          <w:trHeight w:val="1588"/>
        </w:trPr>
        <w:tc>
          <w:tcPr>
            <w:tcW w:w="2649" w:type="dxa"/>
            <w:tcBorders>
              <w:right w:val="thinThickSmallGap" w:sz="24" w:space="0" w:color="auto"/>
            </w:tcBorders>
            <w:vAlign w:val="center"/>
          </w:tcPr>
          <w:p w14:paraId="23364DF9" w14:textId="77777777" w:rsidR="00F34D83" w:rsidRPr="00BE1811" w:rsidRDefault="00F34D83" w:rsidP="00356FEB">
            <w:pPr>
              <w:autoSpaceDE w:val="0"/>
              <w:autoSpaceDN w:val="0"/>
              <w:adjustRightInd w:val="0"/>
              <w:spacing w:after="0" w:line="240" w:lineRule="auto"/>
              <w:jc w:val="center"/>
              <w:rPr>
                <w:i/>
              </w:rPr>
            </w:pPr>
            <w:r w:rsidRPr="00BE1811">
              <w:rPr>
                <w:i/>
              </w:rPr>
              <w:t>ATENȚIE!</w:t>
            </w:r>
          </w:p>
        </w:tc>
        <w:tc>
          <w:tcPr>
            <w:tcW w:w="12555" w:type="dxa"/>
            <w:tcBorders>
              <w:left w:val="thinThickSmallGap" w:sz="24" w:space="0" w:color="auto"/>
            </w:tcBorders>
          </w:tcPr>
          <w:p w14:paraId="755A0A6B" w14:textId="77777777" w:rsidR="00FA3C87" w:rsidRPr="00BE1811" w:rsidRDefault="00FA3C87" w:rsidP="00356FEB">
            <w:pPr>
              <w:autoSpaceDE w:val="0"/>
              <w:autoSpaceDN w:val="0"/>
              <w:adjustRightInd w:val="0"/>
              <w:spacing w:after="0" w:line="240" w:lineRule="auto"/>
              <w:jc w:val="both"/>
              <w:rPr>
                <w:b/>
              </w:rPr>
            </w:pPr>
          </w:p>
          <w:p w14:paraId="1A4E9738" w14:textId="77777777" w:rsidR="004D2C32" w:rsidRPr="00BE1811" w:rsidRDefault="00F34D83" w:rsidP="00BE1811">
            <w:pPr>
              <w:autoSpaceDE w:val="0"/>
              <w:autoSpaceDN w:val="0"/>
              <w:adjustRightInd w:val="0"/>
              <w:spacing w:after="0" w:line="240" w:lineRule="auto"/>
              <w:rPr>
                <w:b/>
              </w:rPr>
            </w:pPr>
            <w:r w:rsidRPr="00BE1811">
              <w:rPr>
                <w:b/>
              </w:rPr>
              <w:t xml:space="preserve">Toate cheltuielile efectuate pentru realizarea unei imobilizări corporale sau necorporale </w:t>
            </w:r>
          </w:p>
          <w:p w14:paraId="540C0BFF" w14:textId="77777777" w:rsidR="004D2C32" w:rsidRPr="00BE1811" w:rsidRDefault="00F34D83" w:rsidP="00BE1811">
            <w:pPr>
              <w:autoSpaceDE w:val="0"/>
              <w:autoSpaceDN w:val="0"/>
              <w:adjustRightInd w:val="0"/>
              <w:spacing w:after="0" w:line="240" w:lineRule="auto"/>
            </w:pPr>
            <w:r w:rsidRPr="00BE1811">
              <w:rPr>
                <w:b/>
              </w:rPr>
              <w:t>recunoscută ca activ se vor înregistra în contabilitatea organizației clusterului</w:t>
            </w:r>
            <w:r w:rsidRPr="00BE1811">
              <w:t xml:space="preserve"> în </w:t>
            </w:r>
          </w:p>
          <w:p w14:paraId="6D350881" w14:textId="77777777" w:rsidR="004D2C32" w:rsidRPr="00BE1811" w:rsidRDefault="00F34D83" w:rsidP="00BE1811">
            <w:pPr>
              <w:autoSpaceDE w:val="0"/>
              <w:autoSpaceDN w:val="0"/>
              <w:adjustRightInd w:val="0"/>
              <w:spacing w:after="0" w:line="240" w:lineRule="auto"/>
            </w:pPr>
            <w:r w:rsidRPr="00BE1811">
              <w:t>conformitate cu OMFP nr.1802/2014 privind reglementările contabile privind situațiile financiare</w:t>
            </w:r>
          </w:p>
          <w:p w14:paraId="26943905" w14:textId="77777777" w:rsidR="004D2C32" w:rsidRPr="00BE1811" w:rsidRDefault="00F34D83" w:rsidP="00BE1811">
            <w:pPr>
              <w:autoSpaceDE w:val="0"/>
              <w:autoSpaceDN w:val="0"/>
              <w:adjustRightInd w:val="0"/>
              <w:spacing w:after="0" w:line="240" w:lineRule="auto"/>
            </w:pPr>
            <w:r w:rsidRPr="00BE1811">
              <w:t xml:space="preserve"> anuale/individuale și situațiile financiare anuale consolidate, și vor reprezenta valoarea totală </w:t>
            </w:r>
          </w:p>
          <w:p w14:paraId="1F5C4DE9" w14:textId="77777777" w:rsidR="004D2C32" w:rsidRPr="00BE1811" w:rsidRDefault="00F34D83" w:rsidP="00BE1811">
            <w:pPr>
              <w:autoSpaceDE w:val="0"/>
              <w:autoSpaceDN w:val="0"/>
              <w:adjustRightInd w:val="0"/>
              <w:spacing w:after="0" w:line="240" w:lineRule="auto"/>
            </w:pPr>
            <w:r w:rsidRPr="00BE1811">
              <w:t xml:space="preserve">a activului, respectiv în conformitate cu prevederile OMFP nr. 3103/2017 privind aprobarea </w:t>
            </w:r>
          </w:p>
          <w:p w14:paraId="332595FF" w14:textId="77777777" w:rsidR="00F34D83" w:rsidRPr="00BE1811" w:rsidRDefault="00F34D83" w:rsidP="00BE1811">
            <w:pPr>
              <w:autoSpaceDE w:val="0"/>
              <w:autoSpaceDN w:val="0"/>
              <w:adjustRightInd w:val="0"/>
              <w:spacing w:after="0" w:line="240" w:lineRule="auto"/>
            </w:pPr>
            <w:r w:rsidRPr="00BE1811">
              <w:t>Reglementărilor contabile pentru persoanele juridice fără scop patrimonial.</w:t>
            </w:r>
          </w:p>
          <w:p w14:paraId="43F833E0" w14:textId="77777777" w:rsidR="00881DF1" w:rsidRPr="00BE1811" w:rsidRDefault="00881DF1">
            <w:pPr>
              <w:autoSpaceDE w:val="0"/>
              <w:autoSpaceDN w:val="0"/>
              <w:adjustRightInd w:val="0"/>
              <w:spacing w:after="0" w:line="240" w:lineRule="auto"/>
              <w:jc w:val="both"/>
            </w:pPr>
          </w:p>
        </w:tc>
      </w:tr>
    </w:tbl>
    <w:p w14:paraId="050DB42B" w14:textId="77777777" w:rsidR="00F34D83" w:rsidRPr="00BE1811" w:rsidRDefault="00F34D83" w:rsidP="00356FEB">
      <w:pPr>
        <w:tabs>
          <w:tab w:val="left" w:pos="1134"/>
          <w:tab w:val="left" w:pos="3119"/>
          <w:tab w:val="left" w:pos="4537"/>
          <w:tab w:val="left" w:pos="6237"/>
          <w:tab w:val="left" w:pos="6407"/>
          <w:tab w:val="left" w:leader="dot" w:pos="8789"/>
        </w:tabs>
        <w:spacing w:after="0" w:line="240" w:lineRule="auto"/>
        <w:jc w:val="both"/>
      </w:pPr>
    </w:p>
    <w:p w14:paraId="26D2E080" w14:textId="470DFA92" w:rsidR="00F34D83" w:rsidRPr="00BE1811" w:rsidRDefault="00F34D83">
      <w:pPr>
        <w:autoSpaceDE w:val="0"/>
        <w:autoSpaceDN w:val="0"/>
        <w:adjustRightInd w:val="0"/>
        <w:spacing w:before="100" w:beforeAutospacing="1" w:after="100" w:afterAutospacing="1" w:line="240" w:lineRule="auto"/>
        <w:jc w:val="both"/>
        <w:rPr>
          <w:b/>
        </w:rPr>
      </w:pPr>
      <w:r w:rsidRPr="00BE1811">
        <w:rPr>
          <w:b/>
        </w:rPr>
        <w:t>Cheltuielile de la categoria C</w:t>
      </w:r>
      <w:r w:rsidR="009B45E6" w:rsidRPr="00BE1811">
        <w:rPr>
          <w:b/>
        </w:rPr>
        <w:t xml:space="preserve"> (Cheltuielile eligibile pentru activitățile de exploatare în clustere de inovare)</w:t>
      </w:r>
      <w:r w:rsidRPr="00BE1811">
        <w:rPr>
          <w:b/>
        </w:rPr>
        <w:t xml:space="preserve"> sunt eligibile exclusiv pentru următoarele activități: </w:t>
      </w:r>
    </w:p>
    <w:p w14:paraId="02FB4CB2" w14:textId="77777777" w:rsidR="00F34D83" w:rsidRPr="00BE1811" w:rsidRDefault="00F34D83" w:rsidP="00BE1811">
      <w:pPr>
        <w:autoSpaceDE w:val="0"/>
        <w:autoSpaceDN w:val="0"/>
        <w:adjustRightInd w:val="0"/>
        <w:spacing w:before="100" w:beforeAutospacing="1" w:after="100" w:afterAutospacing="1" w:line="240" w:lineRule="auto"/>
        <w:ind w:left="720"/>
        <w:jc w:val="both"/>
      </w:pPr>
      <w:r w:rsidRPr="00BE1811">
        <w:t xml:space="preserve">(a) animarea clusterului pentru a facilita colaborarea, schimbul de informații și furnizarea sau direcționarea serviciilor specializate și personalizate de sprijin pentru întreprinderi; </w:t>
      </w:r>
    </w:p>
    <w:p w14:paraId="7DB9F2FF" w14:textId="77777777" w:rsidR="00F34D83" w:rsidRPr="00BE1811" w:rsidRDefault="00F34D83" w:rsidP="00BE1811">
      <w:pPr>
        <w:autoSpaceDE w:val="0"/>
        <w:autoSpaceDN w:val="0"/>
        <w:adjustRightInd w:val="0"/>
        <w:spacing w:before="100" w:beforeAutospacing="1" w:after="100" w:afterAutospacing="1" w:line="240" w:lineRule="auto"/>
        <w:ind w:left="720"/>
        <w:jc w:val="both"/>
      </w:pPr>
      <w:r w:rsidRPr="00BE1811">
        <w:t xml:space="preserve">(b) promovarea clusterului pentru a spori participarea unor noi întreprinderi sau organizații și pentru a beneficia de o mai mare vizibilitate; </w:t>
      </w:r>
    </w:p>
    <w:p w14:paraId="61AC1287" w14:textId="77777777" w:rsidR="00F34D83" w:rsidRPr="00BE1811" w:rsidRDefault="00F34D83" w:rsidP="00BE1811">
      <w:pPr>
        <w:autoSpaceDE w:val="0"/>
        <w:autoSpaceDN w:val="0"/>
        <w:adjustRightInd w:val="0"/>
        <w:spacing w:before="100" w:beforeAutospacing="1" w:after="100" w:afterAutospacing="1" w:line="240" w:lineRule="auto"/>
        <w:ind w:left="720"/>
        <w:jc w:val="both"/>
      </w:pPr>
      <w:r w:rsidRPr="00BE1811">
        <w:t xml:space="preserve">(c) gestionarea instalațiilor aparținând clusterului de inovare; </w:t>
      </w:r>
    </w:p>
    <w:p w14:paraId="214FB98F" w14:textId="77777777" w:rsidR="00F34D83" w:rsidRPr="00BE1811" w:rsidRDefault="00F34D83" w:rsidP="00BE1811">
      <w:pPr>
        <w:autoSpaceDE w:val="0"/>
        <w:autoSpaceDN w:val="0"/>
        <w:adjustRightInd w:val="0"/>
        <w:spacing w:before="100" w:beforeAutospacing="1" w:after="100" w:afterAutospacing="1" w:line="240" w:lineRule="auto"/>
        <w:ind w:left="720"/>
        <w:jc w:val="both"/>
      </w:pPr>
      <w:r w:rsidRPr="00BE1811">
        <w:t>(d) organizarea</w:t>
      </w:r>
      <w:r w:rsidR="00471AB4" w:rsidRPr="00BE1811">
        <w:t>/pa</w:t>
      </w:r>
      <w:r w:rsidR="00884FA8" w:rsidRPr="00BE1811">
        <w:t>r</w:t>
      </w:r>
      <w:r w:rsidR="00471AB4" w:rsidRPr="00BE1811">
        <w:t>ticiparea</w:t>
      </w:r>
      <w:r w:rsidRPr="00BE1811">
        <w:t xml:space="preserve"> </w:t>
      </w:r>
      <w:r w:rsidR="00471AB4" w:rsidRPr="00BE1811">
        <w:t xml:space="preserve">la </w:t>
      </w:r>
      <w:r w:rsidRPr="00BE1811">
        <w:t>programe de formare, ateliere și conferințe pentru a sprijini schimbul de cunoștințe și stabilirea de contacte, precum și cooperarea transnațională.</w:t>
      </w:r>
    </w:p>
    <w:p w14:paraId="0A8E67BD" w14:textId="77777777" w:rsidR="00F34D83" w:rsidRPr="00BE1811"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pPr>
      <w:r w:rsidRPr="00BE1811">
        <w:t>Cheltuiala cu taxa pe valoarea adăugată nedeductibilă, potrivit legii, aferentă cheltuielilor eligibile efectuate în cadrul proiectelor</w:t>
      </w:r>
      <w:r w:rsidR="00B278C5" w:rsidRPr="00BE1811">
        <w:t>,</w:t>
      </w:r>
      <w:r w:rsidRPr="00BE1811">
        <w:t xml:space="preserve"> este eligibilă. </w:t>
      </w:r>
    </w:p>
    <w:p w14:paraId="142E6766" w14:textId="77777777" w:rsidR="00F34D83" w:rsidRPr="00BE1811"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pPr>
      <w:r w:rsidRPr="00BE1811">
        <w:t xml:space="preserve">În vederea întocmirii bugetului proiectului (solicitantul va semna o Declarație privind eligibilitatea/ </w:t>
      </w:r>
      <w:proofErr w:type="spellStart"/>
      <w:r w:rsidRPr="00BE1811">
        <w:t>nedeductibilitatea</w:t>
      </w:r>
      <w:proofErr w:type="spellEnd"/>
      <w:r w:rsidRPr="00BE1811">
        <w:t xml:space="preserve"> TVA aferente cheltuielilor eligibile</w:t>
      </w:r>
      <w:r w:rsidR="00B278C5" w:rsidRPr="00BE1811">
        <w:t xml:space="preserve"> </w:t>
      </w:r>
      <w:r w:rsidRPr="00BE1811">
        <w:t>-</w:t>
      </w:r>
      <w:r w:rsidR="00B278C5" w:rsidRPr="00BE1811">
        <w:t xml:space="preserve"> </w:t>
      </w:r>
      <w:r w:rsidRPr="00BE1811">
        <w:rPr>
          <w:i/>
        </w:rPr>
        <w:t>Anexa 2.4</w:t>
      </w:r>
      <w:r w:rsidRPr="00BE1811">
        <w:t xml:space="preserve"> la prezentul Ghid.)</w:t>
      </w:r>
    </w:p>
    <w:p w14:paraId="53416E33" w14:textId="77777777" w:rsidR="00F34D83" w:rsidRPr="00BE1811" w:rsidRDefault="00F34D83" w:rsidP="00F34D83">
      <w:pPr>
        <w:autoSpaceDE w:val="0"/>
        <w:autoSpaceDN w:val="0"/>
        <w:adjustRightInd w:val="0"/>
        <w:spacing w:before="100" w:beforeAutospacing="1" w:after="100" w:afterAutospacing="1" w:line="240" w:lineRule="auto"/>
        <w:jc w:val="both"/>
      </w:pPr>
      <w:r w:rsidRPr="00BE1811">
        <w:t xml:space="preserve">În cazul în care solicitantul a optat pentru a da o declarație pe propria răspundere privind eligibilitatea/ </w:t>
      </w:r>
      <w:proofErr w:type="spellStart"/>
      <w:r w:rsidRPr="00BE1811">
        <w:t>nedeductibilitatea</w:t>
      </w:r>
      <w:proofErr w:type="spellEnd"/>
      <w:r w:rsidRPr="00BE1811">
        <w:t xml:space="preserve"> TVA, atunci, în cererea de finanțare, cheltuielile eligibile se calculează cu TVA.</w:t>
      </w:r>
    </w:p>
    <w:p w14:paraId="69F6634D" w14:textId="053F1825" w:rsidR="00F34D83" w:rsidRDefault="00F34D83" w:rsidP="00BE1811">
      <w:pPr>
        <w:spacing w:before="100" w:beforeAutospacing="1" w:after="100" w:afterAutospacing="1" w:line="240" w:lineRule="auto"/>
        <w:contextualSpacing/>
        <w:jc w:val="both"/>
      </w:pPr>
      <w:r w:rsidRPr="00BE1811">
        <w:t>Cheltuielile indirecte (conform art.68 litera b) din Regulamentul 1303/2013) sunt eligibile prin aplicarea unei rate forfetare de 15% din totalul costurilor eligibile de personal. Solicitantul poate opta pentru valoarea zero a cheltuielilor indirecte, dacă nu dorește rambursarea acestor cheltuieli.</w:t>
      </w:r>
    </w:p>
    <w:p w14:paraId="608DFC63" w14:textId="77777777" w:rsidR="00A330AC" w:rsidRPr="00BE1811" w:rsidRDefault="00A330AC" w:rsidP="00BE1811">
      <w:pPr>
        <w:spacing w:before="100" w:beforeAutospacing="1" w:after="100" w:afterAutospacing="1" w:line="240" w:lineRule="auto"/>
        <w:contextualSpacing/>
        <w:jc w:val="both"/>
      </w:pPr>
    </w:p>
    <w:p w14:paraId="681B84F6" w14:textId="77777777" w:rsidR="009E3BE1" w:rsidRPr="00BE1811" w:rsidRDefault="009E3BE1" w:rsidP="00F34D83">
      <w:pPr>
        <w:autoSpaceDE w:val="0"/>
        <w:autoSpaceDN w:val="0"/>
        <w:adjustRightInd w:val="0"/>
        <w:spacing w:before="100" w:beforeAutospacing="1" w:after="100" w:afterAutospacing="1" w:line="240" w:lineRule="auto"/>
        <w:jc w:val="both"/>
      </w:pPr>
      <w:r w:rsidRPr="00BE1811">
        <w:rPr>
          <w:b/>
        </w:rPr>
        <w:t>ATENȚIE !!! Cheltuielile neeligibile, dar obligatorii pentru proiect sunt</w:t>
      </w:r>
      <w:r w:rsidRPr="00BE1811">
        <w:t>:</w:t>
      </w:r>
    </w:p>
    <w:p w14:paraId="02C8B866" w14:textId="77777777" w:rsidR="009E3BE1" w:rsidRPr="00BE1811" w:rsidRDefault="00F34D83" w:rsidP="00BE1811">
      <w:pPr>
        <w:pStyle w:val="ListParagraph"/>
        <w:numPr>
          <w:ilvl w:val="0"/>
          <w:numId w:val="288"/>
        </w:numPr>
        <w:autoSpaceDE w:val="0"/>
        <w:autoSpaceDN w:val="0"/>
        <w:adjustRightInd w:val="0"/>
        <w:spacing w:before="100" w:beforeAutospacing="1" w:after="100" w:afterAutospacing="1" w:line="240" w:lineRule="auto"/>
        <w:jc w:val="both"/>
        <w:rPr>
          <w:b/>
          <w:sz w:val="22"/>
          <w:szCs w:val="22"/>
        </w:rPr>
      </w:pPr>
      <w:r w:rsidRPr="00BE1811">
        <w:rPr>
          <w:b/>
          <w:sz w:val="22"/>
          <w:szCs w:val="22"/>
        </w:rPr>
        <w:t xml:space="preserve">Cheltuiala cu auditul final (categoria 7/ subcategoria 15), </w:t>
      </w:r>
    </w:p>
    <w:p w14:paraId="6956E22A" w14:textId="1D38C180" w:rsidR="009E3BE1" w:rsidRPr="00BE1811" w:rsidRDefault="009E3BE1" w:rsidP="00BE1811">
      <w:pPr>
        <w:pStyle w:val="ListParagraph"/>
        <w:numPr>
          <w:ilvl w:val="0"/>
          <w:numId w:val="288"/>
        </w:numPr>
        <w:autoSpaceDE w:val="0"/>
        <w:autoSpaceDN w:val="0"/>
        <w:adjustRightInd w:val="0"/>
        <w:spacing w:before="100" w:beforeAutospacing="1" w:after="100" w:afterAutospacing="1" w:line="240" w:lineRule="auto"/>
        <w:jc w:val="both"/>
        <w:rPr>
          <w:b/>
          <w:sz w:val="22"/>
          <w:szCs w:val="22"/>
        </w:rPr>
      </w:pPr>
      <w:r w:rsidRPr="00BE1811">
        <w:rPr>
          <w:b/>
          <w:sz w:val="22"/>
          <w:szCs w:val="22"/>
        </w:rPr>
        <w:t xml:space="preserve">Cheltuielile cu </w:t>
      </w:r>
      <w:r w:rsidR="00F34D83" w:rsidRPr="00BE1811">
        <w:rPr>
          <w:b/>
          <w:sz w:val="22"/>
          <w:szCs w:val="22"/>
        </w:rPr>
        <w:t xml:space="preserve">managementul de proiect (categoria 9/ subcategoria 21) </w:t>
      </w:r>
    </w:p>
    <w:p w14:paraId="452F5F8B" w14:textId="08844B22" w:rsidR="00F34D83" w:rsidRPr="00BE1811" w:rsidRDefault="009E3BE1" w:rsidP="00BE1811">
      <w:pPr>
        <w:pStyle w:val="ListParagraph"/>
        <w:numPr>
          <w:ilvl w:val="0"/>
          <w:numId w:val="288"/>
        </w:numPr>
        <w:autoSpaceDE w:val="0"/>
        <w:autoSpaceDN w:val="0"/>
        <w:adjustRightInd w:val="0"/>
        <w:spacing w:before="100" w:beforeAutospacing="1" w:after="100" w:afterAutospacing="1" w:line="240" w:lineRule="auto"/>
        <w:jc w:val="both"/>
        <w:rPr>
          <w:sz w:val="22"/>
          <w:szCs w:val="22"/>
          <w:u w:val="single"/>
        </w:rPr>
      </w:pPr>
      <w:r w:rsidRPr="00BE1811">
        <w:rPr>
          <w:b/>
          <w:sz w:val="22"/>
          <w:szCs w:val="22"/>
        </w:rPr>
        <w:t>Cheltuielile pentru i</w:t>
      </w:r>
      <w:r w:rsidR="00F34D83" w:rsidRPr="00BE1811">
        <w:rPr>
          <w:b/>
          <w:sz w:val="22"/>
          <w:szCs w:val="22"/>
        </w:rPr>
        <w:t xml:space="preserve">nformare, comunicare și publicitate (categoria 8/ subcategoria 16) </w:t>
      </w:r>
    </w:p>
    <w:p w14:paraId="457132C2" w14:textId="77777777" w:rsidR="00F34D83" w:rsidRPr="00BE1811"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jc w:val="both"/>
      </w:pPr>
      <w:r w:rsidRPr="00BE1811">
        <w:t>În afara acestor cheltuieli eligibile, proiectul poate necesita o serie de alte cheltuieli care nu sunt eligibile, dar sunt necesare pentru buna implementare a proiectului. Aceste cheltuieli se suportă de către solicitant, fără a fi luate în considerare la determinarea valorii/intensității asistenței financiare nerambursabile.</w:t>
      </w:r>
    </w:p>
    <w:p w14:paraId="22B51F75" w14:textId="77777777" w:rsidR="00F34D83" w:rsidRPr="00BE1811" w:rsidRDefault="00F34D83" w:rsidP="00F34D83">
      <w:pPr>
        <w:spacing w:before="100" w:beforeAutospacing="1" w:after="100" w:afterAutospacing="1" w:line="240" w:lineRule="auto"/>
        <w:jc w:val="both"/>
        <w:rPr>
          <w:b/>
        </w:rPr>
      </w:pPr>
      <w:r w:rsidRPr="00BE1811">
        <w:rPr>
          <w:b/>
        </w:rPr>
        <w:t xml:space="preserve">Condiții specifice privind investițiile în clustere: </w:t>
      </w:r>
    </w:p>
    <w:p w14:paraId="1984A353" w14:textId="77777777" w:rsidR="00F34D83" w:rsidRPr="00BE1811" w:rsidRDefault="00F34D83" w:rsidP="003D6C51">
      <w:pPr>
        <w:numPr>
          <w:ilvl w:val="0"/>
          <w:numId w:val="26"/>
        </w:numPr>
        <w:spacing w:before="100" w:beforeAutospacing="1" w:after="100" w:afterAutospacing="1" w:line="240" w:lineRule="auto"/>
        <w:jc w:val="both"/>
        <w:rPr>
          <w:rStyle w:val="ln2articol1"/>
          <w:b w:val="0"/>
          <w:color w:val="auto"/>
        </w:rPr>
      </w:pPr>
      <w:r w:rsidRPr="00BE1811">
        <w:rPr>
          <w:rStyle w:val="ln2articol1"/>
          <w:b w:val="0"/>
          <w:color w:val="auto"/>
        </w:rPr>
        <w:t xml:space="preserve">Investiția trebuie menținută în regiunea (beneficiară) în care a fost amplasată inițial, pentru o perioadă de cel puțin </w:t>
      </w:r>
      <w:r w:rsidR="002B41C7" w:rsidRPr="00BE1811">
        <w:rPr>
          <w:rStyle w:val="ln2articol1"/>
          <w:b w:val="0"/>
          <w:color w:val="auto"/>
        </w:rPr>
        <w:t>5</w:t>
      </w:r>
      <w:r w:rsidR="00E67963" w:rsidRPr="00BE1811">
        <w:rPr>
          <w:rStyle w:val="FootnoteReference"/>
        </w:rPr>
        <w:footnoteReference w:id="15"/>
      </w:r>
      <w:r w:rsidRPr="00BE1811">
        <w:rPr>
          <w:rStyle w:val="ln2articol1"/>
          <w:b w:val="0"/>
          <w:color w:val="auto"/>
        </w:rPr>
        <w:t xml:space="preserve"> ani de la finalizarea investițiilor. Această condiție nu împiedică înlocuirea unei instalații sau a unui echipament care a devenit </w:t>
      </w:r>
      <w:r w:rsidRPr="00BE1811">
        <w:rPr>
          <w:rStyle w:val="ln2articol1"/>
          <w:b w:val="0"/>
          <w:bCs/>
          <w:noProof/>
          <w:color w:val="000000" w:themeColor="text1"/>
        </w:rPr>
        <w:t xml:space="preserve">depășit </w:t>
      </w:r>
      <w:r w:rsidRPr="00BE1811">
        <w:rPr>
          <w:rStyle w:val="ln2articol1"/>
          <w:b w:val="0"/>
          <w:color w:val="auto"/>
        </w:rPr>
        <w:t>sau a fost distrus în această perioadă, cu condiția ca activitatea economică să fie menținută în regiunea  în cauză pentru perioada minimă relevantă.</w:t>
      </w:r>
    </w:p>
    <w:p w14:paraId="107A5623" w14:textId="77777777" w:rsidR="00F34D83" w:rsidRPr="00BE1811" w:rsidRDefault="00F34D83" w:rsidP="00FE041E">
      <w:pPr>
        <w:numPr>
          <w:ilvl w:val="0"/>
          <w:numId w:val="26"/>
        </w:numPr>
        <w:spacing w:before="100" w:beforeAutospacing="1" w:after="100" w:afterAutospacing="1" w:line="240" w:lineRule="auto"/>
        <w:jc w:val="both"/>
      </w:pPr>
      <w:r w:rsidRPr="00BE1811">
        <w:rPr>
          <w:rStyle w:val="ln2articol1"/>
          <w:b w:val="0"/>
          <w:color w:val="auto"/>
        </w:rPr>
        <w:t xml:space="preserve">Activele achiziționate trebuie să fie noi. Achizițiile de echipamente second-hand </w:t>
      </w:r>
      <w:r w:rsidRPr="00BE1811">
        <w:rPr>
          <w:rStyle w:val="ln2articol1"/>
          <w:color w:val="auto"/>
        </w:rPr>
        <w:t>nu sunt eligibile</w:t>
      </w:r>
      <w:r w:rsidRPr="00BE1811">
        <w:rPr>
          <w:kern w:val="28"/>
        </w:rPr>
        <w:t>.</w:t>
      </w:r>
    </w:p>
    <w:p w14:paraId="40472BEC" w14:textId="77777777" w:rsidR="00F34D83" w:rsidRPr="00BE1811" w:rsidRDefault="00F34D83" w:rsidP="00FE041E">
      <w:pPr>
        <w:numPr>
          <w:ilvl w:val="0"/>
          <w:numId w:val="26"/>
        </w:numPr>
        <w:spacing w:before="100" w:beforeAutospacing="1" w:after="100" w:afterAutospacing="1" w:line="240" w:lineRule="auto"/>
        <w:jc w:val="both"/>
        <w:rPr>
          <w:rStyle w:val="ln2articol1"/>
          <w:b w:val="0"/>
          <w:color w:val="auto"/>
        </w:rPr>
      </w:pPr>
      <w:r w:rsidRPr="00BE1811">
        <w:rPr>
          <w:rStyle w:val="ln2articol1"/>
          <w:color w:val="auto"/>
        </w:rPr>
        <w:t>Nu sunt permise</w:t>
      </w:r>
      <w:r w:rsidRPr="00BE1811">
        <w:rPr>
          <w:rStyle w:val="ln2articol1"/>
          <w:b w:val="0"/>
          <w:color w:val="auto"/>
        </w:rPr>
        <w:t xml:space="preserve"> achiziții în regim de leasing.</w:t>
      </w:r>
    </w:p>
    <w:p w14:paraId="056CC0D9" w14:textId="77777777" w:rsidR="00F34D83" w:rsidRPr="00BE1811" w:rsidRDefault="00F34D83" w:rsidP="00FE041E">
      <w:pPr>
        <w:numPr>
          <w:ilvl w:val="0"/>
          <w:numId w:val="26"/>
        </w:numPr>
        <w:spacing w:before="100" w:beforeAutospacing="1" w:after="100" w:afterAutospacing="1" w:line="240" w:lineRule="auto"/>
        <w:jc w:val="both"/>
        <w:rPr>
          <w:rStyle w:val="ln2articol1"/>
          <w:b w:val="0"/>
          <w:color w:val="auto"/>
        </w:rPr>
      </w:pPr>
      <w:r w:rsidRPr="00BE1811">
        <w:rPr>
          <w:rStyle w:val="ln2articol1"/>
          <w:b w:val="0"/>
          <w:color w:val="auto"/>
        </w:rPr>
        <w:lastRenderedPageBreak/>
        <w:t>Activele necorporale sunt eligibile pentru calculul costurilor de investiții dacă îndeplinesc următoarele condiții:</w:t>
      </w:r>
    </w:p>
    <w:p w14:paraId="382EFC94" w14:textId="77777777" w:rsidR="00F34D83" w:rsidRPr="00BE1811" w:rsidRDefault="00F34D83" w:rsidP="00FE041E">
      <w:pPr>
        <w:numPr>
          <w:ilvl w:val="0"/>
          <w:numId w:val="27"/>
        </w:numPr>
        <w:spacing w:before="100" w:beforeAutospacing="1" w:after="100" w:afterAutospacing="1" w:line="240" w:lineRule="auto"/>
        <w:jc w:val="both"/>
        <w:rPr>
          <w:rStyle w:val="ln2articol1"/>
          <w:b w:val="0"/>
          <w:color w:val="auto"/>
        </w:rPr>
      </w:pPr>
      <w:r w:rsidRPr="00BE1811">
        <w:rPr>
          <w:rStyle w:val="ln2articol1"/>
          <w:b w:val="0"/>
          <w:color w:val="auto"/>
        </w:rPr>
        <w:t>Trebuie să fie utilizate exclusiv în cadrul organizației clusterului;</w:t>
      </w:r>
    </w:p>
    <w:p w14:paraId="7D9C98FF" w14:textId="77777777" w:rsidR="00F34D83" w:rsidRPr="00BE1811" w:rsidRDefault="00F34D83" w:rsidP="00FE041E">
      <w:pPr>
        <w:numPr>
          <w:ilvl w:val="0"/>
          <w:numId w:val="27"/>
        </w:numPr>
        <w:spacing w:before="100" w:beforeAutospacing="1" w:after="100" w:afterAutospacing="1" w:line="240" w:lineRule="auto"/>
        <w:jc w:val="both"/>
        <w:rPr>
          <w:rStyle w:val="ln2articol1"/>
          <w:b w:val="0"/>
          <w:color w:val="auto"/>
        </w:rPr>
      </w:pPr>
      <w:r w:rsidRPr="00BE1811">
        <w:rPr>
          <w:rStyle w:val="ln2articol1"/>
          <w:b w:val="0"/>
          <w:color w:val="auto"/>
        </w:rPr>
        <w:t>Trebuie să fie amortizabile;</w:t>
      </w:r>
    </w:p>
    <w:p w14:paraId="7BA669AA" w14:textId="56431252" w:rsidR="00F34D83" w:rsidRPr="00BE1811" w:rsidRDefault="00F34D83" w:rsidP="00FE041E">
      <w:pPr>
        <w:numPr>
          <w:ilvl w:val="0"/>
          <w:numId w:val="27"/>
        </w:numPr>
        <w:spacing w:before="100" w:beforeAutospacing="1" w:after="100" w:afterAutospacing="1" w:line="240" w:lineRule="auto"/>
        <w:jc w:val="both"/>
        <w:rPr>
          <w:rStyle w:val="ln2articol1"/>
          <w:b w:val="0"/>
          <w:color w:val="auto"/>
        </w:rPr>
      </w:pPr>
      <w:r w:rsidRPr="00BE1811">
        <w:rPr>
          <w:rStyle w:val="ln2articol1"/>
          <w:b w:val="0"/>
          <w:color w:val="auto"/>
        </w:rPr>
        <w:t>Trebuie să fie achiziționate în condițiile liberei concurențe pe piață  de la terți care nu au legături cu cumpărătorul;</w:t>
      </w:r>
    </w:p>
    <w:p w14:paraId="3A30A8DA" w14:textId="77777777" w:rsidR="00F34D83" w:rsidRPr="00BE1811" w:rsidRDefault="00F34D83" w:rsidP="00FE041E">
      <w:pPr>
        <w:numPr>
          <w:ilvl w:val="0"/>
          <w:numId w:val="27"/>
        </w:numPr>
        <w:spacing w:before="100" w:beforeAutospacing="1" w:after="100" w:afterAutospacing="1" w:line="240" w:lineRule="auto"/>
        <w:jc w:val="both"/>
        <w:rPr>
          <w:rStyle w:val="ln2articol1"/>
          <w:b w:val="0"/>
          <w:color w:val="auto"/>
        </w:rPr>
      </w:pPr>
      <w:r w:rsidRPr="00BE1811">
        <w:rPr>
          <w:rStyle w:val="ln2articol1"/>
          <w:b w:val="0"/>
          <w:color w:val="auto"/>
        </w:rPr>
        <w:t xml:space="preserve">Trebuie să fie incluse în activele organizației clusterului și trebuie să rămână asociate proiectului pentru care s-a acordat ajutorul pe o perioadă de minimum </w:t>
      </w:r>
      <w:r w:rsidR="00471AB4" w:rsidRPr="00BE1811">
        <w:rPr>
          <w:rStyle w:val="ln2articol1"/>
          <w:b w:val="0"/>
          <w:color w:val="auto"/>
        </w:rPr>
        <w:t xml:space="preserve">5 </w:t>
      </w:r>
      <w:r w:rsidRPr="00BE1811">
        <w:rPr>
          <w:rStyle w:val="ln2articol1"/>
          <w:b w:val="0"/>
          <w:color w:val="auto"/>
        </w:rPr>
        <w:t>ani.</w:t>
      </w:r>
    </w:p>
    <w:p w14:paraId="77CA840A" w14:textId="77777777" w:rsidR="00F34D83" w:rsidRPr="00BE1811" w:rsidRDefault="00F34D83" w:rsidP="00FE041E">
      <w:pPr>
        <w:numPr>
          <w:ilvl w:val="0"/>
          <w:numId w:val="26"/>
        </w:numPr>
        <w:spacing w:before="100" w:beforeAutospacing="1" w:after="100" w:afterAutospacing="1" w:line="240" w:lineRule="auto"/>
        <w:jc w:val="both"/>
      </w:pPr>
      <w:r w:rsidRPr="00BE1811">
        <w:t>Achiziția activelor fixe necorporale, pentru a fi folosite în cadrul proiectului, se face pe bază de:</w:t>
      </w:r>
    </w:p>
    <w:p w14:paraId="2F387376" w14:textId="77777777" w:rsidR="00F34D83" w:rsidRPr="00BE1811" w:rsidRDefault="00F34D83" w:rsidP="00FE041E">
      <w:pPr>
        <w:numPr>
          <w:ilvl w:val="0"/>
          <w:numId w:val="15"/>
        </w:numPr>
        <w:spacing w:before="100" w:beforeAutospacing="1" w:after="100" w:afterAutospacing="1" w:line="240" w:lineRule="auto"/>
        <w:jc w:val="both"/>
      </w:pPr>
      <w:r w:rsidRPr="00BE1811">
        <w:t>contract pentru obținerea dreptului de proprietate (în cazul aplicațiilor informatice, sau al brevetelor),</w:t>
      </w:r>
    </w:p>
    <w:p w14:paraId="23B24B36" w14:textId="77777777" w:rsidR="00F34D83" w:rsidRPr="00BE1811" w:rsidRDefault="00F34D83" w:rsidP="00FE041E">
      <w:pPr>
        <w:numPr>
          <w:ilvl w:val="0"/>
          <w:numId w:val="15"/>
        </w:numPr>
        <w:spacing w:before="100" w:beforeAutospacing="1" w:after="100" w:afterAutospacing="1" w:line="240" w:lineRule="auto"/>
        <w:jc w:val="both"/>
      </w:pPr>
      <w:r w:rsidRPr="00BE1811">
        <w:t>contract de licență sau de cesiune pentru obținerea unui drept de utilizare.</w:t>
      </w:r>
    </w:p>
    <w:p w14:paraId="09FC2C30" w14:textId="77777777" w:rsidR="00B348A7" w:rsidRPr="00BE1811" w:rsidRDefault="00B348A7" w:rsidP="00BE1811">
      <w:pPr>
        <w:numPr>
          <w:ilvl w:val="0"/>
          <w:numId w:val="26"/>
        </w:numPr>
        <w:spacing w:before="100" w:beforeAutospacing="1" w:after="100" w:afterAutospacing="1" w:line="240" w:lineRule="auto"/>
        <w:jc w:val="both"/>
        <w:rPr>
          <w:rStyle w:val="ln2articol1"/>
          <w:b w:val="0"/>
          <w:color w:val="auto"/>
        </w:rPr>
      </w:pPr>
      <w:r w:rsidRPr="00BE1811">
        <w:t>Beneficiarul</w:t>
      </w:r>
      <w:r w:rsidRPr="00BE1811">
        <w:rPr>
          <w:rStyle w:val="ln2articol1"/>
          <w:b w:val="0"/>
          <w:color w:val="auto"/>
        </w:rPr>
        <w:t xml:space="preserve"> confirmă că, în cei doi ani anteriori cererii de ajutor, nu a efectuat o relocare către unitatea în care urmează să aibă loc investiția inițială pentru care se solicită ajutorul și oferă un angajament că nu va face acest lucru pentru o perioadă de până la doi ani după finalizarea investiției inițiale pentru care se solicită ajutorul. </w:t>
      </w:r>
    </w:p>
    <w:p w14:paraId="2A37F18D" w14:textId="77777777" w:rsidR="00F34D83" w:rsidRPr="00BE1811" w:rsidRDefault="00F34D83" w:rsidP="00F34D83">
      <w:pPr>
        <w:autoSpaceDE w:val="0"/>
        <w:autoSpaceDN w:val="0"/>
        <w:adjustRightInd w:val="0"/>
        <w:spacing w:before="100" w:beforeAutospacing="1" w:after="100" w:afterAutospacing="1" w:line="240" w:lineRule="auto"/>
        <w:contextualSpacing/>
        <w:jc w:val="both"/>
      </w:pPr>
      <w:r w:rsidRPr="00BE1811">
        <w:rPr>
          <w:b/>
        </w:rPr>
        <w:t xml:space="preserve">Condiții generale de eligibilitate a cheltuielilor conform </w:t>
      </w:r>
      <w:r w:rsidRPr="00BE1811">
        <w:t xml:space="preserve">art. 2 alin.1 și alin.5 din HG nr. 399/2015 privind regulile de eligibilitate a cheltuielilor efectuate în cadrul </w:t>
      </w:r>
      <w:proofErr w:type="spellStart"/>
      <w:r w:rsidRPr="00BE1811">
        <w:t>operaţiunilor</w:t>
      </w:r>
      <w:proofErr w:type="spellEnd"/>
      <w:r w:rsidRPr="00BE1811">
        <w:t xml:space="preserve"> </w:t>
      </w:r>
      <w:proofErr w:type="spellStart"/>
      <w:r w:rsidRPr="00BE1811">
        <w:t>finanţate</w:t>
      </w:r>
      <w:proofErr w:type="spellEnd"/>
      <w:r w:rsidRPr="00BE1811">
        <w:t xml:space="preserve"> prin Fondul European de Dezvoltare Regională, Fondul Social European </w:t>
      </w:r>
      <w:proofErr w:type="spellStart"/>
      <w:r w:rsidRPr="00BE1811">
        <w:t>şi</w:t>
      </w:r>
      <w:proofErr w:type="spellEnd"/>
      <w:r w:rsidRPr="00BE1811">
        <w:t xml:space="preserve"> Fondul de Coeziune 2014-2020:</w:t>
      </w:r>
    </w:p>
    <w:p w14:paraId="3F3A65F8" w14:textId="77777777" w:rsidR="00F34D83" w:rsidRPr="00BE1811" w:rsidRDefault="00F34D83" w:rsidP="00F34D83">
      <w:pPr>
        <w:autoSpaceDE w:val="0"/>
        <w:autoSpaceDN w:val="0"/>
        <w:adjustRightInd w:val="0"/>
        <w:spacing w:before="100" w:beforeAutospacing="1" w:after="100" w:afterAutospacing="1" w:line="240" w:lineRule="auto"/>
        <w:contextualSpacing/>
        <w:jc w:val="both"/>
      </w:pPr>
    </w:p>
    <w:p w14:paraId="3E66BA54" w14:textId="77777777" w:rsidR="00F34D83" w:rsidRPr="00BE1811" w:rsidRDefault="00F34D83" w:rsidP="00F34D83">
      <w:pPr>
        <w:autoSpaceDE w:val="0"/>
        <w:autoSpaceDN w:val="0"/>
        <w:adjustRightInd w:val="0"/>
        <w:spacing w:before="100" w:beforeAutospacing="1" w:after="100" w:afterAutospacing="1" w:line="240" w:lineRule="auto"/>
        <w:contextualSpacing/>
        <w:jc w:val="both"/>
        <w:rPr>
          <w:color w:val="000000"/>
        </w:rPr>
      </w:pPr>
      <w:r w:rsidRPr="00BE1811">
        <w:rPr>
          <w:color w:val="000000"/>
        </w:rPr>
        <w:t xml:space="preserve">“Art.2(1)  </w:t>
      </w:r>
      <w:r w:rsidRPr="00BE1811">
        <w:t xml:space="preserve">Fără a încălca prevederile art. 3 </w:t>
      </w:r>
      <w:proofErr w:type="spellStart"/>
      <w:r w:rsidRPr="00BE1811">
        <w:t>şi</w:t>
      </w:r>
      <w:proofErr w:type="spellEnd"/>
      <w:r w:rsidRPr="00BE1811">
        <w:t xml:space="preserve"> 4, pentru a fi eligibilă, o cheltuială trebuie să îndeplinească cumulativ următoarele condiții cu caracter general</w:t>
      </w:r>
      <w:r w:rsidRPr="00BE1811">
        <w:rPr>
          <w:color w:val="000000"/>
        </w:rPr>
        <w:t xml:space="preserve">: </w:t>
      </w:r>
    </w:p>
    <w:p w14:paraId="552BD7A7" w14:textId="477051EA" w:rsidR="00F34D83" w:rsidRPr="008B2C1C" w:rsidRDefault="004F467A" w:rsidP="008B2C1C">
      <w:pPr>
        <w:pStyle w:val="ListParagraph"/>
        <w:numPr>
          <w:ilvl w:val="0"/>
          <w:numId w:val="269"/>
        </w:numPr>
        <w:autoSpaceDE w:val="0"/>
        <w:autoSpaceDN w:val="0"/>
        <w:adjustRightInd w:val="0"/>
        <w:spacing w:before="100" w:beforeAutospacing="1" w:after="100" w:afterAutospacing="1" w:line="240" w:lineRule="auto"/>
        <w:jc w:val="both"/>
        <w:rPr>
          <w:sz w:val="22"/>
          <w:szCs w:val="22"/>
        </w:rPr>
      </w:pPr>
      <w:r w:rsidRPr="00AF51A5">
        <w:rPr>
          <w:sz w:val="22"/>
          <w:szCs w:val="22"/>
        </w:rPr>
        <w:t>să respecte prevederile art. 65 alin. (2)-(5) din</w:t>
      </w:r>
      <w:hyperlink r:id="rId14" w:history="1">
        <w:r w:rsidRPr="00AF51A5">
          <w:rPr>
            <w:sz w:val="22"/>
            <w:szCs w:val="22"/>
          </w:rPr>
          <w:t> Regulamentul (UE) nr. 1.303/2013</w:t>
        </w:r>
      </w:hyperlink>
      <w:r w:rsidRPr="00AF51A5">
        <w:rPr>
          <w:sz w:val="22"/>
          <w:szCs w:val="22"/>
        </w:rPr>
        <w:t xml:space="preserve">, precum </w:t>
      </w:r>
      <w:proofErr w:type="spellStart"/>
      <w:r w:rsidRPr="00AF51A5">
        <w:rPr>
          <w:sz w:val="22"/>
          <w:szCs w:val="22"/>
        </w:rPr>
        <w:t>şi</w:t>
      </w:r>
      <w:proofErr w:type="spellEnd"/>
      <w:r w:rsidRPr="00AF51A5">
        <w:rPr>
          <w:sz w:val="22"/>
          <w:szCs w:val="22"/>
        </w:rPr>
        <w:t xml:space="preserve"> perioada de implementare stabilită de către autoritatea de management prin contractul/</w:t>
      </w:r>
      <w:r>
        <w:rPr>
          <w:sz w:val="22"/>
          <w:szCs w:val="22"/>
        </w:rPr>
        <w:t xml:space="preserve"> </w:t>
      </w:r>
      <w:r w:rsidRPr="00AF51A5">
        <w:rPr>
          <w:sz w:val="22"/>
          <w:szCs w:val="22"/>
        </w:rPr>
        <w:t>decizia/</w:t>
      </w:r>
      <w:r>
        <w:rPr>
          <w:sz w:val="22"/>
          <w:szCs w:val="22"/>
        </w:rPr>
        <w:t xml:space="preserve"> </w:t>
      </w:r>
      <w:r w:rsidRPr="00AF51A5">
        <w:rPr>
          <w:sz w:val="22"/>
          <w:szCs w:val="22"/>
        </w:rPr>
        <w:t xml:space="preserve">ordinul de </w:t>
      </w:r>
      <w:proofErr w:type="spellStart"/>
      <w:r w:rsidRPr="00AF51A5">
        <w:rPr>
          <w:sz w:val="22"/>
          <w:szCs w:val="22"/>
        </w:rPr>
        <w:t>finanţare</w:t>
      </w:r>
      <w:proofErr w:type="spellEnd"/>
      <w:r w:rsidR="00DC55AC">
        <w:rPr>
          <w:rStyle w:val="FootnoteReference"/>
          <w:sz w:val="22"/>
          <w:szCs w:val="22"/>
        </w:rPr>
        <w:footnoteReference w:id="16"/>
      </w:r>
      <w:r w:rsidRPr="00AF51A5">
        <w:rPr>
          <w:sz w:val="22"/>
          <w:szCs w:val="22"/>
        </w:rPr>
        <w:t>;</w:t>
      </w:r>
    </w:p>
    <w:p w14:paraId="0DFD0ADF" w14:textId="5B23EE64" w:rsidR="00F34D83" w:rsidRPr="00BE1811" w:rsidRDefault="00F34D83" w:rsidP="00BE1811">
      <w:pPr>
        <w:pStyle w:val="ListParagraph"/>
        <w:numPr>
          <w:ilvl w:val="0"/>
          <w:numId w:val="269"/>
        </w:numPr>
        <w:autoSpaceDE w:val="0"/>
        <w:autoSpaceDN w:val="0"/>
        <w:adjustRightInd w:val="0"/>
        <w:spacing w:before="100" w:beforeAutospacing="1" w:after="100" w:afterAutospacing="1" w:line="240" w:lineRule="auto"/>
        <w:jc w:val="both"/>
        <w:rPr>
          <w:sz w:val="22"/>
          <w:szCs w:val="22"/>
        </w:rPr>
      </w:pPr>
      <w:r w:rsidRPr="00BE1811">
        <w:rPr>
          <w:sz w:val="22"/>
          <w:szCs w:val="22"/>
        </w:rPr>
        <w:t xml:space="preserve">să fie </w:t>
      </w:r>
      <w:proofErr w:type="spellStart"/>
      <w:r w:rsidRPr="00BE1811">
        <w:rPr>
          <w:sz w:val="22"/>
          <w:szCs w:val="22"/>
        </w:rPr>
        <w:t>însoţită</w:t>
      </w:r>
      <w:proofErr w:type="spellEnd"/>
      <w:r w:rsidRPr="00BE1811">
        <w:rPr>
          <w:sz w:val="22"/>
          <w:szCs w:val="22"/>
        </w:rPr>
        <w:t xml:space="preserve"> de facturi emise în conformitate cu prevederile </w:t>
      </w:r>
      <w:proofErr w:type="spellStart"/>
      <w:r w:rsidRPr="00BE1811">
        <w:rPr>
          <w:sz w:val="22"/>
          <w:szCs w:val="22"/>
        </w:rPr>
        <w:t>legislaţiei</w:t>
      </w:r>
      <w:proofErr w:type="spellEnd"/>
      <w:r w:rsidRPr="00BE1811">
        <w:rPr>
          <w:sz w:val="22"/>
          <w:szCs w:val="22"/>
        </w:rPr>
        <w:t xml:space="preserve"> </w:t>
      </w:r>
      <w:proofErr w:type="spellStart"/>
      <w:r w:rsidRPr="00BE1811">
        <w:rPr>
          <w:sz w:val="22"/>
          <w:szCs w:val="22"/>
        </w:rPr>
        <w:t>naţionale</w:t>
      </w:r>
      <w:proofErr w:type="spellEnd"/>
      <w:r w:rsidRPr="00BE1811">
        <w:rPr>
          <w:sz w:val="22"/>
          <w:szCs w:val="22"/>
        </w:rPr>
        <w:t xml:space="preserve"> sau a statului în care acestea au fost emise ori de alte documente contabile pe baza cărora se înregistrează </w:t>
      </w:r>
      <w:proofErr w:type="spellStart"/>
      <w:r w:rsidRPr="00BE1811">
        <w:rPr>
          <w:sz w:val="22"/>
          <w:szCs w:val="22"/>
        </w:rPr>
        <w:t>obligaţia</w:t>
      </w:r>
      <w:proofErr w:type="spellEnd"/>
      <w:r w:rsidRPr="00BE1811">
        <w:rPr>
          <w:sz w:val="22"/>
          <w:szCs w:val="22"/>
        </w:rPr>
        <w:t xml:space="preserve"> de plată </w:t>
      </w:r>
      <w:proofErr w:type="spellStart"/>
      <w:r w:rsidRPr="00BE1811">
        <w:rPr>
          <w:sz w:val="22"/>
          <w:szCs w:val="22"/>
        </w:rPr>
        <w:t>şi</w:t>
      </w:r>
      <w:proofErr w:type="spellEnd"/>
      <w:r w:rsidRPr="00BE1811">
        <w:rPr>
          <w:sz w:val="22"/>
          <w:szCs w:val="22"/>
        </w:rPr>
        <w:t xml:space="preserve"> de documente justificative privind efectuarea </w:t>
      </w:r>
      <w:proofErr w:type="spellStart"/>
      <w:r w:rsidRPr="00BE1811">
        <w:rPr>
          <w:sz w:val="22"/>
          <w:szCs w:val="22"/>
        </w:rPr>
        <w:t>plăţii</w:t>
      </w:r>
      <w:proofErr w:type="spellEnd"/>
      <w:r w:rsidRPr="00BE1811">
        <w:rPr>
          <w:sz w:val="22"/>
          <w:szCs w:val="22"/>
        </w:rPr>
        <w:t xml:space="preserve"> </w:t>
      </w:r>
      <w:proofErr w:type="spellStart"/>
      <w:r w:rsidRPr="00BE1811">
        <w:rPr>
          <w:sz w:val="22"/>
          <w:szCs w:val="22"/>
        </w:rPr>
        <w:t>şi</w:t>
      </w:r>
      <w:proofErr w:type="spellEnd"/>
      <w:r w:rsidRPr="00BE1811">
        <w:rPr>
          <w:sz w:val="22"/>
          <w:szCs w:val="22"/>
        </w:rPr>
        <w:t xml:space="preserve"> realitatea cheltuielii efectuate, pe baza cărora cheltuielile să poată fi verificate/controlate/auditate, cu respectarea prevederilor art. 131 alin. (2) </w:t>
      </w:r>
      <w:proofErr w:type="spellStart"/>
      <w:r w:rsidRPr="00BE1811">
        <w:rPr>
          <w:sz w:val="22"/>
          <w:szCs w:val="22"/>
        </w:rPr>
        <w:t>şi</w:t>
      </w:r>
      <w:proofErr w:type="spellEnd"/>
      <w:r w:rsidRPr="00BE1811">
        <w:rPr>
          <w:sz w:val="22"/>
          <w:szCs w:val="22"/>
        </w:rPr>
        <w:t xml:space="preserve"> (4) din Regulamentul (UE) nr. 1.303/2013;</w:t>
      </w:r>
    </w:p>
    <w:p w14:paraId="3F96C163" w14:textId="0C7D6605" w:rsidR="00F34D83" w:rsidRPr="00BE1811" w:rsidRDefault="00F34D83" w:rsidP="00BE1811">
      <w:pPr>
        <w:pStyle w:val="ListParagraph"/>
        <w:numPr>
          <w:ilvl w:val="0"/>
          <w:numId w:val="269"/>
        </w:numPr>
        <w:autoSpaceDE w:val="0"/>
        <w:autoSpaceDN w:val="0"/>
        <w:adjustRightInd w:val="0"/>
        <w:spacing w:before="100" w:beforeAutospacing="1" w:after="100" w:afterAutospacing="1" w:line="240" w:lineRule="auto"/>
        <w:jc w:val="both"/>
        <w:rPr>
          <w:sz w:val="22"/>
          <w:szCs w:val="22"/>
        </w:rPr>
      </w:pPr>
      <w:r w:rsidRPr="00BE1811">
        <w:rPr>
          <w:sz w:val="22"/>
          <w:szCs w:val="22"/>
        </w:rPr>
        <w:t>să fie în conformitate cu prevederile programului;</w:t>
      </w:r>
    </w:p>
    <w:p w14:paraId="1585CB88" w14:textId="41BF92AD" w:rsidR="00F34D83" w:rsidRPr="00BE1811" w:rsidRDefault="00F34D83" w:rsidP="00BE1811">
      <w:pPr>
        <w:pStyle w:val="ListParagraph"/>
        <w:numPr>
          <w:ilvl w:val="0"/>
          <w:numId w:val="269"/>
        </w:numPr>
        <w:autoSpaceDE w:val="0"/>
        <w:autoSpaceDN w:val="0"/>
        <w:adjustRightInd w:val="0"/>
        <w:spacing w:before="100" w:beforeAutospacing="1" w:after="100" w:afterAutospacing="1" w:line="240" w:lineRule="auto"/>
        <w:jc w:val="both"/>
        <w:rPr>
          <w:sz w:val="22"/>
          <w:szCs w:val="22"/>
        </w:rPr>
      </w:pPr>
      <w:r w:rsidRPr="00BE1811">
        <w:rPr>
          <w:sz w:val="22"/>
          <w:szCs w:val="22"/>
        </w:rPr>
        <w:t xml:space="preserve">să fie în conformitate cu contractul/decizia/ordinul de </w:t>
      </w:r>
      <w:proofErr w:type="spellStart"/>
      <w:r w:rsidRPr="00BE1811">
        <w:rPr>
          <w:sz w:val="22"/>
          <w:szCs w:val="22"/>
        </w:rPr>
        <w:t>finanţare</w:t>
      </w:r>
      <w:proofErr w:type="spellEnd"/>
      <w:r w:rsidRPr="00BE1811">
        <w:rPr>
          <w:sz w:val="22"/>
          <w:szCs w:val="22"/>
        </w:rPr>
        <w:t xml:space="preserve">, încheiat între autoritatea de management sau organismul intermediar </w:t>
      </w:r>
      <w:proofErr w:type="spellStart"/>
      <w:r w:rsidRPr="00BE1811">
        <w:rPr>
          <w:sz w:val="22"/>
          <w:szCs w:val="22"/>
        </w:rPr>
        <w:t>şi</w:t>
      </w:r>
      <w:proofErr w:type="spellEnd"/>
      <w:r w:rsidRPr="00BE1811">
        <w:rPr>
          <w:sz w:val="22"/>
          <w:szCs w:val="22"/>
        </w:rPr>
        <w:t xml:space="preserve"> beneficiar, cu respectarea art. 65 alin. (11), art. 70, art. 71, art. 125 alin. (1) </w:t>
      </w:r>
      <w:proofErr w:type="spellStart"/>
      <w:r w:rsidRPr="00BE1811">
        <w:rPr>
          <w:sz w:val="22"/>
          <w:szCs w:val="22"/>
        </w:rPr>
        <w:t>şi</w:t>
      </w:r>
      <w:proofErr w:type="spellEnd"/>
      <w:r w:rsidRPr="00BE1811">
        <w:rPr>
          <w:sz w:val="22"/>
          <w:szCs w:val="22"/>
        </w:rPr>
        <w:t xml:space="preserve"> art. 140 din Regulamentul (UE) nr. 1.303/2013;</w:t>
      </w:r>
    </w:p>
    <w:p w14:paraId="48DDEEB5" w14:textId="6D6ACDE9" w:rsidR="00F34D83" w:rsidRPr="00BE1811" w:rsidRDefault="00F34D83" w:rsidP="00BE1811">
      <w:pPr>
        <w:pStyle w:val="ListParagraph"/>
        <w:numPr>
          <w:ilvl w:val="0"/>
          <w:numId w:val="269"/>
        </w:numPr>
        <w:autoSpaceDE w:val="0"/>
        <w:autoSpaceDN w:val="0"/>
        <w:adjustRightInd w:val="0"/>
        <w:spacing w:before="100" w:beforeAutospacing="1" w:after="100" w:afterAutospacing="1" w:line="240" w:lineRule="auto"/>
        <w:jc w:val="both"/>
        <w:rPr>
          <w:sz w:val="22"/>
          <w:szCs w:val="22"/>
        </w:rPr>
      </w:pPr>
      <w:r w:rsidRPr="00BE1811">
        <w:rPr>
          <w:sz w:val="22"/>
          <w:szCs w:val="22"/>
        </w:rPr>
        <w:t xml:space="preserve">să fie rezonabilă </w:t>
      </w:r>
      <w:proofErr w:type="spellStart"/>
      <w:r w:rsidRPr="00BE1811">
        <w:rPr>
          <w:sz w:val="22"/>
          <w:szCs w:val="22"/>
        </w:rPr>
        <w:t>şi</w:t>
      </w:r>
      <w:proofErr w:type="spellEnd"/>
      <w:r w:rsidRPr="00BE1811">
        <w:rPr>
          <w:sz w:val="22"/>
          <w:szCs w:val="22"/>
        </w:rPr>
        <w:t xml:space="preserve"> necesară realizării </w:t>
      </w:r>
      <w:proofErr w:type="spellStart"/>
      <w:r w:rsidRPr="00BE1811">
        <w:rPr>
          <w:sz w:val="22"/>
          <w:szCs w:val="22"/>
        </w:rPr>
        <w:t>operaţiunii</w:t>
      </w:r>
      <w:proofErr w:type="spellEnd"/>
      <w:r w:rsidRPr="00BE1811">
        <w:rPr>
          <w:sz w:val="22"/>
          <w:szCs w:val="22"/>
        </w:rPr>
        <w:t>;</w:t>
      </w:r>
    </w:p>
    <w:p w14:paraId="051B687B" w14:textId="356A6665" w:rsidR="00F34D83" w:rsidRPr="00BE1811" w:rsidRDefault="00F34D83" w:rsidP="00BE1811">
      <w:pPr>
        <w:pStyle w:val="ListParagraph"/>
        <w:numPr>
          <w:ilvl w:val="0"/>
          <w:numId w:val="269"/>
        </w:numPr>
        <w:autoSpaceDE w:val="0"/>
        <w:autoSpaceDN w:val="0"/>
        <w:adjustRightInd w:val="0"/>
        <w:spacing w:before="100" w:beforeAutospacing="1" w:after="100" w:afterAutospacing="1" w:line="240" w:lineRule="auto"/>
        <w:jc w:val="both"/>
        <w:rPr>
          <w:sz w:val="22"/>
          <w:szCs w:val="22"/>
        </w:rPr>
      </w:pPr>
      <w:r w:rsidRPr="00BE1811">
        <w:rPr>
          <w:sz w:val="22"/>
          <w:szCs w:val="22"/>
        </w:rPr>
        <w:t xml:space="preserve">să respecte prevederile </w:t>
      </w:r>
      <w:proofErr w:type="spellStart"/>
      <w:r w:rsidRPr="00BE1811">
        <w:rPr>
          <w:sz w:val="22"/>
          <w:szCs w:val="22"/>
        </w:rPr>
        <w:t>legislaţiei</w:t>
      </w:r>
      <w:proofErr w:type="spellEnd"/>
      <w:r w:rsidRPr="00BE1811">
        <w:rPr>
          <w:sz w:val="22"/>
          <w:szCs w:val="22"/>
        </w:rPr>
        <w:t xml:space="preserve"> Uniunii Europene </w:t>
      </w:r>
      <w:proofErr w:type="spellStart"/>
      <w:r w:rsidRPr="00BE1811">
        <w:rPr>
          <w:sz w:val="22"/>
          <w:szCs w:val="22"/>
        </w:rPr>
        <w:t>şi</w:t>
      </w:r>
      <w:proofErr w:type="spellEnd"/>
      <w:r w:rsidRPr="00BE1811">
        <w:rPr>
          <w:sz w:val="22"/>
          <w:szCs w:val="22"/>
        </w:rPr>
        <w:t xml:space="preserve"> </w:t>
      </w:r>
      <w:proofErr w:type="spellStart"/>
      <w:r w:rsidRPr="00BE1811">
        <w:rPr>
          <w:sz w:val="22"/>
          <w:szCs w:val="22"/>
        </w:rPr>
        <w:t>naţionale</w:t>
      </w:r>
      <w:proofErr w:type="spellEnd"/>
      <w:r w:rsidRPr="00BE1811">
        <w:rPr>
          <w:sz w:val="22"/>
          <w:szCs w:val="22"/>
        </w:rPr>
        <w:t xml:space="preserve"> aplicabile;</w:t>
      </w:r>
    </w:p>
    <w:p w14:paraId="0783D82E" w14:textId="37C48BA2" w:rsidR="00F34D83" w:rsidRPr="00BE1811" w:rsidRDefault="00F34D83" w:rsidP="00BE1811">
      <w:pPr>
        <w:pStyle w:val="ListParagraph"/>
        <w:numPr>
          <w:ilvl w:val="0"/>
          <w:numId w:val="269"/>
        </w:numPr>
        <w:spacing w:after="0" w:line="240" w:lineRule="auto"/>
        <w:jc w:val="both"/>
        <w:rPr>
          <w:sz w:val="22"/>
          <w:szCs w:val="22"/>
        </w:rPr>
      </w:pPr>
      <w:r w:rsidRPr="00BE1811">
        <w:rPr>
          <w:sz w:val="22"/>
          <w:szCs w:val="22"/>
        </w:rPr>
        <w:t>să fie înregistrată în contabilitatea beneficiarului, cu respectarea prevederilor art. 67 din Regulamentul (UE) nr. 1.303/2013.</w:t>
      </w:r>
      <w:r w:rsidR="007E5380">
        <w:rPr>
          <w:sz w:val="22"/>
          <w:szCs w:val="22"/>
        </w:rPr>
        <w:t>”</w:t>
      </w:r>
    </w:p>
    <w:p w14:paraId="6809179A" w14:textId="77777777" w:rsidR="00376E0D" w:rsidRPr="00BE1811" w:rsidRDefault="00376E0D" w:rsidP="00F34D83">
      <w:pPr>
        <w:spacing w:after="0" w:line="240" w:lineRule="auto"/>
        <w:jc w:val="both"/>
      </w:pPr>
    </w:p>
    <w:p w14:paraId="3FDB664E" w14:textId="0A2D95A7" w:rsidR="00F34D83" w:rsidRPr="00BE1811" w:rsidRDefault="007E5380" w:rsidP="00F34D83">
      <w:pPr>
        <w:spacing w:after="0" w:line="240" w:lineRule="auto"/>
        <w:jc w:val="both"/>
        <w:rPr>
          <w:b/>
        </w:rPr>
      </w:pPr>
      <w:r>
        <w:t>„</w:t>
      </w:r>
      <w:r w:rsidR="00F34D83" w:rsidRPr="00BE1811">
        <w:t xml:space="preserve">(5) Prin </w:t>
      </w:r>
      <w:proofErr w:type="spellStart"/>
      <w:r w:rsidR="00F34D83" w:rsidRPr="00BE1811">
        <w:t>excepţie</w:t>
      </w:r>
      <w:proofErr w:type="spellEnd"/>
      <w:r w:rsidR="00F34D83" w:rsidRPr="00BE1811">
        <w:t xml:space="preserve"> de la prevederile alin. (1) lit. b), cheltuielile efectuate în cadrul </w:t>
      </w:r>
      <w:proofErr w:type="spellStart"/>
      <w:r w:rsidR="00F34D83" w:rsidRPr="00BE1811">
        <w:t>operaţiunilor</w:t>
      </w:r>
      <w:proofErr w:type="spellEnd"/>
      <w:r w:rsidR="00F34D83" w:rsidRPr="00BE1811">
        <w:t xml:space="preserve"> sunt eligibile cu </w:t>
      </w:r>
      <w:proofErr w:type="spellStart"/>
      <w:r w:rsidR="00F34D83" w:rsidRPr="00BE1811">
        <w:t>excepţiile</w:t>
      </w:r>
      <w:proofErr w:type="spellEnd"/>
      <w:r w:rsidR="00F34D83" w:rsidRPr="00BE1811">
        <w:t xml:space="preserve"> prevăzute la art. 131 alin. (2) din Regulamentul (UE) nr. 1.303/2013.”</w:t>
      </w:r>
    </w:p>
    <w:p w14:paraId="5EF0A5BC" w14:textId="77777777" w:rsidR="00F34D83" w:rsidRPr="00BE1811" w:rsidRDefault="00F34D83" w:rsidP="00F34D83">
      <w:pPr>
        <w:tabs>
          <w:tab w:val="left" w:pos="1134"/>
          <w:tab w:val="left" w:pos="3119"/>
          <w:tab w:val="left" w:pos="4537"/>
          <w:tab w:val="left" w:pos="6237"/>
          <w:tab w:val="left" w:pos="6407"/>
          <w:tab w:val="left" w:leader="dot" w:pos="8789"/>
        </w:tabs>
        <w:spacing w:before="100" w:beforeAutospacing="1" w:after="100" w:afterAutospacing="1" w:line="240" w:lineRule="auto"/>
        <w:rPr>
          <w:b/>
        </w:rPr>
      </w:pPr>
      <w:r w:rsidRPr="00BE1811">
        <w:rPr>
          <w:b/>
          <w:kern w:val="28"/>
        </w:rPr>
        <w:t>Condiții specifice de eligibilitate a cheltuielilor</w:t>
      </w:r>
    </w:p>
    <w:p w14:paraId="5113109C" w14:textId="77777777" w:rsidR="00F34D83" w:rsidRPr="00BE1811" w:rsidRDefault="00F34D83" w:rsidP="00741F5B">
      <w:pPr>
        <w:pStyle w:val="ListParagraph"/>
        <w:numPr>
          <w:ilvl w:val="0"/>
          <w:numId w:val="150"/>
        </w:numPr>
        <w:tabs>
          <w:tab w:val="left" w:pos="1134"/>
          <w:tab w:val="left" w:pos="3119"/>
          <w:tab w:val="left" w:pos="4537"/>
          <w:tab w:val="left" w:pos="6237"/>
          <w:tab w:val="left" w:pos="6407"/>
          <w:tab w:val="left" w:leader="dot" w:pos="8789"/>
        </w:tabs>
        <w:spacing w:before="100" w:beforeAutospacing="1" w:after="100" w:afterAutospacing="1" w:line="240" w:lineRule="auto"/>
        <w:jc w:val="both"/>
        <w:rPr>
          <w:sz w:val="22"/>
          <w:szCs w:val="22"/>
        </w:rPr>
      </w:pPr>
      <w:r w:rsidRPr="00BE1811">
        <w:rPr>
          <w:sz w:val="22"/>
          <w:szCs w:val="22"/>
        </w:rPr>
        <w:t xml:space="preserve">Pentru a fi eligibile pentru finanțare, toate cheltuielile trebuie să facă parte din categoriile de cheltuieli eligibile menționate la subcapitolul 2.3 </w:t>
      </w:r>
      <w:r w:rsidRPr="00BE1811">
        <w:rPr>
          <w:b/>
          <w:sz w:val="22"/>
          <w:szCs w:val="22"/>
        </w:rPr>
        <w:t>Încadrarea cheltuielilor</w:t>
      </w:r>
      <w:r w:rsidRPr="00BE1811">
        <w:rPr>
          <w:sz w:val="22"/>
          <w:szCs w:val="22"/>
        </w:rPr>
        <w:t xml:space="preserve">, din prezentul ghid, să corespundă </w:t>
      </w:r>
      <w:r w:rsidRPr="00BE1811">
        <w:rPr>
          <w:sz w:val="22"/>
          <w:szCs w:val="22"/>
        </w:rPr>
        <w:lastRenderedPageBreak/>
        <w:t>obiectivelor Axei Prioritare 1 “CDI în sprijinul competitivității economice și al dezvoltării afacerilor” și să fie coerente cu obiectivele și rezultatele proiectelor propuse spre finanțare.</w:t>
      </w:r>
    </w:p>
    <w:p w14:paraId="05CF112F" w14:textId="33581768" w:rsidR="00F34D83" w:rsidRPr="00BE1811" w:rsidRDefault="007E663C" w:rsidP="00BE1811">
      <w:pPr>
        <w:pStyle w:val="ListParagraph"/>
        <w:numPr>
          <w:ilvl w:val="0"/>
          <w:numId w:val="150"/>
        </w:numPr>
        <w:tabs>
          <w:tab w:val="left" w:pos="1134"/>
          <w:tab w:val="left" w:pos="3119"/>
          <w:tab w:val="left" w:pos="4537"/>
          <w:tab w:val="left" w:pos="6237"/>
          <w:tab w:val="left" w:pos="6407"/>
          <w:tab w:val="left" w:leader="dot" w:pos="8789"/>
        </w:tabs>
        <w:spacing w:after="0"/>
        <w:jc w:val="both"/>
        <w:rPr>
          <w:sz w:val="22"/>
          <w:szCs w:val="22"/>
        </w:rPr>
      </w:pPr>
      <w:r w:rsidRPr="00BE1811">
        <w:rPr>
          <w:sz w:val="22"/>
          <w:szCs w:val="22"/>
        </w:rPr>
        <w:t xml:space="preserve">Cheltuielile salariale se decontează conform contractului individual de muncă </w:t>
      </w:r>
      <w:proofErr w:type="spellStart"/>
      <w:r w:rsidRPr="00BE1811">
        <w:rPr>
          <w:sz w:val="22"/>
          <w:szCs w:val="22"/>
        </w:rPr>
        <w:t>şi</w:t>
      </w:r>
      <w:proofErr w:type="spellEnd"/>
      <w:r w:rsidRPr="00BE1811">
        <w:rPr>
          <w:sz w:val="22"/>
          <w:szCs w:val="22"/>
        </w:rPr>
        <w:t>/sau proporțional cu procentul din fișa postului/foaia de prezență aferentă atribuțiilor specifice implementării proiectului. Durata timpului de muncă cumulată per salariat, pe toate contractele individuale de muncă trebuie sa respecte prevederile legale (Legea 53/2003 Codul muncii, republicată, cu modificările și actualizările ulterioare) cu privire la timpul de muncă și timpul de odihnă și prevederile Metodologiei de verificare privind dubla contabilizare a cheltuielilor salariale solicitate la rambursare în cadrul proiectelor implementate prin Programul Operațional Competitivitate</w:t>
      </w:r>
      <w:r w:rsidR="00017DFF" w:rsidRPr="00BE1811">
        <w:rPr>
          <w:sz w:val="22"/>
          <w:szCs w:val="22"/>
        </w:rPr>
        <w:t>.</w:t>
      </w:r>
      <w:r w:rsidRPr="00BE1811">
        <w:rPr>
          <w:sz w:val="22"/>
          <w:szCs w:val="22"/>
        </w:rPr>
        <w:t xml:space="preserve"> Cheltuielile aferente concediilor medicale nu sunt eligibile. Cheltuielile aferente concediilor de odihnă sunt eligibile  și se calculează în funcție de durata contractului individual de muncă.</w:t>
      </w:r>
    </w:p>
    <w:p w14:paraId="73D2EC39" w14:textId="77777777" w:rsidR="00F34D83" w:rsidRPr="00BE1811" w:rsidRDefault="00F34D83" w:rsidP="007E663C">
      <w:pPr>
        <w:pStyle w:val="ListParagraph"/>
        <w:numPr>
          <w:ilvl w:val="0"/>
          <w:numId w:val="150"/>
        </w:numPr>
        <w:spacing w:after="0"/>
        <w:jc w:val="both"/>
        <w:rPr>
          <w:sz w:val="22"/>
          <w:szCs w:val="22"/>
        </w:rPr>
      </w:pPr>
      <w:r w:rsidRPr="00BE1811">
        <w:rPr>
          <w:sz w:val="22"/>
          <w:szCs w:val="22"/>
        </w:rPr>
        <w:t>Cheltuiala cu taxa pe valoarea adăugată nedeductibilă, potrivit prevederilor legale în vigoare, aferentă cheltuielilor eligibile efectuate în cadrul proiectelor este eligibilă.</w:t>
      </w:r>
    </w:p>
    <w:p w14:paraId="609CA6CA" w14:textId="77777777" w:rsidR="00F34D83" w:rsidRPr="00BE1811" w:rsidRDefault="00F34D83" w:rsidP="00F34D83">
      <w:pPr>
        <w:spacing w:after="0"/>
        <w:ind w:left="720"/>
        <w:jc w:val="both"/>
        <w:rPr>
          <w:rStyle w:val="ln2articol1"/>
          <w:b w:val="0"/>
        </w:rPr>
      </w:pPr>
    </w:p>
    <w:p w14:paraId="74B781F9" w14:textId="77777777" w:rsidR="00F34D83" w:rsidRPr="00BE1811" w:rsidRDefault="00F34D83" w:rsidP="00F34D83">
      <w:pPr>
        <w:spacing w:after="0" w:line="240" w:lineRule="auto"/>
        <w:jc w:val="both"/>
      </w:pPr>
      <w:r w:rsidRPr="00BE1811">
        <w:t>AM POC / OIC au dreptul să verifice rezonabilitatea costurilor, conform dispozițiilor legale, în baza documentelor solicitate și/sau a investigațiilor proprii, încă din faza de evaluare a proiectelor.</w:t>
      </w:r>
    </w:p>
    <w:p w14:paraId="3F02318E" w14:textId="77777777" w:rsidR="00F34D83" w:rsidRPr="00BE1811" w:rsidRDefault="00F34D83" w:rsidP="00F34D83">
      <w:pPr>
        <w:spacing w:after="0" w:line="240" w:lineRule="auto"/>
        <w:jc w:val="both"/>
      </w:pPr>
    </w:p>
    <w:tbl>
      <w:tblPr>
        <w:tblpPr w:leftFromText="180" w:rightFromText="180" w:vertAnchor="text" w:tblpX="-708" w:tblpY="1"/>
        <w:tblOverlap w:val="never"/>
        <w:tblW w:w="10490" w:type="dxa"/>
        <w:tblLook w:val="04A0" w:firstRow="1" w:lastRow="0" w:firstColumn="1" w:lastColumn="0" w:noHBand="0" w:noVBand="1"/>
      </w:tblPr>
      <w:tblGrid>
        <w:gridCol w:w="1276"/>
        <w:gridCol w:w="9214"/>
      </w:tblGrid>
      <w:tr w:rsidR="00D76FD2" w:rsidRPr="00BE1811" w14:paraId="792CC4F6" w14:textId="77777777" w:rsidTr="00BE1811">
        <w:trPr>
          <w:trHeight w:val="2180"/>
        </w:trPr>
        <w:tc>
          <w:tcPr>
            <w:tcW w:w="1276" w:type="dxa"/>
            <w:tcBorders>
              <w:top w:val="nil"/>
              <w:left w:val="nil"/>
              <w:bottom w:val="nil"/>
              <w:right w:val="thinThickSmallGap" w:sz="24" w:space="0" w:color="auto"/>
            </w:tcBorders>
            <w:vAlign w:val="center"/>
            <w:hideMark/>
          </w:tcPr>
          <w:p w14:paraId="5233F76A" w14:textId="77777777" w:rsidR="00F34D83" w:rsidRPr="00BE1811" w:rsidRDefault="00F34D83" w:rsidP="004D2C32">
            <w:pPr>
              <w:autoSpaceDE w:val="0"/>
              <w:autoSpaceDN w:val="0"/>
              <w:adjustRightInd w:val="0"/>
              <w:spacing w:before="120" w:after="120"/>
              <w:jc w:val="both"/>
              <w:rPr>
                <w:b/>
                <w:i/>
              </w:rPr>
            </w:pPr>
            <w:r w:rsidRPr="00BE1811">
              <w:rPr>
                <w:b/>
                <w:i/>
              </w:rPr>
              <w:t>ATENȚIE!</w:t>
            </w:r>
          </w:p>
        </w:tc>
        <w:tc>
          <w:tcPr>
            <w:tcW w:w="9214" w:type="dxa"/>
            <w:tcBorders>
              <w:top w:val="nil"/>
              <w:left w:val="thinThickSmallGap" w:sz="24" w:space="0" w:color="auto"/>
              <w:bottom w:val="nil"/>
              <w:right w:val="nil"/>
            </w:tcBorders>
          </w:tcPr>
          <w:p w14:paraId="2EA78DC0" w14:textId="77777777" w:rsidR="00F34D83" w:rsidRPr="00BE1811" w:rsidRDefault="00F34D83" w:rsidP="004D2C32">
            <w:pPr>
              <w:autoSpaceDE w:val="0"/>
              <w:autoSpaceDN w:val="0"/>
              <w:adjustRightInd w:val="0"/>
              <w:spacing w:after="0"/>
              <w:jc w:val="both"/>
            </w:pPr>
            <w:r w:rsidRPr="00BE1811">
              <w:t xml:space="preserve">1.Pentru justificarea bugetului proiectului este necesar sa se prezinte minim 2 oferte de </w:t>
            </w:r>
            <w:proofErr w:type="spellStart"/>
            <w:r w:rsidRPr="00BE1811">
              <w:t>preţ</w:t>
            </w:r>
            <w:proofErr w:type="spellEnd"/>
            <w:r w:rsidRPr="00BE1811">
              <w:t xml:space="preserve"> pentru fiecare </w:t>
            </w:r>
            <w:proofErr w:type="spellStart"/>
            <w:r w:rsidRPr="00BE1811">
              <w:t>achiziţie</w:t>
            </w:r>
            <w:proofErr w:type="spellEnd"/>
            <w:r w:rsidRPr="00BE1811">
              <w:t xml:space="preserve"> de bunuri/servicii/lucrări, documente care vor fi </w:t>
            </w:r>
            <w:proofErr w:type="spellStart"/>
            <w:r w:rsidRPr="00BE1811">
              <w:t>ataşate</w:t>
            </w:r>
            <w:proofErr w:type="spellEnd"/>
            <w:r w:rsidRPr="00BE1811">
              <w:t xml:space="preserve"> cererii de </w:t>
            </w:r>
            <w:proofErr w:type="spellStart"/>
            <w:r w:rsidRPr="00BE1811">
              <w:t>fina</w:t>
            </w:r>
            <w:r w:rsidR="00B348A7" w:rsidRPr="00BE1811">
              <w:t>n</w:t>
            </w:r>
            <w:r w:rsidRPr="00BE1811">
              <w:t>ţare</w:t>
            </w:r>
            <w:proofErr w:type="spellEnd"/>
            <w:r w:rsidRPr="00BE1811">
              <w:t xml:space="preserve"> (conform </w:t>
            </w:r>
            <w:r w:rsidR="003E4289" w:rsidRPr="00BE1811">
              <w:rPr>
                <w:i/>
              </w:rPr>
              <w:t>Anexei</w:t>
            </w:r>
            <w:r w:rsidRPr="00BE1811">
              <w:rPr>
                <w:i/>
              </w:rPr>
              <w:t xml:space="preserve"> 4</w:t>
            </w:r>
            <w:r w:rsidRPr="00BE1811">
              <w:t xml:space="preserve"> la Ghid).</w:t>
            </w:r>
          </w:p>
          <w:p w14:paraId="6CF5DC55" w14:textId="77777777" w:rsidR="00F34D83" w:rsidRPr="00BE1811" w:rsidRDefault="00F34D83" w:rsidP="004D2C32">
            <w:pPr>
              <w:autoSpaceDE w:val="0"/>
              <w:autoSpaceDN w:val="0"/>
              <w:adjustRightInd w:val="0"/>
              <w:spacing w:after="0"/>
              <w:jc w:val="both"/>
            </w:pPr>
            <w:r w:rsidRPr="00BE1811">
              <w:t xml:space="preserve">2. Cheltuielile eligibile care se iau în considerare la rambursare nu pot </w:t>
            </w:r>
            <w:proofErr w:type="spellStart"/>
            <w:r w:rsidRPr="00BE1811">
              <w:t>depăşi</w:t>
            </w:r>
            <w:proofErr w:type="spellEnd"/>
            <w:r w:rsidRPr="00BE1811">
              <w:t xml:space="preserve"> sumele stabilite prin contractul de </w:t>
            </w:r>
            <w:proofErr w:type="spellStart"/>
            <w:r w:rsidRPr="00BE1811">
              <w:t>finanţare</w:t>
            </w:r>
            <w:proofErr w:type="spellEnd"/>
            <w:r w:rsidRPr="00BE1811">
              <w:t xml:space="preserve">. </w:t>
            </w:r>
            <w:r w:rsidR="00F60161" w:rsidRPr="00BE1811">
              <w:rPr>
                <w:rStyle w:val="FootnoteReference"/>
              </w:rPr>
              <w:t>8</w:t>
            </w:r>
          </w:p>
          <w:p w14:paraId="2F12A410" w14:textId="77777777" w:rsidR="00F34D83" w:rsidRPr="00BE1811" w:rsidRDefault="00F34D83" w:rsidP="004D2C32">
            <w:pPr>
              <w:jc w:val="both"/>
            </w:pPr>
            <w:r w:rsidRPr="00BE1811">
              <w:t xml:space="preserve">3. Cheltuielile efectuate în timpul implementării proiectului </w:t>
            </w:r>
            <w:proofErr w:type="spellStart"/>
            <w:r w:rsidRPr="00BE1811">
              <w:t>şi</w:t>
            </w:r>
            <w:proofErr w:type="spellEnd"/>
            <w:r w:rsidRPr="00BE1811">
              <w:t xml:space="preserve"> considerate neeligibile la verificarea unei cereri de rambursare vor fi suportate de către beneficiar.</w:t>
            </w:r>
          </w:p>
        </w:tc>
      </w:tr>
    </w:tbl>
    <w:p w14:paraId="458D18B0" w14:textId="77777777" w:rsidR="00E83BFE" w:rsidRPr="00BE1811" w:rsidRDefault="00E83BFE" w:rsidP="00F34D83">
      <w:pPr>
        <w:pStyle w:val="Heading2"/>
        <w:rPr>
          <w:rStyle w:val="ln2articol1"/>
          <w:noProof/>
          <w:color w:val="000000" w:themeColor="text1"/>
          <w:sz w:val="22"/>
          <w:szCs w:val="22"/>
        </w:rPr>
      </w:pPr>
      <w:bookmarkStart w:id="75" w:name="_Toc20991915"/>
    </w:p>
    <w:p w14:paraId="50DD3A7F" w14:textId="77777777" w:rsidR="00F34D83" w:rsidRPr="00BE1811" w:rsidRDefault="00F34D83" w:rsidP="00F34D83">
      <w:pPr>
        <w:pStyle w:val="Heading2"/>
        <w:rPr>
          <w:sz w:val="22"/>
          <w:szCs w:val="22"/>
        </w:rPr>
      </w:pPr>
      <w:bookmarkStart w:id="76" w:name="_Toc495913404"/>
      <w:bookmarkStart w:id="77" w:name="_Toc506362205"/>
      <w:bookmarkStart w:id="78" w:name="_Toc74560922"/>
      <w:bookmarkStart w:id="79" w:name="_Toc81552875"/>
      <w:r w:rsidRPr="00BE1811">
        <w:rPr>
          <w:sz w:val="22"/>
          <w:szCs w:val="22"/>
        </w:rPr>
        <w:t>2.4 Modul de finanțare a proiectelor</w:t>
      </w:r>
      <w:bookmarkEnd w:id="75"/>
      <w:bookmarkEnd w:id="76"/>
      <w:bookmarkEnd w:id="77"/>
      <w:bookmarkEnd w:id="78"/>
      <w:bookmarkEnd w:id="79"/>
    </w:p>
    <w:p w14:paraId="5219F16D" w14:textId="37208AA8" w:rsidR="00F34D83" w:rsidRPr="00BE1811" w:rsidRDefault="00F34D83" w:rsidP="0073510E">
      <w:pPr>
        <w:spacing w:before="100" w:beforeAutospacing="1" w:after="100" w:afterAutospacing="1" w:line="240" w:lineRule="auto"/>
        <w:jc w:val="both"/>
      </w:pPr>
      <w:r w:rsidRPr="00BE1811">
        <w:t xml:space="preserve">Proiectelor finanțabile în cadrul prezentei acțiuni, li se aplică prevederile schemei de ajutor de stat pentru cercetare-dezvoltare și inovare (CDI), denumită „Finanțarea activităților de cercetare-dezvoltare și inovare (CDI) și a investițiilor în CDI prin Programul Operațional Competitivitate (POC)”, aprobată </w:t>
      </w:r>
      <w:r w:rsidR="00793696" w:rsidRPr="00BE1811">
        <w:t>prin OM</w:t>
      </w:r>
      <w:r w:rsidR="00B472F4" w:rsidRPr="00BE1811">
        <w:t>ECS nr.</w:t>
      </w:r>
      <w:r w:rsidR="00793696" w:rsidRPr="00BE1811">
        <w:t xml:space="preserve"> 3822/2015 </w:t>
      </w:r>
      <w:r w:rsidR="00B472F4" w:rsidRPr="00BE1811">
        <w:t>cu modificările și completările ulterioare.</w:t>
      </w:r>
      <w:r w:rsidR="00B472F4" w:rsidRPr="00BE1811">
        <w:rPr>
          <w:rStyle w:val="FootnoteReference"/>
        </w:rPr>
        <w:footnoteReference w:id="17"/>
      </w:r>
    </w:p>
    <w:p w14:paraId="484FD3E4" w14:textId="629E35AE" w:rsidR="00F34D83" w:rsidRPr="00BE1811" w:rsidRDefault="00F34D83" w:rsidP="00F34D83">
      <w:pPr>
        <w:spacing w:before="100" w:beforeAutospacing="1" w:after="100" w:afterAutospacing="1" w:line="240" w:lineRule="auto"/>
        <w:jc w:val="both"/>
      </w:pPr>
      <w:r w:rsidRPr="00BE1811">
        <w:t xml:space="preserve">Finanțarea proiectelor în cadrul acestei acțiuni este de tip nerambursabil și constă în rambursarea  cheltuielilor eligibile </w:t>
      </w:r>
      <w:r w:rsidR="008D03E4" w:rsidRPr="00BE1811">
        <w:t xml:space="preserve">necesare </w:t>
      </w:r>
      <w:r w:rsidRPr="00BE1811">
        <w:t>pentru realizarea proiectului, la valoarea și în condițiile stabilite prin Contractul de finanțare. Finanțarea proiectului este formată din cofinanțarea publică (FEDR și alocări din bugetul de stat) și cofinanțarea privată (surse proprii ale solicitantului, împrumuturi bancare etc.).</w:t>
      </w:r>
    </w:p>
    <w:p w14:paraId="1635A897" w14:textId="77777777" w:rsidR="00F34D83" w:rsidRPr="00BE1811" w:rsidRDefault="00F34D83" w:rsidP="00F34D83">
      <w:pPr>
        <w:spacing w:before="100" w:beforeAutospacing="1" w:after="100" w:afterAutospacing="1" w:line="240" w:lineRule="auto"/>
        <w:jc w:val="both"/>
      </w:pPr>
      <w:r w:rsidRPr="00BE1811">
        <w:t xml:space="preserve">Intensitatea finanțării publice în ceea ce privește investițiile în favoarea clusterelor de inovare nu poate depăși </w:t>
      </w:r>
      <w:r w:rsidRPr="00BE1811">
        <w:rPr>
          <w:b/>
        </w:rPr>
        <w:t>65%</w:t>
      </w:r>
      <w:r w:rsidRPr="00BE1811">
        <w:t xml:space="preserve"> din costurile eligibile în regiunile mai puțin dezvoltate (LDR). Intensitatea ajutorului de stat se stabilește în funcție de localitatea / regiunea în care se face investiția.</w:t>
      </w:r>
    </w:p>
    <w:p w14:paraId="23917941" w14:textId="77777777" w:rsidR="00F34D83" w:rsidRPr="00BE1811" w:rsidRDefault="00F34D83" w:rsidP="00F34D83">
      <w:pPr>
        <w:spacing w:before="100" w:beforeAutospacing="1" w:after="100" w:afterAutospacing="1" w:line="240" w:lineRule="auto"/>
        <w:jc w:val="both"/>
      </w:pPr>
      <w:r w:rsidRPr="00BE1811">
        <w:t xml:space="preserve">Intensitatea finanțării publice pentru activități de inovare nu poate depăși </w:t>
      </w:r>
      <w:r w:rsidRPr="00BE1811">
        <w:rPr>
          <w:b/>
        </w:rPr>
        <w:t>50%</w:t>
      </w:r>
      <w:r w:rsidRPr="00BE1811">
        <w:t xml:space="preserve"> din costurile eligibile pe durata perioadei pentru care se acordă ajutoarele. Activitățile de inovare </w:t>
      </w:r>
      <w:r w:rsidRPr="00BE1811">
        <w:rPr>
          <w:kern w:val="2"/>
        </w:rPr>
        <w:t>trebuie desfășurate de organizația clusterului și sunt eligibile pentru aceasta dacă și numai dacă organizația clusterului</w:t>
      </w:r>
      <w:r w:rsidR="0091642C" w:rsidRPr="00BE1811">
        <w:rPr>
          <w:kern w:val="2"/>
        </w:rPr>
        <w:t xml:space="preserve"> poate fi asimilată și</w:t>
      </w:r>
      <w:r w:rsidRPr="00BE1811">
        <w:rPr>
          <w:kern w:val="2"/>
        </w:rPr>
        <w:t xml:space="preserve"> se </w:t>
      </w:r>
      <w:r w:rsidRPr="00BE1811">
        <w:rPr>
          <w:noProof/>
          <w:color w:val="000000" w:themeColor="text1"/>
          <w:kern w:val="2"/>
        </w:rPr>
        <w:t xml:space="preserve">încadrează </w:t>
      </w:r>
      <w:r w:rsidRPr="00BE1811">
        <w:rPr>
          <w:kern w:val="2"/>
        </w:rPr>
        <w:t>în definiția întreprinderilor mici și mijlocii (IMM)</w:t>
      </w:r>
      <w:r w:rsidR="0091642C" w:rsidRPr="00BE1811">
        <w:rPr>
          <w:kern w:val="2"/>
        </w:rPr>
        <w:t>.</w:t>
      </w:r>
      <w:r w:rsidRPr="00BE1811">
        <w:rPr>
          <w:kern w:val="2"/>
        </w:rPr>
        <w:t xml:space="preserve"> </w:t>
      </w:r>
    </w:p>
    <w:p w14:paraId="1EE588A2" w14:textId="77777777" w:rsidR="00523A42" w:rsidRPr="00BE1811" w:rsidRDefault="00F34D83" w:rsidP="00F34D83">
      <w:pPr>
        <w:spacing w:before="100" w:beforeAutospacing="1" w:after="100" w:afterAutospacing="1" w:line="240" w:lineRule="auto"/>
        <w:jc w:val="both"/>
      </w:pPr>
      <w:r w:rsidRPr="00BE1811">
        <w:t xml:space="preserve">Intensitatea finanțării publice pentru activități de exploatare nu poate depăși </w:t>
      </w:r>
      <w:r w:rsidRPr="00BE1811">
        <w:rPr>
          <w:b/>
        </w:rPr>
        <w:t>50%</w:t>
      </w:r>
      <w:r w:rsidRPr="00BE1811">
        <w:t xml:space="preserve"> din costurile eligibile pe durata perioadei pentru care se acordă ajutoarele. </w:t>
      </w:r>
    </w:p>
    <w:p w14:paraId="66B77668" w14:textId="77777777" w:rsidR="00523A42" w:rsidRPr="00BE1811" w:rsidRDefault="00523A42" w:rsidP="00F34D83">
      <w:pPr>
        <w:spacing w:before="100" w:beforeAutospacing="1" w:after="100" w:afterAutospacing="1" w:line="240" w:lineRule="auto"/>
        <w:jc w:val="both"/>
      </w:pPr>
    </w:p>
    <w:p w14:paraId="27465F88" w14:textId="77777777" w:rsidR="00523A42" w:rsidRPr="00BE1811" w:rsidRDefault="00523A42" w:rsidP="00F34D83">
      <w:pPr>
        <w:spacing w:before="100" w:beforeAutospacing="1" w:after="100" w:afterAutospacing="1" w:line="240" w:lineRule="auto"/>
        <w:jc w:val="both"/>
      </w:pPr>
    </w:p>
    <w:p w14:paraId="51CB9F86" w14:textId="086E67BE" w:rsidR="00F34D83" w:rsidRPr="00BE1811" w:rsidRDefault="00F34D83" w:rsidP="00F34D83">
      <w:pPr>
        <w:spacing w:before="100" w:beforeAutospacing="1" w:after="100" w:afterAutospacing="1" w:line="240" w:lineRule="auto"/>
        <w:jc w:val="both"/>
      </w:pPr>
    </w:p>
    <w:p w14:paraId="0BB3BD96" w14:textId="77777777" w:rsidR="00F34D83" w:rsidRPr="00BE1811" w:rsidRDefault="00F34D83" w:rsidP="00F34D83">
      <w:pPr>
        <w:spacing w:before="100" w:beforeAutospacing="1" w:after="100" w:afterAutospacing="1" w:line="240" w:lineRule="auto"/>
        <w:jc w:val="both"/>
        <w:rPr>
          <w:b/>
          <w:color w:val="000000"/>
        </w:rPr>
      </w:pPr>
      <w:r w:rsidRPr="00BE1811">
        <w:rPr>
          <w:b/>
          <w:color w:val="000000"/>
        </w:rPr>
        <w:t>Finanțarea publică din fonduri nerambursabile pentru proiect nu va depăși următoarele limite ca procent din cheltuielile eligibile: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2"/>
        <w:gridCol w:w="2996"/>
        <w:gridCol w:w="3720"/>
      </w:tblGrid>
      <w:tr w:rsidR="00D76FD2" w:rsidRPr="00BE1811" w14:paraId="10BC31B1" w14:textId="77777777" w:rsidTr="00132342">
        <w:tc>
          <w:tcPr>
            <w:tcW w:w="2392" w:type="dxa"/>
          </w:tcPr>
          <w:p w14:paraId="097CD82C" w14:textId="77777777" w:rsidR="00F34D83" w:rsidRPr="00BE1811" w:rsidRDefault="00F34D83" w:rsidP="00132342">
            <w:pPr>
              <w:spacing w:before="100" w:beforeAutospacing="1" w:after="100" w:afterAutospacing="1" w:line="240" w:lineRule="auto"/>
              <w:jc w:val="both"/>
              <w:rPr>
                <w:b/>
                <w:color w:val="000000"/>
              </w:rPr>
            </w:pPr>
            <w:r w:rsidRPr="00BE1811">
              <w:rPr>
                <w:b/>
                <w:color w:val="000000"/>
              </w:rPr>
              <w:t>Tipul activității</w:t>
            </w:r>
          </w:p>
        </w:tc>
        <w:tc>
          <w:tcPr>
            <w:tcW w:w="2996" w:type="dxa"/>
          </w:tcPr>
          <w:p w14:paraId="157DB7B3" w14:textId="77777777" w:rsidR="00F34D83" w:rsidRPr="00BE1811" w:rsidRDefault="00F34D83" w:rsidP="00132342">
            <w:pPr>
              <w:spacing w:before="100" w:beforeAutospacing="1" w:after="100" w:afterAutospacing="1" w:line="240" w:lineRule="auto"/>
              <w:jc w:val="both"/>
              <w:rPr>
                <w:b/>
                <w:color w:val="000000"/>
              </w:rPr>
            </w:pPr>
            <w:r w:rsidRPr="00BE1811">
              <w:rPr>
                <w:b/>
                <w:color w:val="000000"/>
              </w:rPr>
              <w:t>Regiunea</w:t>
            </w:r>
          </w:p>
        </w:tc>
        <w:tc>
          <w:tcPr>
            <w:tcW w:w="3720" w:type="dxa"/>
          </w:tcPr>
          <w:p w14:paraId="12FD0BD9" w14:textId="77777777" w:rsidR="00F34D83" w:rsidRPr="00BE1811" w:rsidRDefault="00F34D83" w:rsidP="00132342">
            <w:pPr>
              <w:spacing w:before="100" w:beforeAutospacing="1" w:after="100" w:afterAutospacing="1" w:line="240" w:lineRule="auto"/>
              <w:jc w:val="both"/>
              <w:rPr>
                <w:b/>
                <w:color w:val="000000"/>
              </w:rPr>
            </w:pPr>
            <w:r w:rsidRPr="00BE1811">
              <w:rPr>
                <w:b/>
                <w:color w:val="000000"/>
              </w:rPr>
              <w:t>Intensitatea maximă a asistenței financiare nerambursabile</w:t>
            </w:r>
          </w:p>
        </w:tc>
      </w:tr>
      <w:tr w:rsidR="00D76FD2" w:rsidRPr="00BE1811" w14:paraId="0C7F2699" w14:textId="77777777" w:rsidTr="00132342">
        <w:tc>
          <w:tcPr>
            <w:tcW w:w="2392" w:type="dxa"/>
          </w:tcPr>
          <w:p w14:paraId="1ECB0D13" w14:textId="77777777" w:rsidR="00F34D83" w:rsidRPr="00BE1811" w:rsidRDefault="00F34D83" w:rsidP="00132342">
            <w:pPr>
              <w:spacing w:before="100" w:beforeAutospacing="1" w:after="100" w:afterAutospacing="1" w:line="240" w:lineRule="auto"/>
              <w:jc w:val="both"/>
              <w:rPr>
                <w:b/>
                <w:color w:val="000000"/>
              </w:rPr>
            </w:pPr>
            <w:bookmarkStart w:id="80" w:name="_Hlk75348809"/>
            <w:r w:rsidRPr="00BE1811">
              <w:rPr>
                <w:b/>
                <w:color w:val="000000"/>
              </w:rPr>
              <w:t>Investiții în clustere de inovare</w:t>
            </w:r>
            <w:bookmarkEnd w:id="80"/>
          </w:p>
        </w:tc>
        <w:tc>
          <w:tcPr>
            <w:tcW w:w="2996" w:type="dxa"/>
          </w:tcPr>
          <w:p w14:paraId="6EC14719" w14:textId="77777777" w:rsidR="00F34D83" w:rsidRPr="00BE1811" w:rsidRDefault="00F34D83" w:rsidP="00132342">
            <w:pPr>
              <w:spacing w:before="100" w:beforeAutospacing="1" w:after="100" w:afterAutospacing="1" w:line="240" w:lineRule="auto"/>
              <w:jc w:val="both"/>
              <w:rPr>
                <w:b/>
                <w:color w:val="000000"/>
              </w:rPr>
            </w:pPr>
            <w:r w:rsidRPr="00BE1811">
              <w:rPr>
                <w:b/>
                <w:color w:val="000000"/>
              </w:rPr>
              <w:t>Nord-Vest, Vest, Centru, Nord-Est, Sud-Est, Sud-Muntenia, Sud-Vest Oltenia</w:t>
            </w:r>
          </w:p>
        </w:tc>
        <w:tc>
          <w:tcPr>
            <w:tcW w:w="3720" w:type="dxa"/>
          </w:tcPr>
          <w:p w14:paraId="07D188F0" w14:textId="77777777" w:rsidR="00F34D83" w:rsidRPr="00BE1811" w:rsidRDefault="00F34D83" w:rsidP="00BE1811">
            <w:pPr>
              <w:spacing w:before="100" w:beforeAutospacing="1" w:after="100" w:afterAutospacing="1" w:line="240" w:lineRule="auto"/>
              <w:jc w:val="center"/>
              <w:rPr>
                <w:b/>
                <w:color w:val="000000"/>
              </w:rPr>
            </w:pPr>
            <w:r w:rsidRPr="00BE1811">
              <w:rPr>
                <w:b/>
                <w:color w:val="000000"/>
              </w:rPr>
              <w:t>65%</w:t>
            </w:r>
          </w:p>
        </w:tc>
      </w:tr>
      <w:tr w:rsidR="00D76FD2" w:rsidRPr="00BE1811" w14:paraId="71F4B9A3" w14:textId="77777777" w:rsidTr="00132342">
        <w:tc>
          <w:tcPr>
            <w:tcW w:w="2392" w:type="dxa"/>
          </w:tcPr>
          <w:p w14:paraId="04F87308" w14:textId="77777777" w:rsidR="00F34D83" w:rsidRPr="00BE1811" w:rsidRDefault="00F34D83" w:rsidP="00132342">
            <w:pPr>
              <w:spacing w:before="100" w:beforeAutospacing="1" w:after="100" w:afterAutospacing="1" w:line="240" w:lineRule="auto"/>
              <w:jc w:val="both"/>
              <w:rPr>
                <w:b/>
                <w:color w:val="000000"/>
              </w:rPr>
            </w:pPr>
            <w:bookmarkStart w:id="81" w:name="_Hlk75348882"/>
            <w:r w:rsidRPr="00BE1811">
              <w:rPr>
                <w:b/>
                <w:color w:val="000000"/>
              </w:rPr>
              <w:t>Activități de inovare*</w:t>
            </w:r>
            <w:bookmarkEnd w:id="81"/>
          </w:p>
        </w:tc>
        <w:tc>
          <w:tcPr>
            <w:tcW w:w="2996" w:type="dxa"/>
          </w:tcPr>
          <w:p w14:paraId="4A61BD44" w14:textId="77777777" w:rsidR="00F34D83" w:rsidRPr="00BE1811" w:rsidRDefault="00F34D83" w:rsidP="00132342">
            <w:pPr>
              <w:spacing w:before="100" w:beforeAutospacing="1" w:after="100" w:afterAutospacing="1" w:line="240" w:lineRule="auto"/>
              <w:jc w:val="both"/>
              <w:rPr>
                <w:b/>
                <w:color w:val="000000"/>
              </w:rPr>
            </w:pPr>
            <w:r w:rsidRPr="00BE1811">
              <w:rPr>
                <w:b/>
                <w:color w:val="000000"/>
              </w:rPr>
              <w:t>Nord-Vest, Vest, Centru, Nord-Est, Sud-Est, Sud-Muntenia, Sud-Vest Oltenia</w:t>
            </w:r>
          </w:p>
        </w:tc>
        <w:tc>
          <w:tcPr>
            <w:tcW w:w="3720" w:type="dxa"/>
          </w:tcPr>
          <w:p w14:paraId="22A6BEDC" w14:textId="77777777" w:rsidR="00F34D83" w:rsidRPr="00BE1811" w:rsidRDefault="00F34D83" w:rsidP="00BE1811">
            <w:pPr>
              <w:spacing w:before="100" w:beforeAutospacing="1" w:after="100" w:afterAutospacing="1" w:line="240" w:lineRule="auto"/>
              <w:jc w:val="center"/>
              <w:rPr>
                <w:b/>
                <w:color w:val="000000"/>
              </w:rPr>
            </w:pPr>
            <w:r w:rsidRPr="00BE1811">
              <w:rPr>
                <w:b/>
                <w:color w:val="000000"/>
              </w:rPr>
              <w:t>50%</w:t>
            </w:r>
          </w:p>
        </w:tc>
      </w:tr>
      <w:tr w:rsidR="00D76FD2" w:rsidRPr="00BE1811" w14:paraId="6555B78F" w14:textId="77777777" w:rsidTr="00132342">
        <w:tc>
          <w:tcPr>
            <w:tcW w:w="2392" w:type="dxa"/>
          </w:tcPr>
          <w:p w14:paraId="54829980" w14:textId="77777777" w:rsidR="00F34D83" w:rsidRPr="00BE1811" w:rsidRDefault="00F34D83" w:rsidP="00132342">
            <w:pPr>
              <w:spacing w:before="100" w:beforeAutospacing="1" w:after="100" w:afterAutospacing="1" w:line="240" w:lineRule="auto"/>
              <w:rPr>
                <w:b/>
                <w:color w:val="000000"/>
              </w:rPr>
            </w:pPr>
            <w:bookmarkStart w:id="82" w:name="_Hlk75348929"/>
            <w:r w:rsidRPr="00BE1811">
              <w:rPr>
                <w:b/>
                <w:color w:val="000000"/>
              </w:rPr>
              <w:t>Activități de exploatare în clustere de inovare</w:t>
            </w:r>
            <w:bookmarkEnd w:id="82"/>
          </w:p>
        </w:tc>
        <w:tc>
          <w:tcPr>
            <w:tcW w:w="2996" w:type="dxa"/>
          </w:tcPr>
          <w:p w14:paraId="3147A3EF" w14:textId="77777777" w:rsidR="00F34D83" w:rsidRPr="00BE1811" w:rsidRDefault="00F34D83" w:rsidP="00132342">
            <w:pPr>
              <w:spacing w:before="100" w:beforeAutospacing="1" w:after="100" w:afterAutospacing="1" w:line="240" w:lineRule="auto"/>
              <w:jc w:val="both"/>
              <w:rPr>
                <w:b/>
                <w:color w:val="000000"/>
              </w:rPr>
            </w:pPr>
            <w:r w:rsidRPr="00BE1811">
              <w:rPr>
                <w:b/>
                <w:color w:val="000000"/>
              </w:rPr>
              <w:t>Nord-Vest, Vest, Centru, Nord-Est, Sud-Est, Sud-Muntenia, Sud-Vest Oltenia</w:t>
            </w:r>
          </w:p>
        </w:tc>
        <w:tc>
          <w:tcPr>
            <w:tcW w:w="3720" w:type="dxa"/>
          </w:tcPr>
          <w:p w14:paraId="2468D8E6" w14:textId="77777777" w:rsidR="00F34D83" w:rsidRPr="00BE1811" w:rsidRDefault="00F34D83" w:rsidP="00BE1811">
            <w:pPr>
              <w:spacing w:before="100" w:beforeAutospacing="1" w:after="100" w:afterAutospacing="1" w:line="240" w:lineRule="auto"/>
              <w:jc w:val="center"/>
              <w:rPr>
                <w:b/>
                <w:color w:val="000000"/>
              </w:rPr>
            </w:pPr>
            <w:r w:rsidRPr="00BE1811">
              <w:rPr>
                <w:b/>
                <w:color w:val="000000"/>
              </w:rPr>
              <w:t>50%</w:t>
            </w:r>
          </w:p>
        </w:tc>
      </w:tr>
    </w:tbl>
    <w:p w14:paraId="246FD825" w14:textId="77777777" w:rsidR="0002267A" w:rsidRPr="00BE1811" w:rsidRDefault="0002267A" w:rsidP="0002267A">
      <w:pPr>
        <w:pStyle w:val="NormalWeb"/>
        <w:spacing w:before="0" w:beforeAutospacing="0" w:after="240" w:afterAutospacing="0"/>
        <w:jc w:val="both"/>
        <w:rPr>
          <w:b/>
          <w:iCs/>
          <w:noProof/>
          <w:color w:val="000000"/>
          <w:sz w:val="22"/>
          <w:szCs w:val="22"/>
        </w:rPr>
      </w:pPr>
    </w:p>
    <w:p w14:paraId="71C3CC32" w14:textId="50638767" w:rsidR="00F34D83" w:rsidRPr="00BE1811" w:rsidRDefault="00F34D83" w:rsidP="000A4DB7">
      <w:pPr>
        <w:pStyle w:val="NormalWeb"/>
        <w:spacing w:before="0" w:beforeAutospacing="0" w:after="240" w:afterAutospacing="0"/>
        <w:jc w:val="both"/>
        <w:rPr>
          <w:b/>
          <w:color w:val="000000"/>
          <w:sz w:val="22"/>
          <w:szCs w:val="22"/>
        </w:rPr>
      </w:pPr>
      <w:r w:rsidRPr="00BE1811">
        <w:rPr>
          <w:b/>
          <w:color w:val="000000"/>
          <w:sz w:val="22"/>
          <w:szCs w:val="22"/>
        </w:rPr>
        <w:t>*</w:t>
      </w:r>
      <w:proofErr w:type="spellStart"/>
      <w:r w:rsidRPr="00BE1811">
        <w:rPr>
          <w:b/>
          <w:color w:val="000000"/>
          <w:sz w:val="22"/>
          <w:szCs w:val="22"/>
        </w:rPr>
        <w:t>Activități</w:t>
      </w:r>
      <w:proofErr w:type="spellEnd"/>
      <w:r w:rsidRPr="00BE1811">
        <w:rPr>
          <w:b/>
          <w:color w:val="000000"/>
          <w:sz w:val="22"/>
          <w:szCs w:val="22"/>
        </w:rPr>
        <w:t xml:space="preserve"> de </w:t>
      </w:r>
      <w:proofErr w:type="spellStart"/>
      <w:r w:rsidRPr="00BE1811">
        <w:rPr>
          <w:b/>
          <w:color w:val="000000"/>
          <w:sz w:val="22"/>
          <w:szCs w:val="22"/>
        </w:rPr>
        <w:t>inovare</w:t>
      </w:r>
      <w:proofErr w:type="spellEnd"/>
      <w:r w:rsidRPr="00BE1811">
        <w:rPr>
          <w:b/>
          <w:color w:val="000000"/>
          <w:sz w:val="22"/>
          <w:szCs w:val="22"/>
        </w:rPr>
        <w:t xml:space="preserve"> </w:t>
      </w:r>
      <w:r w:rsidRPr="00BE1811">
        <w:rPr>
          <w:b/>
          <w:iCs/>
          <w:noProof/>
          <w:color w:val="000000" w:themeColor="text1"/>
          <w:sz w:val="22"/>
          <w:szCs w:val="22"/>
        </w:rPr>
        <w:t>(numai pentru</w:t>
      </w:r>
      <w:r w:rsidR="00696383" w:rsidRPr="00BE1811">
        <w:rPr>
          <w:b/>
          <w:iCs/>
          <w:noProof/>
          <w:color w:val="000000" w:themeColor="text1"/>
          <w:sz w:val="22"/>
          <w:szCs w:val="22"/>
        </w:rPr>
        <w:t xml:space="preserve"> organizația clusterului căreia i se aplică prevederile Legii nr. 346/2004 privind stimularea înfiinţării şi dezvoltării întreprinderilor mici şi mijlocii, cu modificările și completările ulterioare</w:t>
      </w:r>
      <w:r w:rsidR="00DB560E" w:rsidRPr="00BE1811">
        <w:rPr>
          <w:b/>
          <w:iCs/>
          <w:noProof/>
          <w:color w:val="000000" w:themeColor="text1"/>
          <w:sz w:val="22"/>
          <w:szCs w:val="22"/>
        </w:rPr>
        <w:t>, respectiv</w:t>
      </w:r>
      <w:r w:rsidR="00055A1A" w:rsidRPr="00BE1811">
        <w:rPr>
          <w:b/>
          <w:iCs/>
          <w:noProof/>
          <w:color w:val="000000" w:themeColor="text1"/>
          <w:sz w:val="22"/>
          <w:szCs w:val="22"/>
        </w:rPr>
        <w:t xml:space="preserve"> poate fi asimilată și</w:t>
      </w:r>
      <w:r w:rsidR="00DB560E" w:rsidRPr="00BE1811">
        <w:rPr>
          <w:b/>
          <w:iCs/>
          <w:noProof/>
          <w:color w:val="000000" w:themeColor="text1"/>
          <w:sz w:val="22"/>
          <w:szCs w:val="22"/>
        </w:rPr>
        <w:t xml:space="preserve"> se încadrează în categoria IMM</w:t>
      </w:r>
      <w:r w:rsidRPr="00BE1811">
        <w:rPr>
          <w:b/>
          <w:iCs/>
          <w:noProof/>
          <w:color w:val="000000" w:themeColor="text1"/>
          <w:sz w:val="22"/>
          <w:szCs w:val="22"/>
        </w:rPr>
        <w:t xml:space="preserve">) </w:t>
      </w:r>
      <w:r w:rsidRPr="00BE1811">
        <w:rPr>
          <w:noProof/>
          <w:color w:val="000000" w:themeColor="text1"/>
          <w:kern w:val="2"/>
          <w:sz w:val="22"/>
          <w:szCs w:val="22"/>
        </w:rPr>
        <w:t xml:space="preserve">cuprind activitățile de tip B: obținerea, validarea și protejarea brevetelor și altor active necorporale care aparțin </w:t>
      </w:r>
      <w:r w:rsidR="00071AD5">
        <w:rPr>
          <w:noProof/>
          <w:color w:val="000000" w:themeColor="text1"/>
          <w:kern w:val="2"/>
          <w:sz w:val="22"/>
          <w:szCs w:val="22"/>
        </w:rPr>
        <w:t xml:space="preserve">organizației </w:t>
      </w:r>
      <w:r w:rsidRPr="00BE1811">
        <w:rPr>
          <w:noProof/>
          <w:color w:val="000000" w:themeColor="text1"/>
          <w:kern w:val="2"/>
          <w:sz w:val="22"/>
          <w:szCs w:val="22"/>
        </w:rPr>
        <w:t>clusterului, detașarea de personal cu înaltă calificare în organizația clusterului de la o organizație de cercetare sau de la o întreprindere mare, serviciile de consultanță în domeniul inovării și serviciile de sprijinire a inovării.</w:t>
      </w:r>
    </w:p>
    <w:p w14:paraId="7F7D8250" w14:textId="3997F69C" w:rsidR="00F34D83" w:rsidRPr="00BE1811" w:rsidRDefault="00F34D83" w:rsidP="00F34D83">
      <w:pPr>
        <w:spacing w:before="100" w:beforeAutospacing="1" w:after="100" w:afterAutospacing="1" w:line="240" w:lineRule="auto"/>
        <w:jc w:val="both"/>
        <w:rPr>
          <w:color w:val="000000"/>
        </w:rPr>
      </w:pPr>
      <w:r w:rsidRPr="00BE1811">
        <w:rPr>
          <w:kern w:val="2"/>
        </w:rPr>
        <w:t>*Î</w:t>
      </w:r>
      <w:r w:rsidRPr="00BE1811">
        <w:rPr>
          <w:color w:val="000000"/>
        </w:rPr>
        <w:t>n  cazul  particular  al  ajutoarelor  pentru  serviciile  de  consultanță  în  domeniul  inovării și  pentru  serviciile  de  sprijinire  a  inovării,  intensitatea  ajutorului  poate  fi  majorată  până  la  100  %  din  costurile  eligibile,  cu  condiția  ca  valoarea totală  a  ajutoarelor  pentru  serviciile  de  consultanță  în  domeniul  inovării și  serviciile  de  sprijinire  a  inovării  să  nu  depășească  200</w:t>
      </w:r>
      <w:r w:rsidR="009D52AA" w:rsidRPr="00BE1811">
        <w:rPr>
          <w:color w:val="000000"/>
        </w:rPr>
        <w:t>.</w:t>
      </w:r>
      <w:r w:rsidRPr="00BE1811">
        <w:rPr>
          <w:color w:val="000000"/>
        </w:rPr>
        <w:t>000  EUR  per  întreprindere (sau ONG/fundația asimilată IMM conform art.</w:t>
      </w:r>
      <w:r w:rsidR="00906764" w:rsidRPr="00BE1811">
        <w:rPr>
          <w:color w:val="000000"/>
        </w:rPr>
        <w:t xml:space="preserve"> </w:t>
      </w:r>
      <w:r w:rsidRPr="00BE1811">
        <w:rPr>
          <w:color w:val="000000"/>
        </w:rPr>
        <w:t>2 alin.</w:t>
      </w:r>
      <w:r w:rsidR="00906764" w:rsidRPr="00BE1811">
        <w:rPr>
          <w:color w:val="000000"/>
        </w:rPr>
        <w:t xml:space="preserve"> (</w:t>
      </w:r>
      <w:r w:rsidRPr="00BE1811">
        <w:rPr>
          <w:color w:val="000000"/>
        </w:rPr>
        <w:t>2</w:t>
      </w:r>
      <w:r w:rsidR="00906764" w:rsidRPr="00BE1811">
        <w:rPr>
          <w:color w:val="000000"/>
        </w:rPr>
        <w:t>)</w:t>
      </w:r>
      <w:r w:rsidRPr="00BE1811">
        <w:rPr>
          <w:color w:val="000000"/>
        </w:rPr>
        <w:t xml:space="preserve"> din Legea nr.</w:t>
      </w:r>
      <w:r w:rsidRPr="00BE1811">
        <w:rPr>
          <w:iCs/>
          <w:noProof/>
          <w:color w:val="000000" w:themeColor="text1"/>
        </w:rPr>
        <w:t>346/2004</w:t>
      </w:r>
      <w:r w:rsidRPr="00BE1811">
        <w:rPr>
          <w:color w:val="000000" w:themeColor="text1"/>
        </w:rPr>
        <w:t xml:space="preserve"> </w:t>
      </w:r>
      <w:r w:rsidRPr="00BE1811">
        <w:rPr>
          <w:iCs/>
          <w:noProof/>
          <w:color w:val="000000" w:themeColor="text1"/>
        </w:rPr>
        <w:t>privind stimularea înfiinţării şi dezvoltării întreprinderilor mici şi mijlocii</w:t>
      </w:r>
      <w:r w:rsidR="008B5FA3" w:rsidRPr="00BE1811">
        <w:rPr>
          <w:iCs/>
          <w:noProof/>
          <w:color w:val="000000" w:themeColor="text1"/>
        </w:rPr>
        <w:t>, cu modificările și completările ulterioare</w:t>
      </w:r>
      <w:r w:rsidRPr="00BE1811">
        <w:rPr>
          <w:color w:val="000000"/>
        </w:rPr>
        <w:t xml:space="preserve">),  pe  durata  oricărei  perioade  de  trei  ani.  </w:t>
      </w:r>
    </w:p>
    <w:p w14:paraId="0CFD237D" w14:textId="77777777" w:rsidR="00F34D83" w:rsidRPr="00BE1811" w:rsidRDefault="00F34D83" w:rsidP="00F34D83">
      <w:pPr>
        <w:spacing w:before="100" w:beforeAutospacing="1" w:after="100" w:afterAutospacing="1" w:line="240" w:lineRule="auto"/>
        <w:jc w:val="both"/>
      </w:pPr>
      <w:r w:rsidRPr="00BE1811">
        <w:t>Bugetul proiectului este format din valoarea cheltuielilor eligibile și neeligibile necesare realizării proiectului</w:t>
      </w:r>
      <w:r w:rsidRPr="00BE1811">
        <w:rPr>
          <w:b/>
        </w:rPr>
        <w:t>.</w:t>
      </w:r>
      <w:r w:rsidR="009D52AA" w:rsidRPr="00BE1811">
        <w:rPr>
          <w:b/>
        </w:rPr>
        <w:t xml:space="preserve"> </w:t>
      </w:r>
      <w:r w:rsidRPr="00BE1811">
        <w:t xml:space="preserve">În cazul în care solicitantul a optat pentru a da o declarație pe propria răspundere privind </w:t>
      </w:r>
      <w:proofErr w:type="spellStart"/>
      <w:r w:rsidRPr="00BE1811">
        <w:t>nedeductibilitatea</w:t>
      </w:r>
      <w:proofErr w:type="spellEnd"/>
      <w:r w:rsidRPr="00BE1811">
        <w:t xml:space="preserve"> TVA, atunci intensitățile maxime de finanțare ale ajutorului de stat se aplică cheltuielilor eligibile calculate cu TVA.</w:t>
      </w:r>
    </w:p>
    <w:p w14:paraId="66471F97" w14:textId="77777777" w:rsidR="00F34D83" w:rsidRPr="00BE1811" w:rsidRDefault="00F34D83" w:rsidP="00F34D83">
      <w:pPr>
        <w:spacing w:before="100" w:beforeAutospacing="1" w:after="100" w:afterAutospacing="1" w:line="240" w:lineRule="auto"/>
        <w:jc w:val="both"/>
      </w:pPr>
      <w:r w:rsidRPr="00BE1811">
        <w:t>Valoarea asistenței financiare nerambursabile va rezulta după aplicarea cotelor de finanțare precizate de regulile ajutoarelor de stat pentru activitățile și costurile eligibile acceptate.</w:t>
      </w:r>
    </w:p>
    <w:p w14:paraId="5193D200" w14:textId="15DCA04E" w:rsidR="00F34D83" w:rsidRPr="00BE1811" w:rsidRDefault="008C2331" w:rsidP="00F34D83">
      <w:pPr>
        <w:spacing w:before="100" w:beforeAutospacing="1" w:after="100" w:afterAutospacing="1" w:line="240" w:lineRule="auto"/>
        <w:jc w:val="both"/>
        <w:rPr>
          <w:b/>
          <w:color w:val="000000"/>
        </w:rPr>
      </w:pPr>
      <w:r w:rsidRPr="00BE1811">
        <w:rPr>
          <w:b/>
          <w:color w:val="000000"/>
        </w:rPr>
        <w:t>ATENȚIE!!!</w:t>
      </w:r>
      <w:r w:rsidR="00F34D83" w:rsidRPr="00BE1811">
        <w:rPr>
          <w:b/>
          <w:color w:val="000000"/>
        </w:rPr>
        <w:t xml:space="preserve"> </w:t>
      </w:r>
      <w:r w:rsidR="00F34D83" w:rsidRPr="00BE1811">
        <w:rPr>
          <w:color w:val="000000"/>
        </w:rPr>
        <w:t xml:space="preserve">În cazul în care valoarea reală a cheltuielilor este mai mare decât cea inițială, prevăzută în Cererea de Finanțare, ca urmare a actualizării devizului general, atunci solicitantul va trebui să suporte </w:t>
      </w:r>
      <w:r w:rsidR="00A701C3" w:rsidRPr="00BE1811">
        <w:rPr>
          <w:iCs/>
          <w:noProof/>
          <w:color w:val="000000" w:themeColor="text1"/>
        </w:rPr>
        <w:t xml:space="preserve">din surse proprii </w:t>
      </w:r>
      <w:r w:rsidR="00F34D83" w:rsidRPr="00BE1811">
        <w:rPr>
          <w:iCs/>
          <w:noProof/>
          <w:color w:val="000000" w:themeColor="text1"/>
        </w:rPr>
        <w:t xml:space="preserve">diferența </w:t>
      </w:r>
      <w:r w:rsidR="00DB560E" w:rsidRPr="00BE1811">
        <w:rPr>
          <w:iCs/>
          <w:noProof/>
          <w:color w:val="000000" w:themeColor="text1"/>
        </w:rPr>
        <w:t>rezultată</w:t>
      </w:r>
      <w:r w:rsidR="00F34D83" w:rsidRPr="00BE1811">
        <w:rPr>
          <w:color w:val="000000"/>
        </w:rPr>
        <w:t>. Cheltuielile eligibile efectiv realizate care se iau în considerare la rambursare nu pot depăși sumele stabilite inițial prin contractul de finanțare.</w:t>
      </w:r>
    </w:p>
    <w:p w14:paraId="2EEC244A" w14:textId="77777777" w:rsidR="00F34D83" w:rsidRPr="00BE1811" w:rsidRDefault="00F34D83" w:rsidP="00F34D83">
      <w:pPr>
        <w:spacing w:before="100" w:beforeAutospacing="1" w:after="100" w:afterAutospacing="1" w:line="240" w:lineRule="auto"/>
        <w:jc w:val="both"/>
        <w:rPr>
          <w:b/>
        </w:rPr>
      </w:pPr>
      <w:r w:rsidRPr="00BE1811">
        <w:rPr>
          <w:b/>
        </w:rPr>
        <w:t>Reguli privind cumulul ajutoarelor de stat</w:t>
      </w:r>
    </w:p>
    <w:p w14:paraId="34390001" w14:textId="77777777" w:rsidR="00F34D83" w:rsidRPr="00BE1811" w:rsidRDefault="00F34D83" w:rsidP="00F34D83">
      <w:pPr>
        <w:spacing w:before="100" w:beforeAutospacing="1" w:after="100" w:afterAutospacing="1" w:line="240" w:lineRule="auto"/>
        <w:jc w:val="both"/>
        <w:rPr>
          <w:kern w:val="28"/>
        </w:rPr>
      </w:pPr>
      <w:r w:rsidRPr="00BE1811">
        <w:t>Finanțarea publică este acordată pe acest tip de proiect doar pentru activitățile și proiectele care nu sunt și nu au fost finanțate din alte fonduri publice pentru aceleași costuri eligibile (în concordanță cu declarațiile pe proprie răspundere ale solicitanților finanțării).</w:t>
      </w:r>
    </w:p>
    <w:p w14:paraId="09C1E708" w14:textId="77777777" w:rsidR="00F34D83" w:rsidRPr="00BE1811" w:rsidRDefault="00F34D83" w:rsidP="00F34D83">
      <w:pPr>
        <w:spacing w:before="100" w:beforeAutospacing="1" w:after="100" w:afterAutospacing="1" w:line="240" w:lineRule="auto"/>
        <w:jc w:val="both"/>
        <w:rPr>
          <w:kern w:val="28"/>
        </w:rPr>
      </w:pPr>
      <w:r w:rsidRPr="00BE1811">
        <w:rPr>
          <w:kern w:val="28"/>
        </w:rPr>
        <w:t>Finanțarea publică acordată pe acest tip de proiect poate fi cumulată cu:</w:t>
      </w:r>
    </w:p>
    <w:p w14:paraId="6EC8C803" w14:textId="4BFE9DD0" w:rsidR="00F34D83" w:rsidRPr="00BE1811" w:rsidRDefault="00F34D83" w:rsidP="00BE1811">
      <w:pPr>
        <w:pStyle w:val="ListParagraph"/>
        <w:numPr>
          <w:ilvl w:val="0"/>
          <w:numId w:val="289"/>
        </w:numPr>
        <w:spacing w:before="100" w:beforeAutospacing="1" w:after="100" w:afterAutospacing="1" w:line="240" w:lineRule="auto"/>
        <w:jc w:val="both"/>
        <w:rPr>
          <w:kern w:val="28"/>
          <w:sz w:val="22"/>
          <w:szCs w:val="22"/>
        </w:rPr>
      </w:pPr>
      <w:r w:rsidRPr="00BE1811">
        <w:rPr>
          <w:kern w:val="28"/>
          <w:sz w:val="22"/>
          <w:szCs w:val="22"/>
        </w:rPr>
        <w:t xml:space="preserve">orice alt ajutor de stat sau de </w:t>
      </w:r>
      <w:proofErr w:type="spellStart"/>
      <w:r w:rsidRPr="00BE1811">
        <w:rPr>
          <w:kern w:val="28"/>
          <w:sz w:val="22"/>
          <w:szCs w:val="22"/>
        </w:rPr>
        <w:t>minimis</w:t>
      </w:r>
      <w:proofErr w:type="spellEnd"/>
      <w:r w:rsidRPr="00BE1811">
        <w:rPr>
          <w:kern w:val="28"/>
          <w:sz w:val="22"/>
          <w:szCs w:val="22"/>
        </w:rPr>
        <w:t>, atât timp cât măsurile respective vizează costuri eligibile identificabile diferite;</w:t>
      </w:r>
    </w:p>
    <w:p w14:paraId="27AE1E71" w14:textId="01F9075D" w:rsidR="00F34D83" w:rsidRPr="00BE1811" w:rsidRDefault="00BD2E5D" w:rsidP="00BE1811">
      <w:pPr>
        <w:pStyle w:val="ListParagraph"/>
        <w:numPr>
          <w:ilvl w:val="0"/>
          <w:numId w:val="289"/>
        </w:numPr>
        <w:spacing w:before="100" w:beforeAutospacing="1" w:after="100" w:afterAutospacing="1" w:line="240" w:lineRule="auto"/>
        <w:jc w:val="both"/>
        <w:rPr>
          <w:sz w:val="22"/>
          <w:szCs w:val="22"/>
        </w:rPr>
      </w:pPr>
      <w:r w:rsidRPr="00BE1811">
        <w:rPr>
          <w:kern w:val="28"/>
          <w:sz w:val="22"/>
          <w:szCs w:val="22"/>
        </w:rPr>
        <w:lastRenderedPageBreak/>
        <w:t>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prezentului regulament.</w:t>
      </w:r>
    </w:p>
    <w:tbl>
      <w:tblPr>
        <w:tblW w:w="0" w:type="auto"/>
        <w:tblLook w:val="00A0" w:firstRow="1" w:lastRow="0" w:firstColumn="1" w:lastColumn="0" w:noHBand="0" w:noVBand="0"/>
      </w:tblPr>
      <w:tblGrid>
        <w:gridCol w:w="1668"/>
        <w:gridCol w:w="7903"/>
      </w:tblGrid>
      <w:tr w:rsidR="00F34D83" w:rsidRPr="00BE1811" w14:paraId="1D82EE79" w14:textId="77777777" w:rsidTr="00132342">
        <w:trPr>
          <w:trHeight w:val="1266"/>
        </w:trPr>
        <w:tc>
          <w:tcPr>
            <w:tcW w:w="1668" w:type="dxa"/>
            <w:tcBorders>
              <w:right w:val="thinThickSmallGap" w:sz="24" w:space="0" w:color="auto"/>
            </w:tcBorders>
            <w:vAlign w:val="center"/>
          </w:tcPr>
          <w:p w14:paraId="5DD2988F" w14:textId="77777777" w:rsidR="00F34D83" w:rsidRPr="00BE1811" w:rsidRDefault="00F34D83" w:rsidP="00356FEB">
            <w:pPr>
              <w:autoSpaceDE w:val="0"/>
              <w:autoSpaceDN w:val="0"/>
              <w:adjustRightInd w:val="0"/>
              <w:spacing w:after="0" w:line="240" w:lineRule="auto"/>
              <w:jc w:val="center"/>
              <w:rPr>
                <w:b/>
                <w:i/>
                <w:color w:val="000000"/>
              </w:rPr>
            </w:pPr>
            <w:r w:rsidRPr="00BE1811">
              <w:rPr>
                <w:b/>
                <w:i/>
                <w:color w:val="000000"/>
              </w:rPr>
              <w:t>ATENȚIE!</w:t>
            </w:r>
          </w:p>
        </w:tc>
        <w:tc>
          <w:tcPr>
            <w:tcW w:w="7903" w:type="dxa"/>
            <w:tcBorders>
              <w:left w:val="thinThickSmallGap" w:sz="24" w:space="0" w:color="auto"/>
            </w:tcBorders>
          </w:tcPr>
          <w:p w14:paraId="73339909" w14:textId="77777777" w:rsidR="00F34D83" w:rsidRPr="00BE1811" w:rsidRDefault="00F34D83" w:rsidP="00356FEB">
            <w:pPr>
              <w:autoSpaceDE w:val="0"/>
              <w:autoSpaceDN w:val="0"/>
              <w:adjustRightInd w:val="0"/>
              <w:spacing w:after="0" w:line="240" w:lineRule="auto"/>
              <w:jc w:val="both"/>
              <w:rPr>
                <w:color w:val="000000"/>
              </w:rPr>
            </w:pPr>
            <w:r w:rsidRPr="00BE1811">
              <w:rPr>
                <w:kern w:val="28"/>
              </w:rPr>
              <w:t xml:space="preserve">Pentru a stabili dacă </w:t>
            </w:r>
            <w:r w:rsidRPr="00BE1811">
              <w:rPr>
                <w:b/>
                <w:kern w:val="28"/>
              </w:rPr>
              <w:t>intensitățile maxime</w:t>
            </w:r>
            <w:r w:rsidRPr="00BE1811">
              <w:rPr>
                <w:kern w:val="28"/>
              </w:rPr>
              <w:t xml:space="preserve"> ale ajutoarelor prevăzute în Schema de ajutor de stat de CDI  și menționate</w:t>
            </w:r>
            <w:r w:rsidRPr="00BE1811">
              <w:t xml:space="preserve"> în prezentul ghid sunt respectate, </w:t>
            </w:r>
            <w:r w:rsidRPr="00BE1811">
              <w:rPr>
                <w:b/>
              </w:rPr>
              <w:t>va fi luată în considerare valoarea totală a ajutoarelor de stat acordate</w:t>
            </w:r>
            <w:r w:rsidRPr="00BE1811">
              <w:t xml:space="preserve"> pentru activitatea sau </w:t>
            </w:r>
            <w:r w:rsidRPr="00BE1811">
              <w:rPr>
                <w:kern w:val="28"/>
              </w:rPr>
              <w:t>proiectul</w:t>
            </w:r>
            <w:r w:rsidRPr="00BE1811">
              <w:t xml:space="preserve"> care beneficiază de ajutor. </w:t>
            </w:r>
          </w:p>
        </w:tc>
      </w:tr>
    </w:tbl>
    <w:p w14:paraId="430369B4" w14:textId="77777777" w:rsidR="00F34D83" w:rsidRPr="00BE1811" w:rsidRDefault="00F34D83" w:rsidP="00356FEB">
      <w:pPr>
        <w:pStyle w:val="Heading1"/>
        <w:spacing w:before="0" w:after="0"/>
        <w:rPr>
          <w:sz w:val="22"/>
          <w:szCs w:val="22"/>
          <w:lang w:val="ro-RO"/>
        </w:rPr>
      </w:pPr>
    </w:p>
    <w:p w14:paraId="74FAFEBF" w14:textId="77777777" w:rsidR="00CC0665" w:rsidRPr="00BE1811" w:rsidRDefault="00CC0665" w:rsidP="00CC0665">
      <w:pPr>
        <w:rPr>
          <w:lang w:eastAsia="zh-CN"/>
        </w:rPr>
      </w:pPr>
    </w:p>
    <w:p w14:paraId="5C0BD5DA" w14:textId="77777777" w:rsidR="00F34D83" w:rsidRPr="00BE1811" w:rsidRDefault="00F34D83" w:rsidP="00F34D83">
      <w:pPr>
        <w:pStyle w:val="Heading1"/>
        <w:rPr>
          <w:sz w:val="22"/>
          <w:szCs w:val="22"/>
          <w:lang w:val="ro-RO"/>
        </w:rPr>
      </w:pPr>
      <w:bookmarkStart w:id="83" w:name="_Toc495913405"/>
      <w:bookmarkStart w:id="84" w:name="_Toc506362206"/>
      <w:bookmarkStart w:id="85" w:name="_Toc74560923"/>
      <w:bookmarkStart w:id="86" w:name="_Toc20991916"/>
      <w:bookmarkStart w:id="87" w:name="_Toc81552876"/>
      <w:r w:rsidRPr="00BE1811">
        <w:rPr>
          <w:sz w:val="22"/>
          <w:szCs w:val="22"/>
          <w:lang w:val="ro-RO"/>
        </w:rPr>
        <w:t>CAPITOLUL 3</w:t>
      </w:r>
      <w:r w:rsidR="005227E4" w:rsidRPr="00BE1811">
        <w:rPr>
          <w:sz w:val="22"/>
          <w:szCs w:val="22"/>
          <w:lang w:val="ro-RO"/>
        </w:rPr>
        <w:t xml:space="preserve"> </w:t>
      </w:r>
      <w:r w:rsidRPr="00BE1811">
        <w:rPr>
          <w:sz w:val="22"/>
          <w:szCs w:val="22"/>
          <w:lang w:val="ro-RO"/>
        </w:rPr>
        <w:t>Completarea cererii de finanțare</w:t>
      </w:r>
      <w:bookmarkEnd w:id="83"/>
      <w:bookmarkEnd w:id="84"/>
      <w:bookmarkEnd w:id="85"/>
      <w:bookmarkEnd w:id="86"/>
      <w:bookmarkEnd w:id="87"/>
    </w:p>
    <w:p w14:paraId="4D17FEC3" w14:textId="77777777" w:rsidR="00F34D83" w:rsidRPr="00BE1811" w:rsidRDefault="00F34D83" w:rsidP="00F34D83"/>
    <w:p w14:paraId="2C954E44" w14:textId="51586BAF" w:rsidR="00F34D83" w:rsidRPr="00BE1811" w:rsidRDefault="00F34D83" w:rsidP="00F34D83">
      <w:pPr>
        <w:spacing w:after="0"/>
        <w:jc w:val="both"/>
      </w:pPr>
      <w:r w:rsidRPr="00BE1811">
        <w:t xml:space="preserve">Înainte de demararea completării </w:t>
      </w:r>
      <w:proofErr w:type="spellStart"/>
      <w:r w:rsidRPr="00BE1811">
        <w:t>conţinutului</w:t>
      </w:r>
      <w:proofErr w:type="spellEnd"/>
      <w:r w:rsidRPr="00BE1811">
        <w:t xml:space="preserve"> Cererii de </w:t>
      </w:r>
      <w:proofErr w:type="spellStart"/>
      <w:r w:rsidRPr="00BE1811">
        <w:t>finanţare</w:t>
      </w:r>
      <w:proofErr w:type="spellEnd"/>
      <w:r w:rsidRPr="00BE1811">
        <w:t xml:space="preserve">, </w:t>
      </w:r>
      <w:proofErr w:type="spellStart"/>
      <w:r w:rsidRPr="00BE1811">
        <w:t>solicitanţii</w:t>
      </w:r>
      <w:proofErr w:type="spellEnd"/>
      <w:r w:rsidRPr="00BE1811">
        <w:t xml:space="preserve"> au </w:t>
      </w:r>
      <w:proofErr w:type="spellStart"/>
      <w:r w:rsidRPr="00BE1811">
        <w:t>obligaţia</w:t>
      </w:r>
      <w:proofErr w:type="spellEnd"/>
      <w:r w:rsidRPr="00BE1811">
        <w:t xml:space="preserve"> înregistrării în sistem, conform </w:t>
      </w:r>
      <w:proofErr w:type="spellStart"/>
      <w:r w:rsidRPr="00BE1811">
        <w:t>indicaţiilor</w:t>
      </w:r>
      <w:proofErr w:type="spellEnd"/>
      <w:r w:rsidRPr="00BE1811">
        <w:t xml:space="preserve"> furnizate pe site-urile </w:t>
      </w:r>
      <w:hyperlink r:id="rId15" w:history="1">
        <w:r w:rsidRPr="00BE1811">
          <w:rPr>
            <w:rStyle w:val="Hyperlink"/>
          </w:rPr>
          <w:t>https://2014.mysmis.ro</w:t>
        </w:r>
      </w:hyperlink>
      <w:r w:rsidRPr="00BE1811">
        <w:t xml:space="preserve"> </w:t>
      </w:r>
      <w:proofErr w:type="spellStart"/>
      <w:r w:rsidRPr="00BE1811">
        <w:t>şi</w:t>
      </w:r>
      <w:proofErr w:type="spellEnd"/>
      <w:r w:rsidRPr="00BE1811">
        <w:t xml:space="preserve"> </w:t>
      </w:r>
      <w:hyperlink r:id="rId16" w:history="1">
        <w:r w:rsidR="00071AD5" w:rsidRPr="00D3004A">
          <w:rPr>
            <w:rStyle w:val="Hyperlink"/>
          </w:rPr>
          <w:t>www.mfe.gov.ro</w:t>
        </w:r>
      </w:hyperlink>
      <w:r w:rsidR="00071AD5">
        <w:rPr>
          <w:rStyle w:val="Hyperlink"/>
        </w:rPr>
        <w:t xml:space="preserve"> </w:t>
      </w:r>
      <w:r w:rsidRPr="00BE1811">
        <w:t xml:space="preserve">. Odată cu înregistrarea solicitantului, este necesară completarea tuturor câmpurilor, întrucât </w:t>
      </w:r>
      <w:proofErr w:type="spellStart"/>
      <w:r w:rsidRPr="00BE1811">
        <w:t>informaţiile</w:t>
      </w:r>
      <w:proofErr w:type="spellEnd"/>
      <w:r w:rsidRPr="00BE1811">
        <w:t xml:space="preserve"> din această </w:t>
      </w:r>
      <w:proofErr w:type="spellStart"/>
      <w:r w:rsidRPr="00BE1811">
        <w:t>secţiune</w:t>
      </w:r>
      <w:proofErr w:type="spellEnd"/>
      <w:r w:rsidRPr="00BE1811">
        <w:t xml:space="preserve"> sunt </w:t>
      </w:r>
      <w:proofErr w:type="spellStart"/>
      <w:r w:rsidRPr="00BE1811">
        <w:t>esenţiale</w:t>
      </w:r>
      <w:proofErr w:type="spellEnd"/>
      <w:r w:rsidRPr="00BE1811">
        <w:t xml:space="preserve"> pentru </w:t>
      </w:r>
      <w:r w:rsidR="00EF22DC" w:rsidRPr="00BE1811">
        <w:rPr>
          <w:color w:val="000000" w:themeColor="text1"/>
        </w:rPr>
        <w:t>verificarea</w:t>
      </w:r>
      <w:r w:rsidRPr="00BE1811">
        <w:rPr>
          <w:color w:val="000000" w:themeColor="text1"/>
        </w:rPr>
        <w:t xml:space="preserve"> </w:t>
      </w:r>
      <w:proofErr w:type="spellStart"/>
      <w:r w:rsidRPr="00BE1811">
        <w:rPr>
          <w:color w:val="000000" w:themeColor="text1"/>
        </w:rPr>
        <w:t>eligibilităţii</w:t>
      </w:r>
      <w:proofErr w:type="spellEnd"/>
      <w:r w:rsidRPr="00BE1811">
        <w:rPr>
          <w:color w:val="000000" w:themeColor="text1"/>
        </w:rPr>
        <w:t xml:space="preserve"> </w:t>
      </w:r>
      <w:r w:rsidRPr="00BE1811">
        <w:t xml:space="preserve">solicitantului sau pentru evaluarea </w:t>
      </w:r>
      <w:proofErr w:type="spellStart"/>
      <w:r w:rsidRPr="00BE1811">
        <w:t>tehnico</w:t>
      </w:r>
      <w:proofErr w:type="spellEnd"/>
      <w:r w:rsidRPr="00BE1811">
        <w:t>-economică.</w:t>
      </w:r>
    </w:p>
    <w:p w14:paraId="76E84EDB" w14:textId="77777777" w:rsidR="00F34D83" w:rsidRPr="00BE1811" w:rsidRDefault="00F34D83" w:rsidP="00F34D83">
      <w:pPr>
        <w:tabs>
          <w:tab w:val="left" w:pos="1134"/>
        </w:tabs>
        <w:spacing w:before="100" w:beforeAutospacing="1" w:after="100" w:afterAutospacing="1" w:line="240" w:lineRule="auto"/>
        <w:contextualSpacing/>
        <w:jc w:val="both"/>
        <w:rPr>
          <w:i/>
          <w:color w:val="5B9BD5"/>
        </w:rPr>
      </w:pPr>
    </w:p>
    <w:p w14:paraId="492624B0" w14:textId="77777777" w:rsidR="00F34D83" w:rsidRPr="00BE1811" w:rsidRDefault="00F34D83" w:rsidP="00D24931">
      <w:pPr>
        <w:spacing w:before="100" w:beforeAutospacing="1" w:after="100" w:afterAutospacing="1" w:line="240" w:lineRule="auto"/>
        <w:contextualSpacing/>
        <w:jc w:val="both"/>
      </w:pPr>
      <w:r w:rsidRPr="00BE1811">
        <w:t xml:space="preserve">Cererea de finanțare se încarcă de către solicitant în </w:t>
      </w:r>
      <w:proofErr w:type="spellStart"/>
      <w:r w:rsidRPr="00BE1811">
        <w:t>MySMIS</w:t>
      </w:r>
      <w:proofErr w:type="spellEnd"/>
      <w:r w:rsidRPr="00BE1811">
        <w:t>, în conformitate cu structura prezentată în Anexa 1 a Ghidului și ținând cont de precizările din acest capitol.</w:t>
      </w:r>
    </w:p>
    <w:p w14:paraId="575A5AF6" w14:textId="77777777" w:rsidR="007D5A70" w:rsidRPr="00BE1811" w:rsidRDefault="007D5A70" w:rsidP="00D24931">
      <w:pPr>
        <w:spacing w:before="100" w:beforeAutospacing="1" w:after="100" w:afterAutospacing="1" w:line="240" w:lineRule="auto"/>
        <w:contextualSpacing/>
        <w:jc w:val="both"/>
      </w:pPr>
      <w:r w:rsidRPr="00BE1811">
        <w:t xml:space="preserve">În cererea de finanțare este obligatorie completarea tuturor câmpurilor în </w:t>
      </w:r>
      <w:proofErr w:type="spellStart"/>
      <w:r w:rsidRPr="00BE1811">
        <w:t>M</w:t>
      </w:r>
      <w:r w:rsidR="00B00BCA" w:rsidRPr="00BE1811">
        <w:t>y</w:t>
      </w:r>
      <w:r w:rsidRPr="00BE1811">
        <w:t>SMIS</w:t>
      </w:r>
      <w:proofErr w:type="spellEnd"/>
      <w:r w:rsidRPr="00BE1811">
        <w:t xml:space="preserve"> (acolo unde nu este cazul se va completa cu”-„ sau „nu este cazul”)</w:t>
      </w:r>
    </w:p>
    <w:p w14:paraId="40608634" w14:textId="77777777" w:rsidR="00F34D83" w:rsidRPr="00BE1811" w:rsidRDefault="00F34D83" w:rsidP="00FE041E">
      <w:pPr>
        <w:pStyle w:val="ListParagraph"/>
        <w:numPr>
          <w:ilvl w:val="0"/>
          <w:numId w:val="13"/>
        </w:numPr>
        <w:spacing w:before="100" w:beforeAutospacing="1" w:after="100" w:afterAutospacing="1" w:line="240" w:lineRule="auto"/>
        <w:jc w:val="both"/>
        <w:rPr>
          <w:b/>
          <w:sz w:val="22"/>
          <w:szCs w:val="22"/>
        </w:rPr>
      </w:pPr>
      <w:r w:rsidRPr="00BE1811">
        <w:rPr>
          <w:b/>
          <w:sz w:val="22"/>
          <w:szCs w:val="22"/>
        </w:rPr>
        <w:t>Solicitant</w:t>
      </w:r>
    </w:p>
    <w:p w14:paraId="520955E0" w14:textId="77777777" w:rsidR="00F34D83" w:rsidRPr="00BE1811" w:rsidRDefault="00F34D83" w:rsidP="00F34D83">
      <w:pPr>
        <w:spacing w:before="100" w:beforeAutospacing="1" w:after="100" w:afterAutospacing="1" w:line="240" w:lineRule="auto"/>
        <w:contextualSpacing/>
        <w:jc w:val="both"/>
      </w:pPr>
      <w:r w:rsidRPr="00BE1811">
        <w:rPr>
          <w:b/>
        </w:rPr>
        <w:t>Exercițiul financiar</w:t>
      </w:r>
      <w:r w:rsidRPr="00BE1811">
        <w:t xml:space="preserve"> - &lt;se va trece ultimul an fiscal înaintea înregistrării cererii de finanțare&gt;</w:t>
      </w:r>
    </w:p>
    <w:p w14:paraId="4B305C2C" w14:textId="77777777" w:rsidR="00F34D83" w:rsidRPr="00BE1811" w:rsidRDefault="00F34D83" w:rsidP="00F34D83">
      <w:pPr>
        <w:spacing w:before="100" w:beforeAutospacing="1" w:after="100" w:afterAutospacing="1" w:line="240" w:lineRule="auto"/>
        <w:contextualSpacing/>
        <w:jc w:val="both"/>
        <w:rPr>
          <w:b/>
        </w:rPr>
      </w:pPr>
      <w:r w:rsidRPr="00BE1811">
        <w:rPr>
          <w:b/>
        </w:rPr>
        <w:t>Finanțări</w:t>
      </w:r>
    </w:p>
    <w:p w14:paraId="194CF01C" w14:textId="77777777" w:rsidR="00F34D83" w:rsidRPr="00BE1811" w:rsidRDefault="00F34D83" w:rsidP="00F34D83">
      <w:pPr>
        <w:spacing w:before="100" w:beforeAutospacing="1" w:after="100" w:afterAutospacing="1" w:line="240" w:lineRule="auto"/>
      </w:pPr>
      <w:r w:rsidRPr="00BE1811">
        <w:rPr>
          <w:b/>
        </w:rPr>
        <w:t>Asistență acordată anterior</w:t>
      </w:r>
      <w:r w:rsidRPr="00BE1811">
        <w:t>&lt;Se completează cu informații dacă Solicitantul  a  mai  beneficiat  de  asistență  nerambursabilă  din  fonduri  publice &gt;</w:t>
      </w:r>
    </w:p>
    <w:p w14:paraId="37A419C5" w14:textId="77777777" w:rsidR="00F34D83" w:rsidRPr="00BE1811" w:rsidRDefault="00F34D83" w:rsidP="00BE1811">
      <w:pPr>
        <w:spacing w:before="100" w:beforeAutospacing="1" w:after="100" w:afterAutospacing="1" w:line="240" w:lineRule="auto"/>
        <w:jc w:val="both"/>
        <w:rPr>
          <w:i/>
        </w:rPr>
      </w:pPr>
      <w:r w:rsidRPr="00BE1811">
        <w:rPr>
          <w:i/>
        </w:rPr>
        <w:t>Eligibil Proiect = contribuție finanțator + buget de stat + contribuție eligibilă beneficiar</w:t>
      </w:r>
    </w:p>
    <w:p w14:paraId="2D7D6BDD" w14:textId="77777777" w:rsidR="00F34D83" w:rsidRPr="00BE1811" w:rsidRDefault="00F34D83" w:rsidP="00BE1811">
      <w:pPr>
        <w:spacing w:before="100" w:beforeAutospacing="1" w:after="100" w:afterAutospacing="1" w:line="240" w:lineRule="auto"/>
        <w:jc w:val="both"/>
        <w:rPr>
          <w:i/>
        </w:rPr>
      </w:pPr>
      <w:r w:rsidRPr="00BE1811">
        <w:rPr>
          <w:i/>
        </w:rPr>
        <w:t>Eligibil Beneficiar = contribuție finanțator + buget de stat + contribuție eligibilă beneficiar (aferentă membrului dacă proiectul a fost implementat in parteneriat)</w:t>
      </w:r>
    </w:p>
    <w:p w14:paraId="3F9FDA32" w14:textId="77777777" w:rsidR="00F34D83" w:rsidRPr="00BE1811" w:rsidRDefault="00F34D83" w:rsidP="00BE1811">
      <w:pPr>
        <w:spacing w:before="100" w:beforeAutospacing="1" w:after="100" w:afterAutospacing="1" w:line="240" w:lineRule="auto"/>
        <w:jc w:val="both"/>
        <w:rPr>
          <w:i/>
        </w:rPr>
      </w:pPr>
      <w:r w:rsidRPr="00BE1811">
        <w:rPr>
          <w:i/>
        </w:rPr>
        <w:t>Sprijin Beneficiar = contribuție finanțator + buget de stat (aferentă membrului dacă proiectul a fost implementat in parteneriat sau aferentă beneficiarului, dacă a fost un singur beneficiar)</w:t>
      </w:r>
    </w:p>
    <w:p w14:paraId="728292FE" w14:textId="77777777" w:rsidR="00F34D83" w:rsidRPr="00BE1811" w:rsidRDefault="00F34D83" w:rsidP="00BE1811">
      <w:pPr>
        <w:spacing w:before="100" w:beforeAutospacing="1" w:after="100" w:afterAutospacing="1" w:line="240" w:lineRule="auto"/>
        <w:jc w:val="both"/>
        <w:rPr>
          <w:i/>
        </w:rPr>
      </w:pPr>
      <w:r w:rsidRPr="00BE1811">
        <w:rPr>
          <w:i/>
        </w:rPr>
        <w:t>Notă: in cazul in care proiectul a avut un singur beneficiar, se va introduce aceeași suma in coloanele  Eligibil Proiect și Eligibil Beneficiar</w:t>
      </w:r>
    </w:p>
    <w:p w14:paraId="164E0A85" w14:textId="77777777" w:rsidR="00F34D83" w:rsidRPr="00BE1811" w:rsidRDefault="00F34D83" w:rsidP="00BE1811">
      <w:pPr>
        <w:spacing w:before="100" w:beforeAutospacing="1" w:after="100" w:afterAutospacing="1" w:line="240" w:lineRule="auto"/>
        <w:jc w:val="both"/>
      </w:pPr>
      <w:r w:rsidRPr="00BE1811">
        <w:rPr>
          <w:b/>
        </w:rPr>
        <w:t xml:space="preserve">Asistență solicitată </w:t>
      </w:r>
      <w:r w:rsidRPr="00BE1811">
        <w:t>&lt;Se completează cu informații despre alte propuneri de proiecte &gt;</w:t>
      </w:r>
    </w:p>
    <w:p w14:paraId="4AF647B0" w14:textId="77777777" w:rsidR="00F34D83" w:rsidRPr="00BE1811" w:rsidRDefault="00F34D83" w:rsidP="00F34D83">
      <w:pPr>
        <w:spacing w:before="100" w:beforeAutospacing="1" w:after="100" w:afterAutospacing="1" w:line="240" w:lineRule="auto"/>
        <w:rPr>
          <w:b/>
        </w:rPr>
      </w:pPr>
      <w:r w:rsidRPr="00BE1811">
        <w:rPr>
          <w:b/>
        </w:rPr>
        <w:t>2. Atribute proiect</w:t>
      </w:r>
    </w:p>
    <w:p w14:paraId="65290DB1" w14:textId="77777777" w:rsidR="00F34D83" w:rsidRPr="00BE1811" w:rsidRDefault="00F34D83" w:rsidP="00F34D83">
      <w:pPr>
        <w:spacing w:before="100" w:beforeAutospacing="1" w:after="100" w:afterAutospacing="1" w:line="240" w:lineRule="auto"/>
      </w:pPr>
      <w:r w:rsidRPr="00BE1811">
        <w:t>Se răspunde cu NU la toate întrebările (excepție poate fi dacă proiectul este generator de venituri și valoarea acestuia este mai mare decât 1 milion euro)</w:t>
      </w:r>
      <w:r w:rsidR="004E46FB" w:rsidRPr="00BE1811">
        <w:t xml:space="preserve"> </w:t>
      </w:r>
    </w:p>
    <w:p w14:paraId="72FF2892" w14:textId="77777777" w:rsidR="00F34D83" w:rsidRPr="00BE1811" w:rsidRDefault="00F34D83" w:rsidP="00F34D83">
      <w:pPr>
        <w:spacing w:before="100" w:beforeAutospacing="1" w:after="100" w:afterAutospacing="1" w:line="240" w:lineRule="auto"/>
      </w:pPr>
      <w:r w:rsidRPr="00BE1811">
        <w:rPr>
          <w:b/>
        </w:rPr>
        <w:t xml:space="preserve">3.Responsabil de proiect </w:t>
      </w:r>
      <w:r w:rsidRPr="00BE1811">
        <w:t xml:space="preserve">(nume, prenume, telefon, fax, e-mail) </w:t>
      </w:r>
    </w:p>
    <w:p w14:paraId="41C4711C" w14:textId="77777777" w:rsidR="00F34D83" w:rsidRPr="00BE1811" w:rsidRDefault="00F34D83" w:rsidP="00F34D83">
      <w:pPr>
        <w:spacing w:before="100" w:beforeAutospacing="1" w:after="100" w:afterAutospacing="1" w:line="240" w:lineRule="auto"/>
      </w:pPr>
      <w:r w:rsidRPr="00BE1811">
        <w:rPr>
          <w:b/>
        </w:rPr>
        <w:t xml:space="preserve">4. Persoana de contact </w:t>
      </w:r>
      <w:r w:rsidRPr="00BE1811">
        <w:t>(nume, prenume, funcție, telefon, fax, e-mail)</w:t>
      </w:r>
    </w:p>
    <w:p w14:paraId="2834139E" w14:textId="77777777" w:rsidR="00F34D83" w:rsidRPr="00BE1811" w:rsidRDefault="00F34D83" w:rsidP="00F34D83">
      <w:pPr>
        <w:spacing w:before="100" w:beforeAutospacing="1" w:after="100" w:afterAutospacing="1" w:line="240" w:lineRule="auto"/>
        <w:rPr>
          <w:b/>
        </w:rPr>
      </w:pPr>
      <w:r w:rsidRPr="00BE1811">
        <w:rPr>
          <w:b/>
        </w:rPr>
        <w:t>5. Capacitate solicitant</w:t>
      </w:r>
    </w:p>
    <w:p w14:paraId="70E16312" w14:textId="77777777" w:rsidR="00F34D83" w:rsidRPr="00BE1811" w:rsidRDefault="00F34D83" w:rsidP="00F34D83">
      <w:pPr>
        <w:spacing w:before="100" w:beforeAutospacing="1" w:after="100" w:afterAutospacing="1" w:line="240" w:lineRule="auto"/>
      </w:pPr>
      <w:r w:rsidRPr="00BE1811">
        <w:lastRenderedPageBreak/>
        <w:t>- Sursa de cofinanțare ( se selectează  din nomenclator: -</w:t>
      </w:r>
      <w:proofErr w:type="spellStart"/>
      <w:r w:rsidR="00132F24" w:rsidRPr="00BE1811">
        <w:t>contributie</w:t>
      </w:r>
      <w:proofErr w:type="spellEnd"/>
      <w:r w:rsidR="00132F24" w:rsidRPr="00BE1811">
        <w:t xml:space="preserve"> privata pentru </w:t>
      </w:r>
      <w:proofErr w:type="spellStart"/>
      <w:r w:rsidR="00132F24" w:rsidRPr="00BE1811">
        <w:t>intreprindere</w:t>
      </w:r>
      <w:proofErr w:type="spellEnd"/>
      <w:r w:rsidR="00132F24" w:rsidRPr="00BE1811">
        <w:t xml:space="preserve"> si venituri proprii ale </w:t>
      </w:r>
      <w:proofErr w:type="spellStart"/>
      <w:r w:rsidR="00132F24" w:rsidRPr="00BE1811">
        <w:t>autoritatii</w:t>
      </w:r>
      <w:proofErr w:type="spellEnd"/>
      <w:r w:rsidR="00132F24" w:rsidRPr="00BE1811">
        <w:t xml:space="preserve"> de stat pentru </w:t>
      </w:r>
      <w:proofErr w:type="spellStart"/>
      <w:r w:rsidR="00132F24" w:rsidRPr="00BE1811">
        <w:t>organizatiile</w:t>
      </w:r>
      <w:proofErr w:type="spellEnd"/>
      <w:r w:rsidR="00132F24" w:rsidRPr="00BE1811">
        <w:t xml:space="preserve"> de cercetare</w:t>
      </w:r>
      <w:r w:rsidRPr="00BE1811">
        <w:t>)</w:t>
      </w:r>
    </w:p>
    <w:p w14:paraId="11A29F1B" w14:textId="77777777" w:rsidR="00F34D83" w:rsidRPr="00BE1811" w:rsidRDefault="00F34D83" w:rsidP="00F34D83">
      <w:pPr>
        <w:spacing w:before="100" w:beforeAutospacing="1" w:after="100" w:afterAutospacing="1" w:line="240" w:lineRule="auto"/>
      </w:pPr>
      <w:r w:rsidRPr="00BE1811">
        <w:t>- Codul CAEN relevant pentru proiect (selecție din nomenclator)</w:t>
      </w:r>
    </w:p>
    <w:p w14:paraId="26BE8223" w14:textId="77777777" w:rsidR="00F34D83" w:rsidRPr="00BE1811" w:rsidRDefault="00F34D83" w:rsidP="00F34D83">
      <w:pPr>
        <w:spacing w:before="100" w:beforeAutospacing="1" w:after="100" w:afterAutospacing="1" w:line="240" w:lineRule="auto"/>
        <w:jc w:val="both"/>
        <w:rPr>
          <w:i/>
        </w:rPr>
      </w:pPr>
      <w:r w:rsidRPr="00BE1811">
        <w:t>- Capacitate administrativă  (</w:t>
      </w:r>
      <w:r w:rsidRPr="00BE1811">
        <w:rPr>
          <w:i/>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C09C55B" w14:textId="0DE51133" w:rsidR="007F6C93" w:rsidRPr="00BE1811" w:rsidRDefault="007F6C93" w:rsidP="007F6C93">
      <w:pPr>
        <w:spacing w:before="100" w:beforeAutospacing="1" w:after="100" w:afterAutospacing="1" w:line="240" w:lineRule="auto"/>
        <w:jc w:val="both"/>
        <w:rPr>
          <w:i/>
        </w:rPr>
      </w:pPr>
      <w:r w:rsidRPr="00BE1811">
        <w:t>- Capacitatea financiară</w:t>
      </w:r>
      <w:r w:rsidRPr="00BE1811">
        <w:rPr>
          <w:i/>
        </w:rPr>
        <w:t xml:space="preserve"> (vă rugăm să confirmați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75933C72" w14:textId="77777777" w:rsidR="00F34D83" w:rsidRPr="00BE1811" w:rsidRDefault="00F34D83" w:rsidP="00F34D83">
      <w:pPr>
        <w:spacing w:before="100" w:beforeAutospacing="1" w:after="100" w:afterAutospacing="1" w:line="240" w:lineRule="auto"/>
        <w:jc w:val="both"/>
      </w:pPr>
      <w:r w:rsidRPr="00BE1811">
        <w:t xml:space="preserve">- Capacitate tehnică (expertiza necesară pentru implementarea proiectului și nr .persoane cu astfel de expertiză alocate proiectului din organizație. </w:t>
      </w:r>
      <w:r w:rsidRPr="00BE1811">
        <w:rPr>
          <w:i/>
        </w:rPr>
        <w:t>Se va descrie succint solicitantul (personalul angajat, servicii oferite, alte informații relevante)</w:t>
      </w:r>
      <w:r w:rsidRPr="00BE1811">
        <w:t>)</w:t>
      </w:r>
    </w:p>
    <w:p w14:paraId="2C82E969" w14:textId="77777777" w:rsidR="00F34D83" w:rsidRPr="00BE1811" w:rsidRDefault="00F34D83" w:rsidP="00F34D83">
      <w:pPr>
        <w:spacing w:before="100" w:beforeAutospacing="1" w:after="100" w:afterAutospacing="1" w:line="240" w:lineRule="auto"/>
        <w:jc w:val="both"/>
        <w:rPr>
          <w:i/>
        </w:rPr>
      </w:pPr>
      <w:r w:rsidRPr="00BE1811">
        <w:t>- Capacitate juridică (</w:t>
      </w:r>
      <w:r w:rsidRPr="00BE1811">
        <w:rPr>
          <w:i/>
        </w:rPr>
        <w:t>statutul juridic al beneficiarului care permite implementarea proiectului, precum și capacitatea sa de a întreprinde acțiuni legale, dacă este necesar).</w:t>
      </w:r>
    </w:p>
    <w:p w14:paraId="35412EB2" w14:textId="77777777" w:rsidR="00F34D83" w:rsidRPr="00BE1811" w:rsidRDefault="00F34D83" w:rsidP="00F34D83">
      <w:pPr>
        <w:spacing w:before="100" w:beforeAutospacing="1" w:after="100" w:afterAutospacing="1" w:line="240" w:lineRule="auto"/>
        <w:rPr>
          <w:b/>
        </w:rPr>
      </w:pPr>
      <w:r w:rsidRPr="00BE1811">
        <w:rPr>
          <w:b/>
        </w:rPr>
        <w:t xml:space="preserve">6. Localizare proiect </w:t>
      </w:r>
      <w:r w:rsidR="00885D6C" w:rsidRPr="00BE1811">
        <w:t>(adresa completa a locației proiectului)</w:t>
      </w:r>
    </w:p>
    <w:p w14:paraId="20A93C6E" w14:textId="0EA4EE2B" w:rsidR="0055743E" w:rsidRPr="00BE1811" w:rsidRDefault="00F34D83" w:rsidP="00F34D83">
      <w:pPr>
        <w:spacing w:before="100" w:beforeAutospacing="1" w:after="100" w:afterAutospacing="1" w:line="240" w:lineRule="auto"/>
        <w:rPr>
          <w:b/>
        </w:rPr>
      </w:pPr>
      <w:r w:rsidRPr="00BE1811">
        <w:rPr>
          <w:b/>
        </w:rPr>
        <w:t xml:space="preserve">7. Obiective proiect </w:t>
      </w:r>
    </w:p>
    <w:p w14:paraId="178012AB" w14:textId="0E7D7F2E" w:rsidR="00F34D83" w:rsidRPr="00BE1811" w:rsidRDefault="0055743E" w:rsidP="00F34D83">
      <w:pPr>
        <w:spacing w:before="100" w:beforeAutospacing="1" w:after="100" w:afterAutospacing="1" w:line="240" w:lineRule="auto"/>
      </w:pPr>
      <w:r w:rsidRPr="00BE1811">
        <w:rPr>
          <w:i/>
        </w:rPr>
        <w:t>Se va completa cu obiectivul general al proiectului și cu obiectivele specifice ale acestuia care trebuie să fie în concordanță cu cerințele prezentului ghid.</w:t>
      </w:r>
      <w:r w:rsidRPr="00BE1811">
        <w:rPr>
          <w:b/>
        </w:rPr>
        <w:t xml:space="preserve"> </w:t>
      </w:r>
    </w:p>
    <w:p w14:paraId="2758E145" w14:textId="77777777" w:rsidR="00F34D83" w:rsidRPr="00BE1811" w:rsidRDefault="00F34D83" w:rsidP="00F34D83">
      <w:pPr>
        <w:spacing w:before="100" w:beforeAutospacing="1" w:after="100" w:afterAutospacing="1" w:line="240" w:lineRule="auto"/>
      </w:pPr>
      <w:r w:rsidRPr="00BE1811">
        <w:rPr>
          <w:b/>
        </w:rPr>
        <w:t xml:space="preserve">8. Rezultate așteptate </w:t>
      </w:r>
      <w:r w:rsidR="00A032F8" w:rsidRPr="00BE1811">
        <w:rPr>
          <w:i/>
        </w:rPr>
        <w:t>se descriu rezultatele din punct de vedere științific, propuse a fi realizate în urma desfășurării efective a activităților CDI.</w:t>
      </w:r>
      <w:r w:rsidR="00A032F8" w:rsidRPr="00BE1811">
        <w:t xml:space="preserve"> </w:t>
      </w:r>
    </w:p>
    <w:p w14:paraId="17C6E1EB" w14:textId="7F84C8AC" w:rsidR="00F34D83" w:rsidRPr="00BE1811" w:rsidRDefault="00F34D83" w:rsidP="00F34D83">
      <w:pPr>
        <w:spacing w:before="100" w:beforeAutospacing="1" w:after="100" w:afterAutospacing="1" w:line="240" w:lineRule="auto"/>
        <w:rPr>
          <w:b/>
        </w:rPr>
      </w:pPr>
      <w:r w:rsidRPr="00BE1811">
        <w:rPr>
          <w:b/>
        </w:rPr>
        <w:t>9. Context</w:t>
      </w:r>
    </w:p>
    <w:p w14:paraId="43D5C3A5" w14:textId="77777777" w:rsidR="00F34D83" w:rsidRPr="00BE1811" w:rsidRDefault="00F34D83" w:rsidP="00FE041E">
      <w:pPr>
        <w:numPr>
          <w:ilvl w:val="0"/>
          <w:numId w:val="11"/>
        </w:numPr>
        <w:spacing w:before="100" w:beforeAutospacing="1" w:after="100" w:afterAutospacing="1" w:line="240" w:lineRule="auto"/>
        <w:jc w:val="both"/>
        <w:rPr>
          <w:i/>
        </w:rPr>
      </w:pPr>
      <w:r w:rsidRPr="00BE1811">
        <w:rPr>
          <w:i/>
        </w:rPr>
        <w:t>Contextul promovării proiectului, precum și complementaritatea cu alte proiecte finanțate din fonduri europene sau alte surse</w:t>
      </w:r>
    </w:p>
    <w:p w14:paraId="7ABF7185" w14:textId="77777777" w:rsidR="00F34D83" w:rsidRPr="00BE1811" w:rsidRDefault="00F34D83" w:rsidP="00FE041E">
      <w:pPr>
        <w:numPr>
          <w:ilvl w:val="0"/>
          <w:numId w:val="11"/>
        </w:numPr>
        <w:spacing w:before="100" w:beforeAutospacing="1" w:after="100" w:afterAutospacing="1" w:line="240" w:lineRule="auto"/>
        <w:jc w:val="both"/>
        <w:rPr>
          <w:i/>
        </w:rPr>
      </w:pPr>
      <w:r w:rsidRPr="00BE1811">
        <w:rPr>
          <w:i/>
        </w:rPr>
        <w:t>Date generale privind investiția propusă</w:t>
      </w:r>
    </w:p>
    <w:p w14:paraId="1D7300B1" w14:textId="77777777" w:rsidR="00F34D83" w:rsidRPr="00BE1811" w:rsidRDefault="00F34D83" w:rsidP="00FE041E">
      <w:pPr>
        <w:numPr>
          <w:ilvl w:val="0"/>
          <w:numId w:val="11"/>
        </w:numPr>
        <w:spacing w:before="100" w:beforeAutospacing="1" w:after="100" w:afterAutospacing="1" w:line="240" w:lineRule="auto"/>
        <w:jc w:val="both"/>
        <w:rPr>
          <w:i/>
        </w:rPr>
      </w:pPr>
      <w:r w:rsidRPr="00BE1811">
        <w:rPr>
          <w:i/>
        </w:rPr>
        <w:t>Componentele și activitățile investiției, și modul în care adresează problemele identificate în  secțiunea Justificarea proiectului</w:t>
      </w:r>
    </w:p>
    <w:p w14:paraId="5FEE4610" w14:textId="77777777" w:rsidR="00F34D83" w:rsidRPr="00BE1811" w:rsidRDefault="00F34D83" w:rsidP="00FE041E">
      <w:pPr>
        <w:numPr>
          <w:ilvl w:val="0"/>
          <w:numId w:val="11"/>
        </w:numPr>
        <w:spacing w:before="100" w:beforeAutospacing="1" w:after="100" w:afterAutospacing="1" w:line="240" w:lineRule="auto"/>
        <w:jc w:val="both"/>
        <w:rPr>
          <w:i/>
        </w:rPr>
      </w:pPr>
      <w:r w:rsidRPr="00BE1811">
        <w:rPr>
          <w:i/>
        </w:rPr>
        <w:t>Aspecte detaliate legate de localizarea proiectului</w:t>
      </w:r>
    </w:p>
    <w:p w14:paraId="5302C3C1" w14:textId="24135AD5" w:rsidR="00133C55" w:rsidRPr="00BE1811" w:rsidRDefault="00F34D83" w:rsidP="00F34D83">
      <w:pPr>
        <w:spacing w:before="100" w:beforeAutospacing="1" w:after="100" w:afterAutospacing="1" w:line="240" w:lineRule="auto"/>
        <w:jc w:val="both"/>
        <w:rPr>
          <w:b/>
        </w:rPr>
      </w:pPr>
      <w:r w:rsidRPr="00BE1811">
        <w:rPr>
          <w:b/>
        </w:rPr>
        <w:t>10. Justificare</w:t>
      </w:r>
    </w:p>
    <w:p w14:paraId="2C1CAB31" w14:textId="77777777" w:rsidR="00F34D83" w:rsidRPr="00BE1811" w:rsidRDefault="00F34D83" w:rsidP="00F34D83">
      <w:pPr>
        <w:spacing w:before="100" w:beforeAutospacing="1" w:after="100" w:afterAutospacing="1" w:line="240" w:lineRule="auto"/>
        <w:jc w:val="both"/>
      </w:pPr>
      <w:r w:rsidRPr="00BE1811">
        <w:rPr>
          <w:i/>
        </w:rPr>
        <w:t>Se vor prezenta aspecte referitoare la: gradul de noutate al produsului/procesului în comparație cu produsele/ procesele existente pe piață la momentul propunerii; impactul implementării proiectului</w:t>
      </w:r>
      <w:r w:rsidR="00474B1D" w:rsidRPr="00BE1811">
        <w:rPr>
          <w:i/>
        </w:rPr>
        <w:t xml:space="preserve"> și necesitatea privind obținerea ajutorului nerambursabil</w:t>
      </w:r>
      <w:r w:rsidRPr="00BE1811">
        <w:rPr>
          <w:i/>
        </w:rPr>
        <w:t>; măsura în care rezultatele preconizate a se obține prin implementarea proiectului vor avea piață de desfacere și sunt prezentate beneficiile și avantajele acestora comparativ cu concurența, îmbunătățire/creșterea nivelului tehnologic al întreprinderii solicitante prin introducerea în producție a rezultatelor cercetării și achiziționarea de active corporale/necorporale care să sprijine procesul tehnologic comparativ cu tehnologiile existente înaintea demarării proiectului, avantajele și beneficiile fluxului tehnologic inovativ comparativ cu cel existent în întreprindere la momentul solicitării finanțării nerambursabile</w:t>
      </w:r>
      <w:r w:rsidR="00474B1D" w:rsidRPr="00BE1811">
        <w:rPr>
          <w:i/>
        </w:rPr>
        <w:t xml:space="preserve"> </w:t>
      </w:r>
      <w:r w:rsidRPr="00BE1811">
        <w:rPr>
          <w:i/>
        </w:rPr>
        <w:t>etc</w:t>
      </w:r>
      <w:r w:rsidRPr="00BE1811">
        <w:t>.</w:t>
      </w:r>
    </w:p>
    <w:p w14:paraId="62E035BD" w14:textId="77777777" w:rsidR="00133C55" w:rsidRPr="00BE1811" w:rsidRDefault="00F34D83" w:rsidP="00F34D83">
      <w:pPr>
        <w:spacing w:before="100" w:beforeAutospacing="1" w:after="100" w:afterAutospacing="1" w:line="240" w:lineRule="auto"/>
        <w:jc w:val="both"/>
        <w:rPr>
          <w:b/>
        </w:rPr>
      </w:pPr>
      <w:r w:rsidRPr="00BE1811">
        <w:rPr>
          <w:b/>
        </w:rPr>
        <w:t>11. Grup țintă</w:t>
      </w:r>
    </w:p>
    <w:p w14:paraId="4E7A83AD" w14:textId="26A5B316" w:rsidR="00F34D83" w:rsidRPr="00BE1811" w:rsidRDefault="00F34D83" w:rsidP="00F34D83">
      <w:pPr>
        <w:spacing w:before="100" w:beforeAutospacing="1" w:after="100" w:afterAutospacing="1" w:line="240" w:lineRule="auto"/>
        <w:jc w:val="both"/>
        <w:rPr>
          <w:i/>
        </w:rPr>
      </w:pPr>
      <w:r w:rsidRPr="00BE1811">
        <w:rPr>
          <w:b/>
        </w:rPr>
        <w:t xml:space="preserve"> </w:t>
      </w:r>
      <w:r w:rsidRPr="00BE1811">
        <w:rPr>
          <w:i/>
        </w:rPr>
        <w:t xml:space="preserve">Se va completa </w:t>
      </w:r>
      <w:r w:rsidR="00113890" w:rsidRPr="00BE1811">
        <w:rPr>
          <w:i/>
        </w:rPr>
        <w:t>cu grupul țintă relevant pentru proiect</w:t>
      </w:r>
      <w:r w:rsidRPr="00BE1811">
        <w:rPr>
          <w:i/>
        </w:rPr>
        <w:t>.</w:t>
      </w:r>
    </w:p>
    <w:p w14:paraId="4D1A72E4" w14:textId="77777777" w:rsidR="00316137" w:rsidRPr="00BE1811" w:rsidRDefault="00F34D83" w:rsidP="00F34D83">
      <w:pPr>
        <w:spacing w:before="100" w:beforeAutospacing="1" w:after="100" w:afterAutospacing="1" w:line="240" w:lineRule="auto"/>
        <w:jc w:val="both"/>
        <w:rPr>
          <w:b/>
        </w:rPr>
      </w:pPr>
      <w:r w:rsidRPr="00BE1811">
        <w:rPr>
          <w:b/>
        </w:rPr>
        <w:t xml:space="preserve">12. Sustenabilitate </w:t>
      </w:r>
    </w:p>
    <w:p w14:paraId="0AB67604" w14:textId="0FA91A7A" w:rsidR="00F34D83" w:rsidRPr="00BE1811" w:rsidRDefault="00F34D83" w:rsidP="00F34D83">
      <w:pPr>
        <w:spacing w:before="100" w:beforeAutospacing="1" w:after="100" w:afterAutospacing="1" w:line="240" w:lineRule="auto"/>
        <w:jc w:val="both"/>
        <w:rPr>
          <w:b/>
        </w:rPr>
      </w:pPr>
      <w:r w:rsidRPr="00BE1811">
        <w:rPr>
          <w:i/>
        </w:rPr>
        <w:lastRenderedPageBreak/>
        <w:t>Se va preciza modul in care proiectul se va susține financiar după încetarea finanțării solicitate prin prezenta cerere de finanțare, capacitatea de a asigura operarea și întreținerea investiției după finalizare. De asemenea, se va preciza modalitatea prin care proiectul va evalua/cuantifica și estima impactul pe care îl au activitățile atât în perioada de implementare, cât și după finalizarea proiectului</w:t>
      </w:r>
      <w:r w:rsidR="00316137" w:rsidRPr="00BE1811">
        <w:rPr>
          <w:i/>
        </w:rPr>
        <w:t>.</w:t>
      </w:r>
    </w:p>
    <w:p w14:paraId="14DA1B1F" w14:textId="77777777" w:rsidR="00F34D83" w:rsidRPr="00BE1811" w:rsidRDefault="00F34D83" w:rsidP="00F34D83">
      <w:pPr>
        <w:spacing w:before="100" w:beforeAutospacing="1" w:after="100" w:afterAutospacing="1" w:line="240" w:lineRule="auto"/>
        <w:rPr>
          <w:b/>
        </w:rPr>
      </w:pPr>
      <w:r w:rsidRPr="00BE1811">
        <w:rPr>
          <w:b/>
        </w:rPr>
        <w:t>13. Relevanță</w:t>
      </w:r>
    </w:p>
    <w:p w14:paraId="0E4F396D" w14:textId="65697450" w:rsidR="00F34D83" w:rsidRPr="00BE1811" w:rsidRDefault="00F34D83" w:rsidP="00F34D83">
      <w:pPr>
        <w:spacing w:before="100" w:beforeAutospacing="1" w:after="100" w:afterAutospacing="1" w:line="240" w:lineRule="auto"/>
        <w:rPr>
          <w:i/>
        </w:rPr>
      </w:pPr>
      <w:r w:rsidRPr="00BE1811">
        <w:rPr>
          <w:i/>
        </w:rPr>
        <w:t xml:space="preserve">Se </w:t>
      </w:r>
      <w:r w:rsidR="004A5286" w:rsidRPr="00BE1811">
        <w:rPr>
          <w:i/>
        </w:rPr>
        <w:t>va descrie</w:t>
      </w:r>
      <w:r w:rsidRPr="00BE1811">
        <w:rPr>
          <w:i/>
        </w:rPr>
        <w:t xml:space="preserve"> relevanța proiectului</w:t>
      </w:r>
      <w:r w:rsidR="004A5286" w:rsidRPr="00BE1811">
        <w:rPr>
          <w:i/>
        </w:rPr>
        <w:t xml:space="preserve"> propus</w:t>
      </w:r>
      <w:r w:rsidRPr="00BE1811">
        <w:rPr>
          <w:i/>
        </w:rPr>
        <w:t xml:space="preserve"> (vezi criteriul de evaluare Relevanta</w:t>
      </w:r>
      <w:r w:rsidR="004A5286" w:rsidRPr="00BE1811">
        <w:rPr>
          <w:i/>
        </w:rPr>
        <w:t xml:space="preserve"> din cadrul Cap. 4.5</w:t>
      </w:r>
      <w:r w:rsidRPr="00BE1811">
        <w:rPr>
          <w:i/>
        </w:rPr>
        <w:t>) .</w:t>
      </w:r>
    </w:p>
    <w:p w14:paraId="105AB0D0" w14:textId="2CCD5A89" w:rsidR="00F34D83" w:rsidRPr="00BE1811" w:rsidRDefault="00F34D83" w:rsidP="00BE1811">
      <w:pPr>
        <w:spacing w:before="100" w:beforeAutospacing="1" w:after="100" w:afterAutospacing="1" w:line="240" w:lineRule="auto"/>
        <w:jc w:val="both"/>
        <w:rPr>
          <w:i/>
        </w:rPr>
      </w:pPr>
      <w:r w:rsidRPr="00BE1811">
        <w:rPr>
          <w:i/>
        </w:rPr>
        <w:t xml:space="preserve">Se face referire la relevanța </w:t>
      </w:r>
      <w:r w:rsidR="006B2690" w:rsidRPr="00BE1811">
        <w:rPr>
          <w:i/>
        </w:rPr>
        <w:t xml:space="preserve">proiectului </w:t>
      </w:r>
      <w:r w:rsidRPr="00BE1811">
        <w:rPr>
          <w:i/>
        </w:rPr>
        <w:t>din punct</w:t>
      </w:r>
      <w:r w:rsidR="006B2690" w:rsidRPr="00BE1811">
        <w:rPr>
          <w:i/>
        </w:rPr>
        <w:t xml:space="preserve">ul </w:t>
      </w:r>
      <w:r w:rsidRPr="00BE1811">
        <w:rPr>
          <w:i/>
        </w:rPr>
        <w:t>de vedere a</w:t>
      </w:r>
      <w:r w:rsidR="006B2690" w:rsidRPr="00BE1811">
        <w:rPr>
          <w:i/>
        </w:rPr>
        <w:t xml:space="preserve">l contribuției acestuia la obiectivele </w:t>
      </w:r>
      <w:r w:rsidRPr="00BE1811">
        <w:rPr>
          <w:i/>
        </w:rPr>
        <w:t>Strategiei Naționale de CDI 2014-2020, precum și a legăturii cu alte strategii</w:t>
      </w:r>
      <w:r w:rsidR="00295442" w:rsidRPr="00BE1811">
        <w:rPr>
          <w:i/>
        </w:rPr>
        <w:t xml:space="preserve"> la care contribuie proiectul propus. </w:t>
      </w:r>
    </w:p>
    <w:p w14:paraId="023DE778" w14:textId="77777777" w:rsidR="00703C6B" w:rsidRPr="00BE1811" w:rsidRDefault="00F34D83" w:rsidP="00F34D83">
      <w:pPr>
        <w:spacing w:before="100" w:beforeAutospacing="1" w:after="100" w:afterAutospacing="1" w:line="240" w:lineRule="auto"/>
        <w:rPr>
          <w:b/>
        </w:rPr>
      </w:pPr>
      <w:r w:rsidRPr="00BE1811">
        <w:rPr>
          <w:b/>
        </w:rPr>
        <w:t xml:space="preserve">14. Riscuri </w:t>
      </w:r>
    </w:p>
    <w:p w14:paraId="1BE59A26" w14:textId="2B5DCE9B" w:rsidR="00F34D83" w:rsidRPr="00BE1811" w:rsidRDefault="00703C6B" w:rsidP="00F34D83">
      <w:pPr>
        <w:spacing w:before="100" w:beforeAutospacing="1" w:after="100" w:afterAutospacing="1" w:line="240" w:lineRule="auto"/>
        <w:rPr>
          <w:i/>
        </w:rPr>
      </w:pPr>
      <w:r w:rsidRPr="00BE1811">
        <w:rPr>
          <w:i/>
        </w:rPr>
        <w:t xml:space="preserve">Se vor descrie </w:t>
      </w:r>
      <w:r w:rsidR="00F34D83" w:rsidRPr="00BE1811">
        <w:rPr>
          <w:i/>
        </w:rPr>
        <w:t>riscuri</w:t>
      </w:r>
      <w:r w:rsidRPr="00BE1811">
        <w:rPr>
          <w:i/>
        </w:rPr>
        <w:t>le</w:t>
      </w:r>
      <w:r w:rsidR="00F34D83" w:rsidRPr="00BE1811">
        <w:rPr>
          <w:i/>
        </w:rPr>
        <w:t xml:space="preserve"> și măsurile corespunzătoare de </w:t>
      </w:r>
      <w:r w:rsidR="00D67972" w:rsidRPr="00BE1811">
        <w:rPr>
          <w:i/>
        </w:rPr>
        <w:t>prevenire/</w:t>
      </w:r>
      <w:r w:rsidR="00712882" w:rsidRPr="00BE1811">
        <w:rPr>
          <w:i/>
        </w:rPr>
        <w:t xml:space="preserve">gestionare </w:t>
      </w:r>
      <w:r w:rsidR="00F34D83" w:rsidRPr="00BE1811">
        <w:rPr>
          <w:i/>
        </w:rPr>
        <w:t>a acestora</w:t>
      </w:r>
      <w:r w:rsidRPr="00BE1811">
        <w:rPr>
          <w:i/>
        </w:rPr>
        <w:t>.</w:t>
      </w:r>
    </w:p>
    <w:p w14:paraId="52575615" w14:textId="517B0A22" w:rsidR="00F34D83" w:rsidRPr="00BE1811" w:rsidRDefault="00F34D83" w:rsidP="00F34D83">
      <w:pPr>
        <w:spacing w:before="100" w:beforeAutospacing="1" w:after="100" w:afterAutospacing="1" w:line="240" w:lineRule="auto"/>
        <w:rPr>
          <w:b/>
          <w:i/>
        </w:rPr>
      </w:pPr>
      <w:r w:rsidRPr="00BE1811">
        <w:rPr>
          <w:b/>
        </w:rPr>
        <w:t xml:space="preserve">15. Principii orizontale </w:t>
      </w:r>
      <w:r w:rsidR="00D67972" w:rsidRPr="00BE1811">
        <w:rPr>
          <w:b/>
        </w:rPr>
        <w:br/>
      </w:r>
      <w:r w:rsidRPr="00BE1811">
        <w:rPr>
          <w:b/>
          <w:i/>
        </w:rPr>
        <w:t xml:space="preserve"> </w:t>
      </w:r>
      <w:r w:rsidR="00D67972" w:rsidRPr="00BE1811">
        <w:rPr>
          <w:i/>
        </w:rPr>
        <w:t>Se vor trata fiecare dintre principiile orizontale în raport cu investiția și activitățile propuse pentru finanțare.</w:t>
      </w:r>
    </w:p>
    <w:p w14:paraId="7B8E4FE6" w14:textId="78408EA5" w:rsidR="00D67972" w:rsidRPr="00BE1811" w:rsidRDefault="00F34D83" w:rsidP="00F34D83">
      <w:pPr>
        <w:spacing w:before="100" w:beforeAutospacing="1" w:after="100" w:afterAutospacing="1" w:line="240" w:lineRule="auto"/>
        <w:rPr>
          <w:b/>
        </w:rPr>
      </w:pPr>
      <w:r w:rsidRPr="00BE1811">
        <w:rPr>
          <w:b/>
        </w:rPr>
        <w:t xml:space="preserve">16. Metodologie </w:t>
      </w:r>
    </w:p>
    <w:p w14:paraId="1D9C1674" w14:textId="5FAD370B" w:rsidR="00F34D83" w:rsidRPr="00BE1811" w:rsidRDefault="00D67972" w:rsidP="00BE1811">
      <w:pPr>
        <w:spacing w:before="100" w:beforeAutospacing="1" w:after="100" w:afterAutospacing="1" w:line="240" w:lineRule="auto"/>
        <w:jc w:val="both"/>
        <w:rPr>
          <w:i/>
        </w:rPr>
      </w:pPr>
      <w:r w:rsidRPr="00BE1811">
        <w:rPr>
          <w:i/>
        </w:rPr>
        <w:t>Se va completa cu informații privind m</w:t>
      </w:r>
      <w:r w:rsidR="00F34D83" w:rsidRPr="00BE1811">
        <w:rPr>
          <w:i/>
        </w:rPr>
        <w:t>anagementul proiectului: organizațiile implicate, echipa de proiect, rolul managerului de proiect, repartizarea atribuțiilor, rolurile persoanelor implicate etc.</w:t>
      </w:r>
    </w:p>
    <w:p w14:paraId="08162933" w14:textId="77777777" w:rsidR="004969DA" w:rsidRPr="00BE1811" w:rsidRDefault="00F34D83" w:rsidP="00F34D83">
      <w:pPr>
        <w:spacing w:before="100" w:beforeAutospacing="1" w:after="100" w:afterAutospacing="1" w:line="240" w:lineRule="auto"/>
        <w:rPr>
          <w:b/>
        </w:rPr>
      </w:pPr>
      <w:bookmarkStart w:id="88" w:name="_Toc442706911"/>
      <w:r w:rsidRPr="00BE1811">
        <w:rPr>
          <w:b/>
        </w:rPr>
        <w:t>17. Specializare inteligentă</w:t>
      </w:r>
      <w:bookmarkEnd w:id="88"/>
      <w:r w:rsidRPr="00BE1811">
        <w:rPr>
          <w:b/>
        </w:rPr>
        <w:t xml:space="preserve"> </w:t>
      </w:r>
    </w:p>
    <w:p w14:paraId="553740D3" w14:textId="2FA35BA3" w:rsidR="00F34D83" w:rsidRPr="00BE1811" w:rsidRDefault="00F34D83" w:rsidP="00BE1811">
      <w:pPr>
        <w:spacing w:before="100" w:beforeAutospacing="1" w:after="100" w:afterAutospacing="1" w:line="240" w:lineRule="auto"/>
        <w:jc w:val="both"/>
        <w:rPr>
          <w:b/>
          <w:i/>
        </w:rPr>
      </w:pPr>
      <w:r w:rsidRPr="00BE1811">
        <w:rPr>
          <w:i/>
        </w:rPr>
        <w:t xml:space="preserve">Se completează cu </w:t>
      </w:r>
      <w:r w:rsidR="00325DD8" w:rsidRPr="00BE1811">
        <w:rPr>
          <w:i/>
        </w:rPr>
        <w:t>domeniul</w:t>
      </w:r>
      <w:r w:rsidR="004969DA" w:rsidRPr="00BE1811">
        <w:rPr>
          <w:i/>
        </w:rPr>
        <w:t>/domeniile</w:t>
      </w:r>
      <w:r w:rsidRPr="00BE1811">
        <w:rPr>
          <w:i/>
        </w:rPr>
        <w:t xml:space="preserve"> și subdomeniul</w:t>
      </w:r>
      <w:r w:rsidR="004969DA" w:rsidRPr="00BE1811">
        <w:rPr>
          <w:i/>
        </w:rPr>
        <w:t>/subdomeniile</w:t>
      </w:r>
      <w:r w:rsidRPr="00BE1811">
        <w:rPr>
          <w:i/>
        </w:rPr>
        <w:t xml:space="preserve"> </w:t>
      </w:r>
      <w:r w:rsidR="00C63852" w:rsidRPr="00BE1811">
        <w:rPr>
          <w:i/>
        </w:rPr>
        <w:t xml:space="preserve">de specializare inteligentă </w:t>
      </w:r>
      <w:r w:rsidR="004969DA" w:rsidRPr="00BE1811">
        <w:rPr>
          <w:i/>
        </w:rPr>
        <w:t xml:space="preserve">în care se </w:t>
      </w:r>
      <w:proofErr w:type="spellStart"/>
      <w:r w:rsidR="004969DA" w:rsidRPr="00BE1811">
        <w:rPr>
          <w:i/>
        </w:rPr>
        <w:t>înacadrează</w:t>
      </w:r>
      <w:proofErr w:type="spellEnd"/>
      <w:r w:rsidR="004969DA" w:rsidRPr="00BE1811">
        <w:rPr>
          <w:i/>
        </w:rPr>
        <w:t xml:space="preserve"> propunerea de </w:t>
      </w:r>
      <w:r w:rsidRPr="00BE1811">
        <w:rPr>
          <w:i/>
        </w:rPr>
        <w:t>proiect</w:t>
      </w:r>
      <w:r w:rsidR="004969DA" w:rsidRPr="00BE1811">
        <w:rPr>
          <w:i/>
        </w:rPr>
        <w:t xml:space="preserve"> (vezi Anexa 3 la prezentul ghid)</w:t>
      </w:r>
      <w:r w:rsidR="00325DD8" w:rsidRPr="00BE1811">
        <w:rPr>
          <w:i/>
        </w:rPr>
        <w:t>.</w:t>
      </w:r>
    </w:p>
    <w:p w14:paraId="43BEBA71" w14:textId="77777777" w:rsidR="00944C87" w:rsidRPr="00BE1811" w:rsidRDefault="00F34D83" w:rsidP="00F34D83">
      <w:pPr>
        <w:spacing w:before="100" w:beforeAutospacing="1" w:after="100" w:afterAutospacing="1" w:line="240" w:lineRule="auto"/>
        <w:jc w:val="both"/>
        <w:rPr>
          <w:b/>
        </w:rPr>
      </w:pPr>
      <w:r w:rsidRPr="00BE1811">
        <w:rPr>
          <w:b/>
        </w:rPr>
        <w:t xml:space="preserve">18. Descrierea investiției </w:t>
      </w:r>
    </w:p>
    <w:p w14:paraId="07034816" w14:textId="131C25EA" w:rsidR="00944C87" w:rsidRPr="00BE1811" w:rsidRDefault="00944C87" w:rsidP="00F34D83">
      <w:pPr>
        <w:spacing w:before="100" w:beforeAutospacing="1" w:after="100" w:afterAutospacing="1" w:line="240" w:lineRule="auto"/>
        <w:jc w:val="both"/>
        <w:rPr>
          <w:b/>
        </w:rPr>
      </w:pPr>
      <w:r w:rsidRPr="00BE1811">
        <w:rPr>
          <w:i/>
        </w:rPr>
        <w:t>S</w:t>
      </w:r>
      <w:r w:rsidR="00F34D83" w:rsidRPr="00BE1811">
        <w:rPr>
          <w:i/>
        </w:rPr>
        <w:t xml:space="preserve">e corelează cu </w:t>
      </w:r>
      <w:r w:rsidRPr="00BE1811">
        <w:rPr>
          <w:i/>
        </w:rPr>
        <w:t>cap.</w:t>
      </w:r>
      <w:r w:rsidR="00F34D83" w:rsidRPr="00BE1811">
        <w:rPr>
          <w:i/>
        </w:rPr>
        <w:t xml:space="preserve"> </w:t>
      </w:r>
      <w:r w:rsidR="00F34D83" w:rsidRPr="00BE1811">
        <w:rPr>
          <w:b/>
          <w:i/>
        </w:rPr>
        <w:t>50 Activități previzionate</w:t>
      </w:r>
      <w:r w:rsidRPr="00BE1811">
        <w:rPr>
          <w:i/>
        </w:rPr>
        <w:t xml:space="preserve"> al cererii de finanțare.</w:t>
      </w:r>
      <w:r w:rsidR="00F34D83" w:rsidRPr="00BE1811">
        <w:rPr>
          <w:b/>
        </w:rPr>
        <w:t xml:space="preserve"> </w:t>
      </w:r>
    </w:p>
    <w:p w14:paraId="23F12EF6" w14:textId="39E7425F" w:rsidR="00F34D83" w:rsidRPr="00BE1811" w:rsidRDefault="00F34D83" w:rsidP="00F34D83">
      <w:pPr>
        <w:spacing w:before="100" w:beforeAutospacing="1" w:after="100" w:afterAutospacing="1" w:line="240" w:lineRule="auto"/>
        <w:jc w:val="both"/>
        <w:rPr>
          <w:i/>
        </w:rPr>
      </w:pPr>
      <w:r w:rsidRPr="00BE1811">
        <w:rPr>
          <w:i/>
        </w:rPr>
        <w:t xml:space="preserve">Se face o descriere generala a proiectului, a activităților/sub-activităților si legătura lor cu rezultatele </w:t>
      </w:r>
      <w:r w:rsidR="00944C87" w:rsidRPr="00BE1811">
        <w:rPr>
          <w:i/>
        </w:rPr>
        <w:t xml:space="preserve">așteptate din proiect. </w:t>
      </w:r>
    </w:p>
    <w:p w14:paraId="76A36B54" w14:textId="77777777" w:rsidR="00EE6E73" w:rsidRPr="00BE1811" w:rsidRDefault="00F34D83" w:rsidP="00F34D83">
      <w:pPr>
        <w:spacing w:before="100" w:beforeAutospacing="1" w:after="100" w:afterAutospacing="1" w:line="240" w:lineRule="auto"/>
        <w:jc w:val="both"/>
        <w:rPr>
          <w:b/>
        </w:rPr>
      </w:pPr>
      <w:r w:rsidRPr="00BE1811">
        <w:rPr>
          <w:b/>
        </w:rPr>
        <w:t xml:space="preserve">40. Maturitatea proiectului </w:t>
      </w:r>
    </w:p>
    <w:p w14:paraId="76597F28" w14:textId="6E2F7045" w:rsidR="00F34D83" w:rsidRPr="00BE1811" w:rsidRDefault="00EE6E73" w:rsidP="00F34D83">
      <w:pPr>
        <w:spacing w:before="100" w:beforeAutospacing="1" w:after="100" w:afterAutospacing="1" w:line="240" w:lineRule="auto"/>
        <w:jc w:val="both"/>
        <w:rPr>
          <w:i/>
        </w:rPr>
      </w:pPr>
      <w:r w:rsidRPr="00BE1811">
        <w:rPr>
          <w:i/>
        </w:rPr>
        <w:t xml:space="preserve">Se descrie </w:t>
      </w:r>
      <w:r w:rsidR="00F34D83" w:rsidRPr="00BE1811">
        <w:rPr>
          <w:i/>
        </w:rPr>
        <w:t>existența studiului</w:t>
      </w:r>
      <w:r w:rsidR="008A332E" w:rsidRPr="00BE1811">
        <w:rPr>
          <w:i/>
        </w:rPr>
        <w:t>/studiilor</w:t>
      </w:r>
      <w:r w:rsidR="00F34D83" w:rsidRPr="00BE1811">
        <w:rPr>
          <w:i/>
        </w:rPr>
        <w:t xml:space="preserve"> însoțitor</w:t>
      </w:r>
      <w:r w:rsidR="008A332E" w:rsidRPr="00BE1811">
        <w:rPr>
          <w:i/>
        </w:rPr>
        <w:t>/însoțitoare,</w:t>
      </w:r>
      <w:r w:rsidR="00F34D83" w:rsidRPr="00BE1811">
        <w:rPr>
          <w:i/>
        </w:rPr>
        <w:t xml:space="preserve"> dacă este cazul, stadiul obținerii aprobărilor pentru implementarea proiectului, aspectele financiare – decizii de angajament in ceea ce privește contribuția la cheltuielile proiectulu</w:t>
      </w:r>
      <w:r w:rsidR="008A332E" w:rsidRPr="00BE1811">
        <w:rPr>
          <w:i/>
        </w:rPr>
        <w:t>i</w:t>
      </w:r>
      <w:r w:rsidRPr="00BE1811">
        <w:rPr>
          <w:i/>
        </w:rPr>
        <w:t>.</w:t>
      </w:r>
    </w:p>
    <w:p w14:paraId="6270154B" w14:textId="77777777" w:rsidR="00F34D83" w:rsidRPr="00BE1811" w:rsidRDefault="00F34D83" w:rsidP="00F34D83">
      <w:pPr>
        <w:spacing w:before="100" w:beforeAutospacing="1" w:after="100" w:afterAutospacing="1" w:line="240" w:lineRule="auto"/>
        <w:jc w:val="both"/>
        <w:rPr>
          <w:b/>
        </w:rPr>
      </w:pPr>
      <w:r w:rsidRPr="00BE1811">
        <w:rPr>
          <w:b/>
        </w:rPr>
        <w:t>45</w:t>
      </w:r>
      <w:r w:rsidR="00395A4D" w:rsidRPr="00BE1811">
        <w:rPr>
          <w:b/>
        </w:rPr>
        <w:t>.</w:t>
      </w:r>
      <w:r w:rsidRPr="00BE1811">
        <w:rPr>
          <w:b/>
        </w:rPr>
        <w:t xml:space="preserve"> Indicatori prestabiliți </w:t>
      </w:r>
    </w:p>
    <w:p w14:paraId="00EDD084" w14:textId="77777777" w:rsidR="00395A4D" w:rsidRPr="00BE1811" w:rsidRDefault="00395A4D" w:rsidP="00F34D83">
      <w:pPr>
        <w:spacing w:before="100" w:beforeAutospacing="1" w:after="100" w:afterAutospacing="1" w:line="240" w:lineRule="auto"/>
        <w:jc w:val="both"/>
        <w:rPr>
          <w:i/>
        </w:rPr>
      </w:pPr>
      <w:r w:rsidRPr="00BE1811">
        <w:rPr>
          <w:i/>
        </w:rPr>
        <w:t>Se vor selecta indicatorii prestabiliți de realizare și de rezultat conform cap.1.5 al prezentului ghid.</w:t>
      </w:r>
    </w:p>
    <w:p w14:paraId="3E650B81" w14:textId="77777777" w:rsidR="00395A4D" w:rsidRPr="00BE1811" w:rsidRDefault="00F34D83" w:rsidP="00F34D83">
      <w:pPr>
        <w:spacing w:before="100" w:beforeAutospacing="1" w:after="100" w:afterAutospacing="1" w:line="240" w:lineRule="auto"/>
        <w:jc w:val="both"/>
      </w:pPr>
      <w:r w:rsidRPr="00BE1811">
        <w:rPr>
          <w:b/>
        </w:rPr>
        <w:t>46</w:t>
      </w:r>
      <w:r w:rsidR="00395A4D" w:rsidRPr="00BE1811">
        <w:rPr>
          <w:b/>
        </w:rPr>
        <w:t>.</w:t>
      </w:r>
      <w:r w:rsidRPr="00BE1811">
        <w:rPr>
          <w:b/>
        </w:rPr>
        <w:t xml:space="preserve"> Indicatori suplimentari</w:t>
      </w:r>
      <w:r w:rsidRPr="00BE1811">
        <w:t xml:space="preserve"> </w:t>
      </w:r>
    </w:p>
    <w:p w14:paraId="45772C81" w14:textId="77777777" w:rsidR="00395A4D" w:rsidRPr="00BE1811" w:rsidRDefault="00395A4D" w:rsidP="00395A4D">
      <w:pPr>
        <w:spacing w:before="100" w:beforeAutospacing="1" w:after="100" w:afterAutospacing="1" w:line="240" w:lineRule="auto"/>
        <w:jc w:val="both"/>
        <w:rPr>
          <w:i/>
        </w:rPr>
      </w:pPr>
      <w:r w:rsidRPr="00BE1811">
        <w:rPr>
          <w:i/>
        </w:rPr>
        <w:t>Se vor selecta indicatori suplimentari conform cap.1.5 al prezentului ghid</w:t>
      </w:r>
      <w:r w:rsidR="00650039" w:rsidRPr="00BE1811">
        <w:rPr>
          <w:i/>
        </w:rPr>
        <w:t>, în funcție de specificul proiectului</w:t>
      </w:r>
      <w:r w:rsidRPr="00BE1811">
        <w:rPr>
          <w:i/>
        </w:rPr>
        <w:t>.</w:t>
      </w:r>
    </w:p>
    <w:p w14:paraId="17C2812B" w14:textId="77777777" w:rsidR="00650039" w:rsidRPr="00BE1811" w:rsidRDefault="00F34D83" w:rsidP="00F34D83">
      <w:pPr>
        <w:spacing w:before="100" w:beforeAutospacing="1" w:after="100" w:afterAutospacing="1" w:line="240" w:lineRule="auto"/>
        <w:jc w:val="both"/>
      </w:pPr>
      <w:r w:rsidRPr="00BE1811">
        <w:rPr>
          <w:b/>
        </w:rPr>
        <w:t>47</w:t>
      </w:r>
      <w:r w:rsidR="00395A4D" w:rsidRPr="00BE1811">
        <w:rPr>
          <w:b/>
        </w:rPr>
        <w:t>.</w:t>
      </w:r>
      <w:r w:rsidRPr="00BE1811">
        <w:rPr>
          <w:b/>
        </w:rPr>
        <w:t xml:space="preserve"> Plan de achiziție</w:t>
      </w:r>
      <w:r w:rsidRPr="00BE1811">
        <w:t xml:space="preserve"> </w:t>
      </w:r>
    </w:p>
    <w:p w14:paraId="1BE20625" w14:textId="77777777" w:rsidR="00244194" w:rsidRPr="00BE1811" w:rsidRDefault="00244194" w:rsidP="00F34D83">
      <w:pPr>
        <w:spacing w:before="100" w:beforeAutospacing="1" w:after="100" w:afterAutospacing="1" w:line="240" w:lineRule="auto"/>
        <w:jc w:val="both"/>
        <w:rPr>
          <w:i/>
        </w:rPr>
      </w:pPr>
      <w:r w:rsidRPr="00BE1811">
        <w:rPr>
          <w:i/>
        </w:rPr>
        <w:t xml:space="preserve">Datele aferente achizițiilor vor fi incluse în modulul Achiziții din sistemul informatic </w:t>
      </w:r>
      <w:proofErr w:type="spellStart"/>
      <w:r w:rsidRPr="00BE1811">
        <w:rPr>
          <w:i/>
        </w:rPr>
        <w:t>MySMIS</w:t>
      </w:r>
      <w:proofErr w:type="spellEnd"/>
      <w:r w:rsidRPr="00BE1811">
        <w:rPr>
          <w:i/>
        </w:rPr>
        <w:t>.</w:t>
      </w:r>
    </w:p>
    <w:p w14:paraId="491283C5" w14:textId="0294BA98" w:rsidR="00F34D83" w:rsidRPr="00BE1811" w:rsidRDefault="00F34D83" w:rsidP="00F34D83">
      <w:pPr>
        <w:spacing w:before="100" w:beforeAutospacing="1" w:after="100" w:afterAutospacing="1" w:line="240" w:lineRule="auto"/>
        <w:jc w:val="both"/>
        <w:rPr>
          <w:i/>
        </w:rPr>
      </w:pPr>
      <w:r w:rsidRPr="00BE1811">
        <w:rPr>
          <w:i/>
        </w:rPr>
        <w:t xml:space="preserve">Pentru procedurile de achiziții nedemarate la data depunerii </w:t>
      </w:r>
      <w:r w:rsidR="00EE69B8" w:rsidRPr="00BE1811">
        <w:rPr>
          <w:i/>
        </w:rPr>
        <w:t>cererii de finanțare</w:t>
      </w:r>
      <w:r w:rsidRPr="00BE1811">
        <w:rPr>
          <w:i/>
        </w:rPr>
        <w:t xml:space="preserve"> se vor completa</w:t>
      </w:r>
      <w:r w:rsidR="00B14892" w:rsidRPr="00BE1811">
        <w:rPr>
          <w:i/>
        </w:rPr>
        <w:t xml:space="preserve"> conform estimărilor, următoarele rubrici</w:t>
      </w:r>
      <w:r w:rsidRPr="00BE1811">
        <w:rPr>
          <w:i/>
        </w:rPr>
        <w:t>: valoare contract, data publicare procedură și data semnare contract</w:t>
      </w:r>
      <w:r w:rsidR="00092A21" w:rsidRPr="00BE1811">
        <w:rPr>
          <w:i/>
        </w:rPr>
        <w:t>.</w:t>
      </w:r>
    </w:p>
    <w:p w14:paraId="6655FD99" w14:textId="1EC71996" w:rsidR="00EE69B8" w:rsidRPr="00BE1811" w:rsidRDefault="00F34D83" w:rsidP="00F34D83">
      <w:pPr>
        <w:spacing w:before="100" w:beforeAutospacing="1" w:after="100" w:afterAutospacing="1" w:line="240" w:lineRule="auto"/>
        <w:jc w:val="both"/>
        <w:rPr>
          <w:b/>
        </w:rPr>
      </w:pPr>
      <w:r w:rsidRPr="00BE1811">
        <w:rPr>
          <w:b/>
        </w:rPr>
        <w:lastRenderedPageBreak/>
        <w:t>48</w:t>
      </w:r>
      <w:r w:rsidR="00395A4D" w:rsidRPr="00BE1811">
        <w:rPr>
          <w:b/>
        </w:rPr>
        <w:t>.</w:t>
      </w:r>
      <w:r w:rsidRPr="00BE1811">
        <w:rPr>
          <w:b/>
        </w:rPr>
        <w:t xml:space="preserve"> Resurse umane</w:t>
      </w:r>
    </w:p>
    <w:p w14:paraId="0BEEB90B" w14:textId="7E9A2AD3" w:rsidR="00F34D83" w:rsidRPr="00BE1811" w:rsidRDefault="00F34D83" w:rsidP="00F34D83">
      <w:pPr>
        <w:spacing w:before="100" w:beforeAutospacing="1" w:after="100" w:afterAutospacing="1" w:line="240" w:lineRule="auto"/>
        <w:jc w:val="both"/>
        <w:rPr>
          <w:i/>
        </w:rPr>
      </w:pPr>
      <w:r w:rsidRPr="00BE1811">
        <w:rPr>
          <w:i/>
        </w:rPr>
        <w:t>Se completează pentru toți experții din echipa de proiect, inclusiv personal detașat si echipa de management cu informații referitoare la rolul în proiect, iar codul ocupațional se selectează din nomenclator; se completează CV</w:t>
      </w:r>
      <w:r w:rsidR="00092A21" w:rsidRPr="00BE1811">
        <w:rPr>
          <w:i/>
        </w:rPr>
        <w:t xml:space="preserve"> în conformitate cu prevederile OMIPE 721/13.07.2021.</w:t>
      </w:r>
    </w:p>
    <w:p w14:paraId="603D8208" w14:textId="77777777" w:rsidR="007B23EA" w:rsidRPr="00BE1811" w:rsidRDefault="007B23EA" w:rsidP="00F34D83">
      <w:pPr>
        <w:spacing w:before="100" w:beforeAutospacing="1" w:after="100" w:afterAutospacing="1" w:line="240" w:lineRule="auto"/>
        <w:jc w:val="both"/>
        <w:rPr>
          <w:i/>
        </w:rPr>
      </w:pPr>
    </w:p>
    <w:p w14:paraId="32B25F19" w14:textId="77777777" w:rsidR="00F34D83" w:rsidRPr="00BE1811" w:rsidRDefault="00F34D83" w:rsidP="00F34D83">
      <w:pPr>
        <w:spacing w:before="100" w:beforeAutospacing="1" w:after="100" w:afterAutospacing="1" w:line="240" w:lineRule="auto"/>
        <w:jc w:val="both"/>
        <w:rPr>
          <w:b/>
        </w:rPr>
      </w:pPr>
      <w:r w:rsidRPr="00BE1811">
        <w:rPr>
          <w:b/>
        </w:rPr>
        <w:t>49</w:t>
      </w:r>
      <w:r w:rsidR="00395A4D" w:rsidRPr="00BE1811">
        <w:rPr>
          <w:b/>
        </w:rPr>
        <w:t>.</w:t>
      </w:r>
      <w:r w:rsidRPr="00BE1811">
        <w:rPr>
          <w:b/>
        </w:rPr>
        <w:t xml:space="preserve"> Resurse materiale implicate</w:t>
      </w:r>
    </w:p>
    <w:p w14:paraId="44EE8A4E" w14:textId="77777777" w:rsidR="00220566" w:rsidRPr="00BE1811" w:rsidRDefault="00F34D83" w:rsidP="00F34D83">
      <w:pPr>
        <w:shd w:val="clear" w:color="auto" w:fill="FBFBFB"/>
        <w:spacing w:before="100" w:beforeAutospacing="1" w:after="100" w:afterAutospacing="1" w:line="240" w:lineRule="auto"/>
        <w:jc w:val="both"/>
        <w:rPr>
          <w:b/>
        </w:rPr>
      </w:pPr>
      <w:r w:rsidRPr="00BE1811">
        <w:rPr>
          <w:b/>
        </w:rPr>
        <w:t>50</w:t>
      </w:r>
      <w:r w:rsidR="00395A4D" w:rsidRPr="00BE1811">
        <w:rPr>
          <w:b/>
        </w:rPr>
        <w:t>.</w:t>
      </w:r>
      <w:r w:rsidRPr="00BE1811">
        <w:rPr>
          <w:b/>
        </w:rPr>
        <w:t xml:space="preserve"> Activități previzionate </w:t>
      </w:r>
    </w:p>
    <w:p w14:paraId="0E3CA762" w14:textId="77777777" w:rsidR="0064490A" w:rsidRPr="00BE1811" w:rsidRDefault="0064490A" w:rsidP="0064490A">
      <w:pPr>
        <w:shd w:val="clear" w:color="auto" w:fill="FBFBFB"/>
        <w:spacing w:before="100" w:beforeAutospacing="1" w:after="100" w:afterAutospacing="1" w:line="240" w:lineRule="auto"/>
        <w:jc w:val="both"/>
        <w:rPr>
          <w:i/>
        </w:rPr>
      </w:pPr>
      <w:r w:rsidRPr="00BE1811">
        <w:rPr>
          <w:i/>
        </w:rPr>
        <w:t xml:space="preserve">Se vor enumera și descrie activitățile ce urmează a fi derulate și se vor defini astfel încât să conducă direct la obținerea rezultatelor de proiect stabilite în cadrul secțiunii 8. Rezultate așteptate, din cererea de finanțare. Activitățile se vor formula pornind de la tipurile de acțiuni eligibile (cap. 1.3 din ghidul solicitantului). În funcție de specificul proiectului, activitățile vor putea avea una sau mai multe </w:t>
      </w:r>
      <w:proofErr w:type="spellStart"/>
      <w:r w:rsidRPr="00BE1811">
        <w:rPr>
          <w:i/>
        </w:rPr>
        <w:t>subactivități</w:t>
      </w:r>
      <w:proofErr w:type="spellEnd"/>
      <w:r w:rsidRPr="00BE1811">
        <w:rPr>
          <w:i/>
        </w:rPr>
        <w:t>.</w:t>
      </w:r>
    </w:p>
    <w:p w14:paraId="47EE144C" w14:textId="77777777" w:rsidR="00A3239E" w:rsidRPr="00BE1811" w:rsidRDefault="00A3239E" w:rsidP="00A3239E">
      <w:pPr>
        <w:shd w:val="clear" w:color="auto" w:fill="FBFBFB"/>
        <w:spacing w:before="100" w:beforeAutospacing="1" w:after="100" w:afterAutospacing="1" w:line="240" w:lineRule="auto"/>
        <w:jc w:val="both"/>
        <w:rPr>
          <w:i/>
        </w:rPr>
      </w:pPr>
      <w:r w:rsidRPr="00BE1811">
        <w:rPr>
          <w:i/>
        </w:rPr>
        <w:t xml:space="preserve">În urma completării informațiilor solicitate pentru fiecare activitate în parte, sistemul va genera în mod automat diagrama GANTT completată, care reprezintă perioada de implementare a proiectului (nr. luni). </w:t>
      </w:r>
    </w:p>
    <w:p w14:paraId="138D7C35" w14:textId="77777777" w:rsidR="00A3239E" w:rsidRPr="00BE1811" w:rsidRDefault="00A3239E" w:rsidP="00A3239E">
      <w:pPr>
        <w:shd w:val="clear" w:color="auto" w:fill="FBFBFB"/>
        <w:spacing w:before="100" w:beforeAutospacing="1" w:after="100" w:afterAutospacing="1" w:line="240" w:lineRule="auto"/>
        <w:jc w:val="both"/>
        <w:rPr>
          <w:i/>
        </w:rPr>
      </w:pPr>
      <w:r w:rsidRPr="00BE1811">
        <w:rPr>
          <w:b/>
          <w:i/>
          <w:iCs/>
        </w:rPr>
        <w:t>Nu uitați să generați diagrama GANTT și să o atașați aplicației înainte de a transmite cererea de finanțare.</w:t>
      </w:r>
    </w:p>
    <w:p w14:paraId="35E2B381" w14:textId="77777777" w:rsidR="00A3239E" w:rsidRPr="00BE1811" w:rsidRDefault="00A3239E" w:rsidP="0064490A">
      <w:pPr>
        <w:shd w:val="clear" w:color="auto" w:fill="FBFBFB"/>
        <w:spacing w:before="100" w:beforeAutospacing="1" w:after="100" w:afterAutospacing="1" w:line="240" w:lineRule="auto"/>
        <w:jc w:val="both"/>
        <w:rPr>
          <w:i/>
          <w:iCs/>
        </w:rPr>
      </w:pPr>
      <w:r w:rsidRPr="00BE1811">
        <w:rPr>
          <w:i/>
          <w:iCs/>
        </w:rPr>
        <w:t xml:space="preserve">Diagrama GANTT va fi descărcată, salvată în </w:t>
      </w:r>
      <w:proofErr w:type="spellStart"/>
      <w:r w:rsidRPr="00BE1811">
        <w:rPr>
          <w:i/>
          <w:iCs/>
        </w:rPr>
        <w:t>pdf</w:t>
      </w:r>
      <w:proofErr w:type="spellEnd"/>
      <w:r w:rsidRPr="00BE1811">
        <w:rPr>
          <w:i/>
          <w:iCs/>
        </w:rPr>
        <w:t>, semnată electronic</w:t>
      </w:r>
      <w:r w:rsidR="00275A59" w:rsidRPr="00BE1811">
        <w:rPr>
          <w:i/>
          <w:iCs/>
        </w:rPr>
        <w:t xml:space="preserve"> de reprezentantul legal</w:t>
      </w:r>
      <w:r w:rsidRPr="00BE1811">
        <w:rPr>
          <w:i/>
          <w:iCs/>
        </w:rPr>
        <w:t xml:space="preserve"> și încărcată în aplicație, în secțiunea </w:t>
      </w:r>
      <w:r w:rsidRPr="00BE1811">
        <w:rPr>
          <w:i/>
        </w:rPr>
        <w:t>Activități previzionate</w:t>
      </w:r>
      <w:r w:rsidRPr="00BE1811">
        <w:rPr>
          <w:i/>
          <w:iCs/>
        </w:rPr>
        <w:t>.</w:t>
      </w:r>
    </w:p>
    <w:p w14:paraId="73FDACA6" w14:textId="6CD7B33C" w:rsidR="009A675D" w:rsidRPr="00BE1811" w:rsidRDefault="00F34D83" w:rsidP="00F34D83">
      <w:pPr>
        <w:spacing w:before="100" w:beforeAutospacing="1" w:after="100" w:afterAutospacing="1" w:line="240" w:lineRule="auto"/>
        <w:jc w:val="both"/>
        <w:rPr>
          <w:b/>
        </w:rPr>
      </w:pPr>
      <w:r w:rsidRPr="00BE1811">
        <w:rPr>
          <w:b/>
        </w:rPr>
        <w:t>51</w:t>
      </w:r>
      <w:r w:rsidR="00395A4D" w:rsidRPr="00BE1811">
        <w:rPr>
          <w:b/>
        </w:rPr>
        <w:t>.</w:t>
      </w:r>
      <w:r w:rsidRPr="00BE1811">
        <w:rPr>
          <w:b/>
        </w:rPr>
        <w:t xml:space="preserve"> Buget – Activități și cheltuieli</w:t>
      </w:r>
    </w:p>
    <w:p w14:paraId="65D55EC1" w14:textId="5ECF9C97" w:rsidR="00F34D83" w:rsidRPr="00BE1811" w:rsidRDefault="009A675D" w:rsidP="00F34D83">
      <w:pPr>
        <w:spacing w:before="100" w:beforeAutospacing="1" w:after="100" w:afterAutospacing="1" w:line="240" w:lineRule="auto"/>
        <w:jc w:val="both"/>
        <w:rPr>
          <w:i/>
        </w:rPr>
      </w:pPr>
      <w:r w:rsidRPr="00BE1811">
        <w:rPr>
          <w:i/>
        </w:rPr>
        <w:t>S</w:t>
      </w:r>
      <w:r w:rsidR="00F34D83" w:rsidRPr="00BE1811">
        <w:rPr>
          <w:i/>
        </w:rPr>
        <w:t xml:space="preserve">e </w:t>
      </w:r>
      <w:r w:rsidRPr="00BE1811">
        <w:rPr>
          <w:i/>
        </w:rPr>
        <w:t xml:space="preserve">vor </w:t>
      </w:r>
      <w:r w:rsidR="00F34D83" w:rsidRPr="00BE1811">
        <w:rPr>
          <w:i/>
        </w:rPr>
        <w:t xml:space="preserve">defalca sumele bugetare pe </w:t>
      </w:r>
      <w:proofErr w:type="spellStart"/>
      <w:r w:rsidR="00F34D83" w:rsidRPr="00BE1811">
        <w:rPr>
          <w:i/>
        </w:rPr>
        <w:t>subactivități</w:t>
      </w:r>
      <w:proofErr w:type="spellEnd"/>
      <w:r w:rsidR="00F34D83" w:rsidRPr="00BE1811">
        <w:rPr>
          <w:i/>
        </w:rPr>
        <w:t>, categorii/subcategorii de cheltuieli, tipuri de cheltuieli si tipuri de ajutor de stat pentru întreprindere.</w:t>
      </w:r>
    </w:p>
    <w:p w14:paraId="45A0F518" w14:textId="5DB722CC" w:rsidR="008C084E" w:rsidRPr="00BE1811" w:rsidRDefault="00F34D83" w:rsidP="00F34D83">
      <w:pPr>
        <w:spacing w:before="100" w:beforeAutospacing="1" w:after="100" w:afterAutospacing="1" w:line="240" w:lineRule="auto"/>
        <w:jc w:val="both"/>
      </w:pPr>
      <w:r w:rsidRPr="00BE1811">
        <w:rPr>
          <w:b/>
        </w:rPr>
        <w:t>56</w:t>
      </w:r>
      <w:r w:rsidR="008C084E" w:rsidRPr="00BE1811">
        <w:rPr>
          <w:b/>
        </w:rPr>
        <w:t>.</w:t>
      </w:r>
      <w:r w:rsidRPr="00BE1811">
        <w:rPr>
          <w:b/>
        </w:rPr>
        <w:t xml:space="preserve"> Buget – Plan anual de cheltuieli</w:t>
      </w:r>
      <w:r w:rsidRPr="00BE1811">
        <w:t xml:space="preserve"> </w:t>
      </w:r>
    </w:p>
    <w:p w14:paraId="4AE77189" w14:textId="55BED30F" w:rsidR="00F34D83" w:rsidRPr="00BE1811" w:rsidRDefault="008C084E" w:rsidP="00F34D83">
      <w:pPr>
        <w:spacing w:before="100" w:beforeAutospacing="1" w:after="100" w:afterAutospacing="1" w:line="240" w:lineRule="auto"/>
        <w:jc w:val="both"/>
        <w:rPr>
          <w:i/>
        </w:rPr>
      </w:pPr>
      <w:r w:rsidRPr="00BE1811">
        <w:rPr>
          <w:i/>
        </w:rPr>
        <w:t>S</w:t>
      </w:r>
      <w:r w:rsidR="00F34D83" w:rsidRPr="00BE1811">
        <w:rPr>
          <w:i/>
        </w:rPr>
        <w:t xml:space="preserve">e estimează sumele pe ani, corelate cu previziunile de cheltuieli cuprinse in </w:t>
      </w:r>
      <w:r w:rsidRPr="00BE1811">
        <w:rPr>
          <w:i/>
        </w:rPr>
        <w:t>cap</w:t>
      </w:r>
      <w:r w:rsidRPr="00BE1811">
        <w:t xml:space="preserve">. </w:t>
      </w:r>
      <w:r w:rsidR="00F34D83" w:rsidRPr="00BE1811">
        <w:rPr>
          <w:b/>
        </w:rPr>
        <w:t>61 Graficul cererilor de rambursare</w:t>
      </w:r>
      <w:r w:rsidRPr="00BE1811">
        <w:rPr>
          <w:b/>
        </w:rPr>
        <w:t xml:space="preserve"> </w:t>
      </w:r>
      <w:r w:rsidRPr="00BE1811">
        <w:rPr>
          <w:i/>
        </w:rPr>
        <w:t>din cadrul cererii de finanțare</w:t>
      </w:r>
      <w:r w:rsidR="00F34D83" w:rsidRPr="00BE1811">
        <w:rPr>
          <w:i/>
        </w:rPr>
        <w:t>.</w:t>
      </w:r>
    </w:p>
    <w:p w14:paraId="2BFB6A1D" w14:textId="77777777" w:rsidR="008C084E" w:rsidRPr="00BE1811" w:rsidRDefault="00F34D83" w:rsidP="00F34D83">
      <w:pPr>
        <w:spacing w:before="100" w:beforeAutospacing="1" w:after="100" w:afterAutospacing="1" w:line="240" w:lineRule="auto"/>
        <w:jc w:val="both"/>
      </w:pPr>
      <w:r w:rsidRPr="00BE1811">
        <w:rPr>
          <w:b/>
        </w:rPr>
        <w:t>58</w:t>
      </w:r>
      <w:r w:rsidR="008C084E" w:rsidRPr="00BE1811">
        <w:rPr>
          <w:b/>
        </w:rPr>
        <w:t>.</w:t>
      </w:r>
      <w:r w:rsidRPr="00BE1811">
        <w:rPr>
          <w:b/>
        </w:rPr>
        <w:t xml:space="preserve"> Buget – Amplasament</w:t>
      </w:r>
    </w:p>
    <w:p w14:paraId="6722B01A" w14:textId="5231C288" w:rsidR="00F34D83" w:rsidRPr="00BE1811" w:rsidRDefault="008C084E" w:rsidP="00F34D83">
      <w:pPr>
        <w:spacing w:before="100" w:beforeAutospacing="1" w:after="100" w:afterAutospacing="1" w:line="240" w:lineRule="auto"/>
        <w:jc w:val="both"/>
        <w:rPr>
          <w:i/>
        </w:rPr>
      </w:pPr>
      <w:r w:rsidRPr="00BE1811">
        <w:rPr>
          <w:i/>
        </w:rPr>
        <w:t>Se va completa cu b</w:t>
      </w:r>
      <w:r w:rsidR="00F34D83" w:rsidRPr="00BE1811">
        <w:rPr>
          <w:i/>
        </w:rPr>
        <w:t>ugetul pe tipul de regiune selectat</w:t>
      </w:r>
      <w:r w:rsidRPr="00BE1811">
        <w:rPr>
          <w:i/>
        </w:rPr>
        <w:t>.</w:t>
      </w:r>
    </w:p>
    <w:p w14:paraId="38CABFEB" w14:textId="5A00C4D4" w:rsidR="00F34D83" w:rsidRPr="00BE1811" w:rsidRDefault="00F34D83" w:rsidP="00F34D83">
      <w:pPr>
        <w:spacing w:before="100" w:beforeAutospacing="1" w:after="100" w:afterAutospacing="1" w:line="240" w:lineRule="auto"/>
        <w:jc w:val="both"/>
      </w:pPr>
      <w:r w:rsidRPr="00BE1811">
        <w:rPr>
          <w:b/>
        </w:rPr>
        <w:t>59</w:t>
      </w:r>
      <w:r w:rsidR="008C084E" w:rsidRPr="00BE1811">
        <w:rPr>
          <w:b/>
        </w:rPr>
        <w:t>.</w:t>
      </w:r>
      <w:r w:rsidRPr="00BE1811">
        <w:rPr>
          <w:b/>
        </w:rPr>
        <w:t xml:space="preserve"> Buget – Câmp de intervenție</w:t>
      </w:r>
    </w:p>
    <w:p w14:paraId="5531787B" w14:textId="6A8BE8A8" w:rsidR="00747A97" w:rsidRPr="00BE1811" w:rsidRDefault="008C084E" w:rsidP="00735790">
      <w:pPr>
        <w:spacing w:after="0" w:line="240" w:lineRule="auto"/>
        <w:rPr>
          <w:i/>
          <w:color w:val="000000"/>
          <w:shd w:val="clear" w:color="auto" w:fill="FFFFFF"/>
        </w:rPr>
      </w:pPr>
      <w:r w:rsidRPr="00BE1811">
        <w:rPr>
          <w:rStyle w:val="Bodytext27pt"/>
          <w:i/>
          <w:sz w:val="22"/>
        </w:rPr>
        <w:t>S</w:t>
      </w:r>
      <w:r w:rsidR="00747A97" w:rsidRPr="00BE1811">
        <w:rPr>
          <w:rStyle w:val="Bodytext27pt"/>
          <w:i/>
          <w:sz w:val="22"/>
        </w:rPr>
        <w:t>e selectează codul</w:t>
      </w:r>
      <w:r w:rsidR="00747A97" w:rsidRPr="00BE1811">
        <w:rPr>
          <w:rStyle w:val="Bodytext27pt"/>
          <w:sz w:val="22"/>
        </w:rPr>
        <w:t xml:space="preserve"> </w:t>
      </w:r>
      <w:r w:rsidR="00747A97" w:rsidRPr="00BE1811">
        <w:rPr>
          <w:rStyle w:val="Bodytext27pt"/>
          <w:b/>
          <w:i/>
          <w:sz w:val="22"/>
        </w:rPr>
        <w:t>059</w:t>
      </w:r>
      <w:r w:rsidR="00747A97" w:rsidRPr="00BE1811">
        <w:rPr>
          <w:b/>
          <w:i/>
          <w:color w:val="000000"/>
          <w:shd w:val="clear" w:color="auto" w:fill="FFFFFF"/>
        </w:rPr>
        <w:t xml:space="preserve"> </w:t>
      </w:r>
      <w:r w:rsidR="009D6FFF" w:rsidRPr="00BE1811">
        <w:rPr>
          <w:b/>
          <w:i/>
          <w:color w:val="000000"/>
          <w:shd w:val="clear" w:color="auto" w:fill="FFFFFF"/>
          <w:lang w:eastAsia="ro-RO"/>
        </w:rPr>
        <w:t>Infrastructura</w:t>
      </w:r>
      <w:r w:rsidR="00747A97" w:rsidRPr="00BE1811">
        <w:rPr>
          <w:b/>
          <w:i/>
          <w:color w:val="000000"/>
          <w:shd w:val="clear" w:color="auto" w:fill="FFFFFF"/>
        </w:rPr>
        <w:t xml:space="preserve"> de cercetare și inovare</w:t>
      </w:r>
      <w:r w:rsidR="009D6FFF" w:rsidRPr="00BE1811">
        <w:rPr>
          <w:b/>
          <w:i/>
          <w:color w:val="000000"/>
          <w:shd w:val="clear" w:color="auto" w:fill="FFFFFF"/>
          <w:lang w:eastAsia="ro-RO"/>
        </w:rPr>
        <w:t>,</w:t>
      </w:r>
      <w:r w:rsidR="00782EFA" w:rsidRPr="00BE1811">
        <w:rPr>
          <w:b/>
          <w:i/>
          <w:color w:val="000000"/>
          <w:shd w:val="clear" w:color="auto" w:fill="FFFFFF"/>
          <w:lang w:eastAsia="ro-RO"/>
        </w:rPr>
        <w:t>(</w:t>
      </w:r>
      <w:r w:rsidR="00747A97" w:rsidRPr="00BE1811">
        <w:rPr>
          <w:b/>
          <w:i/>
          <w:color w:val="000000"/>
          <w:shd w:val="clear" w:color="auto" w:fill="FFFFFF"/>
        </w:rPr>
        <w:t xml:space="preserve">private, inclusiv parcuri </w:t>
      </w:r>
      <w:r w:rsidR="00747A97" w:rsidRPr="00BE1811">
        <w:rPr>
          <w:rFonts w:eastAsia="Times New Roman"/>
          <w:b/>
          <w:bCs/>
          <w:i/>
          <w:color w:val="000000" w:themeColor="text1"/>
        </w:rPr>
        <w:t>științifice</w:t>
      </w:r>
      <w:r w:rsidR="00747A97" w:rsidRPr="00BE1811">
        <w:rPr>
          <w:b/>
          <w:i/>
          <w:color w:val="000000"/>
          <w:shd w:val="clear" w:color="auto" w:fill="FFFFFF"/>
        </w:rPr>
        <w:t>)</w:t>
      </w:r>
    </w:p>
    <w:p w14:paraId="65E7E5EA" w14:textId="2AB82802" w:rsidR="008C084E" w:rsidRPr="00BE1811" w:rsidRDefault="00F34D83" w:rsidP="00F34D83">
      <w:pPr>
        <w:spacing w:before="100" w:beforeAutospacing="1" w:after="100" w:afterAutospacing="1" w:line="240" w:lineRule="auto"/>
        <w:jc w:val="both"/>
      </w:pPr>
      <w:r w:rsidRPr="00BE1811">
        <w:rPr>
          <w:b/>
        </w:rPr>
        <w:t>60</w:t>
      </w:r>
      <w:r w:rsidR="008C084E" w:rsidRPr="00BE1811">
        <w:rPr>
          <w:b/>
        </w:rPr>
        <w:t>.</w:t>
      </w:r>
      <w:r w:rsidRPr="00BE1811">
        <w:rPr>
          <w:b/>
        </w:rPr>
        <w:t xml:space="preserve"> Buget – Formă de finanțare</w:t>
      </w:r>
    </w:p>
    <w:p w14:paraId="0C6C3D0B" w14:textId="77777777" w:rsidR="00F34D83" w:rsidRPr="00BE1811" w:rsidRDefault="00F34D83" w:rsidP="00F34D83">
      <w:pPr>
        <w:spacing w:before="100" w:beforeAutospacing="1" w:after="100" w:afterAutospacing="1" w:line="240" w:lineRule="auto"/>
        <w:jc w:val="both"/>
        <w:rPr>
          <w:rStyle w:val="Bodytext27pt"/>
          <w:b/>
          <w:sz w:val="22"/>
        </w:rPr>
      </w:pPr>
      <w:r w:rsidRPr="00BE1811">
        <w:rPr>
          <w:i/>
        </w:rPr>
        <w:t>Se selectează codul</w:t>
      </w:r>
      <w:r w:rsidRPr="00BE1811">
        <w:t xml:space="preserve"> </w:t>
      </w:r>
      <w:r w:rsidRPr="00BE1811">
        <w:rPr>
          <w:rStyle w:val="Bodytext27pt"/>
          <w:b/>
          <w:i/>
          <w:sz w:val="22"/>
        </w:rPr>
        <w:t>01. Grant nerambursabil</w:t>
      </w:r>
    </w:p>
    <w:p w14:paraId="2F6E8C37" w14:textId="75E39CE1" w:rsidR="008C084E" w:rsidRPr="00BE1811" w:rsidRDefault="00F34D83" w:rsidP="00F34D83">
      <w:pPr>
        <w:spacing w:before="100" w:beforeAutospacing="1" w:after="100" w:afterAutospacing="1" w:line="240" w:lineRule="auto"/>
        <w:jc w:val="both"/>
        <w:rPr>
          <w:b/>
        </w:rPr>
      </w:pPr>
      <w:r w:rsidRPr="00BE1811">
        <w:rPr>
          <w:b/>
        </w:rPr>
        <w:t>61</w:t>
      </w:r>
      <w:r w:rsidR="008C084E" w:rsidRPr="00BE1811">
        <w:rPr>
          <w:b/>
        </w:rPr>
        <w:t>.</w:t>
      </w:r>
      <w:r w:rsidRPr="00BE1811">
        <w:rPr>
          <w:b/>
        </w:rPr>
        <w:t xml:space="preserve"> Graficul cererilor de rambursare</w:t>
      </w:r>
    </w:p>
    <w:p w14:paraId="3F05DCD1" w14:textId="380660DF" w:rsidR="00F34D83" w:rsidRPr="00BE1811" w:rsidRDefault="00F34D83" w:rsidP="00F34D83">
      <w:pPr>
        <w:spacing w:before="100" w:beforeAutospacing="1" w:after="100" w:afterAutospacing="1" w:line="240" w:lineRule="auto"/>
        <w:jc w:val="both"/>
        <w:rPr>
          <w:i/>
        </w:rPr>
      </w:pPr>
      <w:r w:rsidRPr="00BE1811">
        <w:rPr>
          <w:i/>
        </w:rPr>
        <w:t xml:space="preserve">Se va completa tabelul cu cererile de </w:t>
      </w:r>
      <w:proofErr w:type="spellStart"/>
      <w:r w:rsidRPr="00BE1811">
        <w:rPr>
          <w:i/>
        </w:rPr>
        <w:t>prefinanțare</w:t>
      </w:r>
      <w:proofErr w:type="spellEnd"/>
      <w:r w:rsidRPr="00BE1811">
        <w:rPr>
          <w:i/>
        </w:rPr>
        <w:t>/ plată/ rambursare, cu datele și sumele aferente.</w:t>
      </w:r>
    </w:p>
    <w:p w14:paraId="5EF518AA" w14:textId="77777777" w:rsidR="008C084E" w:rsidRPr="00BE1811" w:rsidRDefault="008C084E" w:rsidP="00F34D83">
      <w:pPr>
        <w:spacing w:before="100" w:beforeAutospacing="1" w:after="100" w:afterAutospacing="1" w:line="240" w:lineRule="auto"/>
        <w:jc w:val="both"/>
        <w:rPr>
          <w:b/>
        </w:rPr>
      </w:pPr>
    </w:p>
    <w:p w14:paraId="7BC00A52" w14:textId="272FBC53" w:rsidR="00F34D83" w:rsidRPr="00BE1811" w:rsidRDefault="008C084E" w:rsidP="00F34D83">
      <w:pPr>
        <w:spacing w:before="100" w:beforeAutospacing="1" w:after="100" w:afterAutospacing="1" w:line="240" w:lineRule="auto"/>
        <w:jc w:val="both"/>
        <w:rPr>
          <w:b/>
        </w:rPr>
      </w:pPr>
      <w:r w:rsidRPr="00BE1811">
        <w:rPr>
          <w:b/>
        </w:rPr>
        <w:t xml:space="preserve">Atenție !!! </w:t>
      </w:r>
      <w:r w:rsidR="00F34D83" w:rsidRPr="00BE1811">
        <w:rPr>
          <w:b/>
        </w:rPr>
        <w:t>Regul</w:t>
      </w:r>
      <w:r w:rsidR="00A959C6" w:rsidRPr="00BE1811">
        <w:rPr>
          <w:b/>
        </w:rPr>
        <w:t>ă</w:t>
      </w:r>
      <w:r w:rsidR="00F34D83" w:rsidRPr="00BE1811">
        <w:rPr>
          <w:b/>
        </w:rPr>
        <w:t xml:space="preserve"> generală privind încărcarea documentelor însoțitoare: documentele se vor încărca pe secțiuni ale cererilor de finanțare conform precizărilor din tabelul </w:t>
      </w:r>
      <w:r w:rsidRPr="00BE1811">
        <w:rPr>
          <w:b/>
        </w:rPr>
        <w:t>aferent cap. 10.1 al prezentului ghid al solicitantului</w:t>
      </w:r>
      <w:r w:rsidR="00F34D83" w:rsidRPr="00BE1811">
        <w:rPr>
          <w:b/>
        </w:rPr>
        <w:t xml:space="preserve">. </w:t>
      </w:r>
    </w:p>
    <w:p w14:paraId="1158E075" w14:textId="77777777" w:rsidR="00BA5DBB" w:rsidRPr="00BE1811" w:rsidRDefault="00BA5DBB" w:rsidP="00F34D83">
      <w:pPr>
        <w:spacing w:before="100" w:beforeAutospacing="1" w:after="100" w:afterAutospacing="1" w:line="240" w:lineRule="auto"/>
        <w:jc w:val="both"/>
        <w:rPr>
          <w:b/>
        </w:rPr>
      </w:pP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D76FD2" w:rsidRPr="00BE1811" w14:paraId="17BD8EEF" w14:textId="77777777" w:rsidTr="00132342">
        <w:tc>
          <w:tcPr>
            <w:tcW w:w="1668" w:type="dxa"/>
            <w:tcBorders>
              <w:top w:val="nil"/>
              <w:left w:val="nil"/>
              <w:bottom w:val="nil"/>
              <w:right w:val="thinThickSmallGap" w:sz="24" w:space="0" w:color="auto"/>
            </w:tcBorders>
            <w:vAlign w:val="center"/>
          </w:tcPr>
          <w:p w14:paraId="19A794F0" w14:textId="77777777" w:rsidR="00F34D83" w:rsidRPr="00BE1811" w:rsidRDefault="00F34D83" w:rsidP="00132342">
            <w:pPr>
              <w:autoSpaceDE w:val="0"/>
              <w:autoSpaceDN w:val="0"/>
              <w:adjustRightInd w:val="0"/>
              <w:spacing w:before="100" w:beforeAutospacing="1" w:after="100" w:afterAutospacing="1" w:line="240" w:lineRule="auto"/>
              <w:jc w:val="both"/>
              <w:rPr>
                <w:b/>
                <w:i/>
              </w:rPr>
            </w:pPr>
            <w:r w:rsidRPr="00BE1811">
              <w:rPr>
                <w:b/>
                <w:i/>
              </w:rPr>
              <w:t>ATENȚIE!</w:t>
            </w:r>
          </w:p>
        </w:tc>
        <w:tc>
          <w:tcPr>
            <w:tcW w:w="7903" w:type="dxa"/>
            <w:tcBorders>
              <w:top w:val="nil"/>
              <w:left w:val="thinThickSmallGap" w:sz="24" w:space="0" w:color="auto"/>
              <w:bottom w:val="nil"/>
              <w:right w:val="nil"/>
            </w:tcBorders>
          </w:tcPr>
          <w:p w14:paraId="4D098A03" w14:textId="77777777" w:rsidR="00F34D83" w:rsidRPr="00BE1811" w:rsidRDefault="00F34D83" w:rsidP="00132342">
            <w:pPr>
              <w:spacing w:before="100" w:beforeAutospacing="1" w:after="100" w:afterAutospacing="1" w:line="240" w:lineRule="auto"/>
              <w:jc w:val="both"/>
            </w:pPr>
            <w:r w:rsidRPr="00BE1811">
              <w:rPr>
                <w:b/>
              </w:rPr>
              <w:t xml:space="preserve">Cererea de finanțare nu poate fi încărcată (transmisă) electronic după termenul limită de închidere a apelului pe platforma </w:t>
            </w:r>
            <w:proofErr w:type="spellStart"/>
            <w:r w:rsidRPr="00BE1811">
              <w:rPr>
                <w:b/>
              </w:rPr>
              <w:t>MySMIS</w:t>
            </w:r>
            <w:proofErr w:type="spellEnd"/>
            <w:r w:rsidRPr="00BE1811">
              <w:t>. Proiectul va rămâne în stadiul „schiță” și nu va fi disponibil pentru înregistrare de către OI.</w:t>
            </w:r>
          </w:p>
          <w:p w14:paraId="0200723B" w14:textId="77777777" w:rsidR="000A0889" w:rsidRPr="00BE1811" w:rsidRDefault="00F34D83" w:rsidP="00132342">
            <w:pPr>
              <w:spacing w:before="100" w:beforeAutospacing="1" w:after="100" w:afterAutospacing="1" w:line="240" w:lineRule="auto"/>
              <w:jc w:val="both"/>
            </w:pPr>
            <w:r w:rsidRPr="00BE1811">
              <w:t xml:space="preserve">Înaintea termenului limită de închidere a apelului, solicitantul are posibilitatea de a face retragerea și redepunerea cererii de finanțare, în scopul modificării și/sau completării acesteia. </w:t>
            </w:r>
          </w:p>
          <w:p w14:paraId="662AEC71" w14:textId="3F483D5B" w:rsidR="00F34D83" w:rsidRPr="00BE1811" w:rsidRDefault="000A0889" w:rsidP="00353B10">
            <w:pPr>
              <w:spacing w:before="100" w:beforeAutospacing="1" w:after="100" w:afterAutospacing="1" w:line="240" w:lineRule="auto"/>
              <w:jc w:val="both"/>
              <w:rPr>
                <w:color w:val="000000" w:themeColor="text1"/>
              </w:rPr>
            </w:pPr>
            <w:r w:rsidRPr="00BE1811">
              <w:rPr>
                <w:color w:val="000000" w:themeColor="text1"/>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 informatic MySMIS2014</w:t>
            </w:r>
            <w:r w:rsidR="00FF63A9" w:rsidRPr="00BE1811">
              <w:rPr>
                <w:color w:val="000000" w:themeColor="text1"/>
              </w:rPr>
              <w:t>.</w:t>
            </w:r>
            <w:r w:rsidR="005D037F">
              <w:rPr>
                <w:color w:val="000000" w:themeColor="text1"/>
              </w:rPr>
              <w:t xml:space="preserve"> </w:t>
            </w:r>
            <w:r w:rsidRPr="00BE1811">
              <w:rPr>
                <w:color w:val="000000" w:themeColor="text1"/>
              </w:rPr>
              <w:t>Depunerea cererii de finanțare reprezintă un angajament ferm privind acordul solicitantului în nume propriu, și/sau pentru interpuși cu privire la prelucrarea datelor cu caracter personal procesată în evaluarea</w:t>
            </w:r>
            <w:r w:rsidR="007D7C86" w:rsidRPr="00BE1811">
              <w:rPr>
                <w:color w:val="000000" w:themeColor="text1"/>
              </w:rPr>
              <w:t xml:space="preserve"> și implementarea</w:t>
            </w:r>
            <w:r w:rsidRPr="00BE1811">
              <w:rPr>
                <w:color w:val="000000" w:themeColor="text1"/>
              </w:rPr>
              <w:t xml:space="preserve"> proiectului.</w:t>
            </w:r>
          </w:p>
        </w:tc>
      </w:tr>
    </w:tbl>
    <w:p w14:paraId="5E21362C" w14:textId="77777777" w:rsidR="00A626D7" w:rsidRPr="00BE1811" w:rsidRDefault="00A626D7" w:rsidP="00F34D83">
      <w:pPr>
        <w:pStyle w:val="Heading1"/>
        <w:rPr>
          <w:sz w:val="22"/>
          <w:szCs w:val="22"/>
          <w:lang w:val="ro-RO"/>
        </w:rPr>
      </w:pPr>
      <w:bookmarkStart w:id="89" w:name="_Toc495913406"/>
      <w:bookmarkStart w:id="90" w:name="_Toc506362207"/>
      <w:bookmarkStart w:id="91" w:name="_Toc74560924"/>
      <w:bookmarkStart w:id="92" w:name="_Toc20991917"/>
    </w:p>
    <w:p w14:paraId="0D01EBA9" w14:textId="77777777" w:rsidR="00F34D83" w:rsidRPr="00BE1811" w:rsidRDefault="00F34D83" w:rsidP="00F34D83">
      <w:pPr>
        <w:pStyle w:val="Heading1"/>
        <w:rPr>
          <w:sz w:val="22"/>
          <w:szCs w:val="22"/>
          <w:lang w:val="ro-RO"/>
        </w:rPr>
      </w:pPr>
      <w:bookmarkStart w:id="93" w:name="_Toc81552877"/>
      <w:r w:rsidRPr="00BE1811">
        <w:rPr>
          <w:sz w:val="22"/>
          <w:szCs w:val="22"/>
          <w:lang w:val="ro-RO"/>
        </w:rPr>
        <w:t>CAPITOLUL 4. Procesul de evaluare și selecție</w:t>
      </w:r>
      <w:bookmarkEnd w:id="89"/>
      <w:bookmarkEnd w:id="90"/>
      <w:bookmarkEnd w:id="91"/>
      <w:bookmarkEnd w:id="92"/>
      <w:bookmarkEnd w:id="93"/>
    </w:p>
    <w:p w14:paraId="1DBA7289" w14:textId="77777777" w:rsidR="008F7322" w:rsidRPr="00BE1811" w:rsidRDefault="008F7322" w:rsidP="00BE1811"/>
    <w:p w14:paraId="14C8B7D5" w14:textId="77777777" w:rsidR="00F34D83" w:rsidRPr="00BE1811" w:rsidRDefault="00F34D83" w:rsidP="00F34D83">
      <w:pPr>
        <w:pStyle w:val="Heading2"/>
        <w:rPr>
          <w:sz w:val="22"/>
          <w:szCs w:val="22"/>
        </w:rPr>
      </w:pPr>
      <w:bookmarkStart w:id="94" w:name="_Toc495913407"/>
      <w:bookmarkStart w:id="95" w:name="_Toc506362208"/>
      <w:bookmarkStart w:id="96" w:name="_Toc74560925"/>
      <w:bookmarkStart w:id="97" w:name="_Toc20991918"/>
      <w:bookmarkStart w:id="98" w:name="_Toc81552878"/>
      <w:r w:rsidRPr="00BE1811">
        <w:rPr>
          <w:sz w:val="22"/>
          <w:szCs w:val="22"/>
        </w:rPr>
        <w:t>4.1 Descriere generală</w:t>
      </w:r>
      <w:bookmarkEnd w:id="94"/>
      <w:bookmarkEnd w:id="95"/>
      <w:bookmarkEnd w:id="96"/>
      <w:bookmarkEnd w:id="97"/>
      <w:bookmarkEnd w:id="98"/>
    </w:p>
    <w:p w14:paraId="7341137C" w14:textId="77777777" w:rsidR="0049293B" w:rsidRPr="00BE1811" w:rsidRDefault="00F34D83" w:rsidP="00BE1811">
      <w:pPr>
        <w:spacing w:before="100" w:beforeAutospacing="1" w:after="100" w:afterAutospacing="1" w:line="240" w:lineRule="auto"/>
        <w:contextualSpacing/>
        <w:jc w:val="both"/>
      </w:pPr>
      <w:r w:rsidRPr="00BE1811">
        <w:t xml:space="preserve">Procesul de evaluare si </w:t>
      </w:r>
      <w:proofErr w:type="spellStart"/>
      <w:r w:rsidRPr="00BE1811">
        <w:t>selectie</w:t>
      </w:r>
      <w:proofErr w:type="spellEnd"/>
      <w:r w:rsidRPr="00BE1811">
        <w:t xml:space="preserve"> constă în parcurgerea următoarelor etape</w:t>
      </w:r>
      <w:r w:rsidR="0049293B" w:rsidRPr="00BE1811">
        <w:t>:</w:t>
      </w:r>
    </w:p>
    <w:p w14:paraId="580C6031" w14:textId="77777777" w:rsidR="00F34D83" w:rsidRPr="00BE1811" w:rsidRDefault="00F34D83">
      <w:pPr>
        <w:pStyle w:val="ListParagraph"/>
        <w:numPr>
          <w:ilvl w:val="0"/>
          <w:numId w:val="14"/>
        </w:numPr>
        <w:spacing w:before="100" w:beforeAutospacing="1" w:after="100" w:afterAutospacing="1" w:line="240" w:lineRule="auto"/>
        <w:jc w:val="both"/>
        <w:rPr>
          <w:sz w:val="22"/>
          <w:szCs w:val="22"/>
        </w:rPr>
      </w:pPr>
      <w:r w:rsidRPr="00BE1811">
        <w:rPr>
          <w:sz w:val="22"/>
          <w:szCs w:val="22"/>
        </w:rPr>
        <w:t>etapa de verificare a conformității administrative și a eligibilității solicitantului și a proiectului;</w:t>
      </w:r>
    </w:p>
    <w:p w14:paraId="6DD31383" w14:textId="77777777" w:rsidR="00F34D83" w:rsidRPr="00BE1811" w:rsidRDefault="00F34D83" w:rsidP="00FE041E">
      <w:pPr>
        <w:pStyle w:val="ListParagraph"/>
        <w:numPr>
          <w:ilvl w:val="0"/>
          <w:numId w:val="14"/>
        </w:numPr>
        <w:spacing w:before="100" w:beforeAutospacing="1" w:after="100" w:afterAutospacing="1" w:line="240" w:lineRule="auto"/>
        <w:jc w:val="both"/>
        <w:rPr>
          <w:sz w:val="22"/>
          <w:szCs w:val="22"/>
        </w:rPr>
      </w:pPr>
      <w:r w:rsidRPr="00BE1811">
        <w:rPr>
          <w:sz w:val="22"/>
          <w:szCs w:val="22"/>
        </w:rPr>
        <w:t>etapa de evaluare tehnică și financiară a propunerii de proiect;</w:t>
      </w:r>
    </w:p>
    <w:p w14:paraId="55A06F04" w14:textId="6AC7C1CA" w:rsidR="007A61DB" w:rsidRPr="00BE1811" w:rsidRDefault="00F34D83" w:rsidP="00FE041E">
      <w:pPr>
        <w:pStyle w:val="ListParagraph"/>
        <w:numPr>
          <w:ilvl w:val="0"/>
          <w:numId w:val="14"/>
        </w:numPr>
        <w:spacing w:before="100" w:beforeAutospacing="1" w:after="100" w:afterAutospacing="1" w:line="240" w:lineRule="auto"/>
        <w:jc w:val="both"/>
        <w:rPr>
          <w:sz w:val="22"/>
          <w:szCs w:val="22"/>
        </w:rPr>
      </w:pPr>
      <w:r w:rsidRPr="00BE1811">
        <w:rPr>
          <w:sz w:val="22"/>
          <w:szCs w:val="22"/>
        </w:rPr>
        <w:t>etapa de selec</w:t>
      </w:r>
      <w:r w:rsidR="0049293B" w:rsidRPr="00BE1811">
        <w:rPr>
          <w:sz w:val="22"/>
          <w:szCs w:val="22"/>
        </w:rPr>
        <w:t>ție</w:t>
      </w:r>
      <w:r w:rsidRPr="00BE1811">
        <w:rPr>
          <w:sz w:val="22"/>
          <w:szCs w:val="22"/>
        </w:rPr>
        <w:t xml:space="preserve"> a propunerilor de proiect care vor beneficia de sprijin financiar nerambursabil</w:t>
      </w:r>
      <w:r w:rsidR="007A61DB" w:rsidRPr="00BE1811">
        <w:rPr>
          <w:sz w:val="22"/>
          <w:szCs w:val="22"/>
        </w:rPr>
        <w:t xml:space="preserve">, </w:t>
      </w:r>
      <w:r w:rsidR="008251D1" w:rsidRPr="00BE1811">
        <w:rPr>
          <w:sz w:val="22"/>
          <w:szCs w:val="22"/>
        </w:rPr>
        <w:t>în conformitate cu procedura de evaluare și selecție.</w:t>
      </w:r>
    </w:p>
    <w:p w14:paraId="06CFD1FC" w14:textId="6DA24D3E" w:rsidR="00F34D83" w:rsidRPr="00BE1811" w:rsidRDefault="00F34D83" w:rsidP="00F34D83">
      <w:pPr>
        <w:spacing w:before="100" w:beforeAutospacing="1" w:after="100" w:afterAutospacing="1" w:line="240" w:lineRule="auto"/>
        <w:ind w:firstLine="708"/>
        <w:contextualSpacing/>
        <w:jc w:val="both"/>
      </w:pPr>
      <w:r w:rsidRPr="00BE1811">
        <w:t xml:space="preserve">Etapa de verificare a conformității administrative  si a eligibilității solicitantului și a proiectului se va realiza de </w:t>
      </w:r>
      <w:r w:rsidR="00A62DE3" w:rsidRPr="00BE1811">
        <w:t xml:space="preserve">către Organismul Intermediar pentru Cercetare (OIC) </w:t>
      </w:r>
      <w:r w:rsidRPr="00BE1811">
        <w:t xml:space="preserve">Etapa de evaluare </w:t>
      </w:r>
      <w:r w:rsidRPr="00BE1811">
        <w:rPr>
          <w:color w:val="000000" w:themeColor="text1"/>
        </w:rPr>
        <w:t xml:space="preserve">tehnică </w:t>
      </w:r>
      <w:r w:rsidR="00AA6F52" w:rsidRPr="00BE1811">
        <w:rPr>
          <w:color w:val="000000" w:themeColor="text1"/>
        </w:rPr>
        <w:t xml:space="preserve">și financiară </w:t>
      </w:r>
      <w:r w:rsidRPr="00BE1811">
        <w:t xml:space="preserve">se va realiza de o </w:t>
      </w:r>
      <w:r w:rsidR="0049293B" w:rsidRPr="00BE1811">
        <w:t>echipă</w:t>
      </w:r>
      <w:r w:rsidRPr="00BE1811">
        <w:t xml:space="preserve"> de </w:t>
      </w:r>
      <w:r w:rsidR="0049293B" w:rsidRPr="00BE1811">
        <w:t>e</w:t>
      </w:r>
      <w:r w:rsidRPr="00BE1811">
        <w:t xml:space="preserve">valuare compusă din cel puțin </w:t>
      </w:r>
      <w:r w:rsidR="00113890" w:rsidRPr="00BE1811">
        <w:t>doi</w:t>
      </w:r>
      <w:r w:rsidRPr="00BE1811">
        <w:t xml:space="preserve"> specialiști cu expertiză științifică în domeniul proiectului</w:t>
      </w:r>
      <w:r w:rsidR="00113890" w:rsidRPr="00BE1811">
        <w:t xml:space="preserve"> și un specialist cu expertiză financiară</w:t>
      </w:r>
      <w:r w:rsidRPr="00BE1811">
        <w:t xml:space="preserve">. </w:t>
      </w:r>
    </w:p>
    <w:p w14:paraId="6DB768BE" w14:textId="77777777" w:rsidR="00F34D83" w:rsidRPr="00BE1811" w:rsidRDefault="00F34D83" w:rsidP="00F34D83">
      <w:pPr>
        <w:spacing w:before="100" w:beforeAutospacing="1" w:after="100" w:afterAutospacing="1" w:line="240" w:lineRule="auto"/>
        <w:ind w:firstLine="708"/>
        <w:contextualSpacing/>
        <w:jc w:val="both"/>
      </w:pPr>
      <w:r w:rsidRPr="00BE1811">
        <w:t xml:space="preserve">Atât realizarea celor două etape menționate mai sus cât și rezultatele parcurgerii acestora vor fi comunicate solicitantului prin intermediul platformei informatice </w:t>
      </w:r>
      <w:proofErr w:type="spellStart"/>
      <w:r w:rsidRPr="00BE1811">
        <w:t>MySMIS</w:t>
      </w:r>
      <w:proofErr w:type="spellEnd"/>
      <w:r w:rsidR="00D748DD" w:rsidRPr="00BE1811">
        <w:t xml:space="preserve"> (în caz de </w:t>
      </w:r>
      <w:proofErr w:type="spellStart"/>
      <w:r w:rsidR="00D748DD" w:rsidRPr="00BE1811">
        <w:t>nefuncționalitate</w:t>
      </w:r>
      <w:proofErr w:type="spellEnd"/>
      <w:r w:rsidR="00D748DD" w:rsidRPr="00BE1811">
        <w:t xml:space="preserve"> a platformei electronice, comunicare va fi făcută în scris, prin fax sau e-mail, în baza informațiilor înscrise de solicitant în Cererea de finanțare)</w:t>
      </w:r>
      <w:r w:rsidRPr="00BE1811">
        <w:t>.</w:t>
      </w:r>
    </w:p>
    <w:p w14:paraId="303A23B5" w14:textId="77777777" w:rsidR="00F34D83" w:rsidRPr="00BE1811" w:rsidRDefault="00F34D83" w:rsidP="00F34D83">
      <w:pPr>
        <w:pStyle w:val="Heading2"/>
        <w:rPr>
          <w:sz w:val="22"/>
          <w:szCs w:val="22"/>
        </w:rPr>
      </w:pPr>
      <w:bookmarkStart w:id="99" w:name="_Toc74560926"/>
      <w:bookmarkStart w:id="100" w:name="_Toc20991919"/>
      <w:bookmarkStart w:id="101" w:name="_Toc81552879"/>
      <w:r w:rsidRPr="00BE1811">
        <w:rPr>
          <w:sz w:val="22"/>
          <w:szCs w:val="22"/>
        </w:rPr>
        <w:t>4.2 Verificarea conformității administrative și a eligibilității</w:t>
      </w:r>
      <w:bookmarkEnd w:id="99"/>
      <w:bookmarkEnd w:id="100"/>
      <w:bookmarkEnd w:id="101"/>
    </w:p>
    <w:p w14:paraId="417892C6" w14:textId="6C88A5AB" w:rsidR="00F34D83" w:rsidRPr="00BE1811" w:rsidRDefault="00F34D83" w:rsidP="00F34D83">
      <w:pPr>
        <w:spacing w:before="100" w:beforeAutospacing="1" w:after="100" w:afterAutospacing="1" w:line="240" w:lineRule="auto"/>
        <w:jc w:val="both"/>
      </w:pPr>
      <w:r w:rsidRPr="00BE1811">
        <w:t>Pentru verificarea conformității administrative a propuneri</w:t>
      </w:r>
      <w:r w:rsidR="0049293B" w:rsidRPr="00BE1811">
        <w:t>i</w:t>
      </w:r>
      <w:r w:rsidRPr="00BE1811">
        <w:t xml:space="preserve"> de proiect este necesară îndeplinirea  următoarelor condiții:</w:t>
      </w:r>
    </w:p>
    <w:p w14:paraId="49A37C5D" w14:textId="41735B50" w:rsidR="00F34D83" w:rsidRPr="00BE1811" w:rsidRDefault="00F34D83" w:rsidP="00BE1811">
      <w:pPr>
        <w:numPr>
          <w:ilvl w:val="0"/>
          <w:numId w:val="290"/>
        </w:numPr>
        <w:spacing w:before="100" w:beforeAutospacing="1" w:after="100" w:afterAutospacing="1" w:line="240" w:lineRule="auto"/>
        <w:jc w:val="both"/>
      </w:pPr>
      <w:r w:rsidRPr="00BE1811">
        <w:t>cererea de finanțare împreună cu</w:t>
      </w:r>
      <w:r w:rsidR="0049293B" w:rsidRPr="00BE1811">
        <w:t xml:space="preserve"> toate</w:t>
      </w:r>
      <w:r w:rsidRPr="00BE1811">
        <w:t xml:space="preserve"> documentele însoțitoare</w:t>
      </w:r>
      <w:r w:rsidR="0049293B" w:rsidRPr="00BE1811">
        <w:t xml:space="preserve"> (în conformitate cu prevederile cap. 10.1 din prezentul ghid)</w:t>
      </w:r>
      <w:r w:rsidRPr="00BE1811">
        <w:t xml:space="preserve"> au fost înc</w:t>
      </w:r>
      <w:r w:rsidR="0049293B" w:rsidRPr="00BE1811">
        <w:t>ă</w:t>
      </w:r>
      <w:r w:rsidRPr="00BE1811">
        <w:t xml:space="preserve">rcate electronic, în cadrul platformei informatice </w:t>
      </w:r>
      <w:proofErr w:type="spellStart"/>
      <w:r w:rsidRPr="00BE1811">
        <w:t>MySMIS</w:t>
      </w:r>
      <w:proofErr w:type="spellEnd"/>
      <w:r w:rsidR="00B74B1E" w:rsidRPr="00BE1811">
        <w:t>,</w:t>
      </w:r>
      <w:r w:rsidRPr="00BE1811">
        <w:t xml:space="preserve">  până la termenul limită de depunere precizat în apelul de proiecte și apoi înregistrată de </w:t>
      </w:r>
      <w:r w:rsidR="00A62DE3" w:rsidRPr="00BE1811">
        <w:t xml:space="preserve">OIC </w:t>
      </w:r>
      <w:r w:rsidRPr="00BE1811">
        <w:t xml:space="preserve">, în cadrul platformei informatice </w:t>
      </w:r>
      <w:proofErr w:type="spellStart"/>
      <w:r w:rsidRPr="00BE1811">
        <w:t>MySMIS</w:t>
      </w:r>
      <w:proofErr w:type="spellEnd"/>
      <w:r w:rsidR="00991AC7" w:rsidRPr="00BE1811">
        <w:t>;</w:t>
      </w:r>
    </w:p>
    <w:p w14:paraId="1FE6CBBC" w14:textId="77777777" w:rsidR="00F34D83" w:rsidRPr="00BE1811" w:rsidRDefault="00F34D83" w:rsidP="00BE1811">
      <w:pPr>
        <w:numPr>
          <w:ilvl w:val="0"/>
          <w:numId w:val="290"/>
        </w:numPr>
        <w:spacing w:before="100" w:beforeAutospacing="1" w:after="100" w:afterAutospacing="1" w:line="240" w:lineRule="auto"/>
        <w:jc w:val="both"/>
      </w:pPr>
      <w:r w:rsidRPr="00BE1811">
        <w:t>cererea de finanțare are completate toate câmpurile (unde nu există informații sau nu se aplică se scrie “nu este cazul”</w:t>
      </w:r>
      <w:r w:rsidR="00991AC7" w:rsidRPr="00BE1811">
        <w:t xml:space="preserve"> sau „-”</w:t>
      </w:r>
      <w:r w:rsidRPr="00BE1811">
        <w:t>);</w:t>
      </w:r>
    </w:p>
    <w:p w14:paraId="7422BDDD" w14:textId="0D1D2645" w:rsidR="00F34D83" w:rsidRPr="00BE1811" w:rsidRDefault="00F34D83" w:rsidP="00BE1811">
      <w:pPr>
        <w:numPr>
          <w:ilvl w:val="0"/>
          <w:numId w:val="290"/>
        </w:numPr>
        <w:spacing w:before="100" w:beforeAutospacing="1" w:after="100" w:afterAutospacing="1" w:line="240" w:lineRule="auto"/>
        <w:jc w:val="both"/>
      </w:pPr>
      <w:r w:rsidRPr="00BE1811">
        <w:t xml:space="preserve">toate documentele însoțitoare solicitate </w:t>
      </w:r>
      <w:r w:rsidR="00991AC7" w:rsidRPr="00BE1811">
        <w:t xml:space="preserve">respectă </w:t>
      </w:r>
      <w:r w:rsidRPr="00BE1811">
        <w:t>cerințel</w:t>
      </w:r>
      <w:r w:rsidR="00991AC7" w:rsidRPr="00BE1811">
        <w:t>e</w:t>
      </w:r>
      <w:r w:rsidRPr="00BE1811">
        <w:t xml:space="preserve"> și modelel</w:t>
      </w:r>
      <w:r w:rsidR="00991AC7" w:rsidRPr="00BE1811">
        <w:t>e</w:t>
      </w:r>
      <w:r w:rsidRPr="00BE1811">
        <w:t xml:space="preserve"> </w:t>
      </w:r>
      <w:r w:rsidR="00991AC7" w:rsidRPr="00BE1811">
        <w:t xml:space="preserve"> din cadrul prezentului </w:t>
      </w:r>
      <w:r w:rsidRPr="00BE1811">
        <w:t>Ghid</w:t>
      </w:r>
      <w:r w:rsidR="00991AC7" w:rsidRPr="00BE1811">
        <w:t xml:space="preserve"> al</w:t>
      </w:r>
      <w:r w:rsidRPr="00BE1811">
        <w:t xml:space="preserve"> solicitantului </w:t>
      </w:r>
      <w:r w:rsidR="00991AC7" w:rsidRPr="00BE1811">
        <w:t xml:space="preserve">și </w:t>
      </w:r>
      <w:r w:rsidRPr="00BE1811">
        <w:t xml:space="preserve">au fost încărcate în </w:t>
      </w:r>
      <w:proofErr w:type="spellStart"/>
      <w:r w:rsidRPr="00BE1811">
        <w:t>MySMIS</w:t>
      </w:r>
      <w:proofErr w:type="spellEnd"/>
      <w:r w:rsidR="00991AC7" w:rsidRPr="00BE1811">
        <w:t>;</w:t>
      </w:r>
    </w:p>
    <w:p w14:paraId="2C1B0D09" w14:textId="77777777" w:rsidR="00F34D83" w:rsidRPr="00BE1811" w:rsidRDefault="00F34D83" w:rsidP="00BE1811">
      <w:pPr>
        <w:numPr>
          <w:ilvl w:val="0"/>
          <w:numId w:val="290"/>
        </w:numPr>
        <w:spacing w:before="100" w:beforeAutospacing="1" w:after="100" w:afterAutospacing="1" w:line="240" w:lineRule="auto"/>
        <w:jc w:val="both"/>
      </w:pPr>
      <w:r w:rsidRPr="00BE1811">
        <w:t>pentru a fi admisă, propunerea trebuie să obțină răspuns pozitiv („Da”) la toate întrebările</w:t>
      </w:r>
      <w:r w:rsidR="00991AC7" w:rsidRPr="00BE1811">
        <w:t xml:space="preserve"> din cadrul grilei de verificare administrative și a eligibilității</w:t>
      </w:r>
      <w:r w:rsidRPr="00BE1811">
        <w:t>. În caz contrar, propunerea este respinsă</w:t>
      </w:r>
      <w:r w:rsidR="00811422" w:rsidRPr="00BE1811">
        <w:t xml:space="preserve"> și nu va intra </w:t>
      </w:r>
      <w:r w:rsidR="00711591" w:rsidRPr="00BE1811">
        <w:t>în etapa de evaluare tehnică și financiară.</w:t>
      </w:r>
      <w:r w:rsidRPr="00BE1811">
        <w:t xml:space="preserve"> </w:t>
      </w:r>
    </w:p>
    <w:p w14:paraId="24CFE990" w14:textId="1370839B" w:rsidR="000E6F78" w:rsidRPr="00BE1811" w:rsidRDefault="00711591" w:rsidP="00BE1811">
      <w:pPr>
        <w:spacing w:before="100" w:beforeAutospacing="1" w:after="100" w:afterAutospacing="1" w:line="240" w:lineRule="auto"/>
        <w:jc w:val="both"/>
      </w:pPr>
      <w:r w:rsidRPr="00BE1811">
        <w:lastRenderedPageBreak/>
        <w:t>Î</w:t>
      </w:r>
      <w:r w:rsidR="000E6F78" w:rsidRPr="00BE1811">
        <w:t xml:space="preserve">n cazul constatării unor </w:t>
      </w:r>
      <w:r w:rsidR="003F7FF4" w:rsidRPr="00BE1811">
        <w:t xml:space="preserve">informații lipsă/ </w:t>
      </w:r>
      <w:r w:rsidR="000E6F78" w:rsidRPr="00BE1811">
        <w:t>neclarități/</w:t>
      </w:r>
      <w:r w:rsidR="00FA1126" w:rsidRPr="00BE1811">
        <w:t>lipsa unor documente</w:t>
      </w:r>
      <w:r w:rsidR="000E6F78" w:rsidRPr="00BE1811">
        <w:t xml:space="preserve"> se pot solicita max</w:t>
      </w:r>
      <w:r w:rsidR="00991AC7" w:rsidRPr="00BE1811">
        <w:t xml:space="preserve">im două </w:t>
      </w:r>
      <w:r w:rsidR="000E6F78" w:rsidRPr="00BE1811">
        <w:t xml:space="preserve">clarificări succesive pentru fiecare </w:t>
      </w:r>
      <w:r w:rsidR="003F7FF4" w:rsidRPr="00BE1811">
        <w:t>propunere de proiect</w:t>
      </w:r>
      <w:r w:rsidR="00991AC7" w:rsidRPr="00BE1811">
        <w:t>. L</w:t>
      </w:r>
      <w:r w:rsidR="000E6F78" w:rsidRPr="00BE1811">
        <w:t xml:space="preserve">a </w:t>
      </w:r>
      <w:r w:rsidR="00991AC7" w:rsidRPr="00BE1811">
        <w:t>fie</w:t>
      </w:r>
      <w:r w:rsidR="000E6F78" w:rsidRPr="00BE1811">
        <w:t>care</w:t>
      </w:r>
      <w:r w:rsidR="00991AC7" w:rsidRPr="00BE1811">
        <w:t xml:space="preserve"> dintre solicitările de clarificări,</w:t>
      </w:r>
      <w:r w:rsidR="000E6F78" w:rsidRPr="00BE1811">
        <w:t xml:space="preserve"> solicitantul trebuie să răspundă în termen de 5 zile lucrătoare de la primirea </w:t>
      </w:r>
      <w:r w:rsidR="00991AC7" w:rsidRPr="00BE1811">
        <w:t>acestora,</w:t>
      </w:r>
      <w:r w:rsidR="000E6F78" w:rsidRPr="00BE1811">
        <w:t xml:space="preserve"> prin platforma electronică </w:t>
      </w:r>
      <w:r w:rsidR="00B00BCA" w:rsidRPr="00BE1811">
        <w:rPr>
          <w:noProof/>
        </w:rPr>
        <w:t>MySMIS</w:t>
      </w:r>
      <w:r w:rsidR="00991AC7" w:rsidRPr="00BE1811">
        <w:rPr>
          <w:noProof/>
        </w:rPr>
        <w:t>.</w:t>
      </w:r>
    </w:p>
    <w:p w14:paraId="79A41140" w14:textId="3258EBFA" w:rsidR="00811422" w:rsidRPr="00BE1811" w:rsidRDefault="00711591" w:rsidP="00BE1811">
      <w:pPr>
        <w:jc w:val="both"/>
      </w:pPr>
      <w:r w:rsidRPr="00BE1811">
        <w:t xml:space="preserve">După încheierea etapei de verificare a conformității administrative și a eligibilității, solicitantului i se trimite scrisoare de acceptare sau de respingere, după caz (prin </w:t>
      </w:r>
      <w:proofErr w:type="spellStart"/>
      <w:r w:rsidRPr="00BE1811">
        <w:t>MySMIS</w:t>
      </w:r>
      <w:proofErr w:type="spellEnd"/>
      <w:r w:rsidRPr="00BE1811">
        <w:t>, fax sau e-mail).</w:t>
      </w:r>
    </w:p>
    <w:p w14:paraId="5578ED8D" w14:textId="3CEBE37A" w:rsidR="00F34D83" w:rsidRPr="00BE1811" w:rsidRDefault="00F34D83" w:rsidP="00F34D83">
      <w:pPr>
        <w:pStyle w:val="Heading2"/>
        <w:rPr>
          <w:rFonts w:eastAsia="Calibri"/>
          <w:sz w:val="22"/>
          <w:szCs w:val="22"/>
        </w:rPr>
      </w:pPr>
      <w:bookmarkStart w:id="102" w:name="_Toc74560928"/>
      <w:bookmarkStart w:id="103" w:name="_Toc20991921"/>
      <w:bookmarkStart w:id="104" w:name="_Toc81552880"/>
      <w:r w:rsidRPr="00BE1811">
        <w:rPr>
          <w:rFonts w:eastAsia="Calibri"/>
          <w:sz w:val="22"/>
          <w:szCs w:val="22"/>
        </w:rPr>
        <w:t>4.</w:t>
      </w:r>
      <w:r w:rsidR="00711591" w:rsidRPr="00BE1811">
        <w:rPr>
          <w:rFonts w:eastAsia="Calibri"/>
          <w:sz w:val="22"/>
          <w:szCs w:val="22"/>
        </w:rPr>
        <w:t>3</w:t>
      </w:r>
      <w:r w:rsidRPr="00BE1811">
        <w:rPr>
          <w:rFonts w:eastAsia="Calibri"/>
          <w:sz w:val="22"/>
          <w:szCs w:val="22"/>
        </w:rPr>
        <w:t xml:space="preserve"> </w:t>
      </w:r>
      <w:r w:rsidR="004367F7" w:rsidRPr="00BE1811">
        <w:rPr>
          <w:rFonts w:eastAsia="Calibri"/>
          <w:sz w:val="22"/>
          <w:szCs w:val="22"/>
        </w:rPr>
        <w:t>Gril</w:t>
      </w:r>
      <w:r w:rsidR="00E92C82" w:rsidRPr="00BE1811">
        <w:rPr>
          <w:rFonts w:eastAsia="Calibri"/>
          <w:sz w:val="22"/>
          <w:szCs w:val="22"/>
        </w:rPr>
        <w:t>a</w:t>
      </w:r>
      <w:r w:rsidR="004367F7" w:rsidRPr="00BE1811">
        <w:rPr>
          <w:rFonts w:eastAsia="Calibri"/>
          <w:sz w:val="22"/>
          <w:szCs w:val="22"/>
        </w:rPr>
        <w:t xml:space="preserve"> de</w:t>
      </w:r>
      <w:r w:rsidRPr="00BE1811">
        <w:rPr>
          <w:rFonts w:eastAsia="Calibri"/>
          <w:sz w:val="22"/>
          <w:szCs w:val="22"/>
        </w:rPr>
        <w:t xml:space="preserve"> verificare a </w:t>
      </w:r>
      <w:proofErr w:type="spellStart"/>
      <w:r w:rsidRPr="00BE1811">
        <w:rPr>
          <w:rFonts w:eastAsia="Calibri"/>
          <w:sz w:val="22"/>
          <w:szCs w:val="22"/>
        </w:rPr>
        <w:t>conformităţii</w:t>
      </w:r>
      <w:proofErr w:type="spellEnd"/>
      <w:r w:rsidRPr="00BE1811">
        <w:rPr>
          <w:rFonts w:eastAsia="Calibri"/>
          <w:sz w:val="22"/>
          <w:szCs w:val="22"/>
        </w:rPr>
        <w:t xml:space="preserve"> administrative </w:t>
      </w:r>
      <w:proofErr w:type="spellStart"/>
      <w:r w:rsidRPr="00BE1811">
        <w:rPr>
          <w:rFonts w:eastAsia="Calibri"/>
          <w:sz w:val="22"/>
          <w:szCs w:val="22"/>
        </w:rPr>
        <w:t>şi</w:t>
      </w:r>
      <w:proofErr w:type="spellEnd"/>
      <w:r w:rsidRPr="00BE1811">
        <w:rPr>
          <w:rFonts w:eastAsia="Calibri"/>
          <w:sz w:val="22"/>
          <w:szCs w:val="22"/>
        </w:rPr>
        <w:t xml:space="preserve"> a </w:t>
      </w:r>
      <w:proofErr w:type="spellStart"/>
      <w:r w:rsidRPr="00BE1811">
        <w:rPr>
          <w:rFonts w:eastAsia="Calibri"/>
          <w:sz w:val="22"/>
          <w:szCs w:val="22"/>
        </w:rPr>
        <w:t>eligibilităţii</w:t>
      </w:r>
      <w:proofErr w:type="spellEnd"/>
      <w:r w:rsidRPr="00BE1811">
        <w:rPr>
          <w:rFonts w:eastAsia="Calibri"/>
          <w:sz w:val="22"/>
          <w:szCs w:val="22"/>
        </w:rPr>
        <w:t xml:space="preserve"> solicitantului și a proiectului</w:t>
      </w:r>
      <w:bookmarkEnd w:id="102"/>
      <w:bookmarkEnd w:id="103"/>
      <w:bookmarkEnd w:id="104"/>
    </w:p>
    <w:p w14:paraId="1B3E2705" w14:textId="4630FBE7" w:rsidR="00F34D83" w:rsidRPr="00BE1811" w:rsidRDefault="00F34D83" w:rsidP="00BE1811">
      <w:pPr>
        <w:spacing w:before="100" w:beforeAutospacing="1" w:after="100" w:afterAutospacing="1" w:line="240" w:lineRule="auto"/>
        <w:contextualSpacing/>
        <w:jc w:val="both"/>
      </w:pPr>
      <w:r w:rsidRPr="00BE1811">
        <w:t>Gril</w:t>
      </w:r>
      <w:r w:rsidR="00E92C82" w:rsidRPr="00BE1811">
        <w:t>a</w:t>
      </w:r>
      <w:r w:rsidRPr="00BE1811">
        <w:t xml:space="preserve"> de verificare a conformității administrative, a eligibilității solicitantului și a eligibilității proiectului</w:t>
      </w:r>
      <w:r w:rsidR="00DD32F7" w:rsidRPr="00BE1811">
        <w:t xml:space="preserve"> se regă</w:t>
      </w:r>
      <w:r w:rsidR="00E92C82" w:rsidRPr="00BE1811">
        <w:t>sește</w:t>
      </w:r>
      <w:r w:rsidR="00DD32F7" w:rsidRPr="00BE1811">
        <w:t xml:space="preserve"> în Anexa</w:t>
      </w:r>
      <w:r w:rsidR="005C0B28" w:rsidRPr="00BE1811">
        <w:t xml:space="preserve"> 6.1</w:t>
      </w:r>
      <w:r w:rsidR="00420A3B" w:rsidRPr="00BE1811">
        <w:t xml:space="preserve"> </w:t>
      </w:r>
      <w:r w:rsidR="00DD32F7" w:rsidRPr="00BE1811">
        <w:t>la prezentul ghid.</w:t>
      </w:r>
      <w:r w:rsidR="00420A3B" w:rsidRPr="00BE1811">
        <w:t xml:space="preserve"> </w:t>
      </w:r>
    </w:p>
    <w:p w14:paraId="3A6BBAC4" w14:textId="77777777" w:rsidR="00F34D83" w:rsidRPr="00BE1811" w:rsidRDefault="00F34D83" w:rsidP="00F34D83">
      <w:pPr>
        <w:spacing w:before="100" w:beforeAutospacing="1" w:after="100" w:afterAutospacing="1" w:line="240" w:lineRule="auto"/>
        <w:contextualSpacing/>
        <w:jc w:val="both"/>
      </w:pPr>
    </w:p>
    <w:p w14:paraId="419CC650" w14:textId="0D1CE0F5" w:rsidR="00F34D83" w:rsidRPr="00BE1811" w:rsidRDefault="00106352" w:rsidP="00F34D83">
      <w:pPr>
        <w:spacing w:before="100" w:beforeAutospacing="1" w:after="100" w:afterAutospacing="1" w:line="240" w:lineRule="auto"/>
        <w:contextualSpacing/>
        <w:jc w:val="both"/>
        <w:rPr>
          <w:b/>
        </w:rPr>
      </w:pPr>
      <w:r w:rsidRPr="00BE1811">
        <w:rPr>
          <w:b/>
        </w:rPr>
        <w:t>ATENȚIE!!!</w:t>
      </w:r>
      <w:r w:rsidR="00010355" w:rsidRPr="00BE1811">
        <w:rPr>
          <w:b/>
        </w:rPr>
        <w:t xml:space="preserve"> </w:t>
      </w:r>
      <w:proofErr w:type="spellStart"/>
      <w:r w:rsidR="00010355" w:rsidRPr="00BE1811">
        <w:rPr>
          <w:b/>
        </w:rPr>
        <w:t>Odata</w:t>
      </w:r>
      <w:proofErr w:type="spellEnd"/>
      <w:r w:rsidR="00010355" w:rsidRPr="00BE1811">
        <w:rPr>
          <w:b/>
        </w:rPr>
        <w:t xml:space="preserve"> cu depunerea unuia dintre cele </w:t>
      </w:r>
      <w:r w:rsidR="00B1651B" w:rsidRPr="00BE1811">
        <w:rPr>
          <w:b/>
        </w:rPr>
        <w:t>două</w:t>
      </w:r>
      <w:r w:rsidR="00010355" w:rsidRPr="00BE1811">
        <w:rPr>
          <w:b/>
        </w:rPr>
        <w:t xml:space="preserve"> docume</w:t>
      </w:r>
      <w:r w:rsidR="00CD33B1" w:rsidRPr="00BE1811">
        <w:rPr>
          <w:b/>
        </w:rPr>
        <w:t xml:space="preserve">nte (DALI </w:t>
      </w:r>
      <w:r w:rsidR="00904A74" w:rsidRPr="00BE1811">
        <w:rPr>
          <w:b/>
        </w:rPr>
        <w:t>/ S</w:t>
      </w:r>
      <w:r w:rsidR="00677CE7">
        <w:rPr>
          <w:b/>
        </w:rPr>
        <w:t>tudiu de fezabilitate</w:t>
      </w:r>
      <w:r w:rsidR="00DB1E75">
        <w:rPr>
          <w:b/>
        </w:rPr>
        <w:t xml:space="preserve"> </w:t>
      </w:r>
      <w:r w:rsidR="00CD33B1" w:rsidRPr="00BE1811">
        <w:rPr>
          <w:b/>
        </w:rPr>
        <w:t>sau Plan de afaceri)</w:t>
      </w:r>
      <w:r w:rsidR="00956100" w:rsidRPr="00BE1811">
        <w:rPr>
          <w:b/>
        </w:rPr>
        <w:t xml:space="preserve">, </w:t>
      </w:r>
      <w:proofErr w:type="spellStart"/>
      <w:r w:rsidR="00956100" w:rsidRPr="00BE1811">
        <w:rPr>
          <w:b/>
        </w:rPr>
        <w:t>aplican</w:t>
      </w:r>
      <w:r w:rsidR="00677CE7">
        <w:rPr>
          <w:b/>
        </w:rPr>
        <w:t>ț</w:t>
      </w:r>
      <w:r w:rsidR="00956100" w:rsidRPr="00BE1811">
        <w:rPr>
          <w:b/>
        </w:rPr>
        <w:t>ii</w:t>
      </w:r>
      <w:proofErr w:type="spellEnd"/>
      <w:r w:rsidR="00956100" w:rsidRPr="00BE1811">
        <w:rPr>
          <w:b/>
        </w:rPr>
        <w:t xml:space="preserve"> vor ata</w:t>
      </w:r>
      <w:r w:rsidR="00677CE7">
        <w:rPr>
          <w:b/>
        </w:rPr>
        <w:t>ș</w:t>
      </w:r>
      <w:r w:rsidR="00956100" w:rsidRPr="00BE1811">
        <w:rPr>
          <w:b/>
        </w:rPr>
        <w:t xml:space="preserve">a </w:t>
      </w:r>
      <w:r w:rsidR="00677CE7">
        <w:rPr>
          <w:b/>
        </w:rPr>
        <w:t>ș</w:t>
      </w:r>
      <w:r w:rsidR="00956100" w:rsidRPr="00BE1811">
        <w:rPr>
          <w:b/>
        </w:rPr>
        <w:t>i documentul din care s</w:t>
      </w:r>
      <w:r w:rsidR="00677CE7">
        <w:rPr>
          <w:b/>
        </w:rPr>
        <w:t>ă</w:t>
      </w:r>
      <w:r w:rsidR="00956100" w:rsidRPr="00BE1811">
        <w:rPr>
          <w:b/>
        </w:rPr>
        <w:t xml:space="preserve"> reias</w:t>
      </w:r>
      <w:r w:rsidR="00677CE7">
        <w:rPr>
          <w:b/>
        </w:rPr>
        <w:t>ă</w:t>
      </w:r>
      <w:r w:rsidR="00956100" w:rsidRPr="00BE1811">
        <w:rPr>
          <w:b/>
        </w:rPr>
        <w:t xml:space="preserve"> calculul indicatorilor financiari, </w:t>
      </w:r>
      <w:r w:rsidR="00677CE7">
        <w:rPr>
          <w:b/>
        </w:rPr>
        <w:t>î</w:t>
      </w:r>
      <w:r w:rsidR="00956100" w:rsidRPr="00BE1811">
        <w:rPr>
          <w:b/>
        </w:rPr>
        <w:t>n format .</w:t>
      </w:r>
      <w:proofErr w:type="spellStart"/>
      <w:r w:rsidR="00956100" w:rsidRPr="00BE1811">
        <w:rPr>
          <w:b/>
        </w:rPr>
        <w:t>pdf</w:t>
      </w:r>
      <w:proofErr w:type="spellEnd"/>
      <w:r w:rsidR="00956100" w:rsidRPr="00BE1811">
        <w:rPr>
          <w:b/>
        </w:rPr>
        <w:t xml:space="preserve"> (in </w:t>
      </w:r>
      <w:proofErr w:type="spellStart"/>
      <w:r w:rsidR="00956100" w:rsidRPr="00BE1811">
        <w:rPr>
          <w:b/>
        </w:rPr>
        <w:t>MySMIS</w:t>
      </w:r>
      <w:proofErr w:type="spellEnd"/>
      <w:r w:rsidR="00956100" w:rsidRPr="00BE1811">
        <w:rPr>
          <w:b/>
        </w:rPr>
        <w:t xml:space="preserve">). </w:t>
      </w:r>
      <w:r w:rsidR="00AD3A5B" w:rsidRPr="00BE1811">
        <w:rPr>
          <w:b/>
        </w:rPr>
        <w:t>Î</w:t>
      </w:r>
      <w:r w:rsidR="00956100" w:rsidRPr="00BE1811">
        <w:rPr>
          <w:b/>
        </w:rPr>
        <w:t xml:space="preserve">n cadrul etapei de evaluare </w:t>
      </w:r>
      <w:r w:rsidR="00B1651B" w:rsidRPr="00BE1811">
        <w:rPr>
          <w:b/>
        </w:rPr>
        <w:t>a</w:t>
      </w:r>
      <w:r w:rsidR="00956100" w:rsidRPr="00BE1811">
        <w:rPr>
          <w:b/>
        </w:rPr>
        <w:t>dministrativa, se va solicita, prin clarificare</w:t>
      </w:r>
      <w:r w:rsidR="00AD3A5B" w:rsidRPr="00BE1811">
        <w:rPr>
          <w:b/>
        </w:rPr>
        <w:t xml:space="preserve"> (în cadrul primei solicitări de clarificare)</w:t>
      </w:r>
      <w:r w:rsidR="00956100" w:rsidRPr="00BE1811">
        <w:rPr>
          <w:b/>
        </w:rPr>
        <w:t xml:space="preserve">, documentul cu metodologia de calcul a indicatorilor financiari in format editabil, de tip </w:t>
      </w:r>
      <w:proofErr w:type="spellStart"/>
      <w:r w:rsidR="00956100" w:rsidRPr="00BE1811">
        <w:rPr>
          <w:b/>
        </w:rPr>
        <w:t>excel</w:t>
      </w:r>
      <w:proofErr w:type="spellEnd"/>
      <w:r w:rsidR="00956100" w:rsidRPr="00BE1811">
        <w:rPr>
          <w:b/>
        </w:rPr>
        <w:t>.</w:t>
      </w:r>
    </w:p>
    <w:p w14:paraId="3670B578" w14:textId="6F1B6611" w:rsidR="00F34D83" w:rsidRPr="00BE1811" w:rsidRDefault="00F34D83" w:rsidP="00F34D83">
      <w:pPr>
        <w:pStyle w:val="Heading2"/>
        <w:rPr>
          <w:sz w:val="22"/>
          <w:szCs w:val="22"/>
        </w:rPr>
      </w:pPr>
      <w:bookmarkStart w:id="105" w:name="_Toc74560929"/>
      <w:bookmarkStart w:id="106" w:name="_Toc20991922"/>
      <w:bookmarkStart w:id="107" w:name="_Toc495913408"/>
      <w:bookmarkStart w:id="108" w:name="_Toc506362209"/>
      <w:bookmarkStart w:id="109" w:name="_Toc81552881"/>
      <w:r w:rsidRPr="00BE1811">
        <w:rPr>
          <w:sz w:val="22"/>
          <w:szCs w:val="22"/>
        </w:rPr>
        <w:t>4.</w:t>
      </w:r>
      <w:r w:rsidR="004367F7" w:rsidRPr="00BE1811">
        <w:rPr>
          <w:sz w:val="22"/>
          <w:szCs w:val="22"/>
        </w:rPr>
        <w:t>4</w:t>
      </w:r>
      <w:r w:rsidRPr="00BE1811">
        <w:rPr>
          <w:sz w:val="22"/>
          <w:szCs w:val="22"/>
        </w:rPr>
        <w:t xml:space="preserve"> </w:t>
      </w:r>
      <w:r w:rsidRPr="00BE1811">
        <w:rPr>
          <w:rFonts w:eastAsia="Calibri"/>
          <w:sz w:val="22"/>
          <w:szCs w:val="22"/>
        </w:rPr>
        <w:t>Etapa de evaluare tehnică și financiară a propunerii de proiect</w:t>
      </w:r>
      <w:bookmarkEnd w:id="105"/>
      <w:bookmarkEnd w:id="106"/>
      <w:bookmarkEnd w:id="109"/>
    </w:p>
    <w:bookmarkEnd w:id="107"/>
    <w:bookmarkEnd w:id="108"/>
    <w:p w14:paraId="1CEE7E3C" w14:textId="09E5EBE1" w:rsidR="00F34D83" w:rsidRPr="00BE1811" w:rsidRDefault="00F34D83" w:rsidP="00F34D83">
      <w:pPr>
        <w:spacing w:before="100" w:beforeAutospacing="1" w:after="100" w:afterAutospacing="1" w:line="240" w:lineRule="auto"/>
        <w:contextualSpacing/>
        <w:jc w:val="both"/>
      </w:pPr>
      <w:r w:rsidRPr="00BE1811">
        <w:t>Vor fi selectate la finanțare doar propunerile de proiecte care obțin un punctaj mai mare sau egal cu 60 punct</w:t>
      </w:r>
      <w:r w:rsidR="00066EC9" w:rsidRPr="00BE1811">
        <w:t xml:space="preserve">e, cu respectarea prevederilor menționate în cap. 4.6 Etapa de selecție a proiectelor. </w:t>
      </w:r>
      <w:r w:rsidRPr="00BE1811">
        <w:t xml:space="preserve"> </w:t>
      </w:r>
    </w:p>
    <w:p w14:paraId="046D7BC6" w14:textId="77777777" w:rsidR="00F34D83" w:rsidRPr="00BE1811" w:rsidRDefault="00F34D83" w:rsidP="00F34D83">
      <w:pPr>
        <w:spacing w:before="100" w:beforeAutospacing="1" w:after="100" w:afterAutospacing="1" w:line="240" w:lineRule="auto"/>
        <w:contextualSpacing/>
        <w:jc w:val="both"/>
      </w:pPr>
    </w:p>
    <w:p w14:paraId="77320257" w14:textId="77777777" w:rsidR="00F34D83" w:rsidRPr="00BE1811" w:rsidRDefault="00F34D83" w:rsidP="00F34D83">
      <w:pPr>
        <w:spacing w:before="100" w:beforeAutospacing="1" w:after="100" w:afterAutospacing="1" w:line="240" w:lineRule="auto"/>
        <w:jc w:val="both"/>
        <w:rPr>
          <w:b/>
        </w:rPr>
      </w:pPr>
      <w:r w:rsidRPr="00BE1811">
        <w:t xml:space="preserve">Vor fi selectate pentru finanțare propunerile de proiecte „admise la finanțare” în ordinea descrescătoare a punctajelor totale, în limita </w:t>
      </w:r>
      <w:r w:rsidRPr="00BE1811">
        <w:rPr>
          <w:color w:val="000000" w:themeColor="text1"/>
        </w:rPr>
        <w:t>buget</w:t>
      </w:r>
      <w:r w:rsidR="00B543F1" w:rsidRPr="00BE1811">
        <w:rPr>
          <w:color w:val="000000" w:themeColor="text1"/>
        </w:rPr>
        <w:t>ului</w:t>
      </w:r>
      <w:r w:rsidRPr="00BE1811">
        <w:rPr>
          <w:color w:val="000000" w:themeColor="text1"/>
        </w:rPr>
        <w:t xml:space="preserve"> aprobat </w:t>
      </w:r>
      <w:r w:rsidRPr="00BE1811">
        <w:t>(reprezentând asistența financiară nerambursabilă).</w:t>
      </w:r>
    </w:p>
    <w:p w14:paraId="5490B246" w14:textId="77777777" w:rsidR="00F34D83" w:rsidRPr="00BE1811" w:rsidRDefault="00F34D83" w:rsidP="00F34D83">
      <w:pPr>
        <w:spacing w:before="100" w:beforeAutospacing="1" w:after="100" w:afterAutospacing="1" w:line="240" w:lineRule="auto"/>
        <w:contextualSpacing/>
        <w:jc w:val="both"/>
      </w:pPr>
      <w:r w:rsidRPr="00BE1811">
        <w:t>Obținerea unui punctaj 0 pentru cel puțin unul dintre criteriile de evaluare, va determina respingerea automată a propunerii de proiect.</w:t>
      </w:r>
    </w:p>
    <w:p w14:paraId="4E140C35" w14:textId="77777777" w:rsidR="00F34D83" w:rsidRPr="00BE1811" w:rsidRDefault="00F34D83" w:rsidP="00F34D83">
      <w:pPr>
        <w:spacing w:before="100" w:beforeAutospacing="1" w:after="100" w:afterAutospacing="1" w:line="240" w:lineRule="auto"/>
        <w:contextualSpacing/>
        <w:jc w:val="both"/>
      </w:pPr>
    </w:p>
    <w:p w14:paraId="722532DB" w14:textId="77777777" w:rsidR="00357058" w:rsidRPr="00BE1811" w:rsidRDefault="00357058" w:rsidP="00F34D83">
      <w:pPr>
        <w:spacing w:before="100" w:beforeAutospacing="1" w:after="100" w:afterAutospacing="1" w:line="240" w:lineRule="auto"/>
        <w:contextualSpacing/>
        <w:jc w:val="both"/>
      </w:pPr>
      <w:r w:rsidRPr="00BE1811">
        <w:t>Evaluarea criteriilor și a subcriteriilor se va realiza astfel: pentru îndeplinirea completă a</w:t>
      </w:r>
      <w:r w:rsidR="00817776" w:rsidRPr="00BE1811">
        <w:t xml:space="preserve"> aspectelor prevăzute în cadrul</w:t>
      </w:r>
      <w:r w:rsidRPr="00BE1811">
        <w:t xml:space="preserve"> criteriului/ subcriteriului se va acorda punctaj maxim, pentru neîndeplinire</w:t>
      </w:r>
      <w:r w:rsidR="00817776" w:rsidRPr="00BE1811">
        <w:t>a acestora</w:t>
      </w:r>
      <w:r w:rsidRPr="00BE1811">
        <w:t xml:space="preserve"> se vor acorda 0 puncte.</w:t>
      </w:r>
    </w:p>
    <w:p w14:paraId="181CE117" w14:textId="77777777" w:rsidR="00F34D83" w:rsidRPr="00BE1811" w:rsidRDefault="00F34D83" w:rsidP="00F34D83">
      <w:pPr>
        <w:spacing w:before="100" w:beforeAutospacing="1" w:after="100" w:afterAutospacing="1" w:line="240" w:lineRule="auto"/>
        <w:contextualSpacing/>
        <w:jc w:val="both"/>
      </w:pPr>
    </w:p>
    <w:p w14:paraId="26F3E7A1" w14:textId="77777777" w:rsidR="00F34D83" w:rsidRPr="00BE1811" w:rsidRDefault="00F34D83" w:rsidP="00F34D83">
      <w:pPr>
        <w:spacing w:before="100" w:beforeAutospacing="1" w:after="100" w:afterAutospacing="1" w:line="240" w:lineRule="auto"/>
        <w:contextualSpacing/>
        <w:jc w:val="both"/>
      </w:pPr>
      <w:r w:rsidRPr="00BE1811">
        <w:t xml:space="preserve">Evaluarea propunerilor se corelează cu procedura utilizată de </w:t>
      </w:r>
      <w:proofErr w:type="spellStart"/>
      <w:r w:rsidRPr="00BE1811">
        <w:t>MySMIS</w:t>
      </w:r>
      <w:proofErr w:type="spellEnd"/>
      <w:r w:rsidRPr="00BE1811">
        <w:t>.</w:t>
      </w:r>
    </w:p>
    <w:p w14:paraId="7609CEC5" w14:textId="77777777" w:rsidR="00F34D83" w:rsidRPr="00BE1811" w:rsidRDefault="00F34D83" w:rsidP="00F34D83">
      <w:pPr>
        <w:spacing w:before="100" w:beforeAutospacing="1" w:after="100" w:afterAutospacing="1" w:line="240" w:lineRule="auto"/>
        <w:contextualSpacing/>
        <w:jc w:val="both"/>
      </w:pPr>
      <w:r w:rsidRPr="00BE1811">
        <w:t>Evaluarea propunerilor de proiecte se desfășoară  în două faze:</w:t>
      </w:r>
    </w:p>
    <w:p w14:paraId="714E601D" w14:textId="77777777" w:rsidR="00F34D83" w:rsidRPr="00BE1811" w:rsidRDefault="00F34D83" w:rsidP="00F34D83">
      <w:pPr>
        <w:spacing w:before="100" w:beforeAutospacing="1" w:after="100" w:afterAutospacing="1" w:line="240" w:lineRule="auto"/>
        <w:contextualSpacing/>
        <w:jc w:val="both"/>
      </w:pPr>
    </w:p>
    <w:p w14:paraId="66CA1ECF" w14:textId="77777777" w:rsidR="00F34D83" w:rsidRPr="00BE1811" w:rsidRDefault="00F34D83" w:rsidP="00FE041E">
      <w:pPr>
        <w:numPr>
          <w:ilvl w:val="0"/>
          <w:numId w:val="9"/>
        </w:numPr>
        <w:spacing w:after="0" w:line="240" w:lineRule="auto"/>
        <w:jc w:val="both"/>
        <w:rPr>
          <w:b/>
          <w:u w:val="single"/>
        </w:rPr>
      </w:pPr>
      <w:r w:rsidRPr="00BE1811">
        <w:rPr>
          <w:b/>
          <w:u w:val="single"/>
        </w:rPr>
        <w:t>Faza evaluării individuale</w:t>
      </w:r>
    </w:p>
    <w:p w14:paraId="730CE927" w14:textId="77777777" w:rsidR="00FA5FFE" w:rsidRPr="00BE1811" w:rsidRDefault="00FA5FFE" w:rsidP="00356FEB">
      <w:pPr>
        <w:spacing w:after="0" w:line="240" w:lineRule="auto"/>
        <w:ind w:left="720"/>
        <w:jc w:val="both"/>
        <w:rPr>
          <w:b/>
          <w:u w:val="single"/>
        </w:rPr>
      </w:pPr>
    </w:p>
    <w:p w14:paraId="515963F8" w14:textId="77777777" w:rsidR="00F34D83" w:rsidRPr="00BE1811" w:rsidRDefault="00F34D83" w:rsidP="00F34D83">
      <w:pPr>
        <w:pStyle w:val="BodyTextIndent"/>
        <w:ind w:left="0"/>
        <w:jc w:val="both"/>
      </w:pPr>
      <w:r w:rsidRPr="00BE1811">
        <w:t>Fiecare evaluator acordă un punctaj pentru fiecare criteriu examinat și consemnează un comentariu atașat punctajului.</w:t>
      </w:r>
      <w:r w:rsidR="00AC0970" w:rsidRPr="00BE1811">
        <w:t xml:space="preserve"> Justificarea de către evaluator a punctajului oferit pentru fiecare criteriu și subcriteriu este obligatorie. </w:t>
      </w:r>
    </w:p>
    <w:p w14:paraId="6D5D0306" w14:textId="77777777" w:rsidR="00F34D83" w:rsidRPr="00BE1811" w:rsidRDefault="00F34D83" w:rsidP="00FE041E">
      <w:pPr>
        <w:numPr>
          <w:ilvl w:val="0"/>
          <w:numId w:val="10"/>
        </w:numPr>
        <w:spacing w:after="0" w:line="240" w:lineRule="auto"/>
        <w:jc w:val="both"/>
        <w:rPr>
          <w:b/>
          <w:u w:val="single"/>
        </w:rPr>
      </w:pPr>
      <w:r w:rsidRPr="00BE1811">
        <w:rPr>
          <w:b/>
          <w:u w:val="single"/>
        </w:rPr>
        <w:t>Faza evaluării în panel</w:t>
      </w:r>
    </w:p>
    <w:p w14:paraId="2449E688" w14:textId="77777777" w:rsidR="00F34D83" w:rsidRPr="00BE1811" w:rsidRDefault="00F34D83" w:rsidP="00F34D83">
      <w:pPr>
        <w:pStyle w:val="BodyTextIndent"/>
        <w:spacing w:before="100" w:beforeAutospacing="1" w:after="100" w:afterAutospacing="1" w:line="240" w:lineRule="auto"/>
        <w:ind w:left="0"/>
        <w:jc w:val="both"/>
      </w:pPr>
      <w:r w:rsidRPr="00BE1811">
        <w:t xml:space="preserve">Evaluatorii din panel completează Fișa de evaluare panel care cuprinde punctajele, comentariile și recomandările privind propunerea. Fișa de evaluare panel se întocmește de către unul dintre evaluatori și este semnată de către </w:t>
      </w:r>
      <w:r w:rsidR="00AC0970" w:rsidRPr="00BE1811">
        <w:t xml:space="preserve">toți </w:t>
      </w:r>
      <w:r w:rsidRPr="00BE1811">
        <w:t xml:space="preserve">membrii panelului. </w:t>
      </w:r>
    </w:p>
    <w:p w14:paraId="421DB1DE" w14:textId="77777777" w:rsidR="00F34D83" w:rsidRPr="00BE1811" w:rsidRDefault="00F34D83" w:rsidP="00F34D83">
      <w:pPr>
        <w:pStyle w:val="BodyTextIndent"/>
        <w:spacing w:before="100" w:beforeAutospacing="1" w:after="100" w:afterAutospacing="1" w:line="240" w:lineRule="auto"/>
        <w:ind w:left="0"/>
        <w:jc w:val="both"/>
      </w:pPr>
      <w:r w:rsidRPr="00BE1811">
        <w:t xml:space="preserve">În cazul în care nu se ajunge la consens în privința punctajului, propunerea se transmite spre evaluare unei alte grupe </w:t>
      </w:r>
      <w:r w:rsidR="00B543F1" w:rsidRPr="00BE1811">
        <w:rPr>
          <w:bCs/>
          <w:noProof/>
          <w:color w:val="000000" w:themeColor="text1"/>
        </w:rPr>
        <w:t xml:space="preserve">de evaluare </w:t>
      </w:r>
      <w:r w:rsidRPr="00BE1811">
        <w:t>și dacă nici în această grupă nu se obține consens în privința punctajului, se face media aritmetică a punctajelor propuse de fiecare membru al grupelor de evaluare.</w:t>
      </w:r>
    </w:p>
    <w:p w14:paraId="083D6FE9" w14:textId="7C05DA44" w:rsidR="00F34D83" w:rsidRPr="00BE1811"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pPr>
      <w:r w:rsidRPr="00BE1811">
        <w:t>Pentru evaluare se va analiza conținutul Cererii de finanțare</w:t>
      </w:r>
      <w:r w:rsidR="00AC0970" w:rsidRPr="00BE1811">
        <w:t xml:space="preserve"> și al tuturor documentelor însoțitoare ale acesteia, depuse de către solicitant.</w:t>
      </w:r>
      <w:r w:rsidRPr="00BE1811">
        <w:t xml:space="preserve"> Pentru fiecare criteriu se vor acorda calificative după următorul punctaj:</w:t>
      </w:r>
    </w:p>
    <w:p w14:paraId="37FB0474" w14:textId="77777777" w:rsidR="00F34D83" w:rsidRPr="00BE1811"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pPr>
      <w:r w:rsidRPr="00BE1811">
        <w:t xml:space="preserve">0 – 2 </w:t>
      </w:r>
      <w:proofErr w:type="spellStart"/>
      <w:r w:rsidRPr="00BE1811">
        <w:t>pct</w:t>
      </w:r>
      <w:proofErr w:type="spellEnd"/>
      <w:r w:rsidRPr="00BE1811">
        <w:t xml:space="preserve">  – </w:t>
      </w:r>
      <w:r w:rsidRPr="00BE1811">
        <w:rPr>
          <w:i/>
        </w:rPr>
        <w:t>Propunere slabă sau foarte slabă</w:t>
      </w:r>
      <w:r w:rsidRPr="00BE1811">
        <w:t> : propunerea se adresează criteriului într-o manieră vagă și total nesatisfăcătoare, există lipsuri substanțiale în raport cu criteriul în cauză.</w:t>
      </w:r>
    </w:p>
    <w:p w14:paraId="33E6A292" w14:textId="77777777" w:rsidR="00F34D83" w:rsidRPr="00BE1811" w:rsidRDefault="00F34D83" w:rsidP="00FA5FFE">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pPr>
      <w:r w:rsidRPr="00BE1811">
        <w:lastRenderedPageBreak/>
        <w:t xml:space="preserve">3 </w:t>
      </w:r>
      <w:proofErr w:type="spellStart"/>
      <w:r w:rsidRPr="00BE1811">
        <w:t>pct</w:t>
      </w:r>
      <w:proofErr w:type="spellEnd"/>
      <w:r w:rsidRPr="00BE1811">
        <w:t xml:space="preserve"> – </w:t>
      </w:r>
      <w:proofErr w:type="spellStart"/>
      <w:r w:rsidRPr="00BE1811">
        <w:rPr>
          <w:i/>
        </w:rPr>
        <w:t>Satisfacător</w:t>
      </w:r>
      <w:proofErr w:type="spellEnd"/>
      <w:r w:rsidRPr="00BE1811">
        <w:t>: propunerea se adresează la modul general criteriului, există lipsuri ce ar trebui completate.</w:t>
      </w:r>
    </w:p>
    <w:p w14:paraId="31F77902" w14:textId="77777777" w:rsidR="00F34D83" w:rsidRPr="00BE1811" w:rsidRDefault="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rPr>
          <w:noProof/>
          <w:color w:val="000000" w:themeColor="text1"/>
        </w:rPr>
      </w:pPr>
      <w:r w:rsidRPr="00BE1811">
        <w:t xml:space="preserve">4 </w:t>
      </w:r>
      <w:proofErr w:type="spellStart"/>
      <w:r w:rsidRPr="00BE1811">
        <w:t>pct</w:t>
      </w:r>
      <w:proofErr w:type="spellEnd"/>
      <w:r w:rsidRPr="00BE1811">
        <w:t xml:space="preserve"> – </w:t>
      </w:r>
      <w:r w:rsidRPr="00BE1811">
        <w:rPr>
          <w:i/>
        </w:rPr>
        <w:t>Bun</w:t>
      </w:r>
      <w:r w:rsidRPr="00BE1811">
        <w:t xml:space="preserve">: propunerea se adresează în mod corect criteriului, deși unele aspecte mai pot </w:t>
      </w:r>
      <w:r w:rsidRPr="00BE1811">
        <w:rPr>
          <w:noProof/>
          <w:color w:val="000000" w:themeColor="text1"/>
        </w:rPr>
        <w:t>fi</w:t>
      </w:r>
      <w:r w:rsidR="00FA5FFE" w:rsidRPr="00BE1811">
        <w:rPr>
          <w:noProof/>
          <w:color w:val="000000" w:themeColor="text1"/>
        </w:rPr>
        <w:t xml:space="preserve"> </w:t>
      </w:r>
      <w:r w:rsidRPr="00BE1811">
        <w:rPr>
          <w:noProof/>
          <w:color w:val="000000" w:themeColor="text1"/>
        </w:rPr>
        <w:t>îmbunătățite.</w:t>
      </w:r>
    </w:p>
    <w:p w14:paraId="7DE9FD84" w14:textId="77777777" w:rsidR="00F34D83" w:rsidRPr="00BE1811"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pPr>
      <w:r w:rsidRPr="00BE1811">
        <w:t xml:space="preserve">5 </w:t>
      </w:r>
      <w:proofErr w:type="spellStart"/>
      <w:r w:rsidRPr="00BE1811">
        <w:t>pct</w:t>
      </w:r>
      <w:proofErr w:type="spellEnd"/>
      <w:r w:rsidRPr="00BE1811">
        <w:t xml:space="preserve"> – </w:t>
      </w:r>
      <w:r w:rsidRPr="00BE1811">
        <w:rPr>
          <w:i/>
        </w:rPr>
        <w:t>Foarte bun</w:t>
      </w:r>
      <w:r w:rsidRPr="00BE1811">
        <w:t>: propunerea se adresează pe deplin tuturor aspectelor relevante ale criteriului.</w:t>
      </w:r>
    </w:p>
    <w:p w14:paraId="14AFAF36" w14:textId="07936588" w:rsidR="00F34D83" w:rsidRPr="00BE1811" w:rsidRDefault="00F34D83" w:rsidP="00F34D83">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pPr>
      <w:r w:rsidRPr="00BE1811">
        <w:t xml:space="preserve">Sub-criteriile indică elementele care trebuie urmărite în mod special la evaluare. </w:t>
      </w:r>
      <w:r w:rsidR="00CB6224" w:rsidRPr="00BE1811">
        <w:t>Notarea se realizează în conformitate cu modelul din cadrul prezentului capitol</w:t>
      </w:r>
      <w:r w:rsidRPr="00BE1811">
        <w:t>. Nu se punctează cu zecimale.</w:t>
      </w:r>
    </w:p>
    <w:p w14:paraId="32E160A4" w14:textId="77777777" w:rsidR="00F34D83" w:rsidRPr="00BE1811" w:rsidRDefault="00F34D83" w:rsidP="00F34D83">
      <w:pPr>
        <w:spacing w:before="100" w:beforeAutospacing="1" w:after="100" w:afterAutospacing="1" w:line="240" w:lineRule="auto"/>
        <w:jc w:val="both"/>
        <w:outlineLvl w:val="0"/>
        <w:rPr>
          <w:b/>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851"/>
        <w:gridCol w:w="850"/>
        <w:gridCol w:w="1418"/>
      </w:tblGrid>
      <w:tr w:rsidR="00D76FD2" w:rsidRPr="00BE1811" w14:paraId="230453C9" w14:textId="77777777" w:rsidTr="00132342">
        <w:tc>
          <w:tcPr>
            <w:tcW w:w="6521" w:type="dxa"/>
            <w:vAlign w:val="center"/>
          </w:tcPr>
          <w:p w14:paraId="0B454BFF" w14:textId="77777777" w:rsidR="00F34D83" w:rsidRPr="00BE1811" w:rsidRDefault="00F34D83" w:rsidP="00132342">
            <w:pPr>
              <w:spacing w:before="100" w:beforeAutospacing="1" w:after="100" w:afterAutospacing="1" w:line="240" w:lineRule="auto"/>
              <w:jc w:val="both"/>
              <w:rPr>
                <w:b/>
              </w:rPr>
            </w:pPr>
            <w:r w:rsidRPr="00BE1811">
              <w:rPr>
                <w:b/>
              </w:rPr>
              <w:t xml:space="preserve">Criteriu ELIMINATORIU </w:t>
            </w:r>
          </w:p>
        </w:tc>
        <w:tc>
          <w:tcPr>
            <w:tcW w:w="851" w:type="dxa"/>
            <w:vAlign w:val="center"/>
          </w:tcPr>
          <w:p w14:paraId="7C8135FF" w14:textId="77777777" w:rsidR="00F34D83" w:rsidRPr="00BE1811" w:rsidRDefault="00F34D83" w:rsidP="00132342">
            <w:pPr>
              <w:spacing w:before="100" w:beforeAutospacing="1" w:after="100" w:afterAutospacing="1" w:line="240" w:lineRule="auto"/>
              <w:jc w:val="both"/>
              <w:rPr>
                <w:b/>
              </w:rPr>
            </w:pPr>
            <w:r w:rsidRPr="00BE1811">
              <w:rPr>
                <w:b/>
              </w:rPr>
              <w:t xml:space="preserve">DA </w:t>
            </w:r>
          </w:p>
        </w:tc>
        <w:tc>
          <w:tcPr>
            <w:tcW w:w="850" w:type="dxa"/>
          </w:tcPr>
          <w:p w14:paraId="040178F8" w14:textId="77777777" w:rsidR="00F34D83" w:rsidRPr="00BE1811" w:rsidRDefault="00F34D83" w:rsidP="00132342">
            <w:pPr>
              <w:spacing w:before="100" w:beforeAutospacing="1" w:after="100" w:afterAutospacing="1" w:line="240" w:lineRule="auto"/>
              <w:jc w:val="both"/>
              <w:rPr>
                <w:b/>
              </w:rPr>
            </w:pPr>
            <w:r w:rsidRPr="00BE1811">
              <w:rPr>
                <w:b/>
              </w:rPr>
              <w:t>NU</w:t>
            </w:r>
          </w:p>
        </w:tc>
        <w:tc>
          <w:tcPr>
            <w:tcW w:w="1418" w:type="dxa"/>
            <w:vAlign w:val="center"/>
          </w:tcPr>
          <w:p w14:paraId="478A62FD" w14:textId="77777777" w:rsidR="00F34D83" w:rsidRPr="00BE1811" w:rsidRDefault="00F34D83" w:rsidP="00132342">
            <w:pPr>
              <w:spacing w:before="100" w:beforeAutospacing="1" w:after="100" w:afterAutospacing="1" w:line="240" w:lineRule="auto"/>
              <w:jc w:val="both"/>
              <w:rPr>
                <w:b/>
              </w:rPr>
            </w:pPr>
            <w:r w:rsidRPr="00BE1811">
              <w:rPr>
                <w:b/>
              </w:rPr>
              <w:t>Observații</w:t>
            </w:r>
          </w:p>
        </w:tc>
      </w:tr>
      <w:tr w:rsidR="00D76FD2" w:rsidRPr="00BE1811" w14:paraId="58A1DD24" w14:textId="77777777" w:rsidTr="00132342">
        <w:tc>
          <w:tcPr>
            <w:tcW w:w="6521" w:type="dxa"/>
            <w:shd w:val="clear" w:color="auto" w:fill="E6E6E6"/>
          </w:tcPr>
          <w:p w14:paraId="780F119E" w14:textId="77777777" w:rsidR="00F34D83" w:rsidRPr="00BE1811" w:rsidRDefault="00F34D83" w:rsidP="00132342">
            <w:pPr>
              <w:spacing w:before="100" w:beforeAutospacing="1" w:after="100" w:afterAutospacing="1" w:line="240" w:lineRule="auto"/>
              <w:jc w:val="both"/>
            </w:pPr>
            <w:r w:rsidRPr="00BE1811">
              <w:rPr>
                <w:b/>
              </w:rPr>
              <w:t xml:space="preserve">Propunerea de proiect se încadrează </w:t>
            </w:r>
            <w:proofErr w:type="spellStart"/>
            <w:r w:rsidRPr="00BE1811">
              <w:rPr>
                <w:b/>
              </w:rPr>
              <w:t>intr</w:t>
            </w:r>
            <w:proofErr w:type="spellEnd"/>
            <w:r w:rsidRPr="00BE1811">
              <w:rPr>
                <w:b/>
              </w:rPr>
              <w:t>-unul dintre domeniile și subdomeniile definite in anexa 3 a Ghidului Solicitantului.</w:t>
            </w:r>
          </w:p>
        </w:tc>
        <w:tc>
          <w:tcPr>
            <w:tcW w:w="851" w:type="dxa"/>
            <w:vAlign w:val="center"/>
          </w:tcPr>
          <w:p w14:paraId="7523E52A" w14:textId="77777777" w:rsidR="00F34D83" w:rsidRPr="00BE1811" w:rsidRDefault="00F34D83" w:rsidP="00132342">
            <w:pPr>
              <w:spacing w:before="100" w:beforeAutospacing="1" w:after="100" w:afterAutospacing="1" w:line="240" w:lineRule="auto"/>
              <w:jc w:val="both"/>
              <w:rPr>
                <w:b/>
              </w:rPr>
            </w:pPr>
          </w:p>
        </w:tc>
        <w:tc>
          <w:tcPr>
            <w:tcW w:w="850" w:type="dxa"/>
          </w:tcPr>
          <w:p w14:paraId="7D1B6561" w14:textId="77777777" w:rsidR="00F34D83" w:rsidRPr="00BE1811" w:rsidRDefault="00F34D83" w:rsidP="00132342">
            <w:pPr>
              <w:spacing w:before="100" w:beforeAutospacing="1" w:after="100" w:afterAutospacing="1" w:line="240" w:lineRule="auto"/>
              <w:jc w:val="both"/>
              <w:rPr>
                <w:b/>
              </w:rPr>
            </w:pPr>
          </w:p>
        </w:tc>
        <w:tc>
          <w:tcPr>
            <w:tcW w:w="1418" w:type="dxa"/>
          </w:tcPr>
          <w:p w14:paraId="1F0D3473" w14:textId="77777777" w:rsidR="00F34D83" w:rsidRPr="00BE1811" w:rsidRDefault="00F34D83" w:rsidP="00132342">
            <w:pPr>
              <w:spacing w:before="100" w:beforeAutospacing="1" w:after="100" w:afterAutospacing="1" w:line="240" w:lineRule="auto"/>
              <w:jc w:val="both"/>
              <w:rPr>
                <w:b/>
              </w:rPr>
            </w:pPr>
          </w:p>
        </w:tc>
      </w:tr>
    </w:tbl>
    <w:p w14:paraId="54ADA537" w14:textId="1C097880" w:rsidR="00F34D83" w:rsidRPr="00BE1811" w:rsidRDefault="00F34D83" w:rsidP="00F34D83">
      <w:pPr>
        <w:spacing w:before="100" w:beforeAutospacing="1" w:after="100" w:afterAutospacing="1" w:line="240" w:lineRule="auto"/>
        <w:jc w:val="both"/>
      </w:pPr>
      <w:r w:rsidRPr="00BE1811">
        <w:t xml:space="preserve">Se </w:t>
      </w:r>
      <w:r w:rsidR="00463DC1" w:rsidRPr="00BE1811">
        <w:t xml:space="preserve">verifică </w:t>
      </w:r>
      <w:r w:rsidRPr="00BE1811">
        <w:t xml:space="preserve">încadrarea propunerii de proiect </w:t>
      </w:r>
      <w:proofErr w:type="spellStart"/>
      <w:r w:rsidRPr="00BE1811">
        <w:t>într</w:t>
      </w:r>
      <w:proofErr w:type="spellEnd"/>
      <w:r w:rsidRPr="00BE1811">
        <w:t>-unul din</w:t>
      </w:r>
      <w:r w:rsidR="00463DC1" w:rsidRPr="00BE1811">
        <w:t>tre</w:t>
      </w:r>
      <w:r w:rsidRPr="00BE1811">
        <w:t xml:space="preserve"> domeniile și subdomeniile</w:t>
      </w:r>
      <w:r w:rsidR="00463DC1" w:rsidRPr="00BE1811">
        <w:t xml:space="preserve"> selectate de solicitant</w:t>
      </w:r>
      <w:r w:rsidRPr="00BE1811">
        <w:t xml:space="preserve"> </w:t>
      </w:r>
      <w:r w:rsidR="00463DC1" w:rsidRPr="00BE1811">
        <w:t>(în conformitate cu Anexa 3 a prezentului ghid) corelat cu</w:t>
      </w:r>
      <w:r w:rsidRPr="00BE1811">
        <w:t xml:space="preserve"> justific</w:t>
      </w:r>
      <w:r w:rsidR="00463DC1" w:rsidRPr="00BE1811">
        <w:t>area</w:t>
      </w:r>
      <w:r w:rsidRPr="00BE1811">
        <w:t xml:space="preserve"> prezentat</w:t>
      </w:r>
      <w:r w:rsidR="00463DC1" w:rsidRPr="00BE1811">
        <w:t>ă</w:t>
      </w:r>
      <w:r w:rsidRPr="00BE1811">
        <w:t xml:space="preserve"> de solicitant în cererea de finanțare – criteriu eliminatoriu. Evaluatorii pot propune o altă încadrare decât cea dată de solicitant, cu justificare.</w:t>
      </w:r>
    </w:p>
    <w:p w14:paraId="24A8017A" w14:textId="77777777" w:rsidR="00F34D83" w:rsidRPr="00BE1811" w:rsidRDefault="00F34D83" w:rsidP="00F34D83">
      <w:pPr>
        <w:spacing w:before="100" w:beforeAutospacing="1" w:after="100" w:afterAutospacing="1" w:line="240" w:lineRule="auto"/>
        <w:rPr>
          <w:b/>
        </w:rPr>
      </w:pPr>
      <w:r w:rsidRPr="00BE1811">
        <w:rPr>
          <w:b/>
        </w:rPr>
        <w:t>Dacă răspunsul este NU, proiectul se respinge și nu se evaluează.</w:t>
      </w:r>
    </w:p>
    <w:p w14:paraId="5C4D7EA2" w14:textId="77777777" w:rsidR="00F34D83" w:rsidRPr="00BE1811" w:rsidRDefault="00F34D83" w:rsidP="00F34D83">
      <w:pPr>
        <w:spacing w:before="100" w:beforeAutospacing="1" w:after="100" w:afterAutospacing="1" w:line="240" w:lineRule="auto"/>
        <w:rPr>
          <w:b/>
        </w:rPr>
      </w:pPr>
      <w:bookmarkStart w:id="110" w:name="_Toc401827807"/>
      <w:bookmarkStart w:id="111" w:name="_Toc401828787"/>
      <w:r w:rsidRPr="00BE1811">
        <w:rPr>
          <w:b/>
        </w:rPr>
        <w:t>Categoria de criterii:  1. Relevanț</w:t>
      </w:r>
      <w:bookmarkEnd w:id="110"/>
      <w:bookmarkEnd w:id="111"/>
      <w:r w:rsidRPr="00BE1811">
        <w:rPr>
          <w:b/>
        </w:rPr>
        <w:t xml:space="preserve">a și impactul </w:t>
      </w:r>
      <w:proofErr w:type="spellStart"/>
      <w:r w:rsidRPr="00BE1811">
        <w:rPr>
          <w:b/>
        </w:rPr>
        <w:t>socio</w:t>
      </w:r>
      <w:proofErr w:type="spellEnd"/>
      <w:r w:rsidRPr="00BE1811">
        <w:rPr>
          <w:b/>
        </w:rPr>
        <w:t>-economic al proiectului</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276"/>
        <w:gridCol w:w="992"/>
        <w:gridCol w:w="1276"/>
      </w:tblGrid>
      <w:tr w:rsidR="00D76FD2" w:rsidRPr="00BE1811" w14:paraId="0571822C" w14:textId="77777777" w:rsidTr="008C2338">
        <w:tc>
          <w:tcPr>
            <w:tcW w:w="6408" w:type="dxa"/>
            <w:vAlign w:val="center"/>
          </w:tcPr>
          <w:p w14:paraId="23FFFA79" w14:textId="77777777" w:rsidR="00F34D83" w:rsidRPr="00BE1811" w:rsidRDefault="00F34D83" w:rsidP="00132342">
            <w:pPr>
              <w:spacing w:before="100" w:beforeAutospacing="1" w:after="100" w:afterAutospacing="1" w:line="240" w:lineRule="auto"/>
              <w:rPr>
                <w:b/>
              </w:rPr>
            </w:pPr>
          </w:p>
        </w:tc>
        <w:tc>
          <w:tcPr>
            <w:tcW w:w="1276" w:type="dxa"/>
            <w:vAlign w:val="center"/>
          </w:tcPr>
          <w:p w14:paraId="2E38C3D5" w14:textId="77777777" w:rsidR="00F34D83" w:rsidRPr="00BE1811" w:rsidRDefault="00F34D83" w:rsidP="00132342">
            <w:pPr>
              <w:spacing w:before="100" w:beforeAutospacing="1" w:after="100" w:afterAutospacing="1" w:line="240" w:lineRule="auto"/>
              <w:jc w:val="center"/>
              <w:rPr>
                <w:b/>
              </w:rPr>
            </w:pPr>
            <w:r w:rsidRPr="00BE1811">
              <w:rPr>
                <w:b/>
              </w:rPr>
              <w:t>Scor maxim</w:t>
            </w:r>
          </w:p>
        </w:tc>
        <w:tc>
          <w:tcPr>
            <w:tcW w:w="992" w:type="dxa"/>
            <w:vAlign w:val="center"/>
          </w:tcPr>
          <w:p w14:paraId="52BD8DFB" w14:textId="77777777" w:rsidR="00F34D83" w:rsidRPr="00BE1811" w:rsidRDefault="00F34D83" w:rsidP="00132342">
            <w:pPr>
              <w:spacing w:before="100" w:beforeAutospacing="1" w:after="100" w:afterAutospacing="1" w:line="240" w:lineRule="auto"/>
              <w:jc w:val="center"/>
              <w:rPr>
                <w:b/>
              </w:rPr>
            </w:pPr>
            <w:r w:rsidRPr="00BE1811">
              <w:rPr>
                <w:b/>
              </w:rPr>
              <w:t>Scor obținut</w:t>
            </w:r>
          </w:p>
        </w:tc>
        <w:tc>
          <w:tcPr>
            <w:tcW w:w="1276" w:type="dxa"/>
          </w:tcPr>
          <w:p w14:paraId="4CFCBA96" w14:textId="77777777" w:rsidR="00F34D83" w:rsidRPr="00BE1811" w:rsidRDefault="00F34D83" w:rsidP="00132342">
            <w:pPr>
              <w:spacing w:before="100" w:beforeAutospacing="1" w:after="100" w:afterAutospacing="1" w:line="240" w:lineRule="auto"/>
              <w:jc w:val="center"/>
              <w:rPr>
                <w:b/>
              </w:rPr>
            </w:pPr>
            <w:r w:rsidRPr="00BE1811">
              <w:rPr>
                <w:b/>
              </w:rPr>
              <w:t>Scor ponderat</w:t>
            </w:r>
          </w:p>
          <w:p w14:paraId="168EF59F" w14:textId="77777777" w:rsidR="00F34D83" w:rsidRPr="00BE1811" w:rsidRDefault="00F34D83" w:rsidP="00132342">
            <w:pPr>
              <w:spacing w:before="100" w:beforeAutospacing="1" w:after="100" w:afterAutospacing="1" w:line="240" w:lineRule="auto"/>
              <w:jc w:val="center"/>
              <w:rPr>
                <w:i/>
              </w:rPr>
            </w:pPr>
            <w:r w:rsidRPr="00BE1811">
              <w:rPr>
                <w:i/>
              </w:rPr>
              <w:t>pondere=4</w:t>
            </w:r>
          </w:p>
        </w:tc>
      </w:tr>
      <w:tr w:rsidR="00D76FD2" w:rsidRPr="00BE1811" w14:paraId="759EB60D" w14:textId="77777777" w:rsidTr="008C2338">
        <w:tc>
          <w:tcPr>
            <w:tcW w:w="6408" w:type="dxa"/>
            <w:shd w:val="clear" w:color="auto" w:fill="E6E6E6"/>
          </w:tcPr>
          <w:p w14:paraId="6E9B884E" w14:textId="77777777" w:rsidR="00F34D83" w:rsidRPr="00BE1811" w:rsidRDefault="00F34D83" w:rsidP="00132342">
            <w:pPr>
              <w:spacing w:before="100" w:beforeAutospacing="1" w:after="100" w:afterAutospacing="1" w:line="240" w:lineRule="auto"/>
            </w:pPr>
            <w:r w:rsidRPr="00BE1811">
              <w:rPr>
                <w:b/>
              </w:rPr>
              <w:t xml:space="preserve">1. Relevanța și impactul </w:t>
            </w:r>
            <w:proofErr w:type="spellStart"/>
            <w:r w:rsidRPr="00BE1811">
              <w:rPr>
                <w:b/>
              </w:rPr>
              <w:t>socio</w:t>
            </w:r>
            <w:proofErr w:type="spellEnd"/>
            <w:r w:rsidRPr="00BE1811">
              <w:rPr>
                <w:b/>
              </w:rPr>
              <w:t>-economic al proiectului</w:t>
            </w:r>
            <w:r w:rsidRPr="00BE1811">
              <w:rPr>
                <w:b/>
                <w:i/>
              </w:rPr>
              <w:t xml:space="preserve"> (pondere =4)</w:t>
            </w:r>
          </w:p>
        </w:tc>
        <w:tc>
          <w:tcPr>
            <w:tcW w:w="1276" w:type="dxa"/>
            <w:shd w:val="clear" w:color="auto" w:fill="E6E6E6"/>
            <w:vAlign w:val="center"/>
          </w:tcPr>
          <w:p w14:paraId="5FC90C9F" w14:textId="77777777" w:rsidR="00F34D83" w:rsidRPr="00BE1811" w:rsidRDefault="00F34D83" w:rsidP="00132342">
            <w:pPr>
              <w:spacing w:before="100" w:beforeAutospacing="1" w:after="100" w:afterAutospacing="1" w:line="240" w:lineRule="auto"/>
              <w:jc w:val="center"/>
              <w:rPr>
                <w:b/>
              </w:rPr>
            </w:pPr>
            <w:r w:rsidRPr="00BE1811">
              <w:rPr>
                <w:b/>
              </w:rPr>
              <w:t>10</w:t>
            </w:r>
          </w:p>
        </w:tc>
        <w:tc>
          <w:tcPr>
            <w:tcW w:w="992" w:type="dxa"/>
          </w:tcPr>
          <w:p w14:paraId="3EF62C5E" w14:textId="77777777" w:rsidR="00F34D83" w:rsidRPr="00BE1811" w:rsidRDefault="00F34D83" w:rsidP="00132342">
            <w:pPr>
              <w:spacing w:before="100" w:beforeAutospacing="1" w:after="100" w:afterAutospacing="1" w:line="240" w:lineRule="auto"/>
              <w:jc w:val="center"/>
              <w:rPr>
                <w:b/>
              </w:rPr>
            </w:pPr>
          </w:p>
        </w:tc>
        <w:tc>
          <w:tcPr>
            <w:tcW w:w="1276" w:type="dxa"/>
          </w:tcPr>
          <w:p w14:paraId="0510EE9D" w14:textId="77777777" w:rsidR="00F34D83" w:rsidRPr="00BE1811" w:rsidRDefault="00F34D83" w:rsidP="00132342">
            <w:pPr>
              <w:spacing w:before="100" w:beforeAutospacing="1" w:after="100" w:afterAutospacing="1" w:line="240" w:lineRule="auto"/>
              <w:jc w:val="center"/>
              <w:rPr>
                <w:b/>
              </w:rPr>
            </w:pPr>
          </w:p>
        </w:tc>
      </w:tr>
      <w:tr w:rsidR="00D76FD2" w:rsidRPr="00BE1811" w14:paraId="7484A919" w14:textId="77777777" w:rsidTr="008C2338">
        <w:tc>
          <w:tcPr>
            <w:tcW w:w="6408" w:type="dxa"/>
          </w:tcPr>
          <w:p w14:paraId="64BB19B1" w14:textId="77777777" w:rsidR="00F34D83" w:rsidRPr="00BE1811" w:rsidRDefault="00F34D83" w:rsidP="00132342">
            <w:pPr>
              <w:spacing w:before="100" w:beforeAutospacing="1" w:after="100" w:afterAutospacing="1" w:line="240" w:lineRule="auto"/>
            </w:pPr>
            <w:r w:rsidRPr="00BE1811">
              <w:t>1.1 Contribuția proiectului la obiectivele programului/axei/acțiunii</w:t>
            </w:r>
          </w:p>
        </w:tc>
        <w:tc>
          <w:tcPr>
            <w:tcW w:w="1276" w:type="dxa"/>
            <w:shd w:val="clear" w:color="auto" w:fill="E6E6E6"/>
          </w:tcPr>
          <w:p w14:paraId="78D576A3" w14:textId="77777777" w:rsidR="00F34D83" w:rsidRPr="00BE1811" w:rsidRDefault="00F34D83" w:rsidP="00132342">
            <w:pPr>
              <w:spacing w:before="100" w:beforeAutospacing="1" w:after="100" w:afterAutospacing="1" w:line="240" w:lineRule="auto"/>
              <w:jc w:val="center"/>
            </w:pPr>
            <w:r w:rsidRPr="00BE1811">
              <w:t>5</w:t>
            </w:r>
          </w:p>
        </w:tc>
        <w:tc>
          <w:tcPr>
            <w:tcW w:w="992" w:type="dxa"/>
          </w:tcPr>
          <w:p w14:paraId="3035352A" w14:textId="77777777" w:rsidR="00F34D83" w:rsidRPr="00BE1811" w:rsidRDefault="00F34D83" w:rsidP="00132342">
            <w:pPr>
              <w:spacing w:before="100" w:beforeAutospacing="1" w:after="100" w:afterAutospacing="1" w:line="240" w:lineRule="auto"/>
              <w:jc w:val="center"/>
            </w:pPr>
          </w:p>
        </w:tc>
        <w:tc>
          <w:tcPr>
            <w:tcW w:w="1276" w:type="dxa"/>
          </w:tcPr>
          <w:p w14:paraId="0445601B" w14:textId="77777777" w:rsidR="00F34D83" w:rsidRPr="00BE1811" w:rsidRDefault="00F34D83" w:rsidP="00132342">
            <w:pPr>
              <w:spacing w:before="100" w:beforeAutospacing="1" w:after="100" w:afterAutospacing="1" w:line="240" w:lineRule="auto"/>
              <w:jc w:val="center"/>
            </w:pPr>
          </w:p>
        </w:tc>
      </w:tr>
      <w:tr w:rsidR="00D76FD2" w:rsidRPr="00BE1811" w14:paraId="5CE4854D" w14:textId="77777777" w:rsidTr="008C2338">
        <w:tc>
          <w:tcPr>
            <w:tcW w:w="6408" w:type="dxa"/>
          </w:tcPr>
          <w:p w14:paraId="20581440" w14:textId="77777777" w:rsidR="00F34D83" w:rsidRPr="00BE1811" w:rsidRDefault="00F34D83" w:rsidP="00FE041E">
            <w:pPr>
              <w:numPr>
                <w:ilvl w:val="0"/>
                <w:numId w:val="30"/>
              </w:numPr>
              <w:spacing w:before="100" w:beforeAutospacing="1" w:after="100" w:afterAutospacing="1" w:line="240" w:lineRule="auto"/>
              <w:rPr>
                <w:i/>
              </w:rPr>
            </w:pPr>
            <w:r w:rsidRPr="00BE1811">
              <w:rPr>
                <w:i/>
              </w:rPr>
              <w:t>Gradul de integrare a clusterului în aria geografică acoperită;</w:t>
            </w:r>
          </w:p>
          <w:p w14:paraId="6E0DB1F1" w14:textId="77777777" w:rsidR="00F34D83" w:rsidRPr="00BE1811" w:rsidRDefault="00F34D83" w:rsidP="00FE041E">
            <w:pPr>
              <w:numPr>
                <w:ilvl w:val="0"/>
                <w:numId w:val="30"/>
              </w:numPr>
              <w:spacing w:before="100" w:beforeAutospacing="1" w:after="100" w:afterAutospacing="1" w:line="240" w:lineRule="auto"/>
              <w:rPr>
                <w:i/>
              </w:rPr>
            </w:pPr>
            <w:r w:rsidRPr="00BE1811">
              <w:rPr>
                <w:i/>
              </w:rPr>
              <w:t xml:space="preserve">Avantajele competitive ale clusterului și oportunitățile de creștere economică. </w:t>
            </w:r>
          </w:p>
          <w:p w14:paraId="1E704A76" w14:textId="77777777" w:rsidR="00F34D83" w:rsidRPr="00BE1811" w:rsidRDefault="00F34D83" w:rsidP="00FE041E">
            <w:pPr>
              <w:numPr>
                <w:ilvl w:val="0"/>
                <w:numId w:val="30"/>
              </w:numPr>
              <w:spacing w:before="100" w:beforeAutospacing="1" w:after="100" w:afterAutospacing="1" w:line="240" w:lineRule="auto"/>
              <w:rPr>
                <w:i/>
              </w:rPr>
            </w:pPr>
            <w:r w:rsidRPr="00BE1811">
              <w:rPr>
                <w:i/>
              </w:rPr>
              <w:t>Relevanța proiectului pentru creșterea cooperării internaționale.</w:t>
            </w:r>
          </w:p>
          <w:p w14:paraId="54E55786" w14:textId="77777777" w:rsidR="007B1E8E" w:rsidRPr="00BE1811" w:rsidRDefault="00F34D83" w:rsidP="00AD777C">
            <w:pPr>
              <w:numPr>
                <w:ilvl w:val="0"/>
                <w:numId w:val="30"/>
              </w:numPr>
              <w:spacing w:before="100" w:beforeAutospacing="1" w:after="100" w:afterAutospacing="1" w:line="240" w:lineRule="auto"/>
              <w:rPr>
                <w:i/>
              </w:rPr>
            </w:pPr>
            <w:r w:rsidRPr="00BE1811">
              <w:rPr>
                <w:i/>
              </w:rPr>
              <w:t>Relevanța economică a clusterului la nivel regional/național/ internațional;</w:t>
            </w:r>
          </w:p>
        </w:tc>
        <w:tc>
          <w:tcPr>
            <w:tcW w:w="2268" w:type="dxa"/>
            <w:gridSpan w:val="2"/>
            <w:shd w:val="clear" w:color="auto" w:fill="E6E6E6"/>
          </w:tcPr>
          <w:p w14:paraId="7D5B9488" w14:textId="77777777" w:rsidR="00F34D83" w:rsidRPr="00BE1811" w:rsidRDefault="00F34D83" w:rsidP="00132342">
            <w:pPr>
              <w:spacing w:before="100" w:beforeAutospacing="1" w:after="100" w:afterAutospacing="1" w:line="240" w:lineRule="auto"/>
              <w:jc w:val="center"/>
            </w:pPr>
          </w:p>
        </w:tc>
        <w:tc>
          <w:tcPr>
            <w:tcW w:w="1276" w:type="dxa"/>
            <w:shd w:val="clear" w:color="auto" w:fill="E6E6E6"/>
          </w:tcPr>
          <w:p w14:paraId="3D5E11FA" w14:textId="77777777" w:rsidR="00F34D83" w:rsidRPr="00BE1811" w:rsidRDefault="00F34D83" w:rsidP="00132342">
            <w:pPr>
              <w:spacing w:before="100" w:beforeAutospacing="1" w:after="100" w:afterAutospacing="1" w:line="240" w:lineRule="auto"/>
              <w:jc w:val="center"/>
            </w:pPr>
          </w:p>
        </w:tc>
      </w:tr>
      <w:tr w:rsidR="00D76FD2" w:rsidRPr="00BE1811" w14:paraId="53CECEBC" w14:textId="77777777" w:rsidTr="008C2338">
        <w:tc>
          <w:tcPr>
            <w:tcW w:w="6408" w:type="dxa"/>
          </w:tcPr>
          <w:p w14:paraId="45DAC0E0" w14:textId="77777777" w:rsidR="00F34D83" w:rsidRPr="00BE1811" w:rsidRDefault="00F34D83" w:rsidP="00132342">
            <w:pPr>
              <w:spacing w:before="100" w:beforeAutospacing="1" w:after="100" w:afterAutospacing="1" w:line="240" w:lineRule="auto"/>
              <w:ind w:left="340" w:hanging="340"/>
            </w:pPr>
            <w:r w:rsidRPr="00BE1811">
              <w:t>1.2 Contribuția la dezvoltarea sectorului/ domeniului științific</w:t>
            </w:r>
          </w:p>
        </w:tc>
        <w:tc>
          <w:tcPr>
            <w:tcW w:w="1276" w:type="dxa"/>
            <w:shd w:val="clear" w:color="auto" w:fill="E6E6E6"/>
          </w:tcPr>
          <w:p w14:paraId="74262C69" w14:textId="77777777" w:rsidR="00F34D83" w:rsidRPr="00BE1811" w:rsidRDefault="00F34D83" w:rsidP="00132342">
            <w:pPr>
              <w:spacing w:before="100" w:beforeAutospacing="1" w:after="100" w:afterAutospacing="1" w:line="240" w:lineRule="auto"/>
              <w:jc w:val="center"/>
            </w:pPr>
            <w:r w:rsidRPr="00BE1811">
              <w:t>5</w:t>
            </w:r>
          </w:p>
        </w:tc>
        <w:tc>
          <w:tcPr>
            <w:tcW w:w="992" w:type="dxa"/>
          </w:tcPr>
          <w:p w14:paraId="7782AC94" w14:textId="77777777" w:rsidR="00F34D83" w:rsidRPr="00BE1811" w:rsidRDefault="00F34D83" w:rsidP="00132342">
            <w:pPr>
              <w:spacing w:before="100" w:beforeAutospacing="1" w:after="100" w:afterAutospacing="1" w:line="240" w:lineRule="auto"/>
              <w:jc w:val="center"/>
            </w:pPr>
          </w:p>
        </w:tc>
        <w:tc>
          <w:tcPr>
            <w:tcW w:w="1276" w:type="dxa"/>
          </w:tcPr>
          <w:p w14:paraId="6B23B475" w14:textId="77777777" w:rsidR="00F34D83" w:rsidRPr="00BE1811" w:rsidRDefault="00F34D83" w:rsidP="00132342">
            <w:pPr>
              <w:spacing w:before="100" w:beforeAutospacing="1" w:after="100" w:afterAutospacing="1" w:line="240" w:lineRule="auto"/>
              <w:jc w:val="center"/>
            </w:pPr>
          </w:p>
        </w:tc>
      </w:tr>
      <w:tr w:rsidR="00D76FD2" w:rsidRPr="00BE1811" w14:paraId="1F0C022B" w14:textId="77777777" w:rsidTr="008C2338">
        <w:tc>
          <w:tcPr>
            <w:tcW w:w="6408" w:type="dxa"/>
          </w:tcPr>
          <w:p w14:paraId="3FDDE13B" w14:textId="77777777" w:rsidR="00F34D83" w:rsidRPr="00BE1811" w:rsidRDefault="00F34D83" w:rsidP="00FE041E">
            <w:pPr>
              <w:numPr>
                <w:ilvl w:val="0"/>
                <w:numId w:val="30"/>
              </w:numPr>
              <w:spacing w:before="100" w:beforeAutospacing="1" w:after="100" w:afterAutospacing="1" w:line="240" w:lineRule="auto"/>
              <w:rPr>
                <w:i/>
              </w:rPr>
            </w:pPr>
            <w:r w:rsidRPr="00BE1811">
              <w:rPr>
                <w:i/>
              </w:rPr>
              <w:t>Măsura în care proiectul propus va contribui la intensificarea activităților de inovare în cluster și la obținerea de rezultate direct aplicabile pe piață;</w:t>
            </w:r>
          </w:p>
          <w:p w14:paraId="3E167398" w14:textId="77777777" w:rsidR="00277FF1" w:rsidRPr="00BE1811" w:rsidRDefault="00F34D83" w:rsidP="006B6378">
            <w:pPr>
              <w:numPr>
                <w:ilvl w:val="0"/>
                <w:numId w:val="30"/>
              </w:numPr>
              <w:spacing w:before="100" w:beforeAutospacing="1" w:after="100" w:afterAutospacing="1" w:line="240" w:lineRule="auto"/>
              <w:rPr>
                <w:i/>
              </w:rPr>
            </w:pPr>
            <w:r w:rsidRPr="00BE1811">
              <w:rPr>
                <w:i/>
              </w:rPr>
              <w:t>Relevanța sectorului economic în care se înscrie proiectul pentru Strategia Națională de Competitivitate și alte strategii sectoriale  sau/și strategii regionale de inovare;</w:t>
            </w:r>
          </w:p>
          <w:p w14:paraId="7E5D5BEA" w14:textId="77777777" w:rsidR="00F34D83" w:rsidRPr="00BE1811" w:rsidRDefault="00F34D83" w:rsidP="00FE041E">
            <w:pPr>
              <w:numPr>
                <w:ilvl w:val="0"/>
                <w:numId w:val="30"/>
              </w:numPr>
              <w:spacing w:before="100" w:beforeAutospacing="1" w:after="100" w:afterAutospacing="1" w:line="240" w:lineRule="auto"/>
              <w:rPr>
                <w:i/>
              </w:rPr>
            </w:pPr>
            <w:r w:rsidRPr="00BE1811">
              <w:rPr>
                <w:i/>
              </w:rPr>
              <w:t>Interacțiunea educație-cercetare-industrie în cadrul clusterului;</w:t>
            </w:r>
          </w:p>
          <w:p w14:paraId="5E9C2E12" w14:textId="77777777" w:rsidR="00614ABC" w:rsidRPr="00BE1811" w:rsidRDefault="00F34D83" w:rsidP="00AD777C">
            <w:pPr>
              <w:numPr>
                <w:ilvl w:val="0"/>
                <w:numId w:val="30"/>
              </w:numPr>
              <w:spacing w:before="100" w:beforeAutospacing="1" w:after="100" w:afterAutospacing="1" w:line="240" w:lineRule="auto"/>
              <w:rPr>
                <w:i/>
              </w:rPr>
            </w:pPr>
            <w:r w:rsidRPr="00BE1811">
              <w:rPr>
                <w:i/>
              </w:rPr>
              <w:t>Măsura în care proiectul va dezvolta noi activități sau direcții de cercetare în cadrul clusterului;</w:t>
            </w:r>
          </w:p>
        </w:tc>
        <w:tc>
          <w:tcPr>
            <w:tcW w:w="2268" w:type="dxa"/>
            <w:gridSpan w:val="2"/>
            <w:shd w:val="clear" w:color="auto" w:fill="E6E6E6"/>
          </w:tcPr>
          <w:p w14:paraId="28A0515E" w14:textId="77777777" w:rsidR="00F34D83" w:rsidRPr="00BE1811" w:rsidRDefault="00F34D83" w:rsidP="00132342">
            <w:pPr>
              <w:spacing w:before="100" w:beforeAutospacing="1" w:after="100" w:afterAutospacing="1" w:line="240" w:lineRule="auto"/>
              <w:jc w:val="center"/>
            </w:pPr>
          </w:p>
        </w:tc>
        <w:tc>
          <w:tcPr>
            <w:tcW w:w="1276" w:type="dxa"/>
            <w:shd w:val="clear" w:color="auto" w:fill="E6E6E6"/>
          </w:tcPr>
          <w:p w14:paraId="295E3B0C" w14:textId="77777777" w:rsidR="00F34D83" w:rsidRPr="00BE1811" w:rsidRDefault="00F34D83" w:rsidP="00132342">
            <w:pPr>
              <w:spacing w:before="100" w:beforeAutospacing="1" w:after="100" w:afterAutospacing="1" w:line="240" w:lineRule="auto"/>
              <w:jc w:val="center"/>
            </w:pPr>
          </w:p>
        </w:tc>
      </w:tr>
    </w:tbl>
    <w:p w14:paraId="2ABBF80D" w14:textId="77777777" w:rsidR="00F34D83" w:rsidRPr="00BE1811" w:rsidRDefault="00F34D83" w:rsidP="00F34D83">
      <w:pPr>
        <w:spacing w:before="100" w:beforeAutospacing="1" w:after="100" w:afterAutospacing="1" w:line="240" w:lineRule="auto"/>
        <w:rPr>
          <w:b/>
        </w:rPr>
      </w:pPr>
      <w:bookmarkStart w:id="112" w:name="_Toc401827808"/>
      <w:bookmarkStart w:id="113" w:name="_Toc401828788"/>
      <w:r w:rsidRPr="00BE1811">
        <w:rPr>
          <w:b/>
        </w:rPr>
        <w:t>Criteriul 1.1 Contribuția proiectului la obiectivele programului/axei/acțiunii</w:t>
      </w:r>
    </w:p>
    <w:p w14:paraId="0827C8B1" w14:textId="77777777" w:rsidR="00F34D83" w:rsidRPr="00BE1811" w:rsidRDefault="00F34D83" w:rsidP="00F34D83">
      <w:pPr>
        <w:spacing w:before="100" w:beforeAutospacing="1" w:after="100" w:afterAutospacing="1" w:line="240" w:lineRule="auto"/>
      </w:pPr>
      <w:r w:rsidRPr="00BE1811">
        <w:t>Pentru această secțiune se va examina Cererea de finanțare, în special capitolele:</w:t>
      </w:r>
    </w:p>
    <w:p w14:paraId="794AEA17" w14:textId="77777777" w:rsidR="00F34D83" w:rsidRPr="00BE1811" w:rsidRDefault="00F34D83" w:rsidP="00356FEB">
      <w:pPr>
        <w:spacing w:after="0" w:line="240" w:lineRule="auto"/>
      </w:pPr>
      <w:r w:rsidRPr="00BE1811">
        <w:t>1. Informații privind solicitantul,</w:t>
      </w:r>
    </w:p>
    <w:p w14:paraId="4A03729C" w14:textId="0FCEF75E" w:rsidR="00F34D83" w:rsidRPr="00BE1811" w:rsidRDefault="00F34D83" w:rsidP="00356FEB">
      <w:pPr>
        <w:spacing w:after="0" w:line="240" w:lineRule="auto"/>
      </w:pPr>
      <w:r w:rsidRPr="00BE1811">
        <w:t>3. Informa</w:t>
      </w:r>
      <w:r w:rsidR="00677CE7">
        <w:t>ț</w:t>
      </w:r>
      <w:r w:rsidRPr="00BE1811">
        <w:t>ii privind alte finan</w:t>
      </w:r>
      <w:r w:rsidR="00677CE7">
        <w:t>ță</w:t>
      </w:r>
      <w:r w:rsidRPr="00BE1811">
        <w:t>ri publice primite,</w:t>
      </w:r>
    </w:p>
    <w:p w14:paraId="0150A710" w14:textId="11F47F28" w:rsidR="00F34D83" w:rsidRPr="00BE1811" w:rsidRDefault="00F34D83" w:rsidP="00356FEB">
      <w:pPr>
        <w:spacing w:after="0" w:line="240" w:lineRule="auto"/>
      </w:pPr>
      <w:r w:rsidRPr="00BE1811">
        <w:t>4. Informa</w:t>
      </w:r>
      <w:r w:rsidR="00677CE7">
        <w:t>ț</w:t>
      </w:r>
      <w:r w:rsidRPr="00BE1811">
        <w:t>ii privind proiectul,</w:t>
      </w:r>
    </w:p>
    <w:p w14:paraId="0E25C2DE" w14:textId="2A738B63" w:rsidR="00F34D83" w:rsidRPr="00BE1811" w:rsidRDefault="00F34D83" w:rsidP="00356FEB">
      <w:pPr>
        <w:spacing w:after="0" w:line="240" w:lineRule="auto"/>
      </w:pPr>
      <w:r w:rsidRPr="00BE1811">
        <w:lastRenderedPageBreak/>
        <w:t xml:space="preserve">precum și Documentul strategic al </w:t>
      </w:r>
      <w:r w:rsidR="00716DC4" w:rsidRPr="00BE1811">
        <w:rPr>
          <w:noProof/>
          <w:color w:val="000000" w:themeColor="text1"/>
        </w:rPr>
        <w:t xml:space="preserve">organizației </w:t>
      </w:r>
      <w:r w:rsidRPr="00BE1811">
        <w:t xml:space="preserve">clusterului </w:t>
      </w:r>
      <w:r w:rsidR="00516551" w:rsidRPr="00BE1811">
        <w:rPr>
          <w:noProof/>
        </w:rPr>
        <w:t>/</w:t>
      </w:r>
      <w:r w:rsidR="00677CE7">
        <w:t xml:space="preserve"> studiul de fezabilitate</w:t>
      </w:r>
      <w:r w:rsidR="00677CE7" w:rsidRPr="00BE1811">
        <w:t xml:space="preserve"> </w:t>
      </w:r>
      <w:r w:rsidR="00677CE7">
        <w:t>/</w:t>
      </w:r>
      <w:r w:rsidR="003311F6" w:rsidRPr="00BE1811">
        <w:t>documenta</w:t>
      </w:r>
      <w:r w:rsidR="00677CE7">
        <w:t>ț</w:t>
      </w:r>
      <w:r w:rsidR="003311F6" w:rsidRPr="00BE1811">
        <w:t>ia de avizare a lucr</w:t>
      </w:r>
      <w:r w:rsidR="00677CE7">
        <w:t>ă</w:t>
      </w:r>
      <w:r w:rsidR="003311F6" w:rsidRPr="00BE1811">
        <w:t>rilor  de interven</w:t>
      </w:r>
      <w:r w:rsidR="00677CE7">
        <w:t>ț</w:t>
      </w:r>
      <w:r w:rsidR="003311F6" w:rsidRPr="00BE1811">
        <w:t>ii/Plan de afaceri (dup</w:t>
      </w:r>
      <w:r w:rsidR="00677CE7">
        <w:t>ă</w:t>
      </w:r>
      <w:r w:rsidR="003311F6" w:rsidRPr="00BE1811">
        <w:t xml:space="preserve"> </w:t>
      </w:r>
      <w:r w:rsidR="003311F6" w:rsidRPr="00BE1811">
        <w:rPr>
          <w:noProof/>
          <w:color w:val="000000" w:themeColor="text1"/>
        </w:rPr>
        <w:t>caz</w:t>
      </w:r>
      <w:r w:rsidRPr="00BE1811">
        <w:t xml:space="preserve"> care însoțesc proiectul</w:t>
      </w:r>
      <w:r w:rsidR="00677CE7">
        <w:t>)</w:t>
      </w:r>
      <w:r w:rsidRPr="00BE1811">
        <w:t xml:space="preserve">. </w:t>
      </w:r>
    </w:p>
    <w:p w14:paraId="59B17F03" w14:textId="77777777" w:rsidR="00F34D83" w:rsidRPr="00BE1811" w:rsidRDefault="00F34D83" w:rsidP="00F34D83">
      <w:pPr>
        <w:spacing w:before="100" w:beforeAutospacing="1" w:after="100" w:afterAutospacing="1" w:line="240" w:lineRule="auto"/>
        <w:jc w:val="both"/>
      </w:pPr>
      <w:r w:rsidRPr="00BE1811">
        <w:t xml:space="preserve">Se va evalua relevanța economică a clusterului la nivel regional și național și nivelul său de integrare în regiunea/aria geografică unde este localizat. Va fi avută în vedere capacitatea clusterului de a coagula resursele locale, precum și rețelele stabilite și suportul local primit de cluster. </w:t>
      </w:r>
    </w:p>
    <w:p w14:paraId="09627C8F" w14:textId="77777777" w:rsidR="00F34D83" w:rsidRPr="00BE1811" w:rsidRDefault="00F34D83" w:rsidP="00F34D83">
      <w:pPr>
        <w:spacing w:before="100" w:beforeAutospacing="1" w:after="100" w:afterAutospacing="1" w:line="240" w:lineRule="auto"/>
        <w:jc w:val="both"/>
      </w:pPr>
      <w:r w:rsidRPr="00BE1811">
        <w:t>Se va evalua prezența clusterului pe plan internațional, atât la nivel de piață cât și pe planul colaborărilor internaționale stabilite.</w:t>
      </w:r>
    </w:p>
    <w:p w14:paraId="2251294E" w14:textId="77777777" w:rsidR="00F34D83" w:rsidRPr="00BE1811" w:rsidRDefault="00F34D83" w:rsidP="00F34D83">
      <w:pPr>
        <w:spacing w:before="100" w:beforeAutospacing="1" w:after="100" w:afterAutospacing="1" w:line="240" w:lineRule="auto"/>
        <w:jc w:val="both"/>
      </w:pPr>
      <w:r w:rsidRPr="00BE1811">
        <w:t>Evaluatorul va aprecia în ce măsură clusterul deține avantaje competitive clare și prezintă oportunități de creștere economică, inclusiv de creștere a exporturilor.</w:t>
      </w:r>
    </w:p>
    <w:p w14:paraId="1EAA6763" w14:textId="77777777" w:rsidR="00F34D83" w:rsidRPr="00BE1811" w:rsidRDefault="00F34D83" w:rsidP="00F34D83">
      <w:pPr>
        <w:spacing w:before="100" w:beforeAutospacing="1" w:after="100" w:afterAutospacing="1" w:line="240" w:lineRule="auto"/>
        <w:jc w:val="both"/>
      </w:pPr>
      <w:r w:rsidRPr="00BE1811">
        <w:t xml:space="preserve">Se va puncta pozitiv relevanța investiției propuse pentru creșterea vizibilității </w:t>
      </w:r>
      <w:r w:rsidRPr="00BE1811">
        <w:rPr>
          <w:noProof/>
        </w:rPr>
        <w:t>internaționale</w:t>
      </w:r>
      <w:r w:rsidRPr="00BE1811">
        <w:t xml:space="preserve"> a clusterului și a participării acestuia la proiecte care implică colaborări cu parteneri externi, atât pentru activități de cercetare cât și pentru dezvoltarea de produse și procese.</w:t>
      </w:r>
    </w:p>
    <w:p w14:paraId="0A4CF079" w14:textId="77777777" w:rsidR="00F34D83" w:rsidRPr="00BE1811" w:rsidRDefault="00F34D83" w:rsidP="00F34D83">
      <w:pPr>
        <w:spacing w:before="100" w:beforeAutospacing="1" w:after="100" w:afterAutospacing="1" w:line="240" w:lineRule="auto"/>
        <w:rPr>
          <w:b/>
        </w:rPr>
      </w:pPr>
      <w:r w:rsidRPr="00BE1811">
        <w:rPr>
          <w:b/>
        </w:rPr>
        <w:t>Criteriul 1.2</w:t>
      </w:r>
      <w:bookmarkEnd w:id="112"/>
      <w:bookmarkEnd w:id="113"/>
      <w:r w:rsidR="00614ABC" w:rsidRPr="00BE1811">
        <w:rPr>
          <w:b/>
        </w:rPr>
        <w:t xml:space="preserve"> Contribuția la dezvoltarea sectorului/ domeniului științific</w:t>
      </w:r>
    </w:p>
    <w:p w14:paraId="44B20B94" w14:textId="3C9BB7F1" w:rsidR="00F34D83" w:rsidRPr="00BE1811" w:rsidRDefault="00F34D83" w:rsidP="00F34D83">
      <w:pPr>
        <w:spacing w:before="100" w:beforeAutospacing="1" w:after="100" w:afterAutospacing="1" w:line="240" w:lineRule="auto"/>
        <w:jc w:val="both"/>
      </w:pPr>
      <w:r w:rsidRPr="00BE1811">
        <w:t>Pentru aceast</w:t>
      </w:r>
      <w:r w:rsidR="004A52EA">
        <w:t>ă</w:t>
      </w:r>
      <w:r w:rsidRPr="00BE1811">
        <w:t xml:space="preserve"> secțiune se va examina Cererea de finanțare, în special capitolele: </w:t>
      </w:r>
    </w:p>
    <w:p w14:paraId="7D72FA63" w14:textId="538333CE" w:rsidR="00F34D83" w:rsidRPr="00BE1811" w:rsidRDefault="00F34D83" w:rsidP="00356FEB">
      <w:pPr>
        <w:spacing w:after="0" w:line="240" w:lineRule="auto"/>
      </w:pPr>
      <w:bookmarkStart w:id="114" w:name="_Toc401827809"/>
      <w:bookmarkStart w:id="115" w:name="_Toc401828789"/>
      <w:r w:rsidRPr="00BE1811">
        <w:t>3. Informa</w:t>
      </w:r>
      <w:r w:rsidR="006A33C4">
        <w:t>ț</w:t>
      </w:r>
      <w:r w:rsidRPr="00BE1811">
        <w:t>ii privind alte finan</w:t>
      </w:r>
      <w:r w:rsidR="006A33C4">
        <w:t>ță</w:t>
      </w:r>
      <w:r w:rsidRPr="00BE1811">
        <w:t>ri publice primite,</w:t>
      </w:r>
      <w:bookmarkEnd w:id="114"/>
      <w:bookmarkEnd w:id="115"/>
    </w:p>
    <w:p w14:paraId="3EFCAF10" w14:textId="77777777" w:rsidR="00F34D83" w:rsidRPr="00BE1811" w:rsidRDefault="00F34D83" w:rsidP="00356FEB">
      <w:pPr>
        <w:spacing w:after="0" w:line="240" w:lineRule="auto"/>
      </w:pPr>
      <w:bookmarkStart w:id="116" w:name="_Toc401827810"/>
      <w:bookmarkStart w:id="117" w:name="_Toc401828790"/>
      <w:r w:rsidRPr="00BE1811">
        <w:t xml:space="preserve">4. </w:t>
      </w:r>
      <w:proofErr w:type="spellStart"/>
      <w:r w:rsidRPr="00BE1811">
        <w:t>Informatii</w:t>
      </w:r>
      <w:proofErr w:type="spellEnd"/>
      <w:r w:rsidRPr="00BE1811">
        <w:t xml:space="preserve"> privind proiectul,</w:t>
      </w:r>
      <w:bookmarkEnd w:id="116"/>
      <w:bookmarkEnd w:id="117"/>
    </w:p>
    <w:p w14:paraId="7ED4BF77" w14:textId="3EE96AAE" w:rsidR="00F34D83" w:rsidRPr="00BE1811" w:rsidRDefault="00F34D83" w:rsidP="005F20AF">
      <w:pPr>
        <w:spacing w:after="0" w:line="240" w:lineRule="auto"/>
        <w:jc w:val="both"/>
      </w:pPr>
      <w:bookmarkStart w:id="118" w:name="_Toc401827811"/>
      <w:bookmarkStart w:id="119" w:name="_Toc401828791"/>
      <w:r w:rsidRPr="00BE1811">
        <w:t>5. Indicatori</w:t>
      </w:r>
      <w:r w:rsidR="009A0735">
        <w:t xml:space="preserve">. </w:t>
      </w:r>
      <w:bookmarkEnd w:id="118"/>
      <w:bookmarkEnd w:id="119"/>
      <w:r w:rsidR="002C203A" w:rsidRPr="00BE1811">
        <w:t>Se va verifica exist</w:t>
      </w:r>
      <w:r w:rsidR="00527457" w:rsidRPr="00BE1811">
        <w:t>en</w:t>
      </w:r>
      <w:r w:rsidR="006A33C4">
        <w:t>ț</w:t>
      </w:r>
      <w:r w:rsidR="00527457" w:rsidRPr="00BE1811">
        <w:t xml:space="preserve">a indicatorilor obligatorii </w:t>
      </w:r>
      <w:r w:rsidR="006A33C4">
        <w:t>ș</w:t>
      </w:r>
      <w:r w:rsidR="00527457" w:rsidRPr="00BE1811">
        <w:t xml:space="preserve">i suplimentari, </w:t>
      </w:r>
      <w:r w:rsidR="002C203A" w:rsidRPr="00BE1811">
        <w:t xml:space="preserve">modul de calcul conform </w:t>
      </w:r>
      <w:r w:rsidR="005F20AF" w:rsidRPr="00BE1811">
        <w:t xml:space="preserve">instrucțiunilor menționate în </w:t>
      </w:r>
      <w:r w:rsidR="002C203A" w:rsidRPr="00BE1811">
        <w:t xml:space="preserve">capitolul </w:t>
      </w:r>
      <w:r w:rsidR="007F2F9A" w:rsidRPr="00BE1811">
        <w:t>1.6</w:t>
      </w:r>
      <w:r w:rsidR="009848AB" w:rsidRPr="00BE1811">
        <w:t>, justificarea ca</w:t>
      </w:r>
      <w:r w:rsidR="002C203A" w:rsidRPr="00BE1811">
        <w:t xml:space="preserve"> valoare a i</w:t>
      </w:r>
      <w:r w:rsidR="007F2F9A" w:rsidRPr="00BE1811">
        <w:t xml:space="preserve">ndicatorilor de proiect </w:t>
      </w:r>
      <w:r w:rsidR="009848AB" w:rsidRPr="00BE1811">
        <w:t>și î</w:t>
      </w:r>
      <w:r w:rsidR="007F2F9A" w:rsidRPr="00BE1811">
        <w:t xml:space="preserve">ncadrarea </w:t>
      </w:r>
      <w:r w:rsidR="009848AB" w:rsidRPr="00BE1811">
        <w:t>î</w:t>
      </w:r>
      <w:r w:rsidR="007F2F9A" w:rsidRPr="00BE1811">
        <w:t>n obiectivul proiectului</w:t>
      </w:r>
      <w:r w:rsidR="009848AB" w:rsidRPr="00BE1811">
        <w:t xml:space="preserve">, precum și stabilirea unor ținte realiste corelate cu cuantumul finanțării primite. </w:t>
      </w:r>
    </w:p>
    <w:p w14:paraId="42C24373" w14:textId="77777777" w:rsidR="009848AB" w:rsidRPr="00BE1811" w:rsidRDefault="009848AB" w:rsidP="00356FEB">
      <w:pPr>
        <w:spacing w:after="0" w:line="240" w:lineRule="auto"/>
      </w:pPr>
    </w:p>
    <w:p w14:paraId="31A25923" w14:textId="477136E2" w:rsidR="00F34D83" w:rsidRPr="00BE1811" w:rsidRDefault="009848AB" w:rsidP="006A33C4">
      <w:pPr>
        <w:spacing w:after="0" w:line="240" w:lineRule="auto"/>
        <w:jc w:val="both"/>
      </w:pPr>
      <w:r w:rsidRPr="00BE1811">
        <w:t>Se vor lua în considerare</w:t>
      </w:r>
      <w:r w:rsidR="005F20AF" w:rsidRPr="00BE1811">
        <w:t xml:space="preserve"> </w:t>
      </w:r>
      <w:r w:rsidRPr="00BE1811">
        <w:t>d</w:t>
      </w:r>
      <w:r w:rsidR="00F34D83" w:rsidRPr="00BE1811">
        <w:t xml:space="preserve">ocumentul strategic al </w:t>
      </w:r>
      <w:r w:rsidR="000A2593" w:rsidRPr="00BE1811">
        <w:rPr>
          <w:noProof/>
          <w:color w:val="000000" w:themeColor="text1"/>
        </w:rPr>
        <w:t xml:space="preserve">organizației </w:t>
      </w:r>
      <w:r w:rsidR="00F34D83" w:rsidRPr="00BE1811">
        <w:t xml:space="preserve">clusterului </w:t>
      </w:r>
      <w:r w:rsidR="008D7AE6" w:rsidRPr="00BE1811">
        <w:rPr>
          <w:noProof/>
        </w:rPr>
        <w:t>/</w:t>
      </w:r>
      <w:r w:rsidR="006A33C4" w:rsidRPr="006A33C4">
        <w:rPr>
          <w:noProof/>
        </w:rPr>
        <w:t xml:space="preserve"> </w:t>
      </w:r>
      <w:r w:rsidR="006A33C4">
        <w:rPr>
          <w:noProof/>
        </w:rPr>
        <w:t>studiul de fezabilitate</w:t>
      </w:r>
      <w:r w:rsidR="006A33C4">
        <w:t xml:space="preserve">/ </w:t>
      </w:r>
      <w:r w:rsidR="003311F6" w:rsidRPr="00BE1811">
        <w:t>documenta</w:t>
      </w:r>
      <w:r w:rsidR="006A33C4">
        <w:t>ț</w:t>
      </w:r>
      <w:r w:rsidR="003311F6" w:rsidRPr="00BE1811">
        <w:t>ia de avizare a lucr</w:t>
      </w:r>
      <w:r w:rsidR="006A33C4">
        <w:t>ă</w:t>
      </w:r>
      <w:r w:rsidR="003311F6" w:rsidRPr="00BE1811">
        <w:t>rilor de interven</w:t>
      </w:r>
      <w:r w:rsidR="006A33C4">
        <w:t>ț</w:t>
      </w:r>
      <w:r w:rsidR="003311F6" w:rsidRPr="00BE1811">
        <w:t>ii/Plan de afaceri (dup</w:t>
      </w:r>
      <w:r w:rsidR="006A33C4">
        <w:t>ă</w:t>
      </w:r>
      <w:r w:rsidR="003311F6" w:rsidRPr="00BE1811">
        <w:t xml:space="preserve"> caz</w:t>
      </w:r>
      <w:r w:rsidR="008D7AE6" w:rsidRPr="00BE1811">
        <w:rPr>
          <w:noProof/>
        </w:rPr>
        <w:t>)</w:t>
      </w:r>
      <w:r w:rsidR="00F34D83" w:rsidRPr="00BE1811">
        <w:t xml:space="preserve"> care însoțesc proiectul.</w:t>
      </w:r>
    </w:p>
    <w:p w14:paraId="3C425CB2" w14:textId="77777777" w:rsidR="00F34D83" w:rsidRPr="00BE1811" w:rsidRDefault="00F34D83" w:rsidP="00F34D83">
      <w:pPr>
        <w:spacing w:before="100" w:beforeAutospacing="1" w:after="100" w:afterAutospacing="1" w:line="240" w:lineRule="auto"/>
        <w:jc w:val="both"/>
      </w:pPr>
      <w:r w:rsidRPr="00BE1811">
        <w:t xml:space="preserve">Se va evalua relevanța proiectului pentru dezvoltarea </w:t>
      </w:r>
      <w:r w:rsidRPr="00BE1811">
        <w:rPr>
          <w:kern w:val="28"/>
        </w:rPr>
        <w:t>capacității de cercetare-dezvoltare în cadrul clusterului (inclusiv prin întărirea rolului partenerilor cu activitate CD în cadrul clusterului și atragerea de noi entități cu activitate CD în cluster) și intensificarea activităților de inovare în cluster (</w:t>
      </w:r>
      <w:r w:rsidRPr="00BE1811">
        <w:rPr>
          <w:kern w:val="2"/>
        </w:rPr>
        <w:t>de exemplu prin introducerea de noi produse – bunuri sau servicii – tehnologii și procese pe piață</w:t>
      </w:r>
      <w:r w:rsidRPr="00BE1811">
        <w:t xml:space="preserve">). Se va urmări ca laboratoarele/unitățile de cercetare să fie dotate cu echipamente moderne, avansate, competitive la nivel internațional, dar în </w:t>
      </w:r>
      <w:proofErr w:type="spellStart"/>
      <w:r w:rsidRPr="00BE1811">
        <w:t>acelați</w:t>
      </w:r>
      <w:proofErr w:type="spellEnd"/>
      <w:r w:rsidRPr="00BE1811">
        <w:t xml:space="preserve"> timp să </w:t>
      </w:r>
      <w:proofErr w:type="spellStart"/>
      <w:r w:rsidRPr="00BE1811">
        <w:t>servescă</w:t>
      </w:r>
      <w:proofErr w:type="spellEnd"/>
      <w:r w:rsidRPr="00BE1811">
        <w:t xml:space="preserve"> direct domeniul căruia i se </w:t>
      </w:r>
      <w:proofErr w:type="spellStart"/>
      <w:r w:rsidRPr="00BE1811">
        <w:t>adreseaza</w:t>
      </w:r>
      <w:proofErr w:type="spellEnd"/>
      <w:r w:rsidRPr="00BE1811">
        <w:t xml:space="preserve">  proiectul. Se va urmări corelarea cu indicatorii proiectului</w:t>
      </w:r>
      <w:r w:rsidR="00C33C5D" w:rsidRPr="00BE1811">
        <w:t>. Se va verifica realitatea atingerii tuturor</w:t>
      </w:r>
      <w:r w:rsidR="00C33C5D" w:rsidRPr="00BE1811">
        <w:rPr>
          <w:noProof/>
          <w:color w:val="000000" w:themeColor="text1"/>
        </w:rPr>
        <w:t xml:space="preserve"> </w:t>
      </w:r>
      <w:r w:rsidR="000A2593" w:rsidRPr="00BE1811">
        <w:rPr>
          <w:noProof/>
          <w:color w:val="000000" w:themeColor="text1"/>
        </w:rPr>
        <w:t xml:space="preserve">țintelor </w:t>
      </w:r>
      <w:r w:rsidR="00C33C5D" w:rsidRPr="00BE1811">
        <w:t>indicatorilor selectați, metoda de calcul avută în vedere la stabilirea cuantumului acestora și modul de justificare al atingerii acestora</w:t>
      </w:r>
      <w:r w:rsidRPr="00BE1811">
        <w:t>.</w:t>
      </w:r>
    </w:p>
    <w:p w14:paraId="58EAEF5B" w14:textId="77777777" w:rsidR="00F34D83" w:rsidRPr="00BE1811" w:rsidRDefault="00F34D83" w:rsidP="00F34D83">
      <w:pPr>
        <w:spacing w:before="100" w:beforeAutospacing="1" w:after="100" w:afterAutospacing="1" w:line="240" w:lineRule="auto"/>
        <w:jc w:val="both"/>
      </w:pPr>
      <w:r w:rsidRPr="00BE1811">
        <w:t>Vor fi avute în vedere capacitățile de cercetare, inovare, producție și comercializare ale clusterului, contribuția clusterului la competitivitatea regiunii/ariei geografice și sectoarelor economice acoperite.</w:t>
      </w:r>
    </w:p>
    <w:p w14:paraId="47ED55F7" w14:textId="77777777" w:rsidR="00F34D83" w:rsidRPr="00BE1811" w:rsidRDefault="00F34D83" w:rsidP="00F34D83">
      <w:pPr>
        <w:spacing w:before="100" w:beforeAutospacing="1" w:after="100" w:afterAutospacing="1" w:line="240" w:lineRule="auto"/>
        <w:jc w:val="both"/>
      </w:pPr>
      <w:r w:rsidRPr="00BE1811">
        <w:t>Se va evalua în ce măsură sectorul economic în care se înscrie proiectul este relevant pentru Strategia Națională de Competitivitate și pentru alte strategii sectoriale sau strategii regionale sau ale Uniunii Europene de inovare.</w:t>
      </w:r>
    </w:p>
    <w:p w14:paraId="7707D1C0" w14:textId="49158ED6" w:rsidR="00F34D83" w:rsidRDefault="00F34D83" w:rsidP="00F34D83">
      <w:pPr>
        <w:spacing w:before="100" w:beforeAutospacing="1" w:after="100" w:afterAutospacing="1" w:line="240" w:lineRule="auto"/>
        <w:jc w:val="both"/>
      </w:pPr>
      <w:r w:rsidRPr="00BE1811">
        <w:t>Se va puncta pozitiv dacă clusterul demonstrează un angajament serios al partenerilor din educație, cercetare și industrie în cadrul activităților clusterului și existența unor colaborări efective între aceștia.</w:t>
      </w:r>
    </w:p>
    <w:p w14:paraId="7DC5C2E1" w14:textId="77777777" w:rsidR="00522119" w:rsidRDefault="00522119" w:rsidP="00F34D83">
      <w:pPr>
        <w:spacing w:before="100" w:beforeAutospacing="1" w:after="100" w:afterAutospacing="1" w:line="240" w:lineRule="auto"/>
        <w:rPr>
          <w:b/>
        </w:rPr>
      </w:pPr>
      <w:bookmarkStart w:id="120" w:name="_Toc401827816"/>
      <w:bookmarkStart w:id="121" w:name="_Toc401828796"/>
    </w:p>
    <w:p w14:paraId="666E77EB" w14:textId="77777777" w:rsidR="00522119" w:rsidRDefault="00522119" w:rsidP="00F34D83">
      <w:pPr>
        <w:spacing w:before="100" w:beforeAutospacing="1" w:after="100" w:afterAutospacing="1" w:line="240" w:lineRule="auto"/>
        <w:rPr>
          <w:b/>
        </w:rPr>
      </w:pPr>
    </w:p>
    <w:p w14:paraId="62FD95E6" w14:textId="77777777" w:rsidR="00522119" w:rsidRDefault="00522119" w:rsidP="00F34D83">
      <w:pPr>
        <w:spacing w:before="100" w:beforeAutospacing="1" w:after="100" w:afterAutospacing="1" w:line="240" w:lineRule="auto"/>
        <w:rPr>
          <w:b/>
        </w:rPr>
      </w:pPr>
    </w:p>
    <w:p w14:paraId="1D9B30C9" w14:textId="77777777" w:rsidR="00522119" w:rsidRDefault="00522119" w:rsidP="00F34D83">
      <w:pPr>
        <w:spacing w:before="100" w:beforeAutospacing="1" w:after="100" w:afterAutospacing="1" w:line="240" w:lineRule="auto"/>
        <w:rPr>
          <w:b/>
        </w:rPr>
      </w:pPr>
    </w:p>
    <w:p w14:paraId="7A3644DC" w14:textId="77777777" w:rsidR="00522119" w:rsidRDefault="00522119" w:rsidP="00F34D83">
      <w:pPr>
        <w:spacing w:before="100" w:beforeAutospacing="1" w:after="100" w:afterAutospacing="1" w:line="240" w:lineRule="auto"/>
        <w:rPr>
          <w:b/>
        </w:rPr>
      </w:pPr>
    </w:p>
    <w:p w14:paraId="0206979C" w14:textId="65AB5DB1" w:rsidR="00F34D83" w:rsidRPr="00BE1811" w:rsidRDefault="00F34D83" w:rsidP="00F34D83">
      <w:pPr>
        <w:spacing w:before="100" w:beforeAutospacing="1" w:after="100" w:afterAutospacing="1" w:line="240" w:lineRule="auto"/>
        <w:rPr>
          <w:b/>
        </w:rPr>
      </w:pPr>
      <w:r w:rsidRPr="00BE1811">
        <w:rPr>
          <w:b/>
        </w:rPr>
        <w:lastRenderedPageBreak/>
        <w:t>Categoria de criterii:  2. Calitatea și maturitate</w:t>
      </w:r>
      <w:bookmarkEnd w:id="120"/>
      <w:bookmarkEnd w:id="121"/>
      <w:r w:rsidRPr="00BE1811">
        <w:rPr>
          <w:b/>
        </w:rPr>
        <w:t>a proiectului</w:t>
      </w:r>
    </w:p>
    <w:tbl>
      <w:tblPr>
        <w:tblW w:w="10042"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12"/>
        <w:gridCol w:w="1170"/>
        <w:gridCol w:w="967"/>
        <w:gridCol w:w="1193"/>
      </w:tblGrid>
      <w:tr w:rsidR="00D76FD2" w:rsidRPr="00BE1811" w14:paraId="415F7DC2" w14:textId="77777777" w:rsidTr="00356FEB">
        <w:tc>
          <w:tcPr>
            <w:tcW w:w="6712" w:type="dxa"/>
            <w:tcBorders>
              <w:top w:val="single" w:sz="4" w:space="0" w:color="auto"/>
              <w:bottom w:val="single" w:sz="4" w:space="0" w:color="auto"/>
              <w:right w:val="single" w:sz="4" w:space="0" w:color="auto"/>
            </w:tcBorders>
            <w:vAlign w:val="center"/>
          </w:tcPr>
          <w:p w14:paraId="51F2DBAA" w14:textId="77777777" w:rsidR="00F34D83" w:rsidRPr="00BE1811" w:rsidRDefault="00F34D83" w:rsidP="00132342">
            <w:pPr>
              <w:spacing w:before="100" w:beforeAutospacing="1" w:after="100" w:afterAutospacing="1" w:line="240" w:lineRule="auto"/>
              <w:rPr>
                <w:b/>
              </w:rPr>
            </w:pPr>
          </w:p>
        </w:tc>
        <w:tc>
          <w:tcPr>
            <w:tcW w:w="1170" w:type="dxa"/>
            <w:tcBorders>
              <w:top w:val="single" w:sz="4" w:space="0" w:color="auto"/>
              <w:left w:val="single" w:sz="4" w:space="0" w:color="auto"/>
              <w:bottom w:val="single" w:sz="4" w:space="0" w:color="auto"/>
              <w:right w:val="nil"/>
            </w:tcBorders>
            <w:vAlign w:val="center"/>
          </w:tcPr>
          <w:p w14:paraId="6CE1F81A" w14:textId="77777777" w:rsidR="00F34D83" w:rsidRPr="00BE1811" w:rsidRDefault="00F34D83" w:rsidP="00132342">
            <w:pPr>
              <w:spacing w:before="100" w:beforeAutospacing="1" w:after="100" w:afterAutospacing="1" w:line="240" w:lineRule="auto"/>
              <w:jc w:val="center"/>
              <w:rPr>
                <w:b/>
              </w:rPr>
            </w:pPr>
            <w:r w:rsidRPr="00BE1811">
              <w:rPr>
                <w:b/>
              </w:rPr>
              <w:t>Scor maxim</w:t>
            </w:r>
          </w:p>
        </w:tc>
        <w:tc>
          <w:tcPr>
            <w:tcW w:w="967" w:type="dxa"/>
            <w:tcBorders>
              <w:top w:val="single" w:sz="4" w:space="0" w:color="auto"/>
              <w:left w:val="single" w:sz="4" w:space="0" w:color="auto"/>
              <w:bottom w:val="single" w:sz="4" w:space="0" w:color="auto"/>
              <w:right w:val="single" w:sz="4" w:space="0" w:color="auto"/>
            </w:tcBorders>
            <w:vAlign w:val="center"/>
          </w:tcPr>
          <w:p w14:paraId="33F7EB24" w14:textId="77777777" w:rsidR="00F34D83" w:rsidRPr="00BE1811" w:rsidRDefault="00F34D83" w:rsidP="00132342">
            <w:pPr>
              <w:spacing w:before="100" w:beforeAutospacing="1" w:after="100" w:afterAutospacing="1" w:line="240" w:lineRule="auto"/>
              <w:jc w:val="center"/>
              <w:rPr>
                <w:b/>
              </w:rPr>
            </w:pPr>
            <w:r w:rsidRPr="00BE1811">
              <w:rPr>
                <w:b/>
              </w:rPr>
              <w:t>Scor obținut</w:t>
            </w:r>
          </w:p>
        </w:tc>
        <w:tc>
          <w:tcPr>
            <w:tcW w:w="1193" w:type="dxa"/>
            <w:tcBorders>
              <w:top w:val="single" w:sz="4" w:space="0" w:color="auto"/>
              <w:left w:val="single" w:sz="4" w:space="0" w:color="auto"/>
              <w:bottom w:val="single" w:sz="4" w:space="0" w:color="auto"/>
            </w:tcBorders>
          </w:tcPr>
          <w:p w14:paraId="49049AEB" w14:textId="77777777" w:rsidR="00F34D83" w:rsidRPr="00BE1811" w:rsidRDefault="00F34D83" w:rsidP="00132342">
            <w:pPr>
              <w:spacing w:before="100" w:beforeAutospacing="1" w:after="100" w:afterAutospacing="1" w:line="240" w:lineRule="auto"/>
              <w:jc w:val="center"/>
              <w:rPr>
                <w:b/>
              </w:rPr>
            </w:pPr>
            <w:r w:rsidRPr="00BE1811">
              <w:rPr>
                <w:b/>
              </w:rPr>
              <w:t>Scor ponderat</w:t>
            </w:r>
          </w:p>
          <w:p w14:paraId="50B81737" w14:textId="77777777" w:rsidR="00F34D83" w:rsidRPr="00BE1811" w:rsidRDefault="00F34D83" w:rsidP="00132342">
            <w:pPr>
              <w:spacing w:before="100" w:beforeAutospacing="1" w:after="100" w:afterAutospacing="1" w:line="240" w:lineRule="auto"/>
              <w:jc w:val="center"/>
              <w:rPr>
                <w:b/>
              </w:rPr>
            </w:pPr>
            <w:r w:rsidRPr="00BE1811">
              <w:rPr>
                <w:i/>
              </w:rPr>
              <w:t>pondere=3</w:t>
            </w:r>
          </w:p>
        </w:tc>
      </w:tr>
      <w:tr w:rsidR="00D76FD2" w:rsidRPr="00BE1811" w14:paraId="2219A1C3" w14:textId="77777777" w:rsidTr="00356FEB">
        <w:tc>
          <w:tcPr>
            <w:tcW w:w="6712" w:type="dxa"/>
            <w:tcBorders>
              <w:top w:val="single" w:sz="4" w:space="0" w:color="auto"/>
              <w:bottom w:val="single" w:sz="4" w:space="0" w:color="auto"/>
              <w:right w:val="single" w:sz="4" w:space="0" w:color="auto"/>
            </w:tcBorders>
            <w:shd w:val="pct10" w:color="auto" w:fill="FFFFFF"/>
            <w:vAlign w:val="center"/>
          </w:tcPr>
          <w:p w14:paraId="07686115" w14:textId="77777777" w:rsidR="00F34D83" w:rsidRPr="00BE1811" w:rsidRDefault="00F34D83" w:rsidP="00132342">
            <w:pPr>
              <w:spacing w:before="100" w:beforeAutospacing="1" w:after="100" w:afterAutospacing="1" w:line="240" w:lineRule="auto"/>
            </w:pPr>
            <w:r w:rsidRPr="00BE1811">
              <w:rPr>
                <w:b/>
              </w:rPr>
              <w:t xml:space="preserve">2.  Calitatea și maturitatea proiectului </w:t>
            </w:r>
            <w:r w:rsidRPr="00BE1811">
              <w:rPr>
                <w:b/>
                <w:i/>
              </w:rPr>
              <w:t>(pondere = 3)</w:t>
            </w:r>
          </w:p>
        </w:tc>
        <w:tc>
          <w:tcPr>
            <w:tcW w:w="1170" w:type="dxa"/>
            <w:tcBorders>
              <w:top w:val="single" w:sz="4" w:space="0" w:color="auto"/>
              <w:left w:val="single" w:sz="4" w:space="0" w:color="auto"/>
              <w:bottom w:val="single" w:sz="4" w:space="0" w:color="auto"/>
              <w:right w:val="nil"/>
            </w:tcBorders>
            <w:shd w:val="pct10" w:color="auto" w:fill="auto"/>
            <w:vAlign w:val="center"/>
          </w:tcPr>
          <w:p w14:paraId="4A6121CB" w14:textId="77777777" w:rsidR="00F34D83" w:rsidRPr="00BE1811" w:rsidRDefault="00F34D83" w:rsidP="00132342">
            <w:pPr>
              <w:spacing w:before="100" w:beforeAutospacing="1" w:after="100" w:afterAutospacing="1" w:line="240" w:lineRule="auto"/>
              <w:jc w:val="center"/>
              <w:rPr>
                <w:b/>
              </w:rPr>
            </w:pPr>
            <w:r w:rsidRPr="00BE1811">
              <w:rPr>
                <w:b/>
              </w:rPr>
              <w:t>10</w:t>
            </w:r>
          </w:p>
        </w:tc>
        <w:tc>
          <w:tcPr>
            <w:tcW w:w="967" w:type="dxa"/>
            <w:tcBorders>
              <w:top w:val="single" w:sz="4" w:space="0" w:color="auto"/>
              <w:left w:val="single" w:sz="4" w:space="0" w:color="auto"/>
              <w:bottom w:val="single" w:sz="4" w:space="0" w:color="auto"/>
              <w:right w:val="single" w:sz="4" w:space="0" w:color="auto"/>
            </w:tcBorders>
          </w:tcPr>
          <w:p w14:paraId="0B5A474F" w14:textId="77777777" w:rsidR="00F34D83" w:rsidRPr="00BE1811" w:rsidRDefault="00F34D83" w:rsidP="00132342">
            <w:pPr>
              <w:spacing w:before="100" w:beforeAutospacing="1" w:after="100" w:afterAutospacing="1" w:line="240" w:lineRule="auto"/>
              <w:jc w:val="center"/>
              <w:rPr>
                <w:b/>
              </w:rPr>
            </w:pPr>
          </w:p>
        </w:tc>
        <w:tc>
          <w:tcPr>
            <w:tcW w:w="1193" w:type="dxa"/>
            <w:tcBorders>
              <w:top w:val="single" w:sz="4" w:space="0" w:color="auto"/>
              <w:left w:val="single" w:sz="4" w:space="0" w:color="auto"/>
              <w:bottom w:val="single" w:sz="4" w:space="0" w:color="auto"/>
            </w:tcBorders>
          </w:tcPr>
          <w:p w14:paraId="216E5E05" w14:textId="77777777" w:rsidR="00F34D83" w:rsidRPr="00BE1811" w:rsidRDefault="00F34D83" w:rsidP="00132342">
            <w:pPr>
              <w:spacing w:before="100" w:beforeAutospacing="1" w:after="100" w:afterAutospacing="1" w:line="240" w:lineRule="auto"/>
              <w:jc w:val="center"/>
              <w:rPr>
                <w:b/>
              </w:rPr>
            </w:pPr>
          </w:p>
        </w:tc>
      </w:tr>
      <w:tr w:rsidR="00D76FD2" w:rsidRPr="00BE1811" w14:paraId="6CBF7BDD" w14:textId="77777777" w:rsidTr="00356FEB">
        <w:trPr>
          <w:cantSplit/>
        </w:trPr>
        <w:tc>
          <w:tcPr>
            <w:tcW w:w="6712" w:type="dxa"/>
            <w:tcBorders>
              <w:top w:val="single" w:sz="4" w:space="0" w:color="auto"/>
              <w:bottom w:val="single" w:sz="4" w:space="0" w:color="auto"/>
              <w:right w:val="single" w:sz="4" w:space="0" w:color="auto"/>
            </w:tcBorders>
          </w:tcPr>
          <w:p w14:paraId="4C5F754E" w14:textId="77777777" w:rsidR="00F34D83" w:rsidRPr="00BE1811" w:rsidRDefault="00F34D83" w:rsidP="00132342">
            <w:pPr>
              <w:tabs>
                <w:tab w:val="left" w:pos="318"/>
              </w:tabs>
              <w:spacing w:before="100" w:beforeAutospacing="1" w:after="100" w:afterAutospacing="1" w:line="240" w:lineRule="auto"/>
            </w:pPr>
            <w:r w:rsidRPr="00BE1811">
              <w:t>2.1.Coerența și fezabilitatea proiectului</w:t>
            </w:r>
          </w:p>
        </w:tc>
        <w:tc>
          <w:tcPr>
            <w:tcW w:w="1170" w:type="dxa"/>
            <w:tcBorders>
              <w:top w:val="single" w:sz="4" w:space="0" w:color="auto"/>
              <w:left w:val="single" w:sz="4" w:space="0" w:color="auto"/>
              <w:bottom w:val="single" w:sz="4" w:space="0" w:color="auto"/>
              <w:right w:val="single" w:sz="4" w:space="0" w:color="auto"/>
            </w:tcBorders>
            <w:shd w:val="pct10" w:color="auto" w:fill="auto"/>
          </w:tcPr>
          <w:p w14:paraId="05240569" w14:textId="77777777" w:rsidR="00F34D83" w:rsidRPr="00BE1811" w:rsidRDefault="00F34D83" w:rsidP="00132342">
            <w:pPr>
              <w:spacing w:before="100" w:beforeAutospacing="1" w:after="100" w:afterAutospacing="1" w:line="240" w:lineRule="auto"/>
              <w:jc w:val="center"/>
            </w:pPr>
            <w:r w:rsidRPr="00BE1811">
              <w:t>5</w:t>
            </w:r>
          </w:p>
        </w:tc>
        <w:tc>
          <w:tcPr>
            <w:tcW w:w="967" w:type="dxa"/>
            <w:tcBorders>
              <w:top w:val="single" w:sz="4" w:space="0" w:color="auto"/>
              <w:left w:val="single" w:sz="4" w:space="0" w:color="auto"/>
              <w:bottom w:val="single" w:sz="4" w:space="0" w:color="auto"/>
              <w:right w:val="single" w:sz="4" w:space="0" w:color="auto"/>
            </w:tcBorders>
            <w:shd w:val="clear" w:color="auto" w:fill="FFFFFF"/>
          </w:tcPr>
          <w:p w14:paraId="51F038FA" w14:textId="77777777" w:rsidR="00F34D83" w:rsidRPr="00BE1811" w:rsidRDefault="00F34D83" w:rsidP="00132342">
            <w:pPr>
              <w:spacing w:before="100" w:beforeAutospacing="1" w:after="100" w:afterAutospacing="1" w:line="240" w:lineRule="auto"/>
              <w:jc w:val="center"/>
            </w:pPr>
          </w:p>
        </w:tc>
        <w:tc>
          <w:tcPr>
            <w:tcW w:w="1193" w:type="dxa"/>
            <w:tcBorders>
              <w:top w:val="single" w:sz="4" w:space="0" w:color="auto"/>
              <w:left w:val="single" w:sz="4" w:space="0" w:color="auto"/>
              <w:bottom w:val="single" w:sz="4" w:space="0" w:color="auto"/>
            </w:tcBorders>
            <w:shd w:val="clear" w:color="auto" w:fill="FFFFFF"/>
          </w:tcPr>
          <w:p w14:paraId="07C6B2A1" w14:textId="77777777" w:rsidR="00F34D83" w:rsidRPr="00BE1811" w:rsidRDefault="00F34D83" w:rsidP="00132342">
            <w:pPr>
              <w:spacing w:before="100" w:beforeAutospacing="1" w:after="100" w:afterAutospacing="1" w:line="240" w:lineRule="auto"/>
              <w:jc w:val="center"/>
            </w:pPr>
          </w:p>
        </w:tc>
      </w:tr>
      <w:tr w:rsidR="00D76FD2" w:rsidRPr="00BE1811" w14:paraId="64A0C2BB" w14:textId="77777777" w:rsidTr="00132342">
        <w:tc>
          <w:tcPr>
            <w:tcW w:w="6712" w:type="dxa"/>
            <w:tcBorders>
              <w:top w:val="single" w:sz="4" w:space="0" w:color="auto"/>
              <w:bottom w:val="single" w:sz="4" w:space="0" w:color="auto"/>
              <w:right w:val="single" w:sz="4" w:space="0" w:color="auto"/>
            </w:tcBorders>
          </w:tcPr>
          <w:p w14:paraId="08FFC207" w14:textId="77777777" w:rsidR="00F34D83" w:rsidRPr="00BE1811" w:rsidRDefault="00F34D83" w:rsidP="00FE041E">
            <w:pPr>
              <w:numPr>
                <w:ilvl w:val="0"/>
                <w:numId w:val="32"/>
              </w:numPr>
              <w:tabs>
                <w:tab w:val="left" w:pos="318"/>
              </w:tabs>
              <w:spacing w:before="100" w:beforeAutospacing="1" w:after="100" w:afterAutospacing="1" w:line="240" w:lineRule="auto"/>
              <w:rPr>
                <w:i/>
              </w:rPr>
            </w:pPr>
            <w:r w:rsidRPr="00BE1811">
              <w:rPr>
                <w:i/>
              </w:rPr>
              <w:t>Corelarea între activitățile propuse, resursele necesare și scopul proiectului;</w:t>
            </w:r>
          </w:p>
          <w:p w14:paraId="56C33A05" w14:textId="77777777" w:rsidR="00F34D83" w:rsidRPr="00BE1811" w:rsidRDefault="00F34D83" w:rsidP="00FE041E">
            <w:pPr>
              <w:numPr>
                <w:ilvl w:val="0"/>
                <w:numId w:val="32"/>
              </w:numPr>
              <w:tabs>
                <w:tab w:val="left" w:pos="318"/>
              </w:tabs>
              <w:spacing w:before="100" w:beforeAutospacing="1" w:after="100" w:afterAutospacing="1" w:line="240" w:lineRule="auto"/>
              <w:rPr>
                <w:i/>
              </w:rPr>
            </w:pPr>
            <w:r w:rsidRPr="00BE1811">
              <w:rPr>
                <w:i/>
              </w:rPr>
              <w:t>Gradul de pregătire/maturitate a proiectului;</w:t>
            </w:r>
          </w:p>
          <w:p w14:paraId="1A95A37E" w14:textId="77777777" w:rsidR="00F34D83" w:rsidRPr="00BE1811" w:rsidRDefault="00F34D83" w:rsidP="00FE041E">
            <w:pPr>
              <w:numPr>
                <w:ilvl w:val="0"/>
                <w:numId w:val="32"/>
              </w:numPr>
              <w:tabs>
                <w:tab w:val="left" w:pos="318"/>
              </w:tabs>
              <w:spacing w:before="100" w:beforeAutospacing="1" w:after="100" w:afterAutospacing="1" w:line="240" w:lineRule="auto"/>
              <w:rPr>
                <w:i/>
              </w:rPr>
            </w:pPr>
            <w:r w:rsidRPr="00BE1811">
              <w:rPr>
                <w:i/>
              </w:rPr>
              <w:t>Fezabilitatea proiectului:</w:t>
            </w:r>
          </w:p>
          <w:p w14:paraId="79ADCBCC" w14:textId="77777777" w:rsidR="00F34D83" w:rsidRPr="00BE1811" w:rsidRDefault="00F34D83" w:rsidP="00132342">
            <w:pPr>
              <w:tabs>
                <w:tab w:val="left" w:pos="318"/>
              </w:tabs>
              <w:spacing w:before="100" w:beforeAutospacing="1" w:after="100" w:afterAutospacing="1" w:line="240" w:lineRule="auto"/>
              <w:rPr>
                <w:i/>
              </w:rPr>
            </w:pPr>
            <w:r w:rsidRPr="00BE1811">
              <w:rPr>
                <w:i/>
              </w:rPr>
              <w:t xml:space="preserve">               - coerența documentației </w:t>
            </w:r>
          </w:p>
          <w:p w14:paraId="1B7045B3" w14:textId="5F5FE3E1" w:rsidR="00F34D83" w:rsidRPr="00BE1811" w:rsidRDefault="00F34D83" w:rsidP="00132342">
            <w:pPr>
              <w:tabs>
                <w:tab w:val="left" w:pos="318"/>
              </w:tabs>
              <w:spacing w:before="100" w:beforeAutospacing="1" w:after="100" w:afterAutospacing="1" w:line="240" w:lineRule="auto"/>
              <w:ind w:left="720"/>
              <w:rPr>
                <w:i/>
              </w:rPr>
            </w:pPr>
            <w:r w:rsidRPr="00BE1811">
              <w:rPr>
                <w:i/>
              </w:rPr>
              <w:t xml:space="preserve"> - coerența datelor din nota de fundamentare </w:t>
            </w:r>
            <w:r w:rsidR="00E750FB">
              <w:rPr>
                <w:i/>
              </w:rPr>
              <w:t>ș</w:t>
            </w:r>
            <w:r w:rsidRPr="00BE1811">
              <w:rPr>
                <w:i/>
              </w:rPr>
              <w:t xml:space="preserve">i </w:t>
            </w:r>
            <w:r w:rsidR="00E750FB">
              <w:rPr>
                <w:i/>
              </w:rPr>
              <w:t>studiul de fezabilitate</w:t>
            </w:r>
            <w:r w:rsidRPr="00BE1811">
              <w:rPr>
                <w:i/>
              </w:rPr>
              <w:t xml:space="preserve"> cu datele din  cererea de finanțare;</w:t>
            </w:r>
          </w:p>
          <w:p w14:paraId="3D2EAFC8" w14:textId="77777777" w:rsidR="00F34D83" w:rsidRPr="00BE1811" w:rsidRDefault="00F34D83" w:rsidP="00FE041E">
            <w:pPr>
              <w:numPr>
                <w:ilvl w:val="0"/>
                <w:numId w:val="32"/>
              </w:numPr>
              <w:tabs>
                <w:tab w:val="left" w:pos="318"/>
              </w:tabs>
              <w:spacing w:before="100" w:beforeAutospacing="1" w:after="100" w:afterAutospacing="1" w:line="240" w:lineRule="auto"/>
              <w:rPr>
                <w:i/>
              </w:rPr>
            </w:pPr>
            <w:r w:rsidRPr="00BE1811">
              <w:rPr>
                <w:i/>
              </w:rPr>
              <w:t>Structura bugetului proiectului.</w:t>
            </w:r>
          </w:p>
        </w:tc>
        <w:tc>
          <w:tcPr>
            <w:tcW w:w="3330" w:type="dxa"/>
            <w:gridSpan w:val="3"/>
            <w:tcBorders>
              <w:top w:val="single" w:sz="4" w:space="0" w:color="auto"/>
              <w:left w:val="single" w:sz="4" w:space="0" w:color="auto"/>
              <w:bottom w:val="single" w:sz="4" w:space="0" w:color="auto"/>
            </w:tcBorders>
            <w:shd w:val="pct10" w:color="auto" w:fill="auto"/>
          </w:tcPr>
          <w:p w14:paraId="431A57A2" w14:textId="77777777" w:rsidR="00F34D83" w:rsidRPr="00BE1811" w:rsidRDefault="00F34D83" w:rsidP="00132342">
            <w:pPr>
              <w:spacing w:before="100" w:beforeAutospacing="1" w:after="100" w:afterAutospacing="1" w:line="240" w:lineRule="auto"/>
              <w:jc w:val="center"/>
            </w:pPr>
          </w:p>
        </w:tc>
      </w:tr>
      <w:tr w:rsidR="00D76FD2" w:rsidRPr="00BE1811" w14:paraId="28E004D1" w14:textId="77777777" w:rsidTr="00356FEB">
        <w:tc>
          <w:tcPr>
            <w:tcW w:w="6712" w:type="dxa"/>
            <w:tcBorders>
              <w:top w:val="single" w:sz="4" w:space="0" w:color="auto"/>
              <w:bottom w:val="single" w:sz="4" w:space="0" w:color="auto"/>
              <w:right w:val="single" w:sz="4" w:space="0" w:color="auto"/>
            </w:tcBorders>
          </w:tcPr>
          <w:p w14:paraId="065B7AD2" w14:textId="77777777" w:rsidR="00F34D83" w:rsidRPr="00BE1811" w:rsidRDefault="00F34D83" w:rsidP="00132342">
            <w:pPr>
              <w:spacing w:before="100" w:beforeAutospacing="1" w:after="100" w:afterAutospacing="1" w:line="240" w:lineRule="auto"/>
              <w:jc w:val="both"/>
            </w:pPr>
            <w:r w:rsidRPr="00BE1811">
              <w:t xml:space="preserve"> 2.2. Capacitatea de implementare a proiectului</w:t>
            </w:r>
          </w:p>
        </w:tc>
        <w:tc>
          <w:tcPr>
            <w:tcW w:w="1170" w:type="dxa"/>
            <w:tcBorders>
              <w:top w:val="single" w:sz="4" w:space="0" w:color="auto"/>
              <w:left w:val="single" w:sz="4" w:space="0" w:color="auto"/>
              <w:bottom w:val="single" w:sz="4" w:space="0" w:color="auto"/>
              <w:right w:val="single" w:sz="4" w:space="0" w:color="auto"/>
            </w:tcBorders>
            <w:shd w:val="pct10" w:color="auto" w:fill="auto"/>
          </w:tcPr>
          <w:p w14:paraId="7E837991" w14:textId="77777777" w:rsidR="00F34D83" w:rsidRPr="00BE1811" w:rsidRDefault="00F34D83" w:rsidP="00132342">
            <w:pPr>
              <w:spacing w:before="100" w:beforeAutospacing="1" w:after="100" w:afterAutospacing="1" w:line="240" w:lineRule="auto"/>
              <w:jc w:val="center"/>
            </w:pPr>
            <w:r w:rsidRPr="00BE1811">
              <w:t xml:space="preserve">5 </w:t>
            </w:r>
          </w:p>
        </w:tc>
        <w:tc>
          <w:tcPr>
            <w:tcW w:w="967" w:type="dxa"/>
            <w:tcBorders>
              <w:top w:val="single" w:sz="4" w:space="0" w:color="auto"/>
              <w:left w:val="single" w:sz="4" w:space="0" w:color="auto"/>
              <w:bottom w:val="single" w:sz="4" w:space="0" w:color="auto"/>
              <w:right w:val="single" w:sz="4" w:space="0" w:color="auto"/>
            </w:tcBorders>
            <w:shd w:val="clear" w:color="auto" w:fill="FFFFFF"/>
          </w:tcPr>
          <w:p w14:paraId="14DBA11F" w14:textId="77777777" w:rsidR="00F34D83" w:rsidRPr="00BE1811" w:rsidRDefault="00F34D83" w:rsidP="00132342">
            <w:pPr>
              <w:spacing w:before="100" w:beforeAutospacing="1" w:after="100" w:afterAutospacing="1" w:line="240" w:lineRule="auto"/>
              <w:jc w:val="center"/>
            </w:pPr>
          </w:p>
        </w:tc>
        <w:tc>
          <w:tcPr>
            <w:tcW w:w="1193" w:type="dxa"/>
            <w:tcBorders>
              <w:top w:val="single" w:sz="4" w:space="0" w:color="auto"/>
              <w:left w:val="single" w:sz="4" w:space="0" w:color="auto"/>
              <w:bottom w:val="single" w:sz="4" w:space="0" w:color="auto"/>
            </w:tcBorders>
            <w:shd w:val="clear" w:color="auto" w:fill="FFFFFF"/>
          </w:tcPr>
          <w:p w14:paraId="48C0D609" w14:textId="77777777" w:rsidR="00F34D83" w:rsidRPr="00BE1811" w:rsidRDefault="00F34D83" w:rsidP="00132342">
            <w:pPr>
              <w:spacing w:before="100" w:beforeAutospacing="1" w:after="100" w:afterAutospacing="1" w:line="240" w:lineRule="auto"/>
              <w:jc w:val="center"/>
            </w:pPr>
          </w:p>
        </w:tc>
      </w:tr>
      <w:tr w:rsidR="00D76FD2" w:rsidRPr="00BE1811" w14:paraId="39E7ACAE" w14:textId="77777777" w:rsidTr="00132342">
        <w:tc>
          <w:tcPr>
            <w:tcW w:w="6712" w:type="dxa"/>
            <w:tcBorders>
              <w:top w:val="single" w:sz="4" w:space="0" w:color="auto"/>
              <w:bottom w:val="single" w:sz="4" w:space="0" w:color="auto"/>
              <w:right w:val="single" w:sz="4" w:space="0" w:color="auto"/>
            </w:tcBorders>
          </w:tcPr>
          <w:p w14:paraId="35258ED5" w14:textId="77777777" w:rsidR="00F34D83" w:rsidRPr="00BE1811" w:rsidRDefault="00F34D83" w:rsidP="00FE041E">
            <w:pPr>
              <w:numPr>
                <w:ilvl w:val="0"/>
                <w:numId w:val="32"/>
              </w:numPr>
              <w:tabs>
                <w:tab w:val="left" w:pos="318"/>
              </w:tabs>
              <w:spacing w:before="100" w:beforeAutospacing="1" w:after="100" w:afterAutospacing="1" w:line="240" w:lineRule="auto"/>
              <w:rPr>
                <w:i/>
              </w:rPr>
            </w:pPr>
            <w:r w:rsidRPr="00BE1811">
              <w:rPr>
                <w:i/>
              </w:rPr>
              <w:t>Metodologia de implementare a proiectului;</w:t>
            </w:r>
          </w:p>
          <w:p w14:paraId="7CE55119" w14:textId="77777777" w:rsidR="00FE5DA7" w:rsidRPr="00BE1811" w:rsidRDefault="00F34D83" w:rsidP="00D24931">
            <w:pPr>
              <w:numPr>
                <w:ilvl w:val="0"/>
                <w:numId w:val="32"/>
              </w:numPr>
              <w:tabs>
                <w:tab w:val="left" w:pos="318"/>
              </w:tabs>
              <w:spacing w:before="100" w:beforeAutospacing="1" w:after="100" w:afterAutospacing="1" w:line="240" w:lineRule="auto"/>
              <w:rPr>
                <w:i/>
              </w:rPr>
            </w:pPr>
            <w:r w:rsidRPr="00BE1811">
              <w:rPr>
                <w:i/>
              </w:rPr>
              <w:t>Capacitatea echipei de implementare si a echipei de management a proiectului.</w:t>
            </w:r>
          </w:p>
        </w:tc>
        <w:tc>
          <w:tcPr>
            <w:tcW w:w="3330" w:type="dxa"/>
            <w:gridSpan w:val="3"/>
            <w:tcBorders>
              <w:top w:val="single" w:sz="4" w:space="0" w:color="auto"/>
              <w:left w:val="single" w:sz="4" w:space="0" w:color="auto"/>
              <w:bottom w:val="single" w:sz="4" w:space="0" w:color="auto"/>
            </w:tcBorders>
            <w:shd w:val="pct10" w:color="auto" w:fill="auto"/>
          </w:tcPr>
          <w:p w14:paraId="0465367B" w14:textId="77777777" w:rsidR="00F34D83" w:rsidRPr="00BE1811" w:rsidRDefault="00F34D83" w:rsidP="00132342">
            <w:pPr>
              <w:spacing w:before="100" w:beforeAutospacing="1" w:after="100" w:afterAutospacing="1" w:line="240" w:lineRule="auto"/>
              <w:jc w:val="center"/>
            </w:pPr>
          </w:p>
        </w:tc>
      </w:tr>
    </w:tbl>
    <w:p w14:paraId="07D85832" w14:textId="77777777" w:rsidR="00F34D83" w:rsidRPr="00BE1811" w:rsidRDefault="00F34D83" w:rsidP="00F34D83">
      <w:pPr>
        <w:spacing w:before="100" w:beforeAutospacing="1" w:after="100" w:afterAutospacing="1" w:line="240" w:lineRule="auto"/>
        <w:jc w:val="both"/>
        <w:rPr>
          <w:b/>
        </w:rPr>
      </w:pPr>
    </w:p>
    <w:p w14:paraId="11BC267F" w14:textId="77777777" w:rsidR="00F34D83" w:rsidRPr="00BE1811" w:rsidRDefault="00F34D83" w:rsidP="00F34D83">
      <w:pPr>
        <w:spacing w:before="100" w:beforeAutospacing="1" w:after="100" w:afterAutospacing="1" w:line="240" w:lineRule="auto"/>
        <w:rPr>
          <w:b/>
        </w:rPr>
      </w:pPr>
      <w:bookmarkStart w:id="122" w:name="_Toc401827817"/>
      <w:bookmarkStart w:id="123" w:name="_Toc401828797"/>
      <w:r w:rsidRPr="00BE1811">
        <w:rPr>
          <w:b/>
        </w:rPr>
        <w:t>Criteriul 2.1 Coerența și fezabilitatea proiectului</w:t>
      </w:r>
      <w:bookmarkEnd w:id="122"/>
      <w:bookmarkEnd w:id="123"/>
    </w:p>
    <w:p w14:paraId="7A1D8FAE" w14:textId="77777777" w:rsidR="00F34D83" w:rsidRPr="00BE1811" w:rsidRDefault="00F34D83" w:rsidP="00F34D83">
      <w:pPr>
        <w:spacing w:before="100" w:beforeAutospacing="1" w:after="100" w:afterAutospacing="1" w:line="240" w:lineRule="auto"/>
      </w:pPr>
      <w:r w:rsidRPr="00BE1811">
        <w:t xml:space="preserve">Pentru aceasta secțiune se va examina Cererea de finanțare,  în special capitolele: </w:t>
      </w:r>
    </w:p>
    <w:p w14:paraId="5B1DF33B" w14:textId="7CB614B6" w:rsidR="00F34D83" w:rsidRPr="00BE1811" w:rsidRDefault="00F34D83" w:rsidP="00356FEB">
      <w:pPr>
        <w:spacing w:after="0" w:line="240" w:lineRule="auto"/>
      </w:pPr>
      <w:r w:rsidRPr="00BE1811">
        <w:t>4. Informa</w:t>
      </w:r>
      <w:r w:rsidR="00E750FB">
        <w:t>ț</w:t>
      </w:r>
      <w:r w:rsidRPr="00BE1811">
        <w:t>ii privind proiectul,</w:t>
      </w:r>
    </w:p>
    <w:p w14:paraId="2709035D" w14:textId="7045927C" w:rsidR="00F34D83" w:rsidRPr="00BE1811" w:rsidRDefault="00F34D83" w:rsidP="00356FEB">
      <w:pPr>
        <w:spacing w:after="0" w:line="240" w:lineRule="auto"/>
      </w:pPr>
      <w:bookmarkStart w:id="124" w:name="_Toc401827820"/>
      <w:bookmarkStart w:id="125" w:name="_Toc401828800"/>
      <w:r w:rsidRPr="00BE1811">
        <w:t>7.4 Achizi</w:t>
      </w:r>
      <w:r w:rsidR="00E750FB">
        <w:t>ț</w:t>
      </w:r>
      <w:r w:rsidRPr="00BE1811">
        <w:t>ii,</w:t>
      </w:r>
      <w:bookmarkEnd w:id="124"/>
      <w:bookmarkEnd w:id="125"/>
    </w:p>
    <w:p w14:paraId="1FD2D3F7" w14:textId="77777777" w:rsidR="00F34D83" w:rsidRPr="00BE1811" w:rsidRDefault="00F34D83" w:rsidP="00356FEB">
      <w:pPr>
        <w:spacing w:after="0" w:line="240" w:lineRule="auto"/>
      </w:pPr>
      <w:r w:rsidRPr="00BE1811">
        <w:t>8. Pachetul de finanțare a proiectului,</w:t>
      </w:r>
    </w:p>
    <w:p w14:paraId="761A61A6" w14:textId="09705FBF" w:rsidR="00F34D83" w:rsidRPr="00BE1811" w:rsidRDefault="00F34D83" w:rsidP="00356FEB">
      <w:pPr>
        <w:spacing w:after="0" w:line="240" w:lineRule="auto"/>
      </w:pPr>
      <w:r w:rsidRPr="00BE1811">
        <w:t xml:space="preserve">CV-urile echipei de management </w:t>
      </w:r>
      <w:r w:rsidR="00E750FB">
        <w:t>ș</w:t>
      </w:r>
      <w:r w:rsidRPr="00BE1811">
        <w:t xml:space="preserve">i echipei de implementare, Nota de fundamentare a cheltuielilor precum și </w:t>
      </w:r>
      <w:r w:rsidR="00E750FB">
        <w:rPr>
          <w:noProof/>
        </w:rPr>
        <w:t>studiul de fezabilitate</w:t>
      </w:r>
      <w:r w:rsidR="00E750FB" w:rsidRPr="00BE1811">
        <w:t xml:space="preserve"> </w:t>
      </w:r>
      <w:r w:rsidR="00E750FB">
        <w:t>/</w:t>
      </w:r>
      <w:r w:rsidR="003311F6" w:rsidRPr="00BE1811">
        <w:t>documenta</w:t>
      </w:r>
      <w:r w:rsidR="00E750FB">
        <w:t>ț</w:t>
      </w:r>
      <w:r w:rsidR="003311F6" w:rsidRPr="00BE1811">
        <w:t>ia de avizare a lucr</w:t>
      </w:r>
      <w:r w:rsidR="00E750FB">
        <w:t>ă</w:t>
      </w:r>
      <w:r w:rsidR="003311F6" w:rsidRPr="00BE1811">
        <w:t>rilor de interven</w:t>
      </w:r>
      <w:r w:rsidR="00E750FB">
        <w:t>ț</w:t>
      </w:r>
      <w:r w:rsidR="003311F6" w:rsidRPr="00BE1811">
        <w:t xml:space="preserve">ii/Plan de afaceri </w:t>
      </w:r>
      <w:r w:rsidR="00EB2BF6" w:rsidRPr="00BE1811">
        <w:t>(</w:t>
      </w:r>
      <w:r w:rsidR="003311F6" w:rsidRPr="00BE1811">
        <w:t>dup</w:t>
      </w:r>
      <w:r w:rsidR="00E750FB">
        <w:t>ă</w:t>
      </w:r>
      <w:r w:rsidR="003311F6" w:rsidRPr="00BE1811">
        <w:t xml:space="preserve"> caz</w:t>
      </w:r>
      <w:r w:rsidR="00EB2BF6" w:rsidRPr="00BE1811">
        <w:t>).</w:t>
      </w:r>
    </w:p>
    <w:p w14:paraId="6D2122F9" w14:textId="77777777" w:rsidR="00F34D83" w:rsidRPr="00BE1811" w:rsidRDefault="00F34D83" w:rsidP="00F34D83">
      <w:pPr>
        <w:tabs>
          <w:tab w:val="left" w:pos="318"/>
        </w:tabs>
        <w:spacing w:before="100" w:beforeAutospacing="1" w:after="100" w:afterAutospacing="1" w:line="240" w:lineRule="auto"/>
      </w:pPr>
      <w:r w:rsidRPr="00BE1811">
        <w:t>Se va evalua:</w:t>
      </w:r>
    </w:p>
    <w:p w14:paraId="2B47AC76" w14:textId="77777777" w:rsidR="00F34D83" w:rsidRPr="00BE1811" w:rsidRDefault="00F34D83" w:rsidP="00FE041E">
      <w:pPr>
        <w:numPr>
          <w:ilvl w:val="0"/>
          <w:numId w:val="31"/>
        </w:numPr>
        <w:spacing w:before="100" w:beforeAutospacing="1" w:after="100" w:afterAutospacing="1" w:line="240" w:lineRule="auto"/>
        <w:jc w:val="both"/>
      </w:pPr>
      <w:r w:rsidRPr="00BE1811">
        <w:t xml:space="preserve">măsura în care solicitantul a identificat corect activitățile în funcție de scopul proiectului. Derularea activităților trebuie să urmeze o secvență logică și să conducă la rezultatele propuse, iar resursele umane și financiare să fie estimate și repartizate adecvat pe activități. </w:t>
      </w:r>
    </w:p>
    <w:p w14:paraId="77AFE409" w14:textId="3715D2F1" w:rsidR="00F34D83" w:rsidRPr="00BE1811" w:rsidRDefault="00F34D83" w:rsidP="00FE041E">
      <w:pPr>
        <w:numPr>
          <w:ilvl w:val="0"/>
          <w:numId w:val="31"/>
        </w:numPr>
        <w:spacing w:before="100" w:beforeAutospacing="1" w:after="100" w:afterAutospacing="1" w:line="240" w:lineRule="auto"/>
        <w:jc w:val="both"/>
      </w:pPr>
      <w:r w:rsidRPr="00BE1811">
        <w:t>descrierea clar</w:t>
      </w:r>
      <w:r w:rsidR="00E750FB">
        <w:t>ă</w:t>
      </w:r>
      <w:r w:rsidRPr="00BE1811">
        <w:t xml:space="preserve"> a obiectivelor urmărite prin realizarea proiectului. Activitățile, planificarea acestora sunt realiste și asigură realizarea obiectivelor proiectului.  Proiectul conține indicatori măsurabili și cuantificabili ce pot fi verificați în mod obiectiv.  </w:t>
      </w:r>
    </w:p>
    <w:p w14:paraId="31CC1DD0" w14:textId="426034CE" w:rsidR="00F34D83" w:rsidRPr="00BE1811" w:rsidRDefault="00F34D83" w:rsidP="00FE041E">
      <w:pPr>
        <w:numPr>
          <w:ilvl w:val="0"/>
          <w:numId w:val="31"/>
        </w:numPr>
        <w:spacing w:before="100" w:beforeAutospacing="1" w:after="100" w:afterAutospacing="1" w:line="240" w:lineRule="auto"/>
        <w:jc w:val="both"/>
      </w:pPr>
      <w:r w:rsidRPr="00BE1811">
        <w:t xml:space="preserve">corelarea între Cererea de finanțare și datele din Nota de fundamentare a cheltuielilor </w:t>
      </w:r>
      <w:r w:rsidR="00E750FB">
        <w:t>ș</w:t>
      </w:r>
      <w:r w:rsidRPr="00BE1811">
        <w:t xml:space="preserve">i </w:t>
      </w:r>
      <w:r w:rsidRPr="00BE1811">
        <w:rPr>
          <w:noProof/>
          <w:color w:val="000000" w:themeColor="text1"/>
        </w:rPr>
        <w:t>din</w:t>
      </w:r>
      <w:r w:rsidR="00E750FB">
        <w:rPr>
          <w:noProof/>
          <w:color w:val="000000" w:themeColor="text1"/>
        </w:rPr>
        <w:t xml:space="preserve"> </w:t>
      </w:r>
      <w:r w:rsidR="00E750FB">
        <w:rPr>
          <w:noProof/>
        </w:rPr>
        <w:t>studiul de fezabilitate/</w:t>
      </w:r>
      <w:r w:rsidR="003311F6" w:rsidRPr="00BE1811">
        <w:t>documenta</w:t>
      </w:r>
      <w:r w:rsidR="00E750FB">
        <w:t>ț</w:t>
      </w:r>
      <w:r w:rsidR="003311F6" w:rsidRPr="00BE1811">
        <w:t>ia de avizare a lucr</w:t>
      </w:r>
      <w:r w:rsidR="00E750FB">
        <w:t>ă</w:t>
      </w:r>
      <w:r w:rsidR="003311F6" w:rsidRPr="00BE1811">
        <w:t>rilor de interven</w:t>
      </w:r>
      <w:r w:rsidR="00E750FB">
        <w:t>ț</w:t>
      </w:r>
      <w:r w:rsidR="003311F6" w:rsidRPr="00BE1811">
        <w:t>ii/Plan de afaceri (dup</w:t>
      </w:r>
      <w:r w:rsidR="00E750FB">
        <w:t>ă</w:t>
      </w:r>
      <w:r w:rsidR="003311F6" w:rsidRPr="00BE1811">
        <w:t xml:space="preserve"> caz)</w:t>
      </w:r>
      <w:r w:rsidR="008D7AE6" w:rsidRPr="00BE1811">
        <w:rPr>
          <w:noProof/>
        </w:rPr>
        <w:t xml:space="preserve"> </w:t>
      </w:r>
      <w:r w:rsidRPr="00BE1811">
        <w:t xml:space="preserve"> și calitatea propunerii tehnice și financiare: obiective și activități clare, planificarea adecvată a implementării, coerența obiectivelor planificate cu activitățile propuse, graficul de implementare și buget.</w:t>
      </w:r>
    </w:p>
    <w:p w14:paraId="7EA087CE" w14:textId="07EBB89D" w:rsidR="00F34D83" w:rsidRPr="00BE1811" w:rsidRDefault="00F34D83" w:rsidP="00FE041E">
      <w:pPr>
        <w:numPr>
          <w:ilvl w:val="0"/>
          <w:numId w:val="31"/>
        </w:numPr>
        <w:spacing w:before="100" w:beforeAutospacing="1" w:after="100" w:afterAutospacing="1" w:line="240" w:lineRule="auto"/>
        <w:jc w:val="both"/>
      </w:pPr>
      <w:r w:rsidRPr="00BE1811">
        <w:t xml:space="preserve">Se va </w:t>
      </w:r>
      <w:r w:rsidRPr="00BE1811">
        <w:rPr>
          <w:noProof/>
          <w:color w:val="000000" w:themeColor="text1"/>
        </w:rPr>
        <w:t xml:space="preserve">aprecia </w:t>
      </w:r>
      <w:r w:rsidRPr="00BE1811">
        <w:t xml:space="preserve">dacă în cadrul proiectului se pot </w:t>
      </w:r>
      <w:r w:rsidRPr="00BE1811">
        <w:rPr>
          <w:noProof/>
        </w:rPr>
        <w:t xml:space="preserve"> </w:t>
      </w:r>
      <w:r w:rsidRPr="00BE1811">
        <w:t xml:space="preserve">începe lucrările de </w:t>
      </w:r>
      <w:r w:rsidR="00E750FB">
        <w:t>construire/</w:t>
      </w:r>
      <w:r w:rsidR="006B0838" w:rsidRPr="00BE1811">
        <w:rPr>
          <w:noProof/>
          <w:color w:val="000000" w:themeColor="text1"/>
        </w:rPr>
        <w:t>modernizare/ extindere</w:t>
      </w:r>
      <w:r w:rsidR="00920EA2" w:rsidRPr="00BE1811">
        <w:rPr>
          <w:iCs/>
          <w:noProof/>
          <w:color w:val="000000" w:themeColor="text1"/>
        </w:rPr>
        <w:t xml:space="preserve">/consolidare/ modificare/schimbare destinație clădiri </w:t>
      </w:r>
      <w:r w:rsidRPr="00BE1811">
        <w:t xml:space="preserve">sau achiziția de echipamente/servicii în 6 luni de la data semnării contractului de finanțare așa cum rezultă din calendarul achizițiilor, cât și realismul acestor date. </w:t>
      </w:r>
    </w:p>
    <w:p w14:paraId="6F86E278" w14:textId="77777777" w:rsidR="00F34D83" w:rsidRPr="00BE1811" w:rsidRDefault="00F34D83" w:rsidP="00FE041E">
      <w:pPr>
        <w:numPr>
          <w:ilvl w:val="0"/>
          <w:numId w:val="31"/>
        </w:numPr>
        <w:spacing w:before="100" w:beforeAutospacing="1" w:after="100" w:afterAutospacing="1" w:line="240" w:lineRule="auto"/>
        <w:jc w:val="both"/>
      </w:pPr>
      <w:r w:rsidRPr="00BE1811">
        <w:t xml:space="preserve">Gradul de pregătire/maturitate a proiectului este dat (și de existența avizelor, autorizațiilor, acordurilor necesare pentru demararea lucrărilor sau achizițiilor. </w:t>
      </w:r>
    </w:p>
    <w:p w14:paraId="24AB0085" w14:textId="2BFE3A3E" w:rsidR="00F34D83" w:rsidRPr="00BE1811" w:rsidRDefault="00F34D83" w:rsidP="00356FEB">
      <w:pPr>
        <w:spacing w:after="0" w:line="240" w:lineRule="auto"/>
        <w:jc w:val="both"/>
      </w:pPr>
      <w:r w:rsidRPr="00BE1811">
        <w:lastRenderedPageBreak/>
        <w:t xml:space="preserve">Se va urmări coerența realizării documentației </w:t>
      </w:r>
      <w:r w:rsidRPr="00BE1811">
        <w:rPr>
          <w:noProof/>
          <w:color w:val="000000" w:themeColor="text1"/>
        </w:rPr>
        <w:t>(</w:t>
      </w:r>
      <w:r w:rsidR="00E750FB">
        <w:rPr>
          <w:noProof/>
        </w:rPr>
        <w:t>studiul de fezabilitate</w:t>
      </w:r>
      <w:r w:rsidR="00E750FB" w:rsidRPr="00BE1811">
        <w:t xml:space="preserve"> </w:t>
      </w:r>
      <w:r w:rsidR="00E750FB">
        <w:t>/</w:t>
      </w:r>
      <w:r w:rsidR="003311F6" w:rsidRPr="00BE1811">
        <w:t>documenta</w:t>
      </w:r>
      <w:r w:rsidR="00E750FB">
        <w:t>ț</w:t>
      </w:r>
      <w:r w:rsidR="003311F6" w:rsidRPr="00BE1811">
        <w:t>ia de avizare a lucr</w:t>
      </w:r>
      <w:r w:rsidR="00E750FB">
        <w:t>ă</w:t>
      </w:r>
      <w:r w:rsidR="003311F6" w:rsidRPr="00BE1811">
        <w:t>rilor de interven</w:t>
      </w:r>
      <w:r w:rsidR="00E750FB">
        <w:t>ț</w:t>
      </w:r>
      <w:r w:rsidR="003311F6" w:rsidRPr="00BE1811">
        <w:t>ii/Plan de afaceri (dup</w:t>
      </w:r>
      <w:r w:rsidR="00E750FB">
        <w:t>ă</w:t>
      </w:r>
      <w:r w:rsidR="003311F6" w:rsidRPr="00BE1811">
        <w:t xml:space="preserve"> caz</w:t>
      </w:r>
      <w:r w:rsidRPr="00BE1811">
        <w:t>) în sensul că:</w:t>
      </w:r>
    </w:p>
    <w:p w14:paraId="4F3FA996" w14:textId="77777777" w:rsidR="00F34D83" w:rsidRPr="00BE1811" w:rsidRDefault="00F34D83" w:rsidP="00356FEB">
      <w:pPr>
        <w:spacing w:after="0" w:line="240" w:lineRule="auto"/>
        <w:ind w:left="1080"/>
        <w:jc w:val="both"/>
      </w:pPr>
      <w:r w:rsidRPr="00BE1811">
        <w:t>- datele sunt suficiente, corecte și justificate,</w:t>
      </w:r>
    </w:p>
    <w:p w14:paraId="5859ACF8" w14:textId="77777777" w:rsidR="00F34D83" w:rsidRPr="00BE1811" w:rsidRDefault="00F34D83" w:rsidP="00356FEB">
      <w:pPr>
        <w:spacing w:after="0" w:line="240" w:lineRule="auto"/>
        <w:ind w:left="1080"/>
        <w:jc w:val="both"/>
      </w:pPr>
      <w:r w:rsidRPr="00BE1811">
        <w:t>- estimarea costurilor de operare și a veniturilor generate de investiție este realistă și corelată cu ipotezele asumate,</w:t>
      </w:r>
    </w:p>
    <w:p w14:paraId="034D78E5" w14:textId="77777777" w:rsidR="00F34D83" w:rsidRPr="00BE1811" w:rsidRDefault="00F34D83" w:rsidP="00356FEB">
      <w:pPr>
        <w:spacing w:after="0" w:line="240" w:lineRule="auto"/>
        <w:ind w:left="1080"/>
        <w:jc w:val="both"/>
      </w:pPr>
      <w:r w:rsidRPr="00BE1811">
        <w:t>- devizele (general și pe obiective) estimative sunt clare, complete, realiste și strâns corelate cu părțile desenate,</w:t>
      </w:r>
    </w:p>
    <w:p w14:paraId="4E2391A7" w14:textId="77777777" w:rsidR="00F34D83" w:rsidRPr="00BE1811" w:rsidRDefault="00F34D83" w:rsidP="00356FEB">
      <w:pPr>
        <w:spacing w:after="0" w:line="240" w:lineRule="auto"/>
        <w:ind w:left="1080"/>
        <w:jc w:val="both"/>
      </w:pPr>
      <w:r w:rsidRPr="00BE1811">
        <w:t>- părțile desenate sunt complete și corespund cu părțile scrise, soluția tehnică propusă prin proiect răspunde în totalitate scopului/obiectivelor acestuia.</w:t>
      </w:r>
    </w:p>
    <w:p w14:paraId="459790CE" w14:textId="3714C1E4" w:rsidR="00CD2957" w:rsidRPr="00BE1811" w:rsidRDefault="00CD2957" w:rsidP="00F34D83">
      <w:pPr>
        <w:spacing w:before="100" w:beforeAutospacing="1" w:after="100" w:afterAutospacing="1" w:line="240" w:lineRule="auto"/>
        <w:jc w:val="both"/>
        <w:rPr>
          <w:noProof/>
        </w:rPr>
      </w:pPr>
      <w:r w:rsidRPr="00BE1811">
        <w:rPr>
          <w:noProof/>
        </w:rPr>
        <w:t>Informa</w:t>
      </w:r>
      <w:r w:rsidR="00E750FB">
        <w:rPr>
          <w:noProof/>
        </w:rPr>
        <w:t>ț</w:t>
      </w:r>
      <w:r w:rsidRPr="00BE1811">
        <w:rPr>
          <w:noProof/>
        </w:rPr>
        <w:t xml:space="preserve">iile vor fi verificate </w:t>
      </w:r>
      <w:r w:rsidR="00E750FB">
        <w:rPr>
          <w:noProof/>
        </w:rPr>
        <w:t>ș</w:t>
      </w:r>
      <w:r w:rsidRPr="00BE1811">
        <w:rPr>
          <w:noProof/>
        </w:rPr>
        <w:t xml:space="preserve">i pe baza documentului cu metodologia de calcul al indicatorilor financiari </w:t>
      </w:r>
      <w:r w:rsidR="00E750FB">
        <w:rPr>
          <w:noProof/>
        </w:rPr>
        <w:t>î</w:t>
      </w:r>
      <w:r w:rsidRPr="00BE1811">
        <w:rPr>
          <w:noProof/>
        </w:rPr>
        <w:t>n format excel ce va fi pus la dispozi</w:t>
      </w:r>
      <w:r w:rsidR="00E750FB">
        <w:rPr>
          <w:noProof/>
        </w:rPr>
        <w:t>ț</w:t>
      </w:r>
      <w:r w:rsidRPr="00BE1811">
        <w:rPr>
          <w:noProof/>
        </w:rPr>
        <w:t>ie de catre aplican</w:t>
      </w:r>
      <w:r w:rsidR="00E750FB">
        <w:rPr>
          <w:noProof/>
        </w:rPr>
        <w:t>ț</w:t>
      </w:r>
      <w:r w:rsidRPr="00BE1811">
        <w:rPr>
          <w:noProof/>
        </w:rPr>
        <w:t>i.</w:t>
      </w:r>
    </w:p>
    <w:p w14:paraId="629B1736" w14:textId="77777777" w:rsidR="00F34D83" w:rsidRPr="00BE1811" w:rsidRDefault="00F34D83" w:rsidP="00F34D83">
      <w:pPr>
        <w:spacing w:before="100" w:beforeAutospacing="1" w:after="100" w:afterAutospacing="1" w:line="240" w:lineRule="auto"/>
        <w:jc w:val="both"/>
      </w:pPr>
      <w:r w:rsidRPr="00BE1811">
        <w:t xml:space="preserve">Se va urmări eligibilitatea cheltuielilor propuse și respectarea condițiilor de finanțare și dacă bugetul este corelat cu activitățile proiectului. </w:t>
      </w:r>
    </w:p>
    <w:p w14:paraId="72D64D6D" w14:textId="77777777" w:rsidR="00F34D83" w:rsidRPr="00BE1811" w:rsidRDefault="00F34D83" w:rsidP="00D24931">
      <w:r w:rsidRPr="00BE1811">
        <w:t>Referitor la structura bugetului se va evalua:</w:t>
      </w:r>
    </w:p>
    <w:p w14:paraId="2265547F" w14:textId="77777777" w:rsidR="00F34D83" w:rsidRPr="00BE1811" w:rsidRDefault="00F34D83" w:rsidP="00D24931">
      <w:pPr>
        <w:pStyle w:val="TOC1"/>
        <w:spacing w:line="360" w:lineRule="auto"/>
        <w:rPr>
          <w:rFonts w:ascii="Times New Roman" w:hAnsi="Times New Roman"/>
          <w:b w:val="0"/>
          <w:sz w:val="22"/>
          <w:szCs w:val="22"/>
        </w:rPr>
      </w:pPr>
      <w:r w:rsidRPr="00BE1811">
        <w:rPr>
          <w:rFonts w:ascii="Times New Roman" w:hAnsi="Times New Roman"/>
          <w:sz w:val="22"/>
          <w:szCs w:val="22"/>
        </w:rPr>
        <w:t xml:space="preserve">- </w:t>
      </w:r>
      <w:r w:rsidRPr="00BE1811">
        <w:rPr>
          <w:rFonts w:ascii="Times New Roman" w:hAnsi="Times New Roman"/>
          <w:b w:val="0"/>
          <w:sz w:val="22"/>
          <w:szCs w:val="22"/>
        </w:rPr>
        <w:t>dacă articolele de buget sunt adecvate proiectului și corect încadrate în categoriile de cheltuieli,</w:t>
      </w:r>
    </w:p>
    <w:p w14:paraId="24675665" w14:textId="77777777" w:rsidR="00F34D83" w:rsidRPr="00BE1811" w:rsidRDefault="00896E80" w:rsidP="00D24931">
      <w:pPr>
        <w:pStyle w:val="TOC1"/>
        <w:spacing w:line="360" w:lineRule="auto"/>
        <w:rPr>
          <w:rFonts w:ascii="Times New Roman" w:hAnsi="Times New Roman"/>
          <w:b w:val="0"/>
          <w:sz w:val="22"/>
          <w:szCs w:val="22"/>
        </w:rPr>
      </w:pPr>
      <w:r w:rsidRPr="00BE1811">
        <w:rPr>
          <w:rFonts w:ascii="Times New Roman" w:hAnsi="Times New Roman"/>
          <w:b w:val="0"/>
          <w:noProof/>
          <w:sz w:val="22"/>
          <w:szCs w:val="22"/>
        </w:rPr>
        <w:t xml:space="preserve"> </w:t>
      </w:r>
      <w:r w:rsidR="00F34D83" w:rsidRPr="00BE1811">
        <w:rPr>
          <w:rFonts w:ascii="Times New Roman" w:hAnsi="Times New Roman"/>
          <w:b w:val="0"/>
          <w:sz w:val="22"/>
          <w:szCs w:val="22"/>
        </w:rPr>
        <w:t>- dacă dimensionarea  bugetului și echilibrul dintre componentele acestuia sunt în conformitate cu obiectivele propuse,</w:t>
      </w:r>
    </w:p>
    <w:p w14:paraId="2B6A1465" w14:textId="77777777" w:rsidR="00F34D83" w:rsidRPr="00BE1811" w:rsidRDefault="00F34D83" w:rsidP="00D24931">
      <w:pPr>
        <w:pStyle w:val="TOC1"/>
        <w:spacing w:line="360" w:lineRule="auto"/>
        <w:rPr>
          <w:rFonts w:ascii="Times New Roman" w:hAnsi="Times New Roman"/>
          <w:b w:val="0"/>
          <w:sz w:val="22"/>
          <w:szCs w:val="22"/>
        </w:rPr>
      </w:pPr>
      <w:r w:rsidRPr="00BE1811">
        <w:rPr>
          <w:rFonts w:ascii="Times New Roman" w:hAnsi="Times New Roman"/>
          <w:b w:val="0"/>
          <w:sz w:val="22"/>
          <w:szCs w:val="22"/>
        </w:rPr>
        <w:t>- dacă costurile corespund prețurilor de pe piață</w:t>
      </w:r>
    </w:p>
    <w:p w14:paraId="1F9D26E8" w14:textId="77777777" w:rsidR="00F34D83" w:rsidRPr="00BE1811" w:rsidRDefault="00F34D83" w:rsidP="00F34D83">
      <w:pPr>
        <w:spacing w:before="100" w:beforeAutospacing="1" w:after="100" w:afterAutospacing="1" w:line="240" w:lineRule="auto"/>
        <w:jc w:val="both"/>
        <w:rPr>
          <w:b/>
        </w:rPr>
      </w:pPr>
      <w:r w:rsidRPr="00BE1811">
        <w:rPr>
          <w:b/>
        </w:rPr>
        <w:t>Criteriul 2.2 Capacitatea  de implementare a proiectului </w:t>
      </w:r>
    </w:p>
    <w:p w14:paraId="6AEA5F4E" w14:textId="77777777" w:rsidR="00F34D83" w:rsidRPr="00BE1811" w:rsidRDefault="00F34D83" w:rsidP="00F34D83">
      <w:pPr>
        <w:spacing w:before="100" w:beforeAutospacing="1" w:after="100" w:afterAutospacing="1" w:line="240" w:lineRule="auto"/>
        <w:jc w:val="both"/>
      </w:pPr>
      <w:r w:rsidRPr="00BE1811">
        <w:t>Pentru aceasta secțiune se vor examina Cererea de finanțare,  în special capitolele:</w:t>
      </w:r>
    </w:p>
    <w:p w14:paraId="3C57290D" w14:textId="77777777" w:rsidR="00F34D83" w:rsidRPr="00BE1811" w:rsidRDefault="00F34D83" w:rsidP="00356FEB">
      <w:pPr>
        <w:spacing w:after="0" w:line="240" w:lineRule="auto"/>
        <w:jc w:val="both"/>
      </w:pPr>
      <w:r w:rsidRPr="00BE1811">
        <w:t>3. Informații privind alte finanțări publice primite,</w:t>
      </w:r>
    </w:p>
    <w:p w14:paraId="76CE98FB" w14:textId="325F1B26" w:rsidR="00F34D83" w:rsidRPr="00BE1811" w:rsidRDefault="00F34D83" w:rsidP="00356FEB">
      <w:pPr>
        <w:spacing w:after="0" w:line="240" w:lineRule="auto"/>
      </w:pPr>
      <w:bookmarkStart w:id="126" w:name="_Toc401827822"/>
      <w:bookmarkStart w:id="127" w:name="_Toc401828802"/>
      <w:bookmarkStart w:id="128" w:name="_Toc401831912"/>
      <w:r w:rsidRPr="00BE1811">
        <w:t>4. Informa</w:t>
      </w:r>
      <w:r w:rsidR="0097285E">
        <w:t>ț</w:t>
      </w:r>
      <w:r w:rsidRPr="00BE1811">
        <w:t>ii privind proiectul,</w:t>
      </w:r>
      <w:bookmarkEnd w:id="126"/>
      <w:bookmarkEnd w:id="127"/>
      <w:bookmarkEnd w:id="128"/>
    </w:p>
    <w:p w14:paraId="6ECFDD67" w14:textId="77777777" w:rsidR="00F34D83" w:rsidRPr="00BE1811" w:rsidRDefault="00F34D83" w:rsidP="00356FEB">
      <w:pPr>
        <w:spacing w:after="0" w:line="240" w:lineRule="auto"/>
        <w:jc w:val="both"/>
      </w:pPr>
      <w:r w:rsidRPr="00BE1811">
        <w:t>8. Pachetul de finanțare a proiectului,</w:t>
      </w:r>
    </w:p>
    <w:p w14:paraId="376D9AF3" w14:textId="67A06E43" w:rsidR="00F34D83" w:rsidRPr="00BE1811" w:rsidRDefault="00F34D83" w:rsidP="00356FEB">
      <w:pPr>
        <w:spacing w:after="0" w:line="240" w:lineRule="auto"/>
        <w:jc w:val="both"/>
      </w:pPr>
      <w:r w:rsidRPr="00BE1811">
        <w:t xml:space="preserve">CV-urile echipei de management </w:t>
      </w:r>
      <w:r w:rsidR="0097285E">
        <w:t>ș</w:t>
      </w:r>
      <w:r w:rsidRPr="00BE1811">
        <w:t>i echipei de implementare.</w:t>
      </w:r>
    </w:p>
    <w:p w14:paraId="02DE30BA" w14:textId="77777777" w:rsidR="00F34D83" w:rsidRPr="00BE1811" w:rsidRDefault="00F34D83" w:rsidP="00F34D83">
      <w:pPr>
        <w:spacing w:before="100" w:beforeAutospacing="1" w:after="100" w:afterAutospacing="1" w:line="240" w:lineRule="auto"/>
        <w:jc w:val="both"/>
      </w:pPr>
      <w:r w:rsidRPr="00BE1811">
        <w:t>Se va evalua metodologia de implementare și capacitatea echipei propuse de a implementa proiectul.</w:t>
      </w:r>
    </w:p>
    <w:p w14:paraId="20FFF7E2" w14:textId="77777777" w:rsidR="00F34D83" w:rsidRPr="00BE1811" w:rsidRDefault="00F34D83" w:rsidP="00DB5E33">
      <w:pPr>
        <w:pStyle w:val="TOC1"/>
        <w:rPr>
          <w:rFonts w:ascii="Times New Roman" w:hAnsi="Times New Roman"/>
          <w:sz w:val="22"/>
          <w:szCs w:val="22"/>
        </w:rPr>
      </w:pPr>
      <w:r w:rsidRPr="00BE1811">
        <w:rPr>
          <w:rFonts w:ascii="Times New Roman" w:hAnsi="Times New Roman"/>
          <w:sz w:val="22"/>
          <w:szCs w:val="22"/>
        </w:rPr>
        <w:t>Se vor identifica riscurile implicate de proiect și se va evalua modul în care acestea sunt luate în considerare de către solicitant precum și modul în care sunt diminuate sau eliminate cu soluții fezabile.</w:t>
      </w:r>
    </w:p>
    <w:p w14:paraId="16D5684E" w14:textId="77777777" w:rsidR="00B31048" w:rsidRPr="00BE1811" w:rsidRDefault="00B31048" w:rsidP="00B31048">
      <w:pPr>
        <w:rPr>
          <w:b/>
        </w:rPr>
      </w:pPr>
    </w:p>
    <w:p w14:paraId="140F4298" w14:textId="10B2FEF9" w:rsidR="00F34D83" w:rsidRPr="00BE1811" w:rsidRDefault="00F34D83" w:rsidP="00DB5E33">
      <w:pPr>
        <w:pStyle w:val="TOC1"/>
        <w:rPr>
          <w:rFonts w:ascii="Times New Roman" w:hAnsi="Times New Roman"/>
          <w:sz w:val="22"/>
          <w:szCs w:val="22"/>
        </w:rPr>
      </w:pPr>
      <w:r w:rsidRPr="00BE1811">
        <w:rPr>
          <w:rFonts w:ascii="Times New Roman" w:hAnsi="Times New Roman"/>
          <w:sz w:val="22"/>
          <w:szCs w:val="22"/>
        </w:rPr>
        <w:t xml:space="preserve">Se va evalua experiența echipei de management pe proiecte similare precum </w:t>
      </w:r>
      <w:r w:rsidR="0097285E">
        <w:rPr>
          <w:rFonts w:ascii="Times New Roman" w:hAnsi="Times New Roman"/>
          <w:sz w:val="22"/>
          <w:szCs w:val="22"/>
        </w:rPr>
        <w:t>ș</w:t>
      </w:r>
      <w:r w:rsidRPr="00BE1811">
        <w:rPr>
          <w:rFonts w:ascii="Times New Roman" w:hAnsi="Times New Roman"/>
          <w:sz w:val="22"/>
          <w:szCs w:val="22"/>
        </w:rPr>
        <w:t>i experiența echipei de implementare din punct de vedere al activităților proiectului.</w:t>
      </w:r>
    </w:p>
    <w:p w14:paraId="287A74EC" w14:textId="77777777" w:rsidR="00294983" w:rsidRPr="00BE1811" w:rsidRDefault="00294983" w:rsidP="00294983">
      <w:pPr>
        <w:rPr>
          <w:b/>
        </w:rPr>
      </w:pPr>
    </w:p>
    <w:p w14:paraId="7CE441F2" w14:textId="77777777" w:rsidR="00F34D83" w:rsidRPr="00BE1811" w:rsidRDefault="00F34D83" w:rsidP="00F34D83">
      <w:pPr>
        <w:spacing w:before="100" w:beforeAutospacing="1" w:after="100" w:afterAutospacing="1" w:line="240" w:lineRule="auto"/>
        <w:jc w:val="both"/>
        <w:rPr>
          <w:b/>
        </w:rPr>
      </w:pPr>
      <w:r w:rsidRPr="00BE1811">
        <w:rPr>
          <w:b/>
        </w:rPr>
        <w:t>Categoria de criterii:  3 Sustenabilitatea proiectului</w:t>
      </w:r>
    </w:p>
    <w:tbl>
      <w:tblPr>
        <w:tblW w:w="104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52"/>
        <w:gridCol w:w="990"/>
        <w:gridCol w:w="990"/>
        <w:gridCol w:w="1170"/>
      </w:tblGrid>
      <w:tr w:rsidR="00D76FD2" w:rsidRPr="00BE1811" w14:paraId="322DB4C7" w14:textId="77777777" w:rsidTr="00132342">
        <w:tc>
          <w:tcPr>
            <w:tcW w:w="7252" w:type="dxa"/>
            <w:vAlign w:val="center"/>
          </w:tcPr>
          <w:p w14:paraId="5BC2D44D" w14:textId="77777777" w:rsidR="00F34D83" w:rsidRPr="00BE1811" w:rsidRDefault="00F34D83" w:rsidP="00132342">
            <w:pPr>
              <w:spacing w:before="100" w:beforeAutospacing="1" w:after="100" w:afterAutospacing="1" w:line="240" w:lineRule="auto"/>
              <w:jc w:val="both"/>
              <w:rPr>
                <w:b/>
              </w:rPr>
            </w:pPr>
          </w:p>
        </w:tc>
        <w:tc>
          <w:tcPr>
            <w:tcW w:w="990" w:type="dxa"/>
            <w:vAlign w:val="center"/>
          </w:tcPr>
          <w:p w14:paraId="5C5783AF" w14:textId="77777777" w:rsidR="00F34D83" w:rsidRPr="00BE1811" w:rsidRDefault="00F34D83" w:rsidP="00132342">
            <w:pPr>
              <w:spacing w:before="100" w:beforeAutospacing="1" w:after="100" w:afterAutospacing="1" w:line="240" w:lineRule="auto"/>
              <w:jc w:val="center"/>
              <w:rPr>
                <w:b/>
              </w:rPr>
            </w:pPr>
            <w:r w:rsidRPr="00BE1811">
              <w:rPr>
                <w:b/>
              </w:rPr>
              <w:t>Scor maxim</w:t>
            </w:r>
          </w:p>
        </w:tc>
        <w:tc>
          <w:tcPr>
            <w:tcW w:w="990" w:type="dxa"/>
            <w:vAlign w:val="center"/>
          </w:tcPr>
          <w:p w14:paraId="2463B821" w14:textId="77777777" w:rsidR="00F34D83" w:rsidRPr="00BE1811" w:rsidRDefault="00F34D83" w:rsidP="00132342">
            <w:pPr>
              <w:spacing w:before="100" w:beforeAutospacing="1" w:after="100" w:afterAutospacing="1" w:line="240" w:lineRule="auto"/>
              <w:jc w:val="center"/>
              <w:rPr>
                <w:b/>
              </w:rPr>
            </w:pPr>
            <w:r w:rsidRPr="00BE1811">
              <w:rPr>
                <w:b/>
              </w:rPr>
              <w:t>Scor obținut</w:t>
            </w:r>
          </w:p>
        </w:tc>
        <w:tc>
          <w:tcPr>
            <w:tcW w:w="1170" w:type="dxa"/>
          </w:tcPr>
          <w:p w14:paraId="209B7E84" w14:textId="77777777" w:rsidR="00F34D83" w:rsidRPr="00BE1811" w:rsidRDefault="00F34D83" w:rsidP="00132342">
            <w:pPr>
              <w:spacing w:before="100" w:beforeAutospacing="1" w:after="100" w:afterAutospacing="1" w:line="240" w:lineRule="auto"/>
              <w:jc w:val="center"/>
              <w:rPr>
                <w:b/>
              </w:rPr>
            </w:pPr>
            <w:r w:rsidRPr="00BE1811">
              <w:rPr>
                <w:b/>
              </w:rPr>
              <w:t>Scor ponderat</w:t>
            </w:r>
          </w:p>
          <w:p w14:paraId="08514E18" w14:textId="77777777" w:rsidR="00F34D83" w:rsidRPr="00BE1811" w:rsidRDefault="00F34D83" w:rsidP="00132342">
            <w:pPr>
              <w:spacing w:before="100" w:beforeAutospacing="1" w:after="100" w:afterAutospacing="1" w:line="240" w:lineRule="auto"/>
              <w:jc w:val="center"/>
              <w:rPr>
                <w:b/>
              </w:rPr>
            </w:pPr>
            <w:r w:rsidRPr="00BE1811">
              <w:rPr>
                <w:i/>
              </w:rPr>
              <w:t>pondere=3</w:t>
            </w:r>
          </w:p>
        </w:tc>
      </w:tr>
      <w:tr w:rsidR="00D76FD2" w:rsidRPr="00BE1811" w14:paraId="67C4A617" w14:textId="77777777" w:rsidTr="00132342">
        <w:tc>
          <w:tcPr>
            <w:tcW w:w="7252" w:type="dxa"/>
            <w:shd w:val="pct10" w:color="auto" w:fill="FFFFFF"/>
            <w:vAlign w:val="center"/>
          </w:tcPr>
          <w:p w14:paraId="1E7D09C4" w14:textId="77777777" w:rsidR="00F34D83" w:rsidRPr="00BE1811" w:rsidRDefault="00F34D83" w:rsidP="00132342">
            <w:pPr>
              <w:spacing w:before="100" w:beforeAutospacing="1" w:after="100" w:afterAutospacing="1" w:line="240" w:lineRule="auto"/>
              <w:jc w:val="both"/>
            </w:pPr>
            <w:r w:rsidRPr="00BE1811">
              <w:rPr>
                <w:b/>
              </w:rPr>
              <w:t xml:space="preserve">3. Sustenabilitatea proiectului </w:t>
            </w:r>
            <w:r w:rsidRPr="00BE1811">
              <w:rPr>
                <w:b/>
                <w:i/>
              </w:rPr>
              <w:t>(pondere = 3)</w:t>
            </w:r>
            <w:r w:rsidR="00807DB0" w:rsidRPr="00BE1811">
              <w:rPr>
                <w:b/>
                <w:i/>
              </w:rPr>
              <w:t xml:space="preserve"> </w:t>
            </w:r>
          </w:p>
        </w:tc>
        <w:tc>
          <w:tcPr>
            <w:tcW w:w="990" w:type="dxa"/>
            <w:shd w:val="pct10" w:color="auto" w:fill="auto"/>
            <w:vAlign w:val="center"/>
          </w:tcPr>
          <w:p w14:paraId="3DEC6504" w14:textId="77777777" w:rsidR="00F34D83" w:rsidRPr="00BE1811" w:rsidRDefault="00F34D83" w:rsidP="00132342">
            <w:pPr>
              <w:spacing w:before="100" w:beforeAutospacing="1" w:after="100" w:afterAutospacing="1" w:line="240" w:lineRule="auto"/>
              <w:jc w:val="center"/>
              <w:rPr>
                <w:b/>
              </w:rPr>
            </w:pPr>
            <w:r w:rsidRPr="00BE1811">
              <w:rPr>
                <w:b/>
              </w:rPr>
              <w:t>10</w:t>
            </w:r>
          </w:p>
        </w:tc>
        <w:tc>
          <w:tcPr>
            <w:tcW w:w="990" w:type="dxa"/>
          </w:tcPr>
          <w:p w14:paraId="30EC28DD" w14:textId="77777777" w:rsidR="00F34D83" w:rsidRPr="00BE1811" w:rsidRDefault="00F34D83" w:rsidP="00132342">
            <w:pPr>
              <w:spacing w:before="100" w:beforeAutospacing="1" w:after="100" w:afterAutospacing="1" w:line="240" w:lineRule="auto"/>
              <w:jc w:val="both"/>
              <w:rPr>
                <w:b/>
              </w:rPr>
            </w:pPr>
          </w:p>
        </w:tc>
        <w:tc>
          <w:tcPr>
            <w:tcW w:w="1170" w:type="dxa"/>
          </w:tcPr>
          <w:p w14:paraId="6EE87B07" w14:textId="77777777" w:rsidR="00F34D83" w:rsidRPr="00BE1811" w:rsidRDefault="00F34D83" w:rsidP="00132342">
            <w:pPr>
              <w:spacing w:before="100" w:beforeAutospacing="1" w:after="100" w:afterAutospacing="1" w:line="240" w:lineRule="auto"/>
              <w:jc w:val="both"/>
              <w:rPr>
                <w:b/>
              </w:rPr>
            </w:pPr>
          </w:p>
        </w:tc>
      </w:tr>
      <w:tr w:rsidR="00D76FD2" w:rsidRPr="00BE1811" w14:paraId="318D0363" w14:textId="77777777" w:rsidTr="00132342">
        <w:tc>
          <w:tcPr>
            <w:tcW w:w="7252" w:type="dxa"/>
          </w:tcPr>
          <w:p w14:paraId="7E24A595" w14:textId="77777777" w:rsidR="00F34D83" w:rsidRPr="00BE1811" w:rsidRDefault="00F34D83" w:rsidP="00132342">
            <w:pPr>
              <w:tabs>
                <w:tab w:val="left" w:pos="318"/>
              </w:tabs>
              <w:spacing w:before="100" w:beforeAutospacing="1" w:after="100" w:afterAutospacing="1" w:line="240" w:lineRule="auto"/>
              <w:jc w:val="both"/>
            </w:pPr>
            <w:r w:rsidRPr="00BE1811">
              <w:t xml:space="preserve">3.1 Impactul </w:t>
            </w:r>
            <w:proofErr w:type="spellStart"/>
            <w:r w:rsidRPr="00BE1811">
              <w:t>socio</w:t>
            </w:r>
            <w:proofErr w:type="spellEnd"/>
            <w:r w:rsidRPr="00BE1811">
              <w:t xml:space="preserve">-economic </w:t>
            </w:r>
          </w:p>
        </w:tc>
        <w:tc>
          <w:tcPr>
            <w:tcW w:w="990" w:type="dxa"/>
            <w:shd w:val="pct10" w:color="auto" w:fill="auto"/>
          </w:tcPr>
          <w:p w14:paraId="5EF12E2D" w14:textId="77777777" w:rsidR="00F34D83" w:rsidRPr="00BE1811" w:rsidRDefault="00F34D83" w:rsidP="00132342">
            <w:pPr>
              <w:spacing w:before="100" w:beforeAutospacing="1" w:after="100" w:afterAutospacing="1" w:line="240" w:lineRule="auto"/>
              <w:jc w:val="center"/>
            </w:pPr>
            <w:r w:rsidRPr="00BE1811">
              <w:t>5</w:t>
            </w:r>
          </w:p>
        </w:tc>
        <w:tc>
          <w:tcPr>
            <w:tcW w:w="990" w:type="dxa"/>
          </w:tcPr>
          <w:p w14:paraId="658567A9" w14:textId="77777777" w:rsidR="00F34D83" w:rsidRPr="00BE1811" w:rsidRDefault="00F34D83" w:rsidP="00132342">
            <w:pPr>
              <w:spacing w:before="100" w:beforeAutospacing="1" w:after="100" w:afterAutospacing="1" w:line="240" w:lineRule="auto"/>
              <w:jc w:val="both"/>
            </w:pPr>
          </w:p>
        </w:tc>
        <w:tc>
          <w:tcPr>
            <w:tcW w:w="1170" w:type="dxa"/>
          </w:tcPr>
          <w:p w14:paraId="49E6AD23" w14:textId="77777777" w:rsidR="00F34D83" w:rsidRPr="00BE1811" w:rsidRDefault="00F34D83" w:rsidP="00132342">
            <w:pPr>
              <w:spacing w:before="100" w:beforeAutospacing="1" w:after="100" w:afterAutospacing="1" w:line="240" w:lineRule="auto"/>
              <w:jc w:val="both"/>
            </w:pPr>
          </w:p>
        </w:tc>
      </w:tr>
      <w:tr w:rsidR="00D76FD2" w:rsidRPr="00BE1811" w14:paraId="49D21133" w14:textId="77777777" w:rsidTr="00132342">
        <w:tc>
          <w:tcPr>
            <w:tcW w:w="7252" w:type="dxa"/>
          </w:tcPr>
          <w:p w14:paraId="09C7C77B" w14:textId="77777777" w:rsidR="00F34D83" w:rsidRPr="00BE1811" w:rsidRDefault="00F34D83" w:rsidP="00FE041E">
            <w:pPr>
              <w:numPr>
                <w:ilvl w:val="0"/>
                <w:numId w:val="32"/>
              </w:numPr>
              <w:spacing w:before="100" w:beforeAutospacing="1" w:after="100" w:afterAutospacing="1" w:line="240" w:lineRule="auto"/>
              <w:rPr>
                <w:i/>
              </w:rPr>
            </w:pPr>
            <w:r w:rsidRPr="00BE1811">
              <w:rPr>
                <w:i/>
              </w:rPr>
              <w:t>Contribuția  proiectului la creșterea competitivității  economice a clusterului în domeniul  căruia i se adresează proiectul;</w:t>
            </w:r>
          </w:p>
          <w:p w14:paraId="503C7D58" w14:textId="77777777" w:rsidR="00F34D83" w:rsidRPr="00BE1811" w:rsidRDefault="00F34D83" w:rsidP="00FE041E">
            <w:pPr>
              <w:numPr>
                <w:ilvl w:val="0"/>
                <w:numId w:val="32"/>
              </w:numPr>
              <w:spacing w:before="100" w:beforeAutospacing="1" w:after="100" w:afterAutospacing="1" w:line="240" w:lineRule="auto"/>
              <w:rPr>
                <w:i/>
              </w:rPr>
            </w:pPr>
            <w:r w:rsidRPr="00BE1811">
              <w:rPr>
                <w:i/>
              </w:rPr>
              <w:t>Număr de locuri de muncă nou create sau menținute  la nivelul clusterului;</w:t>
            </w:r>
          </w:p>
          <w:p w14:paraId="3BA173A2" w14:textId="77777777" w:rsidR="00F34D83" w:rsidRPr="00BE1811" w:rsidRDefault="00F34D83" w:rsidP="00FE041E">
            <w:pPr>
              <w:numPr>
                <w:ilvl w:val="0"/>
                <w:numId w:val="32"/>
              </w:numPr>
              <w:tabs>
                <w:tab w:val="left" w:pos="318"/>
              </w:tabs>
              <w:spacing w:before="100" w:beforeAutospacing="1" w:after="100" w:afterAutospacing="1" w:line="240" w:lineRule="auto"/>
              <w:jc w:val="both"/>
            </w:pPr>
            <w:r w:rsidRPr="00BE1811">
              <w:rPr>
                <w:i/>
              </w:rPr>
              <w:lastRenderedPageBreak/>
              <w:t>Contribuția la promovarea dezvoltării durabile și a egalității de șanse.</w:t>
            </w:r>
          </w:p>
        </w:tc>
        <w:tc>
          <w:tcPr>
            <w:tcW w:w="3150" w:type="dxa"/>
            <w:gridSpan w:val="3"/>
            <w:shd w:val="pct10" w:color="auto" w:fill="auto"/>
          </w:tcPr>
          <w:p w14:paraId="3BDDDF73" w14:textId="77777777" w:rsidR="00F34D83" w:rsidRPr="00BE1811" w:rsidRDefault="00F34D83" w:rsidP="00132342">
            <w:pPr>
              <w:spacing w:before="100" w:beforeAutospacing="1" w:after="100" w:afterAutospacing="1" w:line="240" w:lineRule="auto"/>
              <w:jc w:val="center"/>
            </w:pPr>
          </w:p>
        </w:tc>
      </w:tr>
      <w:tr w:rsidR="00D76FD2" w:rsidRPr="00BE1811" w14:paraId="58C8E78A" w14:textId="77777777" w:rsidTr="00132342">
        <w:tc>
          <w:tcPr>
            <w:tcW w:w="7252" w:type="dxa"/>
          </w:tcPr>
          <w:p w14:paraId="1AEAA3E0" w14:textId="77777777" w:rsidR="00F34D83" w:rsidRPr="00BE1811" w:rsidRDefault="00F34D83" w:rsidP="00132342">
            <w:pPr>
              <w:tabs>
                <w:tab w:val="left" w:pos="318"/>
              </w:tabs>
              <w:spacing w:before="100" w:beforeAutospacing="1" w:after="100" w:afterAutospacing="1" w:line="240" w:lineRule="auto"/>
              <w:jc w:val="both"/>
              <w:rPr>
                <w:i/>
              </w:rPr>
            </w:pPr>
            <w:r w:rsidRPr="00BE1811">
              <w:t>3.2 Sustenabilitate</w:t>
            </w:r>
          </w:p>
        </w:tc>
        <w:tc>
          <w:tcPr>
            <w:tcW w:w="990" w:type="dxa"/>
            <w:shd w:val="pct10" w:color="auto" w:fill="auto"/>
          </w:tcPr>
          <w:p w14:paraId="369D93C1" w14:textId="77777777" w:rsidR="00F34D83" w:rsidRPr="00BE1811" w:rsidRDefault="00F34D83" w:rsidP="00132342">
            <w:pPr>
              <w:spacing w:before="100" w:beforeAutospacing="1" w:after="100" w:afterAutospacing="1" w:line="240" w:lineRule="auto"/>
              <w:jc w:val="center"/>
            </w:pPr>
            <w:r w:rsidRPr="00BE1811">
              <w:t>5</w:t>
            </w:r>
          </w:p>
        </w:tc>
        <w:tc>
          <w:tcPr>
            <w:tcW w:w="990" w:type="dxa"/>
          </w:tcPr>
          <w:p w14:paraId="563A229C" w14:textId="77777777" w:rsidR="00F34D83" w:rsidRPr="00BE1811" w:rsidRDefault="00F34D83" w:rsidP="00132342">
            <w:pPr>
              <w:spacing w:before="100" w:beforeAutospacing="1" w:after="100" w:afterAutospacing="1" w:line="240" w:lineRule="auto"/>
              <w:jc w:val="both"/>
            </w:pPr>
          </w:p>
        </w:tc>
        <w:tc>
          <w:tcPr>
            <w:tcW w:w="1170" w:type="dxa"/>
          </w:tcPr>
          <w:p w14:paraId="0F4EB02A" w14:textId="77777777" w:rsidR="00F34D83" w:rsidRPr="00BE1811" w:rsidRDefault="00F34D83" w:rsidP="00132342">
            <w:pPr>
              <w:spacing w:before="100" w:beforeAutospacing="1" w:after="100" w:afterAutospacing="1" w:line="240" w:lineRule="auto"/>
              <w:jc w:val="both"/>
            </w:pPr>
          </w:p>
        </w:tc>
      </w:tr>
      <w:tr w:rsidR="00D76FD2" w:rsidRPr="00BE1811" w14:paraId="7821F208" w14:textId="77777777" w:rsidTr="00132342">
        <w:tc>
          <w:tcPr>
            <w:tcW w:w="7252" w:type="dxa"/>
          </w:tcPr>
          <w:p w14:paraId="2E678063" w14:textId="77777777" w:rsidR="00F34D83" w:rsidRPr="00BE1811" w:rsidRDefault="00F34D83" w:rsidP="00FE041E">
            <w:pPr>
              <w:numPr>
                <w:ilvl w:val="0"/>
                <w:numId w:val="32"/>
              </w:numPr>
              <w:tabs>
                <w:tab w:val="left" w:pos="318"/>
              </w:tabs>
              <w:spacing w:before="100" w:beforeAutospacing="1" w:after="100" w:afterAutospacing="1" w:line="240" w:lineRule="auto"/>
              <w:jc w:val="both"/>
            </w:pPr>
            <w:r w:rsidRPr="00BE1811">
              <w:rPr>
                <w:i/>
              </w:rPr>
              <w:t>Capacitatea clusterului de a continua activitățile propuse cu investiția realizată, după încetarea finanțării nerambursabile;</w:t>
            </w:r>
          </w:p>
          <w:p w14:paraId="53B514FB" w14:textId="77777777" w:rsidR="00F34D83" w:rsidRPr="00BE1811" w:rsidRDefault="00F34D83" w:rsidP="00FE041E">
            <w:pPr>
              <w:numPr>
                <w:ilvl w:val="0"/>
                <w:numId w:val="32"/>
              </w:numPr>
              <w:spacing w:before="100" w:beforeAutospacing="1" w:after="100" w:afterAutospacing="1" w:line="240" w:lineRule="auto"/>
              <w:jc w:val="both"/>
              <w:rPr>
                <w:i/>
              </w:rPr>
            </w:pPr>
            <w:r w:rsidRPr="00BE1811">
              <w:rPr>
                <w:i/>
              </w:rPr>
              <w:t>Existența unui colectiv cu experiență în cadrul unităților/laboratoarelor CD sprijinite;</w:t>
            </w:r>
          </w:p>
          <w:p w14:paraId="64F2B1CE" w14:textId="77777777" w:rsidR="00414176" w:rsidRPr="00BE1811" w:rsidRDefault="00F34D83" w:rsidP="00D24931">
            <w:pPr>
              <w:numPr>
                <w:ilvl w:val="0"/>
                <w:numId w:val="32"/>
              </w:numPr>
              <w:spacing w:before="100" w:beforeAutospacing="1" w:after="100" w:afterAutospacing="1" w:line="240" w:lineRule="auto"/>
              <w:jc w:val="both"/>
              <w:rPr>
                <w:i/>
              </w:rPr>
            </w:pPr>
            <w:r w:rsidRPr="00BE1811">
              <w:rPr>
                <w:i/>
              </w:rPr>
              <w:t>Calitatea suportului  strategic și administrativ asigurată de organizația care gestionează și exploatează clusterul(beneficiarul direct al proiectului).</w:t>
            </w:r>
          </w:p>
        </w:tc>
        <w:tc>
          <w:tcPr>
            <w:tcW w:w="3150" w:type="dxa"/>
            <w:gridSpan w:val="3"/>
            <w:shd w:val="pct10" w:color="auto" w:fill="auto"/>
          </w:tcPr>
          <w:p w14:paraId="4D9C16C2" w14:textId="77777777" w:rsidR="00F34D83" w:rsidRPr="00BE1811" w:rsidRDefault="00F34D83" w:rsidP="00132342">
            <w:pPr>
              <w:spacing w:before="100" w:beforeAutospacing="1" w:after="100" w:afterAutospacing="1" w:line="240" w:lineRule="auto"/>
              <w:jc w:val="both"/>
            </w:pPr>
          </w:p>
        </w:tc>
      </w:tr>
    </w:tbl>
    <w:p w14:paraId="494F09C7" w14:textId="77777777" w:rsidR="00F34D83" w:rsidRPr="00BE1811" w:rsidRDefault="00F34D83" w:rsidP="00F34D83">
      <w:pPr>
        <w:spacing w:before="100" w:beforeAutospacing="1" w:after="100" w:afterAutospacing="1" w:line="240" w:lineRule="auto"/>
        <w:rPr>
          <w:b/>
        </w:rPr>
      </w:pPr>
      <w:bookmarkStart w:id="129" w:name="_Toc401827812"/>
      <w:bookmarkStart w:id="130" w:name="_Toc401828792"/>
      <w:r w:rsidRPr="00BE1811">
        <w:rPr>
          <w:b/>
        </w:rPr>
        <w:t xml:space="preserve">Criteriul 3.1 Impactul </w:t>
      </w:r>
      <w:proofErr w:type="spellStart"/>
      <w:r w:rsidRPr="00BE1811">
        <w:rPr>
          <w:b/>
        </w:rPr>
        <w:t>socio</w:t>
      </w:r>
      <w:proofErr w:type="spellEnd"/>
      <w:r w:rsidRPr="00BE1811">
        <w:rPr>
          <w:b/>
        </w:rPr>
        <w:t>-economic</w:t>
      </w:r>
      <w:bookmarkEnd w:id="129"/>
      <w:bookmarkEnd w:id="130"/>
    </w:p>
    <w:p w14:paraId="7836EE48" w14:textId="77777777" w:rsidR="00F34D83" w:rsidRPr="00BE1811" w:rsidRDefault="00F34D83" w:rsidP="00F34D83">
      <w:pPr>
        <w:spacing w:before="100" w:beforeAutospacing="1" w:after="100" w:afterAutospacing="1" w:line="240" w:lineRule="auto"/>
        <w:jc w:val="both"/>
      </w:pPr>
      <w:r w:rsidRPr="00BE1811">
        <w:t xml:space="preserve">Pentru aceasta secțiune se va examina Cererea de finanțare, în special capitolele: </w:t>
      </w:r>
    </w:p>
    <w:p w14:paraId="6E603BEF" w14:textId="3DEC48E2" w:rsidR="00F34D83" w:rsidRPr="00BE1811" w:rsidRDefault="00F34D83" w:rsidP="00356FEB">
      <w:pPr>
        <w:spacing w:after="0" w:line="240" w:lineRule="auto"/>
      </w:pPr>
      <w:bookmarkStart w:id="131" w:name="_Toc401827813"/>
      <w:bookmarkStart w:id="132" w:name="_Toc401828793"/>
      <w:r w:rsidRPr="00BE1811">
        <w:t>4. Informa</w:t>
      </w:r>
      <w:r w:rsidR="0097285E">
        <w:t>ț</w:t>
      </w:r>
      <w:r w:rsidRPr="00BE1811">
        <w:t>ii privind proiectul,</w:t>
      </w:r>
      <w:bookmarkEnd w:id="131"/>
      <w:bookmarkEnd w:id="132"/>
    </w:p>
    <w:p w14:paraId="7CE842B8" w14:textId="77777777" w:rsidR="00F34D83" w:rsidRPr="00BE1811" w:rsidRDefault="00F34D83" w:rsidP="00356FEB">
      <w:pPr>
        <w:spacing w:after="0" w:line="240" w:lineRule="auto"/>
      </w:pPr>
      <w:bookmarkStart w:id="133" w:name="_Toc401827814"/>
      <w:bookmarkStart w:id="134" w:name="_Toc401828794"/>
      <w:r w:rsidRPr="00BE1811">
        <w:t>5. Indicatori,</w:t>
      </w:r>
      <w:bookmarkEnd w:id="133"/>
      <w:bookmarkEnd w:id="134"/>
    </w:p>
    <w:p w14:paraId="755499A2" w14:textId="2BC66088" w:rsidR="00CE5D4F" w:rsidRPr="00BE1811" w:rsidRDefault="002C203A" w:rsidP="005F20AF">
      <w:pPr>
        <w:spacing w:after="0" w:line="240" w:lineRule="auto"/>
        <w:jc w:val="both"/>
      </w:pPr>
      <w:r w:rsidRPr="00BE1811">
        <w:t>Se va verifica existen</w:t>
      </w:r>
      <w:r w:rsidR="0097285E">
        <w:t>ț</w:t>
      </w:r>
      <w:r w:rsidRPr="00BE1811">
        <w:t>a indicatorilor obligatorii c</w:t>
      </w:r>
      <w:r w:rsidR="0097285E">
        <w:t>â</w:t>
      </w:r>
      <w:r w:rsidRPr="00BE1811">
        <w:t xml:space="preserve">t </w:t>
      </w:r>
      <w:r w:rsidR="0097285E">
        <w:t>ș</w:t>
      </w:r>
      <w:r w:rsidRPr="00BE1811">
        <w:t xml:space="preserve">i a celor suplimentari, modul de calcul conform </w:t>
      </w:r>
      <w:r w:rsidR="005F20AF" w:rsidRPr="00BE1811">
        <w:t>instrucțiunilor aferente, menționate în</w:t>
      </w:r>
      <w:r w:rsidRPr="00BE1811">
        <w:t xml:space="preserve"> capitolul </w:t>
      </w:r>
      <w:r w:rsidR="007F2F9A" w:rsidRPr="00BE1811">
        <w:t xml:space="preserve">1.6. </w:t>
      </w:r>
      <w:r w:rsidR="00CE5D4F" w:rsidRPr="00BE1811">
        <w:t xml:space="preserve">privind indicatorii, </w:t>
      </w:r>
      <w:r w:rsidRPr="00BE1811">
        <w:t xml:space="preserve">justificarea </w:t>
      </w:r>
      <w:r w:rsidR="00CE5D4F" w:rsidRPr="00BE1811">
        <w:t>indicatorilor,  valoare</w:t>
      </w:r>
      <w:r w:rsidRPr="00BE1811">
        <w:t xml:space="preserve">a </w:t>
      </w:r>
      <w:r w:rsidR="00CE5D4F" w:rsidRPr="00BE1811">
        <w:t>real</w:t>
      </w:r>
      <w:r w:rsidR="0097285E">
        <w:t>ă a</w:t>
      </w:r>
      <w:r w:rsidR="00CE5D4F" w:rsidRPr="00BE1811">
        <w:t xml:space="preserve">  </w:t>
      </w:r>
      <w:r w:rsidRPr="00BE1811">
        <w:t xml:space="preserve">indicatorului </w:t>
      </w:r>
      <w:r w:rsidR="0097285E">
        <w:t>ș</w:t>
      </w:r>
      <w:r w:rsidRPr="00BE1811">
        <w:t xml:space="preserve">i </w:t>
      </w:r>
      <w:r w:rsidR="0097285E">
        <w:t>î</w:t>
      </w:r>
      <w:r w:rsidRPr="00BE1811">
        <w:t xml:space="preserve">ncadrarea </w:t>
      </w:r>
      <w:r w:rsidR="0097285E">
        <w:t>î</w:t>
      </w:r>
      <w:r w:rsidRPr="00BE1811">
        <w:t xml:space="preserve">n </w:t>
      </w:r>
      <w:r w:rsidR="007F2F9A" w:rsidRPr="00BE1811">
        <w:t xml:space="preserve">obiectivul </w:t>
      </w:r>
      <w:r w:rsidRPr="00BE1811">
        <w:t>proiect</w:t>
      </w:r>
      <w:r w:rsidR="007F2F9A" w:rsidRPr="00BE1811">
        <w:t>ului.</w:t>
      </w:r>
    </w:p>
    <w:p w14:paraId="4996C161" w14:textId="77777777" w:rsidR="0092005D" w:rsidRPr="00BE1811" w:rsidRDefault="00CE5D4F" w:rsidP="005F20AF">
      <w:pPr>
        <w:spacing w:after="0" w:line="240" w:lineRule="auto"/>
        <w:jc w:val="both"/>
      </w:pPr>
      <w:r w:rsidRPr="00BE1811">
        <w:t xml:space="preserve">Indicatorul trebuie să fie bine justificat din punct de vedere teoretic </w:t>
      </w:r>
      <w:proofErr w:type="spellStart"/>
      <w:r w:rsidRPr="00BE1811">
        <w:t>şi</w:t>
      </w:r>
      <w:proofErr w:type="spellEnd"/>
      <w:r w:rsidRPr="00BE1811">
        <w:t xml:space="preserve"> </w:t>
      </w:r>
      <w:proofErr w:type="spellStart"/>
      <w:r w:rsidRPr="00BE1811">
        <w:t>ştiinţific</w:t>
      </w:r>
      <w:proofErr w:type="spellEnd"/>
      <w:r w:rsidRPr="00BE1811">
        <w:t>;</w:t>
      </w:r>
    </w:p>
    <w:p w14:paraId="378584E0" w14:textId="77777777" w:rsidR="00E562CD" w:rsidRPr="00BE1811" w:rsidRDefault="00CE5D4F" w:rsidP="005F20AF">
      <w:pPr>
        <w:spacing w:after="0" w:line="240" w:lineRule="auto"/>
        <w:jc w:val="both"/>
      </w:pPr>
      <w:r w:rsidRPr="00BE1811">
        <w:t>Indicatorul trebuie să fie bine fundamentat, în strâns</w:t>
      </w:r>
      <w:r w:rsidR="0092005D" w:rsidRPr="00BE1811">
        <w:t xml:space="preserve">ă legătură cu planul de </w:t>
      </w:r>
      <w:proofErr w:type="spellStart"/>
      <w:r w:rsidR="0092005D" w:rsidRPr="00BE1811">
        <w:t>acţiune</w:t>
      </w:r>
      <w:proofErr w:type="spellEnd"/>
      <w:r w:rsidR="0092005D" w:rsidRPr="00BE1811">
        <w:t xml:space="preserve"> al proiectului</w:t>
      </w:r>
      <w:r w:rsidRPr="00BE1811">
        <w:t>;</w:t>
      </w:r>
    </w:p>
    <w:p w14:paraId="184748AA" w14:textId="77777777" w:rsidR="002C203A" w:rsidRPr="00BE1811" w:rsidRDefault="002C203A" w:rsidP="005F20AF">
      <w:pPr>
        <w:spacing w:after="0" w:line="240" w:lineRule="auto"/>
        <w:jc w:val="both"/>
      </w:pPr>
    </w:p>
    <w:p w14:paraId="01BB5995" w14:textId="77777777" w:rsidR="00F34D83" w:rsidRPr="00BE1811" w:rsidRDefault="00F34D83" w:rsidP="00356FEB">
      <w:pPr>
        <w:spacing w:after="0" w:line="240" w:lineRule="auto"/>
      </w:pPr>
      <w:bookmarkStart w:id="135" w:name="_Toc401827815"/>
      <w:bookmarkStart w:id="136" w:name="_Toc401828795"/>
      <w:r w:rsidRPr="00BE1811">
        <w:t>7. Concordanța cu politicile UE și legislația națională,</w:t>
      </w:r>
      <w:bookmarkEnd w:id="135"/>
      <w:bookmarkEnd w:id="136"/>
    </w:p>
    <w:p w14:paraId="0B6868F9" w14:textId="77777777" w:rsidR="00F34D83" w:rsidRPr="00BE1811" w:rsidRDefault="00F34D83" w:rsidP="00356FEB">
      <w:pPr>
        <w:spacing w:after="0" w:line="240" w:lineRule="auto"/>
      </w:pPr>
      <w:r w:rsidRPr="00BE1811">
        <w:t>8. Pachetul de finanțare a proiectului,</w:t>
      </w:r>
    </w:p>
    <w:p w14:paraId="3F8FC2A5" w14:textId="7472177F" w:rsidR="00F34D83" w:rsidRPr="00BE1811" w:rsidRDefault="00F34D83" w:rsidP="00356FEB">
      <w:pPr>
        <w:spacing w:after="0" w:line="240" w:lineRule="auto"/>
      </w:pPr>
      <w:r w:rsidRPr="00BE1811">
        <w:rPr>
          <w:noProof/>
          <w:color w:val="000000" w:themeColor="text1"/>
        </w:rPr>
        <w:t xml:space="preserve">precum și Documentul strategic al </w:t>
      </w:r>
      <w:r w:rsidR="005938BB" w:rsidRPr="00BE1811">
        <w:rPr>
          <w:noProof/>
          <w:color w:val="000000" w:themeColor="text1"/>
        </w:rPr>
        <w:t xml:space="preserve">organizației </w:t>
      </w:r>
      <w:r w:rsidRPr="00BE1811">
        <w:rPr>
          <w:noProof/>
          <w:color w:val="000000" w:themeColor="text1"/>
        </w:rPr>
        <w:t xml:space="preserve">clusterului și </w:t>
      </w:r>
      <w:r w:rsidR="0097285E">
        <w:rPr>
          <w:noProof/>
        </w:rPr>
        <w:t>studiul de fezabilitate</w:t>
      </w:r>
      <w:r w:rsidR="0097285E" w:rsidRPr="00BE1811">
        <w:rPr>
          <w:noProof/>
          <w:color w:val="000000" w:themeColor="text1"/>
        </w:rPr>
        <w:t xml:space="preserve"> </w:t>
      </w:r>
      <w:r w:rsidR="0097285E">
        <w:rPr>
          <w:noProof/>
          <w:color w:val="000000" w:themeColor="text1"/>
        </w:rPr>
        <w:t>/</w:t>
      </w:r>
      <w:r w:rsidR="003311F6" w:rsidRPr="00BE1811">
        <w:rPr>
          <w:noProof/>
          <w:color w:val="000000" w:themeColor="text1"/>
        </w:rPr>
        <w:t>documentatia de avizare a lucrarilor de interven</w:t>
      </w:r>
      <w:r w:rsidR="0097285E">
        <w:rPr>
          <w:noProof/>
          <w:color w:val="000000" w:themeColor="text1"/>
        </w:rPr>
        <w:t>ț</w:t>
      </w:r>
      <w:r w:rsidR="003311F6" w:rsidRPr="00BE1811">
        <w:rPr>
          <w:noProof/>
          <w:color w:val="000000" w:themeColor="text1"/>
        </w:rPr>
        <w:t>ii/Plan de afaceri</w:t>
      </w:r>
      <w:r w:rsidR="00B6482B" w:rsidRPr="00BE1811">
        <w:rPr>
          <w:noProof/>
          <w:color w:val="000000" w:themeColor="text1"/>
        </w:rPr>
        <w:t xml:space="preserve"> (după caz</w:t>
      </w:r>
      <w:r w:rsidR="00B6482B" w:rsidRPr="00BE1811">
        <w:t>)</w:t>
      </w:r>
      <w:r w:rsidRPr="00BE1811">
        <w:t xml:space="preserve"> care însoțesc proiectul.</w:t>
      </w:r>
    </w:p>
    <w:p w14:paraId="092B0888" w14:textId="77777777" w:rsidR="00F34D83" w:rsidRPr="00BE1811" w:rsidRDefault="00F34D83" w:rsidP="00F34D83">
      <w:pPr>
        <w:spacing w:before="100" w:beforeAutospacing="1" w:after="100" w:afterAutospacing="1" w:line="240" w:lineRule="auto"/>
        <w:jc w:val="both"/>
      </w:pPr>
      <w:r w:rsidRPr="00BE1811">
        <w:t xml:space="preserve">Se va evalua impactul </w:t>
      </w:r>
      <w:proofErr w:type="spellStart"/>
      <w:r w:rsidRPr="00BE1811">
        <w:t>socio</w:t>
      </w:r>
      <w:proofErr w:type="spellEnd"/>
      <w:r w:rsidRPr="00BE1811">
        <w:t xml:space="preserve">-economic al proiectului asupra dezvoltării ulterioare a clusterului. </w:t>
      </w:r>
    </w:p>
    <w:p w14:paraId="52F2F05E" w14:textId="77777777" w:rsidR="00F34D83" w:rsidRPr="00BE1811" w:rsidRDefault="00F34D83" w:rsidP="00F34D83">
      <w:pPr>
        <w:spacing w:before="100" w:beforeAutospacing="1" w:after="100" w:afterAutospacing="1" w:line="240" w:lineRule="auto"/>
        <w:jc w:val="both"/>
      </w:pPr>
      <w:r w:rsidRPr="00BE1811">
        <w:t>Se va aprecia</w:t>
      </w:r>
      <w:r w:rsidR="00B31048" w:rsidRPr="00BE1811">
        <w:rPr>
          <w:noProof/>
        </w:rPr>
        <w:t xml:space="preserve"> </w:t>
      </w:r>
      <w:r w:rsidRPr="00BE1811">
        <w:t xml:space="preserve"> dacă clusterul, cu ajutorul finanțării, își întărește poziția pe piață și își îmbunătățește performanța economică, de exemplu prin creșterea cifrei de afaceri agregate sau al volumului agregat al vânzărilor sau al volumului agregat al exporturilor etc. </w:t>
      </w:r>
    </w:p>
    <w:p w14:paraId="4CFC315F" w14:textId="77777777" w:rsidR="00F34D83" w:rsidRPr="00BE1811" w:rsidRDefault="00F34D83" w:rsidP="00F34D83">
      <w:pPr>
        <w:spacing w:before="100" w:beforeAutospacing="1" w:after="100" w:afterAutospacing="1" w:line="240" w:lineRule="auto"/>
        <w:jc w:val="both"/>
      </w:pPr>
      <w:r w:rsidRPr="00BE1811">
        <w:t xml:space="preserve">Se va evalua propunerea din punct de vedere al  realismului acesteia  privind menținerea și crearea de noi locuri de muncă de înaltă calificare la nivel de </w:t>
      </w:r>
      <w:r w:rsidR="005938BB" w:rsidRPr="00BE1811">
        <w:rPr>
          <w:noProof/>
          <w:color w:val="000000" w:themeColor="text1"/>
        </w:rPr>
        <w:t xml:space="preserve">organizația </w:t>
      </w:r>
      <w:r w:rsidRPr="00BE1811">
        <w:rPr>
          <w:noProof/>
          <w:color w:val="000000" w:themeColor="text1"/>
        </w:rPr>
        <w:t>cluster</w:t>
      </w:r>
      <w:r w:rsidR="005938BB" w:rsidRPr="00BE1811">
        <w:rPr>
          <w:noProof/>
          <w:color w:val="000000" w:themeColor="text1"/>
        </w:rPr>
        <w:t>ului</w:t>
      </w:r>
      <w:r w:rsidRPr="00BE1811">
        <w:rPr>
          <w:noProof/>
          <w:color w:val="000000" w:themeColor="text1"/>
        </w:rPr>
        <w:t xml:space="preserve">. </w:t>
      </w:r>
    </w:p>
    <w:p w14:paraId="01FEE095" w14:textId="77777777" w:rsidR="00F34D83" w:rsidRPr="00BE1811" w:rsidRDefault="00F34D83" w:rsidP="00F34D83">
      <w:pPr>
        <w:pStyle w:val="BodyTextIndent"/>
        <w:spacing w:before="100" w:beforeAutospacing="1" w:after="100" w:afterAutospacing="1" w:line="240" w:lineRule="auto"/>
        <w:ind w:left="0"/>
        <w:jc w:val="both"/>
      </w:pPr>
      <w:r w:rsidRPr="00BE1811">
        <w:t>Se va considera că are un impact  negativ dac</w:t>
      </w:r>
      <w:r w:rsidRPr="00BE1811">
        <w:rPr>
          <w:kern w:val="28"/>
        </w:rPr>
        <w:t>ă</w:t>
      </w:r>
      <w:r w:rsidRPr="00BE1811">
        <w:t xml:space="preserve"> p</w:t>
      </w:r>
      <w:r w:rsidRPr="00BE1811">
        <w:rPr>
          <w:kern w:val="28"/>
        </w:rPr>
        <w:t xml:space="preserve">roiectul nu respectă legislația în domeniul egalității de șanse și protecției mediului. </w:t>
      </w:r>
      <w:r w:rsidRPr="00BE1811">
        <w:t xml:space="preserve">Se va evalua contribuția proiectului (contribuția activităților de cercetare-dezvoltare și inovare  previzionate să se realizeze în cluster ca urmare a </w:t>
      </w:r>
      <w:proofErr w:type="spellStart"/>
      <w:r w:rsidRPr="00BE1811">
        <w:t>investiței</w:t>
      </w:r>
      <w:proofErr w:type="spellEnd"/>
      <w:r w:rsidRPr="00BE1811">
        <w:t xml:space="preserve"> realizate prin proiect) la promovarea dezvoltării durabile și a egalității de șanse.</w:t>
      </w:r>
    </w:p>
    <w:p w14:paraId="29FA6A27" w14:textId="77777777" w:rsidR="006C2B5F" w:rsidRPr="00BE1811" w:rsidRDefault="00F34D83" w:rsidP="006C2B5F">
      <w:pPr>
        <w:spacing w:before="100" w:beforeAutospacing="1" w:after="100" w:afterAutospacing="1" w:line="240" w:lineRule="auto"/>
        <w:jc w:val="both"/>
      </w:pPr>
      <w:r w:rsidRPr="00BE1811">
        <w:t>Se va urmări corelarea cu indicatorii proiectului.</w:t>
      </w:r>
      <w:r w:rsidR="006C2B5F" w:rsidRPr="00BE1811">
        <w:t xml:space="preserve"> Se va verifica realitatea atingerii </w:t>
      </w:r>
      <w:r w:rsidR="008F7358" w:rsidRPr="00BE1811">
        <w:rPr>
          <w:noProof/>
          <w:color w:val="000000" w:themeColor="text1"/>
        </w:rPr>
        <w:t xml:space="preserve">valorii/țintelor </w:t>
      </w:r>
      <w:r w:rsidR="006C2B5F" w:rsidRPr="00BE1811">
        <w:rPr>
          <w:noProof/>
          <w:color w:val="000000" w:themeColor="text1"/>
        </w:rPr>
        <w:t xml:space="preserve">indicatorilor de rezultat </w:t>
      </w:r>
      <w:r w:rsidR="006C2B5F" w:rsidRPr="00BE1811">
        <w:t>selectați, metoda de calcul avută în vedere la stabilirea cuantumului acestora și modul de justificare al atingerii acestora.</w:t>
      </w:r>
    </w:p>
    <w:p w14:paraId="06C73297" w14:textId="77777777" w:rsidR="00F34D83" w:rsidRPr="00BE1811" w:rsidRDefault="00F34D83" w:rsidP="00F34D83">
      <w:pPr>
        <w:spacing w:before="100" w:beforeAutospacing="1" w:after="100" w:afterAutospacing="1" w:line="240" w:lineRule="auto"/>
        <w:jc w:val="both"/>
        <w:rPr>
          <w:b/>
        </w:rPr>
      </w:pPr>
      <w:r w:rsidRPr="00BE1811">
        <w:rPr>
          <w:b/>
        </w:rPr>
        <w:t xml:space="preserve">Criteriul 3.2 Sustenabilitate </w:t>
      </w:r>
    </w:p>
    <w:p w14:paraId="22EC7BDC" w14:textId="57FC5806" w:rsidR="00F34D83" w:rsidRPr="00BE1811" w:rsidRDefault="00F34D83" w:rsidP="00F34D83">
      <w:pPr>
        <w:pStyle w:val="BodyTextIndent"/>
        <w:spacing w:before="100" w:beforeAutospacing="1" w:after="100" w:afterAutospacing="1" w:line="240" w:lineRule="auto"/>
        <w:ind w:left="0"/>
      </w:pPr>
      <w:r w:rsidRPr="00BE1811">
        <w:t>Pentru aceast</w:t>
      </w:r>
      <w:r w:rsidR="0097285E">
        <w:t>ă</w:t>
      </w:r>
      <w:r w:rsidRPr="00BE1811">
        <w:t xml:space="preserve"> secțiune se va examina Cererea de finanțare,  în special capitolele:</w:t>
      </w:r>
    </w:p>
    <w:p w14:paraId="655878D1" w14:textId="06C9C5CF" w:rsidR="00F34D83" w:rsidRPr="00BE1811" w:rsidRDefault="00F34D83" w:rsidP="00356FEB">
      <w:pPr>
        <w:spacing w:after="0" w:line="240" w:lineRule="auto"/>
      </w:pPr>
      <w:bookmarkStart w:id="137" w:name="_Toc401827825"/>
      <w:bookmarkStart w:id="138" w:name="_Toc401828805"/>
      <w:bookmarkStart w:id="139" w:name="_Toc401831915"/>
      <w:r w:rsidRPr="00BE1811">
        <w:t>4. Informa</w:t>
      </w:r>
      <w:r w:rsidR="0097285E">
        <w:t>ț</w:t>
      </w:r>
      <w:r w:rsidRPr="00BE1811">
        <w:t>ii privind proiectul,</w:t>
      </w:r>
    </w:p>
    <w:p w14:paraId="0E1FD839" w14:textId="77777777" w:rsidR="0092005D" w:rsidRPr="00BE1811" w:rsidRDefault="00F34D83" w:rsidP="007F2F9A">
      <w:pPr>
        <w:spacing w:after="0" w:line="240" w:lineRule="auto"/>
      </w:pPr>
      <w:r w:rsidRPr="00BE1811">
        <w:t xml:space="preserve">5. Indicatori, </w:t>
      </w:r>
    </w:p>
    <w:p w14:paraId="76B6C491" w14:textId="6B0A1AAA" w:rsidR="0092005D" w:rsidRPr="00BE1811" w:rsidRDefault="0092005D" w:rsidP="00187966">
      <w:pPr>
        <w:spacing w:after="0" w:line="240" w:lineRule="auto"/>
        <w:jc w:val="both"/>
      </w:pPr>
      <w:r w:rsidRPr="00BE1811">
        <w:t>Se va verifica existen</w:t>
      </w:r>
      <w:r w:rsidR="0097285E">
        <w:t>ț</w:t>
      </w:r>
      <w:r w:rsidRPr="00BE1811">
        <w:t>a indicatorilor obligatorii c</w:t>
      </w:r>
      <w:r w:rsidR="0097285E">
        <w:t>â</w:t>
      </w:r>
      <w:r w:rsidRPr="00BE1811">
        <w:t xml:space="preserve">t </w:t>
      </w:r>
      <w:r w:rsidR="0097285E">
        <w:t>ș</w:t>
      </w:r>
      <w:r w:rsidRPr="00BE1811">
        <w:t xml:space="preserve">i a celor suplimentari, modul de calcul conform </w:t>
      </w:r>
      <w:r w:rsidR="005F20AF" w:rsidRPr="00BE1811">
        <w:t xml:space="preserve">instrucțiunilor menționate în </w:t>
      </w:r>
      <w:r w:rsidRPr="00BE1811">
        <w:t xml:space="preserve"> capitolul 1.6. privind indicatorii, justificarea indicatorilor,  valoarea real</w:t>
      </w:r>
      <w:r w:rsidR="0097285E">
        <w:t>ă a</w:t>
      </w:r>
      <w:r w:rsidRPr="00BE1811">
        <w:t xml:space="preserve">  indicatorului </w:t>
      </w:r>
      <w:r w:rsidR="0097285E">
        <w:t>ș</w:t>
      </w:r>
      <w:r w:rsidRPr="00BE1811">
        <w:t xml:space="preserve">i </w:t>
      </w:r>
      <w:r w:rsidR="0097285E">
        <w:t>î</w:t>
      </w:r>
      <w:r w:rsidRPr="00BE1811">
        <w:t xml:space="preserve">ncadrarea </w:t>
      </w:r>
      <w:r w:rsidR="0097285E">
        <w:t>î</w:t>
      </w:r>
      <w:r w:rsidRPr="00BE1811">
        <w:t>n obiectivul proiectului.</w:t>
      </w:r>
    </w:p>
    <w:p w14:paraId="5C9FE1EA" w14:textId="77777777" w:rsidR="0092005D" w:rsidRPr="00BE1811" w:rsidRDefault="0092005D" w:rsidP="0092005D">
      <w:pPr>
        <w:spacing w:after="0" w:line="240" w:lineRule="auto"/>
      </w:pPr>
      <w:r w:rsidRPr="00BE1811">
        <w:t xml:space="preserve">Indicatorul trebuie să fie bine justificat din punct de vedere teoretic </w:t>
      </w:r>
      <w:proofErr w:type="spellStart"/>
      <w:r w:rsidRPr="00BE1811">
        <w:t>şi</w:t>
      </w:r>
      <w:proofErr w:type="spellEnd"/>
      <w:r w:rsidRPr="00BE1811">
        <w:t xml:space="preserve"> </w:t>
      </w:r>
      <w:proofErr w:type="spellStart"/>
      <w:r w:rsidRPr="00BE1811">
        <w:t>ştiinţific</w:t>
      </w:r>
      <w:proofErr w:type="spellEnd"/>
      <w:r w:rsidRPr="00BE1811">
        <w:t>;</w:t>
      </w:r>
    </w:p>
    <w:p w14:paraId="295A4ED9" w14:textId="16642807" w:rsidR="00F34D83" w:rsidRPr="00BE1811" w:rsidRDefault="0092005D" w:rsidP="00356FEB">
      <w:pPr>
        <w:spacing w:after="0" w:line="240" w:lineRule="auto"/>
      </w:pPr>
      <w:r w:rsidRPr="00BE1811">
        <w:lastRenderedPageBreak/>
        <w:t xml:space="preserve">Indicatorul trebuie să fie bine fundamentat, în strânsă legătură cu planul de </w:t>
      </w:r>
      <w:proofErr w:type="spellStart"/>
      <w:r w:rsidRPr="00BE1811">
        <w:t>acţiune</w:t>
      </w:r>
      <w:proofErr w:type="spellEnd"/>
      <w:r w:rsidRPr="00BE1811">
        <w:t xml:space="preserve"> al proiectului;</w:t>
      </w:r>
    </w:p>
    <w:p w14:paraId="088FB0B4" w14:textId="77777777" w:rsidR="00F34D83" w:rsidRPr="00BE1811" w:rsidRDefault="00F34D83" w:rsidP="00356FEB">
      <w:pPr>
        <w:spacing w:after="0" w:line="240" w:lineRule="auto"/>
      </w:pPr>
      <w:r w:rsidRPr="00BE1811">
        <w:t>6. Sustenabilitatea proiectului</w:t>
      </w:r>
      <w:bookmarkEnd w:id="137"/>
      <w:bookmarkEnd w:id="138"/>
      <w:bookmarkEnd w:id="139"/>
      <w:r w:rsidRPr="00BE1811">
        <w:t>,</w:t>
      </w:r>
    </w:p>
    <w:p w14:paraId="0B7AA304" w14:textId="77777777" w:rsidR="00F34D83" w:rsidRPr="00BE1811" w:rsidRDefault="00F34D83" w:rsidP="00356FEB">
      <w:pPr>
        <w:spacing w:after="0" w:line="240" w:lineRule="auto"/>
        <w:jc w:val="both"/>
      </w:pPr>
      <w:r w:rsidRPr="00BE1811">
        <w:t>8. Pachetul de finanțare a proiectului,</w:t>
      </w:r>
    </w:p>
    <w:p w14:paraId="7ACC77B6" w14:textId="40FDF410" w:rsidR="00F34D83" w:rsidRPr="00BE1811" w:rsidRDefault="00C37462" w:rsidP="00356FEB">
      <w:pPr>
        <w:spacing w:after="0" w:line="240" w:lineRule="auto"/>
      </w:pPr>
      <w:r w:rsidRPr="00BE1811">
        <w:rPr>
          <w:noProof/>
        </w:rPr>
        <w:t xml:space="preserve">9. </w:t>
      </w:r>
      <w:r w:rsidR="00F34D83" w:rsidRPr="00BE1811">
        <w:t>CV-urile echipei de implementare,</w:t>
      </w:r>
      <w:r w:rsidR="006032FC" w:rsidRPr="00BE1811">
        <w:t xml:space="preserve"> </w:t>
      </w:r>
      <w:r w:rsidR="00F34D83" w:rsidRPr="00BE1811">
        <w:t xml:space="preserve">precum și Documentul strategic al </w:t>
      </w:r>
      <w:r w:rsidR="008F7358" w:rsidRPr="00BE1811">
        <w:rPr>
          <w:noProof/>
          <w:color w:val="000000" w:themeColor="text1"/>
        </w:rPr>
        <w:t xml:space="preserve">organizației </w:t>
      </w:r>
      <w:r w:rsidR="00F34D83" w:rsidRPr="00BE1811">
        <w:rPr>
          <w:noProof/>
          <w:color w:val="000000" w:themeColor="text1"/>
        </w:rPr>
        <w:t xml:space="preserve">clusterului și </w:t>
      </w:r>
      <w:r w:rsidR="0097285E">
        <w:rPr>
          <w:noProof/>
        </w:rPr>
        <w:t>studiul de fezabilitate</w:t>
      </w:r>
      <w:r w:rsidR="0097285E" w:rsidRPr="00BE1811">
        <w:t xml:space="preserve"> </w:t>
      </w:r>
      <w:r w:rsidR="0097285E">
        <w:t>/</w:t>
      </w:r>
      <w:r w:rsidR="003311F6" w:rsidRPr="00BE1811">
        <w:t>documenta</w:t>
      </w:r>
      <w:r w:rsidR="0097285E">
        <w:t>ț</w:t>
      </w:r>
      <w:r w:rsidR="003311F6" w:rsidRPr="00BE1811">
        <w:t>ia de avizare a lucr</w:t>
      </w:r>
      <w:r w:rsidR="0097285E">
        <w:t>ă</w:t>
      </w:r>
      <w:r w:rsidR="003311F6" w:rsidRPr="00BE1811">
        <w:t>rilor de interven</w:t>
      </w:r>
      <w:r w:rsidR="0097285E">
        <w:t>ț</w:t>
      </w:r>
      <w:r w:rsidR="003311F6" w:rsidRPr="00BE1811">
        <w:t>ii/Plan de afaceri</w:t>
      </w:r>
      <w:r w:rsidR="008D7AE6" w:rsidRPr="00BE1811">
        <w:rPr>
          <w:noProof/>
        </w:rPr>
        <w:t xml:space="preserve"> </w:t>
      </w:r>
      <w:r w:rsidR="00F34D83" w:rsidRPr="00BE1811">
        <w:rPr>
          <w:noProof/>
        </w:rPr>
        <w:t xml:space="preserve"> (</w:t>
      </w:r>
      <w:r w:rsidR="008D7AE6" w:rsidRPr="00BE1811">
        <w:rPr>
          <w:noProof/>
        </w:rPr>
        <w:t>dup</w:t>
      </w:r>
      <w:r w:rsidR="006032FC" w:rsidRPr="00BE1811">
        <w:rPr>
          <w:noProof/>
        </w:rPr>
        <w:t>ă</w:t>
      </w:r>
      <w:r w:rsidR="008D7AE6" w:rsidRPr="00BE1811">
        <w:rPr>
          <w:noProof/>
        </w:rPr>
        <w:t xml:space="preserve"> caz</w:t>
      </w:r>
      <w:r w:rsidR="00F34D83" w:rsidRPr="00BE1811">
        <w:rPr>
          <w:noProof/>
        </w:rPr>
        <w:t>)</w:t>
      </w:r>
      <w:r w:rsidR="00F34D83" w:rsidRPr="00BE1811">
        <w:t xml:space="preserve"> care însoțesc proiectul.</w:t>
      </w:r>
    </w:p>
    <w:p w14:paraId="11198837" w14:textId="77777777" w:rsidR="00F34D83" w:rsidRPr="00BE1811" w:rsidRDefault="00F34D83" w:rsidP="00F34D83">
      <w:pPr>
        <w:tabs>
          <w:tab w:val="left" w:pos="318"/>
        </w:tabs>
        <w:spacing w:before="100" w:beforeAutospacing="1" w:after="100" w:afterAutospacing="1" w:line="240" w:lineRule="auto"/>
        <w:jc w:val="both"/>
      </w:pPr>
      <w:r w:rsidRPr="00BE1811">
        <w:t>Se va evalua calitatea suportului  strategic și administrativ asigurată de organizația care gestionează și exploatează clusterul și care este beneficiarul direct al proiectului în numele clusterului. Se va evalua capacitatea acesteia de a administra clusterul după terminarea proiectului și încetarea finanțării nerambursabile.</w:t>
      </w:r>
    </w:p>
    <w:p w14:paraId="1B8B6CA4" w14:textId="77777777" w:rsidR="00F34D83" w:rsidRPr="00BE1811" w:rsidRDefault="00F34D83" w:rsidP="00F34D83">
      <w:pPr>
        <w:tabs>
          <w:tab w:val="left" w:pos="318"/>
        </w:tabs>
        <w:spacing w:before="100" w:beforeAutospacing="1" w:after="100" w:afterAutospacing="1" w:line="240" w:lineRule="auto"/>
        <w:jc w:val="both"/>
      </w:pPr>
      <w:r w:rsidRPr="00BE1811">
        <w:t>Se va puncta pozitiv dacă este demonstrată existența unor colective cu experiență în cadrul unităților/laboratoarelor CD vizate de proiect.</w:t>
      </w:r>
    </w:p>
    <w:p w14:paraId="4ED38E11" w14:textId="6988D364" w:rsidR="00F34D83" w:rsidRPr="00BE1811" w:rsidRDefault="00F34D83" w:rsidP="00F34D83">
      <w:pPr>
        <w:spacing w:before="100" w:beforeAutospacing="1" w:after="100" w:afterAutospacing="1" w:line="240" w:lineRule="auto"/>
        <w:jc w:val="both"/>
        <w:rPr>
          <w:b/>
        </w:rPr>
      </w:pPr>
      <w:r w:rsidRPr="00BE1811">
        <w:t>Pentru proiectele care conțin activități de investi</w:t>
      </w:r>
      <w:r w:rsidR="00267F8A">
        <w:t>ț</w:t>
      </w:r>
      <w:r w:rsidRPr="00BE1811">
        <w:t xml:space="preserve">ii se va evalua capacitatea clusterului de a </w:t>
      </w:r>
      <w:proofErr w:type="spellStart"/>
      <w:r w:rsidRPr="00BE1811">
        <w:t>asigurara</w:t>
      </w:r>
      <w:proofErr w:type="spellEnd"/>
      <w:r w:rsidRPr="00BE1811">
        <w:t xml:space="preserve"> menținerea, întreținerea și funcționarea investiției, după încheierea proiectului și încetarea finanțării nerambursabile.</w:t>
      </w:r>
    </w:p>
    <w:p w14:paraId="24FE0EC0" w14:textId="77777777" w:rsidR="00AA2191" w:rsidRPr="00BE1811" w:rsidRDefault="00AA2191" w:rsidP="00AA2191">
      <w:pPr>
        <w:spacing w:before="100" w:beforeAutospacing="1" w:after="100" w:afterAutospacing="1" w:line="240" w:lineRule="auto"/>
        <w:jc w:val="both"/>
      </w:pPr>
      <w:r w:rsidRPr="00BE1811">
        <w:t xml:space="preserve">Se vor evalua rezultatele analizei financiare, respectiv: </w:t>
      </w:r>
    </w:p>
    <w:p w14:paraId="418896CB" w14:textId="77777777" w:rsidR="00AA2191" w:rsidRPr="00BE1811" w:rsidRDefault="00AA2191" w:rsidP="00AA2191">
      <w:pPr>
        <w:spacing w:before="100" w:beforeAutospacing="1" w:after="100" w:afterAutospacing="1" w:line="240" w:lineRule="auto"/>
        <w:jc w:val="both"/>
      </w:pPr>
      <w:r w:rsidRPr="00BE1811">
        <w:t>1.</w:t>
      </w:r>
      <w:r w:rsidRPr="00BE1811">
        <w:tab/>
        <w:t>Indicatorul VFNA/C trebuie sa fie negativ, astfel demonstrând necesitatea asistenței nerambursabile</w:t>
      </w:r>
    </w:p>
    <w:p w14:paraId="300DC8AE" w14:textId="77777777" w:rsidR="00AA2191" w:rsidRPr="00BE1811" w:rsidRDefault="00AA2191" w:rsidP="00AA2191">
      <w:pPr>
        <w:spacing w:before="100" w:beforeAutospacing="1" w:after="100" w:afterAutospacing="1" w:line="240" w:lineRule="auto"/>
        <w:jc w:val="both"/>
      </w:pPr>
      <w:r w:rsidRPr="00BE1811">
        <w:t>2.</w:t>
      </w:r>
      <w:r w:rsidRPr="00BE1811">
        <w:tab/>
        <w:t>Indicatorul RRF/C  trebuie sa fie mai mică decât 4% (</w:t>
      </w:r>
      <w:proofErr w:type="spellStart"/>
      <w:r w:rsidRPr="00BE1811">
        <w:t>cba</w:t>
      </w:r>
      <w:proofErr w:type="spellEnd"/>
      <w:r w:rsidRPr="00BE1811">
        <w:t xml:space="preserve"> </w:t>
      </w:r>
      <w:proofErr w:type="spellStart"/>
      <w:r w:rsidRPr="00BE1811">
        <w:t>guide</w:t>
      </w:r>
      <w:proofErr w:type="spellEnd"/>
      <w:r w:rsidRPr="00BE1811">
        <w:t xml:space="preserve"> – </w:t>
      </w:r>
      <w:proofErr w:type="spellStart"/>
      <w:r w:rsidRPr="00BE1811">
        <w:t>pg</w:t>
      </w:r>
      <w:proofErr w:type="spellEnd"/>
      <w:r w:rsidRPr="00BE1811">
        <w:t xml:space="preserve"> 42) (rata de actualizare), </w:t>
      </w:r>
    </w:p>
    <w:p w14:paraId="1BD89A5F" w14:textId="77777777" w:rsidR="00AA2191" w:rsidRPr="00BE1811" w:rsidRDefault="00AA2191" w:rsidP="00AA2191">
      <w:pPr>
        <w:spacing w:before="100" w:beforeAutospacing="1" w:after="100" w:afterAutospacing="1" w:line="240" w:lineRule="auto"/>
        <w:jc w:val="both"/>
      </w:pPr>
      <w:r w:rsidRPr="00BE1811">
        <w:t>3.</w:t>
      </w:r>
      <w:r w:rsidRPr="00BE1811">
        <w:tab/>
        <w:t>Indicatorul VNAF/K trebuie sa fie pozitiv</w:t>
      </w:r>
    </w:p>
    <w:p w14:paraId="5FA6FC36" w14:textId="77777777" w:rsidR="00AA2191" w:rsidRPr="00BE1811" w:rsidRDefault="00AA2191" w:rsidP="00AA2191">
      <w:pPr>
        <w:spacing w:before="100" w:beforeAutospacing="1" w:after="100" w:afterAutospacing="1" w:line="240" w:lineRule="auto"/>
        <w:jc w:val="both"/>
      </w:pPr>
      <w:r w:rsidRPr="00BE1811">
        <w:t>4.</w:t>
      </w:r>
      <w:r w:rsidRPr="00BE1811">
        <w:tab/>
        <w:t xml:space="preserve">Indicatorul RIRF/K nu trebuie sa </w:t>
      </w:r>
      <w:proofErr w:type="spellStart"/>
      <w:r w:rsidRPr="00BE1811">
        <w:t>depăşească</w:t>
      </w:r>
      <w:proofErr w:type="spellEnd"/>
      <w:r w:rsidRPr="00BE1811">
        <w:t xml:space="preserve"> valorile de </w:t>
      </w:r>
      <w:proofErr w:type="spellStart"/>
      <w:r w:rsidRPr="00BE1811">
        <w:t>referinţă</w:t>
      </w:r>
      <w:proofErr w:type="spellEnd"/>
      <w:r w:rsidRPr="00BE1811">
        <w:t xml:space="preserve"> privind profitabilitatea </w:t>
      </w:r>
      <w:proofErr w:type="spellStart"/>
      <w:r w:rsidRPr="00BE1811">
        <w:t>aşteptată</w:t>
      </w:r>
      <w:proofErr w:type="spellEnd"/>
      <w:r w:rsidRPr="00BE1811">
        <w:t xml:space="preserve"> pentru sectorul respectiv. Valorile de </w:t>
      </w:r>
      <w:proofErr w:type="spellStart"/>
      <w:r w:rsidRPr="00BE1811">
        <w:t>referinţa</w:t>
      </w:r>
      <w:proofErr w:type="spellEnd"/>
      <w:r w:rsidRPr="00BE1811">
        <w:t xml:space="preserve"> la care se va raporta solicitantul vor fi justificate in mod corespunzător de către acesta</w:t>
      </w:r>
    </w:p>
    <w:p w14:paraId="24268B52" w14:textId="77777777" w:rsidR="00AA2191" w:rsidRPr="00BE1811" w:rsidRDefault="00AA2191" w:rsidP="00AA2191">
      <w:pPr>
        <w:spacing w:before="100" w:beforeAutospacing="1" w:after="100" w:afterAutospacing="1" w:line="240" w:lineRule="auto"/>
        <w:jc w:val="both"/>
      </w:pPr>
      <w:r w:rsidRPr="00BE1811">
        <w:t>5.</w:t>
      </w:r>
      <w:r w:rsidRPr="00BE1811">
        <w:tab/>
        <w:t>Sustenabilitatea financiară, respectiv fluxul de numerar cumulat să fie pozitiv pe fiecare an al perioadei analizate demonstrând că proiectul nu întâmpină riscul unui deficit de numerar (</w:t>
      </w:r>
      <w:proofErr w:type="spellStart"/>
      <w:r w:rsidRPr="00BE1811">
        <w:t>lichidităţi</w:t>
      </w:r>
      <w:proofErr w:type="spellEnd"/>
      <w:r w:rsidRPr="00BE1811">
        <w:t xml:space="preserve">) care să pună în pericol realizarea sau operarea </w:t>
      </w:r>
      <w:proofErr w:type="spellStart"/>
      <w:r w:rsidRPr="00BE1811">
        <w:t>investiţiei</w:t>
      </w:r>
      <w:proofErr w:type="spellEnd"/>
      <w:r w:rsidRPr="00BE1811">
        <w:t xml:space="preserve">. </w:t>
      </w:r>
    </w:p>
    <w:p w14:paraId="75BB8B3F" w14:textId="77777777" w:rsidR="00AA2191" w:rsidRPr="00BE1811" w:rsidRDefault="00AA2191" w:rsidP="00AA2191">
      <w:pPr>
        <w:spacing w:before="100" w:beforeAutospacing="1" w:after="100" w:afterAutospacing="1" w:line="240" w:lineRule="auto"/>
        <w:jc w:val="both"/>
      </w:pPr>
      <w:r w:rsidRPr="00BE1811">
        <w:t xml:space="preserve">În elaborarea proiecțiilor financiare se va folosi metoda fluxului net de </w:t>
      </w:r>
      <w:proofErr w:type="spellStart"/>
      <w:r w:rsidRPr="00BE1811">
        <w:t>numererar</w:t>
      </w:r>
      <w:proofErr w:type="spellEnd"/>
      <w:r w:rsidRPr="00BE1811">
        <w:t xml:space="preserve"> actualizat, unde se vor prezenta indicatorii strict legați de proiect; calculate pe baza fluxurilor financiare incrementale/marginale.</w:t>
      </w:r>
    </w:p>
    <w:p w14:paraId="36D9F483" w14:textId="77777777" w:rsidR="00AA2191" w:rsidRPr="00BE1811" w:rsidRDefault="00AA2191" w:rsidP="00AA2191">
      <w:pPr>
        <w:spacing w:before="100" w:beforeAutospacing="1" w:after="100" w:afterAutospacing="1" w:line="240" w:lineRule="auto"/>
        <w:jc w:val="both"/>
      </w:pPr>
      <w:r w:rsidRPr="00BE1811">
        <w:t>Orizontul de analiza pentru proiectele de investiții finanțate din fonduri structural</w:t>
      </w:r>
      <w:r w:rsidR="00392437" w:rsidRPr="00BE1811">
        <w:t>e</w:t>
      </w:r>
      <w:r w:rsidRPr="00BE1811">
        <w:t xml:space="preserve"> este de 15 ani de la terminarea investiției.</w:t>
      </w:r>
    </w:p>
    <w:p w14:paraId="62860C8C" w14:textId="2EB7CBF8" w:rsidR="00AA2191" w:rsidRPr="00BE1811" w:rsidRDefault="00AA2191" w:rsidP="00AA2191">
      <w:pPr>
        <w:spacing w:before="100" w:beforeAutospacing="1" w:after="100" w:afterAutospacing="1" w:line="240" w:lineRule="auto"/>
        <w:jc w:val="both"/>
      </w:pPr>
      <w:r w:rsidRPr="00BE1811">
        <w:t xml:space="preserve">Totodată, în cadrul acestui subcriteriu se va evalua și rata asistenței financiare nerambursabile prezentate în </w:t>
      </w:r>
      <w:r w:rsidR="00267F8A">
        <w:t xml:space="preserve">capitolul 5 din studiul de fezabilitate/ </w:t>
      </w:r>
      <w:r w:rsidRPr="00BE1811">
        <w:t xml:space="preserve">capitolul  6 din documentația de avizare a lucrărilor de </w:t>
      </w:r>
      <w:proofErr w:type="spellStart"/>
      <w:r w:rsidRPr="00BE1811">
        <w:t>interventii</w:t>
      </w:r>
      <w:proofErr w:type="spellEnd"/>
      <w:r w:rsidRPr="00BE1811">
        <w:t>/Capitolul E Proiec</w:t>
      </w:r>
      <w:r w:rsidR="00267F8A">
        <w:t>ț</w:t>
      </w:r>
      <w:r w:rsidRPr="00BE1811">
        <w:t xml:space="preserve">ii financiare </w:t>
      </w:r>
      <w:r w:rsidR="00267F8A">
        <w:t>ș</w:t>
      </w:r>
      <w:r w:rsidRPr="00BE1811">
        <w:t xml:space="preserve">i /sau Capitolul C punctul 6 din Planul de afaceri. </w:t>
      </w:r>
      <w:proofErr w:type="spellStart"/>
      <w:r w:rsidRPr="00BE1811">
        <w:t>Informatiile</w:t>
      </w:r>
      <w:proofErr w:type="spellEnd"/>
      <w:r w:rsidRPr="00BE1811">
        <w:t xml:space="preserve"> vor fi verificate si pe baza documentului cu metodologia de calcul al indicatorilor financiari in </w:t>
      </w:r>
      <w:proofErr w:type="spellStart"/>
      <w:r w:rsidRPr="00BE1811">
        <w:t>formt</w:t>
      </w:r>
      <w:proofErr w:type="spellEnd"/>
      <w:r w:rsidRPr="00BE1811">
        <w:t xml:space="preserve"> </w:t>
      </w:r>
      <w:proofErr w:type="spellStart"/>
      <w:r w:rsidRPr="00BE1811">
        <w:t>excel</w:t>
      </w:r>
      <w:proofErr w:type="spellEnd"/>
      <w:r w:rsidRPr="00BE1811">
        <w:t xml:space="preserve">, ce va fi pus la </w:t>
      </w:r>
      <w:proofErr w:type="spellStart"/>
      <w:r w:rsidRPr="00BE1811">
        <w:t>dispozitie</w:t>
      </w:r>
      <w:proofErr w:type="spellEnd"/>
      <w:r w:rsidRPr="00BE1811">
        <w:t xml:space="preserve"> de c</w:t>
      </w:r>
      <w:r w:rsidR="00267F8A">
        <w:t>ă</w:t>
      </w:r>
      <w:r w:rsidRPr="00BE1811">
        <w:t xml:space="preserve">tre </w:t>
      </w:r>
      <w:proofErr w:type="spellStart"/>
      <w:r w:rsidRPr="00BE1811">
        <w:t>aplican</w:t>
      </w:r>
      <w:r w:rsidR="00267F8A">
        <w:t>ț</w:t>
      </w:r>
      <w:r w:rsidRPr="00BE1811">
        <w:t>i</w:t>
      </w:r>
      <w:proofErr w:type="spellEnd"/>
      <w:r w:rsidRPr="00BE1811">
        <w:t>. Rezultatele analizei financiare trebuie să demonstreze capacitatea financiară a solicitantului de implementare a proiectului și de a susține financiar investiția cel puțin 5 ani după finalizarea proiectului, prin acoperirea costurilor de operare și întreținere.</w:t>
      </w:r>
    </w:p>
    <w:p w14:paraId="421933CB" w14:textId="77777777" w:rsidR="006C2B5F" w:rsidRPr="00BE1811" w:rsidRDefault="006C2B5F" w:rsidP="006C2B5F">
      <w:pPr>
        <w:spacing w:before="100" w:beforeAutospacing="1" w:after="100" w:afterAutospacing="1" w:line="240" w:lineRule="auto"/>
        <w:jc w:val="both"/>
      </w:pPr>
      <w:r w:rsidRPr="00BE1811">
        <w:t>Se va urmări corelarea cu indicatorii proiectului. Se va verifica realitatea atingerii indicatorilor de rezultat selectați, metoda de calcul avută în vedere la stabilirea cuantumului acestora și modul de justificare al atingerii acestora.</w:t>
      </w:r>
    </w:p>
    <w:p w14:paraId="5BE4D5A6" w14:textId="0EFCABE7" w:rsidR="00726B12" w:rsidRDefault="00F34D83" w:rsidP="00F34D83">
      <w:pPr>
        <w:spacing w:before="100" w:beforeAutospacing="1" w:after="100" w:afterAutospacing="1" w:line="240" w:lineRule="auto"/>
        <w:jc w:val="both"/>
      </w:pPr>
      <w:r w:rsidRPr="00BE1811">
        <w:t xml:space="preserve">Rezultatele evaluării se publică pe pagina </w:t>
      </w:r>
      <w:hyperlink r:id="rId17" w:history="1">
        <w:r w:rsidRPr="00BE1811">
          <w:rPr>
            <w:rStyle w:val="Hyperlink"/>
          </w:rPr>
          <w:t>www.poc.research.ro</w:t>
        </w:r>
      </w:hyperlink>
      <w:r w:rsidRPr="00BE1811">
        <w:t xml:space="preserve"> (pe pagina destinată competiției de propuneri de proiecte).</w:t>
      </w:r>
    </w:p>
    <w:p w14:paraId="0E5B79B0" w14:textId="77777777" w:rsidR="00522119" w:rsidRPr="00BE1811" w:rsidRDefault="00522119" w:rsidP="00F34D83">
      <w:pPr>
        <w:spacing w:before="100" w:beforeAutospacing="1" w:after="100" w:afterAutospacing="1" w:line="240" w:lineRule="auto"/>
        <w:jc w:val="both"/>
        <w:rPr>
          <w:b/>
        </w:rPr>
      </w:pPr>
    </w:p>
    <w:p w14:paraId="74E53883" w14:textId="5C18A3EA" w:rsidR="00F34D83" w:rsidRPr="00BE1811" w:rsidRDefault="00F34D83" w:rsidP="00F34D83">
      <w:pPr>
        <w:pStyle w:val="Heading2"/>
        <w:rPr>
          <w:sz w:val="22"/>
          <w:szCs w:val="22"/>
        </w:rPr>
      </w:pPr>
      <w:bookmarkStart w:id="140" w:name="_Toc74560930"/>
      <w:bookmarkStart w:id="141" w:name="_Toc20991923"/>
      <w:bookmarkStart w:id="142" w:name="_Toc506362210"/>
      <w:bookmarkStart w:id="143" w:name="_Toc81552882"/>
      <w:r w:rsidRPr="00BE1811">
        <w:rPr>
          <w:rFonts w:eastAsia="Calibri"/>
          <w:sz w:val="22"/>
          <w:szCs w:val="22"/>
        </w:rPr>
        <w:lastRenderedPageBreak/>
        <w:t>4.</w:t>
      </w:r>
      <w:r w:rsidR="00267F8A">
        <w:rPr>
          <w:rFonts w:eastAsia="Calibri"/>
          <w:sz w:val="22"/>
          <w:szCs w:val="22"/>
        </w:rPr>
        <w:t>5</w:t>
      </w:r>
      <w:r w:rsidRPr="00BE1811">
        <w:rPr>
          <w:rFonts w:eastAsia="Calibri"/>
          <w:sz w:val="22"/>
          <w:szCs w:val="22"/>
        </w:rPr>
        <w:t xml:space="preserve"> Etapa</w:t>
      </w:r>
      <w:r w:rsidRPr="00BE1811">
        <w:rPr>
          <w:sz w:val="22"/>
          <w:szCs w:val="22"/>
        </w:rPr>
        <w:t xml:space="preserve"> de selecție a proiectelor</w:t>
      </w:r>
      <w:bookmarkEnd w:id="140"/>
      <w:bookmarkEnd w:id="141"/>
      <w:bookmarkEnd w:id="143"/>
    </w:p>
    <w:p w14:paraId="18B5F96C" w14:textId="77777777" w:rsidR="00F34D83" w:rsidRPr="00BE1811" w:rsidRDefault="00F34D83" w:rsidP="00F34D83">
      <w:pPr>
        <w:pStyle w:val="stylodrtimesnewroman12b10"/>
        <w:tabs>
          <w:tab w:val="left" w:pos="720"/>
        </w:tabs>
        <w:spacing w:before="0" w:beforeAutospacing="0" w:after="0" w:afterAutospacing="0"/>
        <w:contextualSpacing/>
        <w:jc w:val="both"/>
        <w:rPr>
          <w:sz w:val="22"/>
          <w:szCs w:val="22"/>
          <w:lang w:val="cs-CZ"/>
        </w:rPr>
      </w:pPr>
      <w:r w:rsidRPr="00BE1811">
        <w:rPr>
          <w:sz w:val="22"/>
          <w:szCs w:val="22"/>
          <w:lang w:val="cs-CZ"/>
        </w:rPr>
        <w:t>Se vor finanța numai propunerile de proiecte care  îndeplinesc simultan următoarele condiții:</w:t>
      </w:r>
    </w:p>
    <w:p w14:paraId="182E5338" w14:textId="77777777" w:rsidR="00F34D83" w:rsidRPr="00BE1811" w:rsidRDefault="00F34D83" w:rsidP="00F34D83">
      <w:pPr>
        <w:pStyle w:val="stylodrtimesnewroman12b10"/>
        <w:tabs>
          <w:tab w:val="left" w:pos="720"/>
        </w:tabs>
        <w:spacing w:before="0" w:beforeAutospacing="0" w:after="0" w:afterAutospacing="0"/>
        <w:ind w:left="720"/>
        <w:contextualSpacing/>
        <w:jc w:val="both"/>
        <w:rPr>
          <w:sz w:val="22"/>
          <w:szCs w:val="22"/>
        </w:rPr>
      </w:pPr>
    </w:p>
    <w:p w14:paraId="443B3A8C" w14:textId="77777777" w:rsidR="00F34D83" w:rsidRPr="00BE1811" w:rsidRDefault="00F34D83" w:rsidP="00F34D83">
      <w:pPr>
        <w:tabs>
          <w:tab w:val="left" w:pos="318"/>
        </w:tabs>
        <w:spacing w:after="0" w:line="240" w:lineRule="auto"/>
        <w:ind w:left="786" w:hanging="360"/>
        <w:contextualSpacing/>
        <w:jc w:val="both"/>
      </w:pPr>
      <w:r w:rsidRPr="00BE1811">
        <w:t>  Au un punctaj total ≥ 60 de puncte și</w:t>
      </w:r>
    </w:p>
    <w:p w14:paraId="2F41F755" w14:textId="77777777" w:rsidR="00F34D83" w:rsidRPr="00BE1811" w:rsidRDefault="00F34D83" w:rsidP="00F34D83">
      <w:pPr>
        <w:tabs>
          <w:tab w:val="left" w:pos="318"/>
        </w:tabs>
        <w:spacing w:after="0" w:line="240" w:lineRule="auto"/>
        <w:ind w:left="786" w:hanging="360"/>
        <w:contextualSpacing/>
        <w:jc w:val="both"/>
      </w:pPr>
      <w:r w:rsidRPr="00BE1811">
        <w:t>  Au obținut un scor ≥ 50% din punctajul maxim stabilit respectivului criteriu și</w:t>
      </w:r>
    </w:p>
    <w:p w14:paraId="10BA55FE" w14:textId="77777777" w:rsidR="00F34D83" w:rsidRPr="00BE1811" w:rsidRDefault="00F34D83" w:rsidP="00F34D83">
      <w:pPr>
        <w:tabs>
          <w:tab w:val="left" w:pos="318"/>
        </w:tabs>
        <w:spacing w:after="0" w:line="240" w:lineRule="auto"/>
        <w:ind w:left="782" w:hanging="357"/>
        <w:contextualSpacing/>
        <w:jc w:val="both"/>
      </w:pPr>
      <w:r w:rsidRPr="00BE1811">
        <w:t>  Nu au 0 la niciun subcriteriu</w:t>
      </w:r>
    </w:p>
    <w:p w14:paraId="5781AA25" w14:textId="46C36462" w:rsidR="00F34D83" w:rsidRPr="00BE1811" w:rsidRDefault="00F34D83" w:rsidP="00F34D83">
      <w:pPr>
        <w:spacing w:after="0" w:line="240" w:lineRule="auto"/>
        <w:contextualSpacing/>
        <w:jc w:val="both"/>
      </w:pPr>
    </w:p>
    <w:p w14:paraId="704E6FC0" w14:textId="662E4225" w:rsidR="00F34D83" w:rsidRPr="00BE1811" w:rsidRDefault="00F34D83" w:rsidP="00DB1E75">
      <w:pPr>
        <w:jc w:val="both"/>
        <w:rPr>
          <w:color w:val="000000" w:themeColor="text1"/>
        </w:rPr>
      </w:pPr>
      <w:r w:rsidRPr="0042173B">
        <w:rPr>
          <w:color w:val="000000" w:themeColor="text1"/>
        </w:rPr>
        <w:t xml:space="preserve">Propunerile de proiecte care </w:t>
      </w:r>
      <w:r w:rsidR="008F7358" w:rsidRPr="0042173B">
        <w:rPr>
          <w:color w:val="000000" w:themeColor="text1"/>
        </w:rPr>
        <w:t xml:space="preserve">obțin un punctaj total ≥ 60 de puncte  </w:t>
      </w:r>
      <w:r w:rsidRPr="0042173B">
        <w:rPr>
          <w:color w:val="000000" w:themeColor="text1"/>
        </w:rPr>
        <w:t>condiția de la punctul 1 vor fi clasificate în ordine descrescătoare .</w:t>
      </w:r>
    </w:p>
    <w:p w14:paraId="0C2201F4" w14:textId="77777777" w:rsidR="001B164F" w:rsidRPr="00BE1811" w:rsidRDefault="001B164F" w:rsidP="001B164F">
      <w:pPr>
        <w:spacing w:before="100" w:beforeAutospacing="1" w:after="100" w:afterAutospacing="1" w:line="240" w:lineRule="auto"/>
        <w:jc w:val="both"/>
        <w:rPr>
          <w:b/>
          <w:noProof/>
          <w:color w:val="000000" w:themeColor="text1"/>
        </w:rPr>
      </w:pPr>
      <w:r w:rsidRPr="00BE1811">
        <w:rPr>
          <w:b/>
          <w:noProof/>
          <w:color w:val="000000" w:themeColor="text1"/>
        </w:rPr>
        <w:t>ATENȚIE!</w:t>
      </w:r>
    </w:p>
    <w:p w14:paraId="0FB1A205" w14:textId="1604A82F" w:rsidR="001B164F" w:rsidRPr="00BE1811" w:rsidRDefault="001B164F" w:rsidP="001B164F">
      <w:pPr>
        <w:spacing w:before="100" w:beforeAutospacing="1" w:after="100" w:afterAutospacing="1" w:line="240" w:lineRule="auto"/>
        <w:jc w:val="both"/>
        <w:rPr>
          <w:noProof/>
          <w:color w:val="000000" w:themeColor="text1"/>
        </w:rPr>
      </w:pPr>
      <w:r w:rsidRPr="00BE1811">
        <w:rPr>
          <w:noProof/>
          <w:color w:val="000000" w:themeColor="text1"/>
        </w:rPr>
        <w:t xml:space="preserve">În cazurile în care, în urma procesului de evaluare, solicitanții obțin un punctaj egal, departajarea se va face </w:t>
      </w:r>
      <w:r w:rsidR="000B2781" w:rsidRPr="00BE1811">
        <w:rPr>
          <w:noProof/>
          <w:color w:val="000000" w:themeColor="text1"/>
        </w:rPr>
        <w:t>astfel:</w:t>
      </w:r>
    </w:p>
    <w:p w14:paraId="2CA14C05" w14:textId="77777777" w:rsidR="001B164F" w:rsidRPr="00BE1811" w:rsidRDefault="001B164F" w:rsidP="00BE1811">
      <w:pPr>
        <w:pStyle w:val="ListParagraph"/>
        <w:numPr>
          <w:ilvl w:val="0"/>
          <w:numId w:val="293"/>
        </w:numPr>
        <w:spacing w:before="100" w:beforeAutospacing="1" w:after="100" w:afterAutospacing="1" w:line="240" w:lineRule="auto"/>
        <w:jc w:val="both"/>
        <w:rPr>
          <w:noProof/>
          <w:color w:val="000000" w:themeColor="text1"/>
          <w:sz w:val="22"/>
          <w:szCs w:val="22"/>
        </w:rPr>
      </w:pPr>
      <w:r w:rsidRPr="00BE1811">
        <w:rPr>
          <w:noProof/>
          <w:color w:val="000000" w:themeColor="text1"/>
          <w:sz w:val="22"/>
          <w:szCs w:val="22"/>
        </w:rPr>
        <w:t xml:space="preserve">În situația în care, în urma etapei ETF se constată că un număr de proiecte au punctaje egale, acestea vor fi reanalizate din punct de vedere al punctajului obținut pentru criteriul ”Relevanța proiectului”. </w:t>
      </w:r>
    </w:p>
    <w:p w14:paraId="42EE2A1E" w14:textId="4BB4C3DA" w:rsidR="001B164F" w:rsidRPr="00BE1811" w:rsidRDefault="001B164F" w:rsidP="00BE1811">
      <w:pPr>
        <w:pStyle w:val="ListParagraph"/>
        <w:numPr>
          <w:ilvl w:val="0"/>
          <w:numId w:val="293"/>
        </w:numPr>
        <w:spacing w:before="100" w:beforeAutospacing="1" w:after="100" w:afterAutospacing="1" w:line="240" w:lineRule="auto"/>
        <w:jc w:val="both"/>
        <w:rPr>
          <w:noProof/>
          <w:color w:val="000000" w:themeColor="text1"/>
          <w:sz w:val="22"/>
          <w:szCs w:val="22"/>
        </w:rPr>
      </w:pPr>
      <w:r w:rsidRPr="00BE1811">
        <w:rPr>
          <w:noProof/>
          <w:color w:val="000000" w:themeColor="text1"/>
          <w:sz w:val="22"/>
          <w:szCs w:val="22"/>
        </w:rPr>
        <w:t>Dacă și în urma reanalizării acestui criteriu se constată că există proiecte cu punctaje egale, acestea vor fi reanalizate din punct</w:t>
      </w:r>
      <w:r w:rsidR="00FF11A2" w:rsidRPr="00BE1811">
        <w:rPr>
          <w:noProof/>
          <w:color w:val="000000" w:themeColor="text1"/>
          <w:sz w:val="22"/>
          <w:szCs w:val="22"/>
        </w:rPr>
        <w:t>ul</w:t>
      </w:r>
      <w:r w:rsidRPr="00BE1811">
        <w:rPr>
          <w:noProof/>
          <w:color w:val="000000" w:themeColor="text1"/>
          <w:sz w:val="22"/>
          <w:szCs w:val="22"/>
        </w:rPr>
        <w:t xml:space="preserve"> de vedere al punctajului pentru criteriul ”Calitatea și maturitatea proiectului.”.</w:t>
      </w:r>
    </w:p>
    <w:p w14:paraId="45D2939F" w14:textId="77777777" w:rsidR="001B164F" w:rsidRPr="00BE1811" w:rsidRDefault="001B164F" w:rsidP="00BE1811">
      <w:pPr>
        <w:pStyle w:val="ListParagraph"/>
        <w:numPr>
          <w:ilvl w:val="0"/>
          <w:numId w:val="293"/>
        </w:numPr>
        <w:spacing w:before="100" w:beforeAutospacing="1" w:after="100" w:afterAutospacing="1" w:line="240" w:lineRule="auto"/>
        <w:jc w:val="both"/>
        <w:rPr>
          <w:noProof/>
          <w:color w:val="000000" w:themeColor="text1"/>
          <w:sz w:val="22"/>
          <w:szCs w:val="22"/>
        </w:rPr>
      </w:pPr>
      <w:r w:rsidRPr="00BE1811">
        <w:rPr>
          <w:noProof/>
          <w:color w:val="000000" w:themeColor="text1"/>
          <w:sz w:val="22"/>
          <w:szCs w:val="22"/>
        </w:rPr>
        <w:t>Dacă și după reanalizarea punctajelor obținute la cele două criterii menționate, există proiecte cu punctaj egal, va fi selectat proiectul care are valoarea cea mai mare alocată pentru cheltuielile destinate investițiilor (cheltuieli de tip A).</w:t>
      </w:r>
    </w:p>
    <w:p w14:paraId="3A76029E" w14:textId="77777777" w:rsidR="00F34D83" w:rsidRPr="00BE1811" w:rsidRDefault="00F34D83" w:rsidP="00F34D83">
      <w:pPr>
        <w:spacing w:after="0" w:line="240" w:lineRule="auto"/>
        <w:contextualSpacing/>
        <w:jc w:val="both"/>
        <w:rPr>
          <w:color w:val="000000" w:themeColor="text1"/>
        </w:rPr>
      </w:pPr>
      <w:r w:rsidRPr="00BE1811">
        <w:rPr>
          <w:color w:val="000000" w:themeColor="text1"/>
        </w:rPr>
        <w:t>Se vor finanța propunerile de proiecte în ordinea descrescătoare a punctajelor, în limita bugetului aprobat pentru această competiție.</w:t>
      </w:r>
      <w:r w:rsidR="00FF11A2" w:rsidRPr="00BE1811">
        <w:rPr>
          <w:color w:val="000000" w:themeColor="text1"/>
        </w:rPr>
        <w:t xml:space="preserve"> </w:t>
      </w:r>
    </w:p>
    <w:p w14:paraId="5C4F48A7" w14:textId="77777777" w:rsidR="00F34D83" w:rsidRPr="00BE1811" w:rsidRDefault="00F34D83" w:rsidP="00F34D83">
      <w:pPr>
        <w:spacing w:after="0" w:line="240" w:lineRule="auto"/>
        <w:contextualSpacing/>
        <w:jc w:val="both"/>
        <w:rPr>
          <w:color w:val="000000" w:themeColor="text1"/>
        </w:rPr>
      </w:pPr>
      <w:r w:rsidRPr="00BE1811">
        <w:rPr>
          <w:color w:val="000000" w:themeColor="text1"/>
        </w:rPr>
        <w:t> </w:t>
      </w:r>
    </w:p>
    <w:p w14:paraId="68A32607" w14:textId="77777777" w:rsidR="00F34D83" w:rsidRPr="00BE1811" w:rsidRDefault="00F34D83" w:rsidP="00F34D83">
      <w:pPr>
        <w:spacing w:after="0" w:line="240" w:lineRule="auto"/>
        <w:contextualSpacing/>
        <w:jc w:val="both"/>
        <w:rPr>
          <w:color w:val="000000" w:themeColor="text1"/>
        </w:rPr>
      </w:pPr>
      <w:r w:rsidRPr="00BE1811">
        <w:rPr>
          <w:color w:val="000000" w:themeColor="text1"/>
        </w:rPr>
        <w:t>Proiectele admise la finanțare, dar neselectate pentru finanțare se vor constitui în lista de rezervă.</w:t>
      </w:r>
    </w:p>
    <w:p w14:paraId="55F6C1F1" w14:textId="77777777" w:rsidR="00F34D83" w:rsidRPr="00BE1811" w:rsidRDefault="00F34D83" w:rsidP="00F34D83">
      <w:pPr>
        <w:spacing w:after="0" w:line="240" w:lineRule="auto"/>
        <w:contextualSpacing/>
        <w:jc w:val="both"/>
        <w:rPr>
          <w:color w:val="000000" w:themeColor="text1"/>
        </w:rPr>
      </w:pPr>
    </w:p>
    <w:p w14:paraId="767B2DDD" w14:textId="77777777" w:rsidR="00F34D83" w:rsidRPr="00BE1811" w:rsidRDefault="00F34D83" w:rsidP="00F34D83">
      <w:pPr>
        <w:rPr>
          <w:lang w:val="fr-FR"/>
        </w:rPr>
      </w:pPr>
    </w:p>
    <w:p w14:paraId="6E9B6607" w14:textId="77777777" w:rsidR="00F34D83" w:rsidRPr="00BE1811" w:rsidRDefault="00F34D83" w:rsidP="00F34D83">
      <w:pPr>
        <w:pStyle w:val="Heading1"/>
        <w:rPr>
          <w:sz w:val="22"/>
          <w:szCs w:val="22"/>
          <w:lang w:val="fr-FR"/>
        </w:rPr>
      </w:pPr>
      <w:bookmarkStart w:id="144" w:name="_Toc74560931"/>
      <w:bookmarkStart w:id="145" w:name="_Toc20991924"/>
      <w:bookmarkStart w:id="146" w:name="_Toc81552883"/>
      <w:r w:rsidRPr="00BE1811">
        <w:rPr>
          <w:sz w:val="22"/>
          <w:szCs w:val="22"/>
          <w:lang w:val="fr-FR"/>
        </w:rPr>
        <w:t xml:space="preserve">CAPITOLUL 5. </w:t>
      </w:r>
      <w:proofErr w:type="spellStart"/>
      <w:r w:rsidRPr="00BE1811">
        <w:rPr>
          <w:sz w:val="22"/>
          <w:szCs w:val="22"/>
          <w:lang w:val="fr-FR"/>
        </w:rPr>
        <w:t>Depunerea</w:t>
      </w:r>
      <w:proofErr w:type="spellEnd"/>
      <w:r w:rsidRPr="00BE1811">
        <w:rPr>
          <w:sz w:val="22"/>
          <w:szCs w:val="22"/>
          <w:lang w:val="fr-FR"/>
        </w:rPr>
        <w:t xml:space="preserve"> </w:t>
      </w:r>
      <w:proofErr w:type="spellStart"/>
      <w:r w:rsidRPr="00BE1811">
        <w:rPr>
          <w:sz w:val="22"/>
          <w:szCs w:val="22"/>
          <w:lang w:val="fr-FR"/>
        </w:rPr>
        <w:t>și</w:t>
      </w:r>
      <w:proofErr w:type="spellEnd"/>
      <w:r w:rsidRPr="00BE1811">
        <w:rPr>
          <w:sz w:val="22"/>
          <w:szCs w:val="22"/>
          <w:lang w:val="fr-FR"/>
        </w:rPr>
        <w:t xml:space="preserve"> </w:t>
      </w:r>
      <w:proofErr w:type="spellStart"/>
      <w:r w:rsidRPr="00BE1811">
        <w:rPr>
          <w:sz w:val="22"/>
          <w:szCs w:val="22"/>
          <w:lang w:val="fr-FR"/>
        </w:rPr>
        <w:t>soluționarea</w:t>
      </w:r>
      <w:proofErr w:type="spellEnd"/>
      <w:r w:rsidRPr="00BE1811">
        <w:rPr>
          <w:sz w:val="22"/>
          <w:szCs w:val="22"/>
          <w:lang w:val="fr-FR"/>
        </w:rPr>
        <w:t xml:space="preserve"> </w:t>
      </w:r>
      <w:proofErr w:type="spellStart"/>
      <w:r w:rsidRPr="00BE1811">
        <w:rPr>
          <w:sz w:val="22"/>
          <w:szCs w:val="22"/>
          <w:lang w:val="fr-FR"/>
        </w:rPr>
        <w:t>contestațiilor</w:t>
      </w:r>
      <w:proofErr w:type="spellEnd"/>
      <w:r w:rsidRPr="00BE1811">
        <w:rPr>
          <w:sz w:val="22"/>
          <w:szCs w:val="22"/>
          <w:lang w:val="fr-FR"/>
        </w:rPr>
        <w:t xml:space="preserve"> </w:t>
      </w:r>
      <w:proofErr w:type="spellStart"/>
      <w:r w:rsidRPr="00BE1811">
        <w:rPr>
          <w:sz w:val="22"/>
          <w:szCs w:val="22"/>
          <w:lang w:val="fr-FR"/>
        </w:rPr>
        <w:t>privind</w:t>
      </w:r>
      <w:proofErr w:type="spellEnd"/>
      <w:r w:rsidRPr="00BE1811">
        <w:rPr>
          <w:sz w:val="22"/>
          <w:szCs w:val="22"/>
          <w:lang w:val="fr-FR"/>
        </w:rPr>
        <w:t xml:space="preserve"> </w:t>
      </w:r>
      <w:proofErr w:type="spellStart"/>
      <w:r w:rsidRPr="00BE1811">
        <w:rPr>
          <w:sz w:val="22"/>
          <w:szCs w:val="22"/>
          <w:lang w:val="fr-FR"/>
        </w:rPr>
        <w:t>verificarea</w:t>
      </w:r>
      <w:proofErr w:type="spellEnd"/>
      <w:r w:rsidRPr="00BE1811">
        <w:rPr>
          <w:sz w:val="22"/>
          <w:szCs w:val="22"/>
          <w:lang w:val="fr-FR"/>
        </w:rPr>
        <w:t xml:space="preserve"> </w:t>
      </w:r>
      <w:proofErr w:type="spellStart"/>
      <w:r w:rsidRPr="00BE1811">
        <w:rPr>
          <w:sz w:val="22"/>
          <w:szCs w:val="22"/>
          <w:lang w:val="fr-FR"/>
        </w:rPr>
        <w:t>administrativă</w:t>
      </w:r>
      <w:proofErr w:type="spellEnd"/>
      <w:r w:rsidRPr="00BE1811">
        <w:rPr>
          <w:sz w:val="22"/>
          <w:szCs w:val="22"/>
          <w:lang w:val="fr-FR"/>
        </w:rPr>
        <w:t xml:space="preserve"> </w:t>
      </w:r>
      <w:proofErr w:type="spellStart"/>
      <w:r w:rsidRPr="00BE1811">
        <w:rPr>
          <w:sz w:val="22"/>
          <w:szCs w:val="22"/>
          <w:lang w:val="fr-FR"/>
        </w:rPr>
        <w:t>și</w:t>
      </w:r>
      <w:proofErr w:type="spellEnd"/>
      <w:r w:rsidRPr="00BE1811">
        <w:rPr>
          <w:sz w:val="22"/>
          <w:szCs w:val="22"/>
          <w:lang w:val="fr-FR"/>
        </w:rPr>
        <w:t xml:space="preserve"> a </w:t>
      </w:r>
      <w:proofErr w:type="spellStart"/>
      <w:r w:rsidRPr="00BE1811">
        <w:rPr>
          <w:sz w:val="22"/>
          <w:szCs w:val="22"/>
          <w:lang w:val="fr-FR"/>
        </w:rPr>
        <w:t>eligibilității</w:t>
      </w:r>
      <w:proofErr w:type="spellEnd"/>
      <w:r w:rsidRPr="00BE1811">
        <w:rPr>
          <w:sz w:val="22"/>
          <w:szCs w:val="22"/>
          <w:lang w:val="fr-FR"/>
        </w:rPr>
        <w:t xml:space="preserve">, </w:t>
      </w:r>
      <w:proofErr w:type="spellStart"/>
      <w:r w:rsidRPr="00BE1811">
        <w:rPr>
          <w:sz w:val="22"/>
          <w:szCs w:val="22"/>
          <w:lang w:val="fr-FR"/>
        </w:rPr>
        <w:t>respectiv</w:t>
      </w:r>
      <w:proofErr w:type="spellEnd"/>
      <w:r w:rsidRPr="00BE1811">
        <w:rPr>
          <w:sz w:val="22"/>
          <w:szCs w:val="22"/>
          <w:lang w:val="fr-FR"/>
        </w:rPr>
        <w:t xml:space="preserve"> </w:t>
      </w:r>
      <w:proofErr w:type="spellStart"/>
      <w:r w:rsidRPr="00BE1811">
        <w:rPr>
          <w:sz w:val="22"/>
          <w:szCs w:val="22"/>
          <w:lang w:val="fr-FR"/>
        </w:rPr>
        <w:t>evaluarea</w:t>
      </w:r>
      <w:proofErr w:type="spellEnd"/>
      <w:r w:rsidRPr="00BE1811">
        <w:rPr>
          <w:sz w:val="22"/>
          <w:szCs w:val="22"/>
          <w:lang w:val="fr-FR"/>
        </w:rPr>
        <w:t xml:space="preserve"> </w:t>
      </w:r>
      <w:proofErr w:type="spellStart"/>
      <w:r w:rsidRPr="00BE1811">
        <w:rPr>
          <w:sz w:val="22"/>
          <w:szCs w:val="22"/>
          <w:lang w:val="fr-FR"/>
        </w:rPr>
        <w:t>tehnică</w:t>
      </w:r>
      <w:proofErr w:type="spellEnd"/>
      <w:r w:rsidRPr="00BE1811">
        <w:rPr>
          <w:sz w:val="22"/>
          <w:szCs w:val="22"/>
          <w:lang w:val="fr-FR"/>
        </w:rPr>
        <w:t xml:space="preserve"> </w:t>
      </w:r>
      <w:proofErr w:type="spellStart"/>
      <w:r w:rsidRPr="00BE1811">
        <w:rPr>
          <w:sz w:val="22"/>
          <w:szCs w:val="22"/>
          <w:lang w:val="fr-FR"/>
        </w:rPr>
        <w:t>și</w:t>
      </w:r>
      <w:proofErr w:type="spellEnd"/>
      <w:r w:rsidRPr="00BE1811">
        <w:rPr>
          <w:sz w:val="22"/>
          <w:szCs w:val="22"/>
          <w:lang w:val="fr-FR"/>
        </w:rPr>
        <w:t xml:space="preserve"> </w:t>
      </w:r>
      <w:proofErr w:type="spellStart"/>
      <w:r w:rsidRPr="00BE1811">
        <w:rPr>
          <w:sz w:val="22"/>
          <w:szCs w:val="22"/>
          <w:lang w:val="fr-FR"/>
        </w:rPr>
        <w:t>financiară</w:t>
      </w:r>
      <w:bookmarkEnd w:id="142"/>
      <w:bookmarkEnd w:id="144"/>
      <w:bookmarkEnd w:id="145"/>
      <w:bookmarkEnd w:id="146"/>
      <w:proofErr w:type="spellEnd"/>
    </w:p>
    <w:p w14:paraId="5AA6065D" w14:textId="77777777" w:rsidR="00F34D83" w:rsidRPr="00BE1811" w:rsidRDefault="00F34D83" w:rsidP="00F34D83"/>
    <w:p w14:paraId="2E4F0650" w14:textId="34AB989E" w:rsidR="00F34D83" w:rsidRPr="00BE1811" w:rsidRDefault="00F34D83" w:rsidP="00F34D83">
      <w:pPr>
        <w:spacing w:before="100" w:beforeAutospacing="1" w:after="100" w:afterAutospacing="1" w:line="240" w:lineRule="auto"/>
        <w:jc w:val="both"/>
      </w:pPr>
      <w:r w:rsidRPr="00BE1811">
        <w:t>Organismul Intermediar transmite solicitanților prin aplicația electronică MySMIS2014, Notificările privind rezultatul verificării conformității administrative și a eligibilității, respectiv rezultatul evaluării tehnice și financiare</w:t>
      </w:r>
      <w:r w:rsidRPr="00BE1811">
        <w:rPr>
          <w:bCs/>
        </w:rPr>
        <w:t>.</w:t>
      </w:r>
      <w:r w:rsidRPr="00BE1811">
        <w:t xml:space="preserve"> În cazul în care aplicația electronică nu permite, Notificările sunt transmise  prin e-mail sau prin fax la datele de contact menționate în cererea de finanțare. Rezultatele evaluării se publică pe pagina oficială a </w:t>
      </w:r>
      <w:r w:rsidRPr="00BE1811">
        <w:rPr>
          <w:noProof/>
          <w:color w:val="000000" w:themeColor="text1"/>
        </w:rPr>
        <w:t>Ministerului</w:t>
      </w:r>
      <w:r w:rsidR="0072384D" w:rsidRPr="00BE1811">
        <w:rPr>
          <w:noProof/>
          <w:color w:val="000000" w:themeColor="text1"/>
        </w:rPr>
        <w:t xml:space="preserve"> </w:t>
      </w:r>
      <w:r w:rsidR="00ED079D" w:rsidRPr="00BE1811">
        <w:rPr>
          <w:noProof/>
          <w:color w:val="000000" w:themeColor="text1"/>
        </w:rPr>
        <w:t xml:space="preserve">Investițiilor și Proiectelor Europene </w:t>
      </w:r>
      <w:r w:rsidRPr="00BE1811">
        <w:rPr>
          <w:noProof/>
          <w:color w:val="000000" w:themeColor="text1"/>
        </w:rPr>
        <w:t xml:space="preserve">sau </w:t>
      </w:r>
      <w:r w:rsidR="00ED079D" w:rsidRPr="00BE1811">
        <w:rPr>
          <w:color w:val="000000" w:themeColor="text1"/>
        </w:rPr>
        <w:t>Ministerul Cercetării, Inovării si Digitalizării</w:t>
      </w:r>
      <w:r w:rsidR="0072384D" w:rsidRPr="00BE1811">
        <w:rPr>
          <w:color w:val="000000" w:themeColor="text1"/>
        </w:rPr>
        <w:t xml:space="preserve"> </w:t>
      </w:r>
      <w:r w:rsidRPr="00BE1811">
        <w:rPr>
          <w:noProof/>
          <w:color w:val="000000" w:themeColor="text1"/>
        </w:rPr>
        <w:t xml:space="preserve">în </w:t>
      </w:r>
      <w:r w:rsidRPr="00BE1811">
        <w:t xml:space="preserve">cadrul secțiunii destinată POC și </w:t>
      </w:r>
      <w:r w:rsidR="005D003E" w:rsidRPr="00BE1811">
        <w:t>A</w:t>
      </w:r>
      <w:r w:rsidRPr="00BE1811">
        <w:t>cțiunii 1.1.</w:t>
      </w:r>
      <w:r w:rsidR="00780CAE" w:rsidRPr="00BE1811">
        <w:rPr>
          <w:noProof/>
        </w:rPr>
        <w:t>1</w:t>
      </w:r>
      <w:r w:rsidRPr="00BE1811">
        <w:t>.</w:t>
      </w:r>
    </w:p>
    <w:p w14:paraId="28B1ED73" w14:textId="77777777" w:rsidR="00F34D83" w:rsidRPr="00BE1811" w:rsidRDefault="00F34D83" w:rsidP="00F34D83">
      <w:pPr>
        <w:spacing w:before="100" w:beforeAutospacing="1" w:after="0" w:line="240" w:lineRule="auto"/>
        <w:jc w:val="both"/>
        <w:rPr>
          <w:rFonts w:eastAsia="Times New Roman"/>
          <w:b/>
          <w:bCs/>
          <w:color w:val="000000" w:themeColor="text1"/>
        </w:rPr>
      </w:pPr>
      <w:proofErr w:type="spellStart"/>
      <w:r w:rsidRPr="00BE1811">
        <w:rPr>
          <w:rFonts w:eastAsia="Times New Roman"/>
          <w:b/>
          <w:bCs/>
          <w:color w:val="000000" w:themeColor="text1"/>
        </w:rPr>
        <w:t>Contestaţiile</w:t>
      </w:r>
      <w:proofErr w:type="spellEnd"/>
      <w:r w:rsidRPr="00BE1811">
        <w:rPr>
          <w:rFonts w:eastAsia="Times New Roman"/>
          <w:b/>
          <w:bCs/>
          <w:color w:val="000000" w:themeColor="text1"/>
        </w:rPr>
        <w:t xml:space="preserve"> vor fi semnate de către reprezentantul legal al </w:t>
      </w:r>
      <w:r w:rsidR="009E2ED1" w:rsidRPr="00BE1811">
        <w:rPr>
          <w:rFonts w:eastAsia="Times New Roman"/>
          <w:b/>
          <w:bCs/>
          <w:color w:val="000000" w:themeColor="text1"/>
        </w:rPr>
        <w:t xml:space="preserve">organizației </w:t>
      </w:r>
      <w:r w:rsidRPr="00BE1811">
        <w:rPr>
          <w:rFonts w:eastAsia="Times New Roman"/>
          <w:b/>
          <w:bCs/>
          <w:color w:val="000000" w:themeColor="text1"/>
        </w:rPr>
        <w:t>contestatare</w:t>
      </w:r>
      <w:r w:rsidR="007C2EFF" w:rsidRPr="00BE1811">
        <w:rPr>
          <w:rFonts w:eastAsia="Times New Roman"/>
          <w:b/>
          <w:bCs/>
          <w:color w:val="000000" w:themeColor="text1"/>
        </w:rPr>
        <w:t xml:space="preserve"> sau o </w:t>
      </w:r>
      <w:proofErr w:type="spellStart"/>
      <w:r w:rsidR="007C2EFF" w:rsidRPr="00BE1811">
        <w:rPr>
          <w:rFonts w:eastAsia="Times New Roman"/>
          <w:b/>
          <w:bCs/>
          <w:color w:val="000000" w:themeColor="text1"/>
        </w:rPr>
        <w:t>perosană</w:t>
      </w:r>
      <w:proofErr w:type="spellEnd"/>
      <w:r w:rsidR="007C2EFF" w:rsidRPr="00BE1811">
        <w:rPr>
          <w:rFonts w:eastAsia="Times New Roman"/>
          <w:b/>
          <w:bCs/>
          <w:color w:val="000000" w:themeColor="text1"/>
        </w:rPr>
        <w:t xml:space="preserve"> împuternicită de acesta</w:t>
      </w:r>
    </w:p>
    <w:p w14:paraId="4CEF2C11" w14:textId="65333A3B" w:rsidR="00F34D83" w:rsidRPr="00BE1811" w:rsidRDefault="006C4352" w:rsidP="006C4352">
      <w:pPr>
        <w:spacing w:before="100" w:beforeAutospacing="1" w:after="0" w:line="240" w:lineRule="auto"/>
        <w:jc w:val="both"/>
        <w:rPr>
          <w:color w:val="000000" w:themeColor="text1"/>
        </w:rPr>
      </w:pPr>
      <w:r w:rsidRPr="00BE1811">
        <w:rPr>
          <w:rFonts w:eastAsia="Times New Roman"/>
          <w:color w:val="000000" w:themeColor="text1"/>
        </w:rPr>
        <w:t>Rezultatul evaluării</w:t>
      </w:r>
      <w:r w:rsidR="006C2D3F" w:rsidRPr="00BE1811">
        <w:rPr>
          <w:rFonts w:eastAsia="Times New Roman"/>
          <w:color w:val="000000" w:themeColor="text1"/>
        </w:rPr>
        <w:t>, aferent fiec</w:t>
      </w:r>
      <w:r w:rsidR="00915615" w:rsidRPr="00BE1811">
        <w:rPr>
          <w:rFonts w:eastAsia="Times New Roman"/>
          <w:color w:val="000000" w:themeColor="text1"/>
        </w:rPr>
        <w:t>ă</w:t>
      </w:r>
      <w:r w:rsidR="006C2D3F" w:rsidRPr="00BE1811">
        <w:rPr>
          <w:rFonts w:eastAsia="Times New Roman"/>
          <w:color w:val="000000" w:themeColor="text1"/>
        </w:rPr>
        <w:t>rei etape,</w:t>
      </w:r>
      <w:r w:rsidRPr="00BE1811">
        <w:rPr>
          <w:rFonts w:eastAsia="Times New Roman"/>
          <w:color w:val="000000" w:themeColor="text1"/>
        </w:rPr>
        <w:t xml:space="preserve"> poate fi contestat în condițiile Legii contenciosului administrativ nr. 554/2004, cu modificările și completările ulterioare. </w:t>
      </w:r>
      <w:r w:rsidR="00F34D83" w:rsidRPr="00BE1811">
        <w:rPr>
          <w:color w:val="000000" w:themeColor="text1"/>
        </w:rPr>
        <w:t>Solicitantul transmite la OIC contestația, în termenul menționat în Notificările privind rezultatul verificării conformității administrative și a eligibilității, respectiv rezultatul evaluării tehnice și financiare prin aplicația electronică MySMIS2014</w:t>
      </w:r>
      <w:r w:rsidR="00DE4D78" w:rsidRPr="00BE1811">
        <w:rPr>
          <w:color w:val="000000" w:themeColor="text1"/>
        </w:rPr>
        <w:t xml:space="preserve"> (în termen de 30 de zile</w:t>
      </w:r>
      <w:r w:rsidR="00625AB2" w:rsidRPr="00BE1811">
        <w:rPr>
          <w:color w:val="000000" w:themeColor="text1"/>
        </w:rPr>
        <w:t xml:space="preserve"> de la data </w:t>
      </w:r>
      <w:proofErr w:type="spellStart"/>
      <w:r w:rsidR="00625AB2" w:rsidRPr="00BE1811">
        <w:rPr>
          <w:color w:val="000000" w:themeColor="text1"/>
        </w:rPr>
        <w:t>comunicarii</w:t>
      </w:r>
      <w:proofErr w:type="spellEnd"/>
      <w:r w:rsidR="00625AB2" w:rsidRPr="00BE1811">
        <w:rPr>
          <w:color w:val="000000" w:themeColor="text1"/>
        </w:rPr>
        <w:t xml:space="preserve"> Notific</w:t>
      </w:r>
      <w:r w:rsidR="00742FFF">
        <w:rPr>
          <w:color w:val="000000" w:themeColor="text1"/>
        </w:rPr>
        <w:t>ă</w:t>
      </w:r>
      <w:r w:rsidR="00625AB2" w:rsidRPr="00BE1811">
        <w:rPr>
          <w:color w:val="000000" w:themeColor="text1"/>
        </w:rPr>
        <w:t>rii</w:t>
      </w:r>
      <w:r w:rsidR="00DE4D78" w:rsidRPr="00BE1811">
        <w:rPr>
          <w:color w:val="000000" w:themeColor="text1"/>
        </w:rPr>
        <w:t>)</w:t>
      </w:r>
      <w:r w:rsidR="00F34D83" w:rsidRPr="00BE1811">
        <w:rPr>
          <w:color w:val="000000" w:themeColor="text1"/>
        </w:rPr>
        <w:t xml:space="preserve">. Dacă aplicația electronică nu permite, contestațiile vor fi transmise prin poștă sau depuse direct la OIC. Contestația trebuie să conțină </w:t>
      </w:r>
      <w:r w:rsidR="0023664F" w:rsidRPr="00BE1811">
        <w:rPr>
          <w:color w:val="000000" w:themeColor="text1"/>
        </w:rPr>
        <w:t>elemen</w:t>
      </w:r>
      <w:r w:rsidR="00054B48" w:rsidRPr="00BE1811">
        <w:rPr>
          <w:color w:val="000000" w:themeColor="text1"/>
        </w:rPr>
        <w:t xml:space="preserve">tele minime ce sunt </w:t>
      </w:r>
      <w:proofErr w:type="spellStart"/>
      <w:r w:rsidR="00054B48" w:rsidRPr="00BE1811">
        <w:rPr>
          <w:color w:val="000000" w:themeColor="text1"/>
        </w:rPr>
        <w:t>mentionate</w:t>
      </w:r>
      <w:proofErr w:type="spellEnd"/>
      <w:r w:rsidR="00054B48" w:rsidRPr="00BE1811">
        <w:rPr>
          <w:color w:val="000000" w:themeColor="text1"/>
        </w:rPr>
        <w:t xml:space="preserve"> î</w:t>
      </w:r>
      <w:r w:rsidR="0023664F" w:rsidRPr="00BE1811">
        <w:rPr>
          <w:color w:val="000000" w:themeColor="text1"/>
        </w:rPr>
        <w:t xml:space="preserve">n cuprinsul actului contestat - identificarea actului administrativ atacat, datele de identificare ale contestatorului, obiectul </w:t>
      </w:r>
      <w:proofErr w:type="spellStart"/>
      <w:r w:rsidR="0023664F" w:rsidRPr="00BE1811">
        <w:rPr>
          <w:color w:val="000000" w:themeColor="text1"/>
        </w:rPr>
        <w:t>contestaţiei</w:t>
      </w:r>
      <w:proofErr w:type="spellEnd"/>
      <w:r w:rsidR="0023664F" w:rsidRPr="00BE1811">
        <w:rPr>
          <w:color w:val="000000" w:themeColor="text1"/>
        </w:rPr>
        <w:t xml:space="preserve">, motivele de fapt </w:t>
      </w:r>
      <w:proofErr w:type="spellStart"/>
      <w:r w:rsidR="0023664F" w:rsidRPr="00BE1811">
        <w:rPr>
          <w:color w:val="000000" w:themeColor="text1"/>
        </w:rPr>
        <w:t>şi</w:t>
      </w:r>
      <w:proofErr w:type="spellEnd"/>
      <w:r w:rsidR="0023664F" w:rsidRPr="00BE1811">
        <w:rPr>
          <w:color w:val="000000" w:themeColor="text1"/>
        </w:rPr>
        <w:t xml:space="preserve"> de drept, dovezile pe care se întemeiază, semnătura contestatorului sau a împuternicitului acestuia, dovada calității de împuternicit a contestatorului, persoană fizică sau juridică potrivit legii</w:t>
      </w:r>
      <w:r w:rsidR="00F34D83" w:rsidRPr="00BE1811">
        <w:rPr>
          <w:color w:val="000000" w:themeColor="text1"/>
        </w:rPr>
        <w:t xml:space="preserve">. După înregistrarea contestațiilor la OIC, acestea sunt analizate de experți evaluatori, diferiți de cei care au efectuat evaluarea inițială. </w:t>
      </w:r>
      <w:r w:rsidR="00742FFF" w:rsidRPr="00FC21A6">
        <w:rPr>
          <w:color w:val="000000" w:themeColor="text1"/>
        </w:rPr>
        <w:t>Depunerea și soluționarea contestațiilor se va realiza conform termenelor stipulate de Legea nr. 554/2004.</w:t>
      </w:r>
      <w:r w:rsidR="00742FFF">
        <w:rPr>
          <w:color w:val="000000" w:themeColor="text1"/>
        </w:rPr>
        <w:t xml:space="preserve"> </w:t>
      </w:r>
      <w:r w:rsidR="00F34D83" w:rsidRPr="00BE1811">
        <w:rPr>
          <w:color w:val="000000" w:themeColor="text1"/>
        </w:rPr>
        <w:t xml:space="preserve">OIC va transmite la AM punctul de vedere privind contestațiile formulate de </w:t>
      </w:r>
      <w:r w:rsidR="00F34D83" w:rsidRPr="00BE1811">
        <w:rPr>
          <w:color w:val="000000" w:themeColor="text1"/>
        </w:rPr>
        <w:lastRenderedPageBreak/>
        <w:t xml:space="preserve">solicitanți împreună cu </w:t>
      </w:r>
      <w:r w:rsidR="00DE4D78" w:rsidRPr="00BE1811">
        <w:rPr>
          <w:color w:val="000000" w:themeColor="text1"/>
        </w:rPr>
        <w:t xml:space="preserve">contestația și cu </w:t>
      </w:r>
      <w:r w:rsidR="00F34D83" w:rsidRPr="00BE1811">
        <w:rPr>
          <w:color w:val="000000" w:themeColor="text1"/>
        </w:rPr>
        <w:t>documentele suport necesare acestei etape</w:t>
      </w:r>
      <w:r w:rsidR="00625AB2" w:rsidRPr="00BE1811">
        <w:rPr>
          <w:color w:val="000000" w:themeColor="text1"/>
        </w:rPr>
        <w:t>, potrivit prevederilor PO.DGPEC.20</w:t>
      </w:r>
      <w:r w:rsidR="00F34D83" w:rsidRPr="00BE1811">
        <w:rPr>
          <w:color w:val="000000" w:themeColor="text1"/>
        </w:rPr>
        <w:t xml:space="preserve">. </w:t>
      </w:r>
    </w:p>
    <w:p w14:paraId="0E7A7979" w14:textId="794DC5F8" w:rsidR="00DE4D78" w:rsidRPr="00BE1811" w:rsidRDefault="006C4352" w:rsidP="00F34D83">
      <w:pPr>
        <w:spacing w:before="100" w:beforeAutospacing="1" w:after="0" w:line="240" w:lineRule="auto"/>
        <w:jc w:val="both"/>
        <w:rPr>
          <w:rFonts w:eastAsia="Times New Roman"/>
          <w:color w:val="000000" w:themeColor="text1"/>
          <w:lang w:val="fr-FR"/>
        </w:rPr>
      </w:pPr>
      <w:r w:rsidRPr="00BE1811">
        <w:rPr>
          <w:rFonts w:eastAsia="Times New Roman"/>
          <w:color w:val="000000" w:themeColor="text1"/>
        </w:rPr>
        <w:t>Autoritatea de Management soluționează contestațiile depuse împotriva Notificărilor privind rezultatul verificărilor, în condițiile Legii contenciosului administrativ nr. 554/2004, cu modificările și completările ulterioare</w:t>
      </w:r>
      <w:r w:rsidR="00DE4D78" w:rsidRPr="00BE1811">
        <w:rPr>
          <w:rFonts w:eastAsia="Times New Roman"/>
          <w:color w:val="000000" w:themeColor="text1"/>
        </w:rPr>
        <w:t xml:space="preserve"> și potrivit prevederilor PODGPEC_20</w:t>
      </w:r>
      <w:r w:rsidRPr="00BE1811">
        <w:rPr>
          <w:rFonts w:eastAsia="Times New Roman"/>
          <w:color w:val="000000" w:themeColor="text1"/>
        </w:rPr>
        <w:t xml:space="preserve">, prin Decizie </w:t>
      </w:r>
      <w:r w:rsidR="00DE4D78" w:rsidRPr="00BE1811">
        <w:rPr>
          <w:rFonts w:eastAsia="Times New Roman"/>
          <w:color w:val="000000" w:themeColor="text1"/>
        </w:rPr>
        <w:t>motivat</w:t>
      </w:r>
      <w:r w:rsidR="00742FFF">
        <w:rPr>
          <w:rFonts w:eastAsia="Times New Roman"/>
          <w:color w:val="000000" w:themeColor="text1"/>
        </w:rPr>
        <w:t>ă</w:t>
      </w:r>
      <w:r w:rsidR="00DE4D78" w:rsidRPr="00BE1811">
        <w:rPr>
          <w:rFonts w:eastAsia="Times New Roman"/>
          <w:color w:val="000000" w:themeColor="text1"/>
        </w:rPr>
        <w:t xml:space="preserve"> (atât în fapt cât și în drept)</w:t>
      </w:r>
      <w:r w:rsidRPr="00BE1811">
        <w:rPr>
          <w:rFonts w:eastAsia="Times New Roman"/>
          <w:color w:val="000000" w:themeColor="text1"/>
        </w:rPr>
        <w:t xml:space="preserve"> de admitere în tot sau în parte a contestației sau de respingere a contestației, decizie care este definitivă în sistemul căilor de atac administrative. </w:t>
      </w:r>
      <w:proofErr w:type="spellStart"/>
      <w:r w:rsidR="006C2D3F" w:rsidRPr="00BE1811">
        <w:rPr>
          <w:rFonts w:eastAsia="Times New Roman"/>
          <w:color w:val="000000" w:themeColor="text1"/>
          <w:lang w:val="fr-FR"/>
        </w:rPr>
        <w:t>Decizia</w:t>
      </w:r>
      <w:proofErr w:type="spellEnd"/>
      <w:r w:rsidR="006C2D3F" w:rsidRPr="00BE1811">
        <w:rPr>
          <w:rFonts w:eastAsia="Times New Roman"/>
          <w:color w:val="000000" w:themeColor="text1"/>
          <w:lang w:val="fr-FR"/>
        </w:rPr>
        <w:t xml:space="preserve"> va fi </w:t>
      </w:r>
      <w:proofErr w:type="spellStart"/>
      <w:r w:rsidR="006C2D3F" w:rsidRPr="00BE1811">
        <w:rPr>
          <w:rFonts w:eastAsia="Times New Roman"/>
          <w:color w:val="000000" w:themeColor="text1"/>
          <w:lang w:val="fr-FR"/>
        </w:rPr>
        <w:t>comunicata</w:t>
      </w:r>
      <w:proofErr w:type="spellEnd"/>
      <w:r w:rsidR="006C2D3F" w:rsidRPr="00BE1811">
        <w:rPr>
          <w:rFonts w:eastAsia="Times New Roman"/>
          <w:color w:val="000000" w:themeColor="text1"/>
          <w:lang w:val="fr-FR"/>
        </w:rPr>
        <w:t xml:space="preserve"> </w:t>
      </w:r>
      <w:proofErr w:type="spellStart"/>
      <w:r w:rsidR="006C2D3F" w:rsidRPr="00BE1811">
        <w:rPr>
          <w:rFonts w:eastAsia="Times New Roman"/>
          <w:color w:val="000000" w:themeColor="text1"/>
          <w:lang w:val="fr-FR"/>
        </w:rPr>
        <w:t>contestatorului</w:t>
      </w:r>
      <w:proofErr w:type="spellEnd"/>
      <w:r w:rsidR="006C2D3F" w:rsidRPr="00BE1811">
        <w:rPr>
          <w:rFonts w:eastAsia="Times New Roman"/>
          <w:color w:val="000000" w:themeColor="text1"/>
          <w:lang w:val="fr-FR"/>
        </w:rPr>
        <w:t xml:space="preserve"> </w:t>
      </w:r>
      <w:proofErr w:type="spellStart"/>
      <w:r w:rsidR="006C2D3F" w:rsidRPr="00BE1811">
        <w:rPr>
          <w:rFonts w:eastAsia="Times New Roman"/>
          <w:color w:val="000000" w:themeColor="text1"/>
          <w:lang w:val="fr-FR"/>
        </w:rPr>
        <w:t>potrivit</w:t>
      </w:r>
      <w:proofErr w:type="spellEnd"/>
      <w:r w:rsidR="006C2D3F" w:rsidRPr="00BE1811">
        <w:rPr>
          <w:rFonts w:eastAsia="Times New Roman"/>
          <w:color w:val="000000" w:themeColor="text1"/>
          <w:lang w:val="fr-FR"/>
        </w:rPr>
        <w:t xml:space="preserve"> </w:t>
      </w:r>
      <w:proofErr w:type="spellStart"/>
      <w:r w:rsidR="006C2D3F" w:rsidRPr="00BE1811">
        <w:rPr>
          <w:rFonts w:eastAsia="Times New Roman"/>
          <w:color w:val="000000" w:themeColor="text1"/>
          <w:lang w:val="fr-FR"/>
        </w:rPr>
        <w:t>prevederilor</w:t>
      </w:r>
      <w:proofErr w:type="spellEnd"/>
      <w:r w:rsidR="006C2D3F" w:rsidRPr="00BE1811">
        <w:rPr>
          <w:rFonts w:eastAsia="Times New Roman"/>
          <w:color w:val="000000" w:themeColor="text1"/>
          <w:lang w:val="fr-FR"/>
        </w:rPr>
        <w:t xml:space="preserve"> </w:t>
      </w:r>
      <w:proofErr w:type="spellStart"/>
      <w:r w:rsidR="006C2D3F" w:rsidRPr="00BE1811">
        <w:rPr>
          <w:rFonts w:eastAsia="Times New Roman"/>
          <w:color w:val="000000" w:themeColor="text1"/>
          <w:lang w:val="fr-FR"/>
        </w:rPr>
        <w:t>legale</w:t>
      </w:r>
      <w:proofErr w:type="spellEnd"/>
      <w:r w:rsidR="006C2D3F" w:rsidRPr="00BE1811">
        <w:rPr>
          <w:rFonts w:eastAsia="Times New Roman"/>
          <w:color w:val="000000" w:themeColor="text1"/>
          <w:lang w:val="fr-FR"/>
        </w:rPr>
        <w:t xml:space="preserve"> si </w:t>
      </w:r>
      <w:proofErr w:type="spellStart"/>
      <w:r w:rsidR="006C2D3F" w:rsidRPr="00BE1811">
        <w:rPr>
          <w:rFonts w:eastAsia="Times New Roman"/>
          <w:color w:val="000000" w:themeColor="text1"/>
          <w:lang w:val="fr-FR"/>
        </w:rPr>
        <w:t>procedurale</w:t>
      </w:r>
      <w:proofErr w:type="spellEnd"/>
      <w:r w:rsidR="00DE4D78" w:rsidRPr="00BE1811">
        <w:rPr>
          <w:rFonts w:eastAsia="Times New Roman"/>
          <w:color w:val="000000" w:themeColor="text1"/>
          <w:lang w:val="fr-FR"/>
        </w:rPr>
        <w:t xml:space="preserve">. OIC va </w:t>
      </w:r>
      <w:proofErr w:type="spellStart"/>
      <w:r w:rsidR="00DE4D78" w:rsidRPr="00BE1811">
        <w:rPr>
          <w:rFonts w:eastAsia="Times New Roman"/>
          <w:color w:val="000000" w:themeColor="text1"/>
          <w:lang w:val="fr-FR"/>
        </w:rPr>
        <w:t>încărca</w:t>
      </w:r>
      <w:proofErr w:type="spellEnd"/>
      <w:r w:rsidR="00DE4D78" w:rsidRPr="00BE1811">
        <w:rPr>
          <w:rFonts w:eastAsia="Times New Roman"/>
          <w:color w:val="000000" w:themeColor="text1"/>
          <w:lang w:val="fr-FR"/>
        </w:rPr>
        <w:t xml:space="preserve"> </w:t>
      </w:r>
      <w:proofErr w:type="spellStart"/>
      <w:r w:rsidR="00DE4D78" w:rsidRPr="00BE1811">
        <w:rPr>
          <w:rFonts w:eastAsia="Times New Roman"/>
          <w:color w:val="000000" w:themeColor="text1"/>
          <w:lang w:val="fr-FR"/>
        </w:rPr>
        <w:t>decizia</w:t>
      </w:r>
      <w:proofErr w:type="spellEnd"/>
      <w:r w:rsidR="00DE4D78" w:rsidRPr="00BE1811">
        <w:rPr>
          <w:rFonts w:eastAsia="Times New Roman"/>
          <w:color w:val="000000" w:themeColor="text1"/>
          <w:lang w:val="fr-FR"/>
        </w:rPr>
        <w:t xml:space="preserve"> </w:t>
      </w:r>
      <w:proofErr w:type="spellStart"/>
      <w:r w:rsidR="00DE4D78" w:rsidRPr="00BE1811">
        <w:rPr>
          <w:rFonts w:eastAsia="Times New Roman"/>
          <w:color w:val="000000" w:themeColor="text1"/>
          <w:lang w:val="fr-FR"/>
        </w:rPr>
        <w:t>și</w:t>
      </w:r>
      <w:proofErr w:type="spellEnd"/>
      <w:r w:rsidR="00DE4D78" w:rsidRPr="00BE1811">
        <w:rPr>
          <w:rFonts w:eastAsia="Times New Roman"/>
          <w:color w:val="000000" w:themeColor="text1"/>
          <w:lang w:val="fr-FR"/>
        </w:rPr>
        <w:t xml:space="preserve"> </w:t>
      </w:r>
      <w:proofErr w:type="spellStart"/>
      <w:r w:rsidR="00DE4D78" w:rsidRPr="00BE1811">
        <w:rPr>
          <w:rFonts w:eastAsia="Times New Roman"/>
          <w:color w:val="000000" w:themeColor="text1"/>
          <w:lang w:val="fr-FR"/>
        </w:rPr>
        <w:t>adresa</w:t>
      </w:r>
      <w:proofErr w:type="spellEnd"/>
      <w:r w:rsidR="00DE4D78" w:rsidRPr="00BE1811">
        <w:rPr>
          <w:rFonts w:eastAsia="Times New Roman"/>
          <w:color w:val="000000" w:themeColor="text1"/>
          <w:lang w:val="fr-FR"/>
        </w:rPr>
        <w:t xml:space="preserve"> de </w:t>
      </w:r>
      <w:proofErr w:type="spellStart"/>
      <w:r w:rsidR="00DE4D78" w:rsidRPr="00BE1811">
        <w:rPr>
          <w:rFonts w:eastAsia="Times New Roman"/>
          <w:color w:val="000000" w:themeColor="text1"/>
          <w:lang w:val="fr-FR"/>
        </w:rPr>
        <w:t>înaintare</w:t>
      </w:r>
      <w:proofErr w:type="spellEnd"/>
      <w:r w:rsidR="00DE4D78" w:rsidRPr="00BE1811">
        <w:rPr>
          <w:rFonts w:eastAsia="Times New Roman"/>
          <w:color w:val="000000" w:themeColor="text1"/>
          <w:lang w:val="fr-FR"/>
        </w:rPr>
        <w:t xml:space="preserve"> a </w:t>
      </w:r>
      <w:proofErr w:type="spellStart"/>
      <w:r w:rsidR="00DE4D78" w:rsidRPr="00BE1811">
        <w:rPr>
          <w:rFonts w:eastAsia="Times New Roman"/>
          <w:color w:val="000000" w:themeColor="text1"/>
          <w:lang w:val="fr-FR"/>
        </w:rPr>
        <w:t>acesteia</w:t>
      </w:r>
      <w:proofErr w:type="spellEnd"/>
      <w:r w:rsidR="00DE4D78" w:rsidRPr="00BE1811">
        <w:rPr>
          <w:rFonts w:eastAsia="Times New Roman"/>
          <w:color w:val="000000" w:themeColor="text1"/>
          <w:lang w:val="fr-FR"/>
        </w:rPr>
        <w:t xml:space="preserve"> </w:t>
      </w:r>
      <w:proofErr w:type="spellStart"/>
      <w:r w:rsidR="00DE4D78" w:rsidRPr="00BE1811">
        <w:rPr>
          <w:rFonts w:eastAsia="Times New Roman"/>
          <w:color w:val="000000" w:themeColor="text1"/>
          <w:lang w:val="fr-FR"/>
        </w:rPr>
        <w:t>în</w:t>
      </w:r>
      <w:proofErr w:type="spellEnd"/>
      <w:r w:rsidR="00DE4D78" w:rsidRPr="00BE1811">
        <w:rPr>
          <w:rFonts w:eastAsia="Times New Roman"/>
          <w:color w:val="000000" w:themeColor="text1"/>
          <w:lang w:val="fr-FR"/>
        </w:rPr>
        <w:t xml:space="preserve"> </w:t>
      </w:r>
      <w:proofErr w:type="spellStart"/>
      <w:r w:rsidR="00DE4D78" w:rsidRPr="00BE1811">
        <w:rPr>
          <w:rFonts w:eastAsia="Times New Roman"/>
          <w:color w:val="000000" w:themeColor="text1"/>
          <w:lang w:val="fr-FR"/>
        </w:rPr>
        <w:t>aplicația</w:t>
      </w:r>
      <w:proofErr w:type="spellEnd"/>
      <w:r w:rsidR="00DE4D78" w:rsidRPr="00BE1811">
        <w:rPr>
          <w:rFonts w:eastAsia="Times New Roman"/>
          <w:color w:val="000000" w:themeColor="text1"/>
          <w:lang w:val="fr-FR"/>
        </w:rPr>
        <w:t xml:space="preserve"> </w:t>
      </w:r>
      <w:proofErr w:type="spellStart"/>
      <w:r w:rsidR="00DE4D78" w:rsidRPr="00BE1811">
        <w:rPr>
          <w:rFonts w:eastAsia="Times New Roman"/>
          <w:color w:val="000000" w:themeColor="text1"/>
          <w:lang w:val="fr-FR"/>
        </w:rPr>
        <w:t>MySMIS</w:t>
      </w:r>
      <w:proofErr w:type="spellEnd"/>
      <w:r w:rsidR="00DE4D78" w:rsidRPr="00BE1811">
        <w:rPr>
          <w:rFonts w:eastAsia="Times New Roman"/>
          <w:color w:val="000000" w:themeColor="text1"/>
          <w:lang w:val="fr-FR"/>
        </w:rPr>
        <w:t>.</w:t>
      </w:r>
    </w:p>
    <w:p w14:paraId="0B92BCA6" w14:textId="77777777" w:rsidR="00F34D83" w:rsidRPr="00BE1811" w:rsidRDefault="006C4352" w:rsidP="00F34D83">
      <w:pPr>
        <w:spacing w:before="100" w:beforeAutospacing="1" w:after="0" w:line="240" w:lineRule="auto"/>
        <w:jc w:val="both"/>
        <w:rPr>
          <w:rFonts w:eastAsia="Times New Roman"/>
          <w:color w:val="000000" w:themeColor="text1"/>
          <w:lang w:val="fr-FR"/>
        </w:rPr>
      </w:pPr>
      <w:proofErr w:type="spellStart"/>
      <w:r w:rsidRPr="00BE1811">
        <w:rPr>
          <w:rFonts w:eastAsia="Times New Roman"/>
          <w:color w:val="000000" w:themeColor="text1"/>
          <w:lang w:val="fr-FR"/>
        </w:rPr>
        <w:t>Decizia</w:t>
      </w:r>
      <w:proofErr w:type="spellEnd"/>
      <w:r w:rsidRPr="00BE1811">
        <w:rPr>
          <w:rFonts w:eastAsia="Times New Roman"/>
          <w:color w:val="000000" w:themeColor="text1"/>
          <w:lang w:val="fr-FR"/>
        </w:rPr>
        <w:t xml:space="preserve"> de </w:t>
      </w:r>
      <w:proofErr w:type="spellStart"/>
      <w:r w:rsidRPr="00BE1811">
        <w:rPr>
          <w:rFonts w:eastAsia="Times New Roman"/>
          <w:color w:val="000000" w:themeColor="text1"/>
          <w:lang w:val="fr-FR"/>
        </w:rPr>
        <w:t>soluționare</w:t>
      </w:r>
      <w:proofErr w:type="spellEnd"/>
      <w:r w:rsidRPr="00BE1811">
        <w:rPr>
          <w:rFonts w:eastAsia="Times New Roman"/>
          <w:color w:val="000000" w:themeColor="text1"/>
          <w:lang w:val="fr-FR"/>
        </w:rPr>
        <w:t xml:space="preserve"> a </w:t>
      </w:r>
      <w:proofErr w:type="spellStart"/>
      <w:r w:rsidRPr="00BE1811">
        <w:rPr>
          <w:rFonts w:eastAsia="Times New Roman"/>
          <w:color w:val="000000" w:themeColor="text1"/>
          <w:lang w:val="fr-FR"/>
        </w:rPr>
        <w:t>contestației</w:t>
      </w:r>
      <w:proofErr w:type="spellEnd"/>
      <w:r w:rsidRPr="00BE1811">
        <w:rPr>
          <w:rFonts w:eastAsia="Times New Roman"/>
          <w:color w:val="000000" w:themeColor="text1"/>
          <w:lang w:val="fr-FR"/>
        </w:rPr>
        <w:t xml:space="preserve"> </w:t>
      </w:r>
      <w:proofErr w:type="spellStart"/>
      <w:r w:rsidRPr="00BE1811">
        <w:rPr>
          <w:rFonts w:eastAsia="Times New Roman"/>
          <w:color w:val="000000" w:themeColor="text1"/>
          <w:lang w:val="fr-FR"/>
        </w:rPr>
        <w:t>poate</w:t>
      </w:r>
      <w:proofErr w:type="spellEnd"/>
      <w:r w:rsidRPr="00BE1811">
        <w:rPr>
          <w:rFonts w:eastAsia="Times New Roman"/>
          <w:color w:val="000000" w:themeColor="text1"/>
          <w:lang w:val="fr-FR"/>
        </w:rPr>
        <w:t xml:space="preserve"> fi </w:t>
      </w:r>
      <w:proofErr w:type="spellStart"/>
      <w:r w:rsidRPr="00BE1811">
        <w:rPr>
          <w:rFonts w:eastAsia="Times New Roman"/>
          <w:color w:val="000000" w:themeColor="text1"/>
          <w:lang w:val="fr-FR"/>
        </w:rPr>
        <w:t>atacată</w:t>
      </w:r>
      <w:proofErr w:type="spellEnd"/>
      <w:r w:rsidRPr="00BE1811">
        <w:rPr>
          <w:rFonts w:eastAsia="Times New Roman"/>
          <w:color w:val="000000" w:themeColor="text1"/>
          <w:lang w:val="fr-FR"/>
        </w:rPr>
        <w:t xml:space="preserve"> </w:t>
      </w:r>
      <w:proofErr w:type="spellStart"/>
      <w:r w:rsidRPr="00BE1811">
        <w:rPr>
          <w:rFonts w:eastAsia="Times New Roman"/>
          <w:color w:val="000000" w:themeColor="text1"/>
          <w:lang w:val="fr-FR"/>
        </w:rPr>
        <w:t>doar</w:t>
      </w:r>
      <w:proofErr w:type="spellEnd"/>
      <w:r w:rsidRPr="00BE1811">
        <w:rPr>
          <w:rFonts w:eastAsia="Times New Roman"/>
          <w:color w:val="000000" w:themeColor="text1"/>
          <w:lang w:val="fr-FR"/>
        </w:rPr>
        <w:t xml:space="preserve"> </w:t>
      </w:r>
      <w:proofErr w:type="spellStart"/>
      <w:r w:rsidRPr="00BE1811">
        <w:rPr>
          <w:rFonts w:eastAsia="Times New Roman"/>
          <w:color w:val="000000" w:themeColor="text1"/>
          <w:lang w:val="fr-FR"/>
        </w:rPr>
        <w:t>în</w:t>
      </w:r>
      <w:proofErr w:type="spellEnd"/>
      <w:r w:rsidRPr="00BE1811">
        <w:rPr>
          <w:rFonts w:eastAsia="Times New Roman"/>
          <w:color w:val="000000" w:themeColor="text1"/>
          <w:lang w:val="fr-FR"/>
        </w:rPr>
        <w:t xml:space="preserve"> </w:t>
      </w:r>
      <w:proofErr w:type="spellStart"/>
      <w:r w:rsidRPr="00BE1811">
        <w:rPr>
          <w:rFonts w:eastAsia="Times New Roman"/>
          <w:color w:val="000000" w:themeColor="text1"/>
          <w:lang w:val="fr-FR"/>
        </w:rPr>
        <w:t>fața</w:t>
      </w:r>
      <w:proofErr w:type="spellEnd"/>
      <w:r w:rsidRPr="00BE1811">
        <w:rPr>
          <w:rFonts w:eastAsia="Times New Roman"/>
          <w:color w:val="000000" w:themeColor="text1"/>
          <w:lang w:val="fr-FR"/>
        </w:rPr>
        <w:t xml:space="preserve"> </w:t>
      </w:r>
      <w:proofErr w:type="spellStart"/>
      <w:r w:rsidRPr="00BE1811">
        <w:rPr>
          <w:rFonts w:eastAsia="Times New Roman"/>
          <w:color w:val="000000" w:themeColor="text1"/>
          <w:lang w:val="fr-FR"/>
        </w:rPr>
        <w:t>instanțelor</w:t>
      </w:r>
      <w:proofErr w:type="spellEnd"/>
      <w:r w:rsidRPr="00BE1811">
        <w:rPr>
          <w:rFonts w:eastAsia="Times New Roman"/>
          <w:color w:val="000000" w:themeColor="text1"/>
          <w:lang w:val="fr-FR"/>
        </w:rPr>
        <w:t xml:space="preserve"> </w:t>
      </w:r>
      <w:proofErr w:type="spellStart"/>
      <w:r w:rsidRPr="00BE1811">
        <w:rPr>
          <w:rFonts w:eastAsia="Times New Roman"/>
          <w:color w:val="000000" w:themeColor="text1"/>
          <w:lang w:val="fr-FR"/>
        </w:rPr>
        <w:t>judecătorești</w:t>
      </w:r>
      <w:proofErr w:type="spellEnd"/>
      <w:r w:rsidRPr="00BE1811">
        <w:rPr>
          <w:rFonts w:eastAsia="Times New Roman"/>
          <w:color w:val="000000" w:themeColor="text1"/>
          <w:lang w:val="fr-FR"/>
        </w:rPr>
        <w:t xml:space="preserve"> </w:t>
      </w:r>
      <w:proofErr w:type="spellStart"/>
      <w:r w:rsidRPr="00BE1811">
        <w:rPr>
          <w:rFonts w:eastAsia="Times New Roman"/>
          <w:color w:val="000000" w:themeColor="text1"/>
          <w:lang w:val="fr-FR"/>
        </w:rPr>
        <w:t>competente</w:t>
      </w:r>
      <w:proofErr w:type="spellEnd"/>
      <w:r w:rsidRPr="00BE1811">
        <w:rPr>
          <w:rFonts w:eastAsia="Times New Roman"/>
          <w:color w:val="000000" w:themeColor="text1"/>
          <w:lang w:val="fr-FR"/>
        </w:rPr>
        <w:t>.</w:t>
      </w:r>
    </w:p>
    <w:p w14:paraId="2034308C" w14:textId="77777777" w:rsidR="002B3DA5" w:rsidRPr="00BE1811" w:rsidRDefault="002B3DA5" w:rsidP="00D24931">
      <w:pPr>
        <w:spacing w:before="100" w:beforeAutospacing="1" w:after="100" w:afterAutospacing="1" w:line="240" w:lineRule="auto"/>
        <w:jc w:val="both"/>
      </w:pPr>
    </w:p>
    <w:p w14:paraId="6CD54275" w14:textId="77777777" w:rsidR="00F34D83" w:rsidRPr="00BE1811" w:rsidRDefault="00F34D83" w:rsidP="00F34D83">
      <w:pPr>
        <w:pStyle w:val="Heading1"/>
        <w:rPr>
          <w:sz w:val="22"/>
          <w:szCs w:val="22"/>
          <w:lang w:val="ro-RO"/>
        </w:rPr>
      </w:pPr>
      <w:bookmarkStart w:id="147" w:name="_Toc506362211"/>
      <w:bookmarkStart w:id="148" w:name="_Toc74560932"/>
      <w:bookmarkStart w:id="149" w:name="_Toc20991925"/>
      <w:bookmarkStart w:id="150" w:name="_Toc81552884"/>
      <w:r w:rsidRPr="00BE1811">
        <w:rPr>
          <w:sz w:val="22"/>
          <w:szCs w:val="22"/>
          <w:lang w:val="ro-RO"/>
        </w:rPr>
        <w:t>CAPITOLUL 6. Contractarea și finanțarea proiectelor</w:t>
      </w:r>
      <w:bookmarkEnd w:id="147"/>
      <w:bookmarkEnd w:id="148"/>
      <w:bookmarkEnd w:id="149"/>
      <w:bookmarkEnd w:id="150"/>
    </w:p>
    <w:p w14:paraId="4C63706C" w14:textId="77777777" w:rsidR="00F34D83" w:rsidRPr="00BE1811" w:rsidRDefault="00F34D83" w:rsidP="00F34D83">
      <w:pPr>
        <w:rPr>
          <w:color w:val="000000" w:themeColor="text1"/>
          <w:lang w:eastAsia="zh-CN"/>
        </w:rPr>
      </w:pPr>
    </w:p>
    <w:p w14:paraId="1DDCCB0F" w14:textId="37B0A172" w:rsidR="00F34D83" w:rsidRPr="00BE1811" w:rsidRDefault="00E94D27" w:rsidP="00F34D83">
      <w:pPr>
        <w:pStyle w:val="maintext"/>
        <w:tabs>
          <w:tab w:val="left" w:pos="709"/>
        </w:tabs>
        <w:spacing w:before="100" w:beforeAutospacing="1" w:after="100" w:afterAutospacing="1"/>
        <w:rPr>
          <w:rFonts w:ascii="Times New Roman" w:hAnsi="Times New Roman" w:cs="Times New Roman"/>
          <w:szCs w:val="22"/>
        </w:rPr>
      </w:pPr>
      <w:r>
        <w:rPr>
          <w:rFonts w:ascii="Times New Roman" w:hAnsi="Times New Roman" w:cs="Times New Roman"/>
          <w:iCs/>
          <w:color w:val="000000" w:themeColor="text1"/>
          <w:szCs w:val="22"/>
        </w:rPr>
        <w:t>Î</w:t>
      </w:r>
      <w:r w:rsidR="00F34D83" w:rsidRPr="00BE1811">
        <w:rPr>
          <w:rFonts w:ascii="Times New Roman" w:hAnsi="Times New Roman" w:cs="Times New Roman"/>
          <w:iCs/>
          <w:color w:val="000000" w:themeColor="text1"/>
          <w:szCs w:val="22"/>
        </w:rPr>
        <w:t>n</w:t>
      </w:r>
      <w:r w:rsidR="00F34D83" w:rsidRPr="00BE1811">
        <w:rPr>
          <w:rFonts w:ascii="Times New Roman" w:hAnsi="Times New Roman" w:cs="Times New Roman"/>
          <w:szCs w:val="22"/>
        </w:rPr>
        <w:t xml:space="preserve"> vederea demarării etapei contractuale, OIC transmite solicitantului o scrisoare care va cuprinde solicitarea cu privire la acceptarea de către solicitant </w:t>
      </w:r>
      <w:r w:rsidR="00F34D83" w:rsidRPr="00BE1811">
        <w:rPr>
          <w:rFonts w:ascii="Times New Roman" w:hAnsi="Times New Roman" w:cs="Times New Roman"/>
          <w:iCs/>
          <w:color w:val="000000" w:themeColor="text1"/>
          <w:szCs w:val="22"/>
        </w:rPr>
        <w:t>a  finanțării</w:t>
      </w:r>
      <w:r w:rsidR="00F34D83" w:rsidRPr="00BE1811">
        <w:rPr>
          <w:rFonts w:ascii="Times New Roman" w:hAnsi="Times New Roman" w:cs="Times New Roman"/>
          <w:szCs w:val="22"/>
        </w:rPr>
        <w:t>, lista documentelor obligatorii ce urmează a fi transmise pentru această etapă (</w:t>
      </w:r>
      <w:r w:rsidR="00F43FC7" w:rsidRPr="00BE1811">
        <w:rPr>
          <w:rFonts w:ascii="Times New Roman" w:hAnsi="Times New Roman" w:cs="Times New Roman"/>
          <w:iCs/>
          <w:szCs w:val="22"/>
        </w:rPr>
        <w:t xml:space="preserve">prevăzute </w:t>
      </w:r>
      <w:r w:rsidR="00F34D83" w:rsidRPr="00BE1811">
        <w:rPr>
          <w:rFonts w:ascii="Times New Roman" w:hAnsi="Times New Roman" w:cs="Times New Roman"/>
          <w:szCs w:val="22"/>
        </w:rPr>
        <w:t xml:space="preserve">în tabelul </w:t>
      </w:r>
      <w:r w:rsidR="00F43FC7" w:rsidRPr="00BE1811">
        <w:rPr>
          <w:rFonts w:ascii="Times New Roman" w:hAnsi="Times New Roman" w:cs="Times New Roman"/>
          <w:iCs/>
          <w:szCs w:val="22"/>
        </w:rPr>
        <w:t>de la Subcap.</w:t>
      </w:r>
      <w:r w:rsidR="00F34D83" w:rsidRPr="00BE1811">
        <w:rPr>
          <w:rFonts w:ascii="Times New Roman" w:hAnsi="Times New Roman" w:cs="Times New Roman"/>
          <w:szCs w:val="22"/>
        </w:rPr>
        <w:t xml:space="preserve">10.2 </w:t>
      </w:r>
      <w:r w:rsidR="00F43FC7" w:rsidRPr="00BE1811">
        <w:rPr>
          <w:rFonts w:ascii="Times New Roman" w:hAnsi="Times New Roman" w:cs="Times New Roman"/>
          <w:i/>
          <w:iCs/>
          <w:szCs w:val="22"/>
        </w:rPr>
        <w:t xml:space="preserve">Lista de anexe necesare la contractarea proiectelor </w:t>
      </w:r>
      <w:r w:rsidR="00F34D83" w:rsidRPr="00BE1811">
        <w:rPr>
          <w:rFonts w:ascii="Times New Roman" w:hAnsi="Times New Roman" w:cs="Times New Roman"/>
          <w:szCs w:val="22"/>
        </w:rPr>
        <w:t xml:space="preserve">din cadrul capitolului 10 </w:t>
      </w:r>
      <w:r w:rsidR="00F43FC7" w:rsidRPr="00BE1811">
        <w:rPr>
          <w:rFonts w:ascii="Times New Roman" w:hAnsi="Times New Roman" w:cs="Times New Roman"/>
          <w:i/>
          <w:iCs/>
          <w:szCs w:val="22"/>
        </w:rPr>
        <w:t>Anexe</w:t>
      </w:r>
      <w:r w:rsidR="00F34D83" w:rsidRPr="00BE1811">
        <w:rPr>
          <w:rFonts w:ascii="Times New Roman" w:hAnsi="Times New Roman" w:cs="Times New Roman"/>
          <w:iCs/>
          <w:szCs w:val="22"/>
        </w:rPr>
        <w:t xml:space="preserve"> </w:t>
      </w:r>
      <w:r w:rsidR="00F34D83" w:rsidRPr="00BE1811">
        <w:rPr>
          <w:rFonts w:ascii="Times New Roman" w:hAnsi="Times New Roman" w:cs="Times New Roman"/>
          <w:szCs w:val="22"/>
        </w:rPr>
        <w:t xml:space="preserve">al prezentului Ghid) cu </w:t>
      </w:r>
      <w:r w:rsidR="0082589A" w:rsidRPr="00BE1811">
        <w:rPr>
          <w:rFonts w:ascii="Times New Roman" w:hAnsi="Times New Roman" w:cs="Times New Roman"/>
          <w:iCs/>
          <w:szCs w:val="22"/>
        </w:rPr>
        <w:t xml:space="preserve">respectarea </w:t>
      </w:r>
      <w:r w:rsidR="00F34D83" w:rsidRPr="00BE1811">
        <w:rPr>
          <w:rFonts w:ascii="Times New Roman" w:hAnsi="Times New Roman" w:cs="Times New Roman"/>
          <w:iCs/>
          <w:szCs w:val="22"/>
        </w:rPr>
        <w:t>Ghidul</w:t>
      </w:r>
      <w:r w:rsidR="0082589A" w:rsidRPr="00BE1811">
        <w:rPr>
          <w:rFonts w:ascii="Times New Roman" w:hAnsi="Times New Roman" w:cs="Times New Roman"/>
          <w:iCs/>
          <w:szCs w:val="22"/>
        </w:rPr>
        <w:t>ui</w:t>
      </w:r>
      <w:r w:rsidR="00F34D83" w:rsidRPr="00BE1811">
        <w:rPr>
          <w:rFonts w:ascii="Times New Roman" w:hAnsi="Times New Roman" w:cs="Times New Roman"/>
          <w:szCs w:val="22"/>
        </w:rPr>
        <w:t xml:space="preserve"> solicitantului, precum și clarificările necesare în vederea soluționării neconcordanțelor rezultate în urma etapei de evaluare tehnică și financiară, dacă este cazul. OIC va transmite către solicitant  și formatul standard al contractului de finanțare în scopul completării acestuia. </w:t>
      </w:r>
    </w:p>
    <w:p w14:paraId="3A66C089" w14:textId="77777777" w:rsidR="00F34D83" w:rsidRPr="00BE1811" w:rsidRDefault="00F34D83" w:rsidP="00F34D83">
      <w:pPr>
        <w:pStyle w:val="maintext"/>
        <w:spacing w:before="100" w:beforeAutospacing="1" w:after="100" w:afterAutospacing="1"/>
        <w:rPr>
          <w:rFonts w:ascii="Times New Roman" w:hAnsi="Times New Roman" w:cs="Times New Roman"/>
          <w:szCs w:val="22"/>
        </w:rPr>
      </w:pPr>
      <w:r w:rsidRPr="00BE1811">
        <w:rPr>
          <w:rFonts w:ascii="Times New Roman" w:hAnsi="Times New Roman" w:cs="Times New Roman"/>
          <w:szCs w:val="22"/>
        </w:rPr>
        <w:t xml:space="preserve">OIC va face verificarea documentației de contractare și va putea solicita clarificări cu privire la documentele transmise de către solicitant. </w:t>
      </w:r>
    </w:p>
    <w:p w14:paraId="12F5298E" w14:textId="02F021BD" w:rsidR="00F34D83" w:rsidRPr="00BE1811" w:rsidRDefault="00F34D83" w:rsidP="00F34D83">
      <w:pPr>
        <w:pStyle w:val="NormalWeb"/>
        <w:jc w:val="both"/>
        <w:rPr>
          <w:sz w:val="22"/>
          <w:szCs w:val="22"/>
          <w:lang w:val="ro-RO"/>
        </w:rPr>
      </w:pPr>
      <w:r w:rsidRPr="00BE1811">
        <w:rPr>
          <w:sz w:val="22"/>
          <w:szCs w:val="22"/>
          <w:lang w:val="ro-RO"/>
        </w:rPr>
        <w:t xml:space="preserve">Contractul de finanțare se încheie între </w:t>
      </w:r>
      <w:r w:rsidR="00003573" w:rsidRPr="00BE1811">
        <w:rPr>
          <w:sz w:val="22"/>
          <w:szCs w:val="22"/>
          <w:lang w:val="ro-RO"/>
        </w:rPr>
        <w:t>Ministerul Cercetării</w:t>
      </w:r>
      <w:r w:rsidR="00B92B9B">
        <w:rPr>
          <w:sz w:val="22"/>
          <w:szCs w:val="22"/>
          <w:lang w:val="ro-RO"/>
        </w:rPr>
        <w:t>,</w:t>
      </w:r>
      <w:r w:rsidR="00003573" w:rsidRPr="00BE1811">
        <w:rPr>
          <w:sz w:val="22"/>
          <w:szCs w:val="22"/>
          <w:lang w:val="ro-RO"/>
        </w:rPr>
        <w:t xml:space="preserve"> Inovării </w:t>
      </w:r>
      <w:r w:rsidR="00003573" w:rsidRPr="00BE1811">
        <w:rPr>
          <w:color w:val="000000" w:themeColor="text1"/>
          <w:sz w:val="22"/>
          <w:szCs w:val="22"/>
          <w:lang w:val="ro-RO"/>
        </w:rPr>
        <w:t xml:space="preserve">și Digitalizării </w:t>
      </w:r>
      <w:r w:rsidR="00003573" w:rsidRPr="00BE1811">
        <w:rPr>
          <w:sz w:val="22"/>
          <w:szCs w:val="22"/>
          <w:lang w:val="ro-RO"/>
        </w:rPr>
        <w:t xml:space="preserve">(MCID) </w:t>
      </w:r>
      <w:r w:rsidRPr="00BE1811">
        <w:rPr>
          <w:sz w:val="22"/>
          <w:szCs w:val="22"/>
          <w:lang w:val="ro-RO"/>
        </w:rPr>
        <w:t xml:space="preserve">în calitate de Organism Intermediar (OIC) și beneficiarul </w:t>
      </w:r>
      <w:r w:rsidRPr="00BE1811">
        <w:rPr>
          <w:color w:val="000000" w:themeColor="text1"/>
          <w:sz w:val="22"/>
          <w:szCs w:val="22"/>
          <w:lang w:val="ro-RO"/>
        </w:rPr>
        <w:t>organizați</w:t>
      </w:r>
      <w:r w:rsidR="00895946" w:rsidRPr="00BE1811">
        <w:rPr>
          <w:color w:val="000000" w:themeColor="text1"/>
          <w:sz w:val="22"/>
          <w:szCs w:val="22"/>
          <w:lang w:val="ro-RO"/>
        </w:rPr>
        <w:t>a clusterului</w:t>
      </w:r>
      <w:r w:rsidR="005A067C" w:rsidRPr="00BE1811">
        <w:rPr>
          <w:color w:val="000000" w:themeColor="text1"/>
          <w:sz w:val="22"/>
          <w:szCs w:val="22"/>
          <w:lang w:val="ro-RO"/>
        </w:rPr>
        <w:t>.</w:t>
      </w:r>
      <w:r w:rsidRPr="00BE1811">
        <w:rPr>
          <w:color w:val="000000" w:themeColor="text1"/>
          <w:sz w:val="22"/>
          <w:szCs w:val="22"/>
          <w:lang w:val="ro-RO"/>
        </w:rPr>
        <w:t xml:space="preserve"> </w:t>
      </w:r>
    </w:p>
    <w:p w14:paraId="6247E1A2" w14:textId="77777777" w:rsidR="00F34D83" w:rsidRPr="00BE1811" w:rsidRDefault="00F34D83" w:rsidP="00F34D83">
      <w:pPr>
        <w:pStyle w:val="NormalWeb"/>
        <w:jc w:val="both"/>
        <w:rPr>
          <w:sz w:val="22"/>
          <w:szCs w:val="22"/>
          <w:lang w:val="ro-RO"/>
        </w:rPr>
      </w:pPr>
      <w:r w:rsidRPr="00BE1811">
        <w:rPr>
          <w:sz w:val="22"/>
          <w:szCs w:val="22"/>
          <w:lang w:val="ro-RO"/>
        </w:rPr>
        <w:t xml:space="preserve">În cadrul etapei de contractare, solicitantul poate contesta rezultatul verificării documentației de contractare o singură dată.  Solicitantul transmite la OIC contestația, prin aplicația electronică MySMIS2014. Dacă aplicația electronică nu permite, contestațiile vor fi transmise prin fax, poștă (cu confirmare) sau depuse direct la registratura OIC. Procesul de soluționare a contestațiilor aferente etapei de contractare se realizează la nivelul AM, în baza punctului de vedere primit de la OIC. După primirea de la AM a Deciziei de soluționare a contestației,  în baza acesteia, </w:t>
      </w:r>
      <w:r w:rsidRPr="00BE1811">
        <w:rPr>
          <w:bCs/>
          <w:sz w:val="22"/>
          <w:szCs w:val="22"/>
          <w:lang w:val="ro-RO"/>
        </w:rPr>
        <w:t>OIC</w:t>
      </w:r>
      <w:r w:rsidR="005A067C" w:rsidRPr="00BE1811">
        <w:rPr>
          <w:bCs/>
          <w:sz w:val="22"/>
          <w:szCs w:val="22"/>
          <w:lang w:val="ro-RO"/>
        </w:rPr>
        <w:t xml:space="preserve"> </w:t>
      </w:r>
      <w:r w:rsidR="0082589A" w:rsidRPr="00BE1811">
        <w:rPr>
          <w:sz w:val="22"/>
          <w:szCs w:val="22"/>
          <w:lang w:val="ro-RO"/>
        </w:rPr>
        <w:t>completează</w:t>
      </w:r>
      <w:r w:rsidRPr="00BE1811">
        <w:rPr>
          <w:sz w:val="22"/>
          <w:szCs w:val="22"/>
          <w:lang w:val="ro-RO"/>
        </w:rPr>
        <w:t xml:space="preserve"> și transmite solicitanților Notificarea privind soluționarea contestației.</w:t>
      </w:r>
    </w:p>
    <w:p w14:paraId="7AA7F4C4" w14:textId="77777777" w:rsidR="00F34D83" w:rsidRPr="00BE1811" w:rsidRDefault="00F34D83" w:rsidP="00F34D83">
      <w:pPr>
        <w:pStyle w:val="NormalWeb"/>
        <w:jc w:val="both"/>
        <w:rPr>
          <w:sz w:val="22"/>
          <w:szCs w:val="22"/>
          <w:lang w:val="ro-RO"/>
        </w:rPr>
      </w:pPr>
      <w:r w:rsidRPr="00BE1811">
        <w:rPr>
          <w:sz w:val="22"/>
          <w:szCs w:val="22"/>
          <w:lang w:val="ro-RO"/>
        </w:rPr>
        <w:t>Semnarea de către părți se face după verificarea contractului și primirea tuturor avizelor conform prevederilor procedurale în vigoare.</w:t>
      </w:r>
    </w:p>
    <w:p w14:paraId="1865F925" w14:textId="77777777" w:rsidR="00F34D83" w:rsidRPr="00BE1811" w:rsidRDefault="00F34D83" w:rsidP="00F34D83">
      <w:pPr>
        <w:pStyle w:val="NormalWeb"/>
        <w:jc w:val="both"/>
        <w:rPr>
          <w:sz w:val="22"/>
          <w:szCs w:val="22"/>
          <w:lang w:val="ro-RO"/>
        </w:rPr>
      </w:pPr>
      <w:r w:rsidRPr="00BE1811">
        <w:rPr>
          <w:sz w:val="22"/>
          <w:szCs w:val="22"/>
          <w:lang w:val="ro-RO"/>
        </w:rPr>
        <w:t xml:space="preserve">Lista documentelor însoțitoare ce trebuie depuse la contractare se află în tabelul </w:t>
      </w:r>
      <w:r w:rsidR="0082589A" w:rsidRPr="00BE1811">
        <w:rPr>
          <w:sz w:val="22"/>
          <w:szCs w:val="22"/>
          <w:lang w:val="ro-RO"/>
        </w:rPr>
        <w:t>de</w:t>
      </w:r>
      <w:r w:rsidR="00B21200" w:rsidRPr="00BE1811">
        <w:rPr>
          <w:sz w:val="22"/>
          <w:szCs w:val="22"/>
          <w:lang w:val="ro-RO"/>
        </w:rPr>
        <w:t xml:space="preserve"> </w:t>
      </w:r>
      <w:r w:rsidR="0082589A" w:rsidRPr="00BE1811">
        <w:rPr>
          <w:iCs/>
          <w:sz w:val="22"/>
          <w:szCs w:val="22"/>
          <w:lang w:val="ro-RO"/>
        </w:rPr>
        <w:t>la Subcap.</w:t>
      </w:r>
      <w:r w:rsidRPr="00BE1811">
        <w:rPr>
          <w:sz w:val="22"/>
          <w:szCs w:val="22"/>
          <w:lang w:val="ro-RO"/>
        </w:rPr>
        <w:t xml:space="preserve">10.2 </w:t>
      </w:r>
      <w:r w:rsidR="0082589A" w:rsidRPr="00BE1811">
        <w:rPr>
          <w:i/>
          <w:iCs/>
          <w:sz w:val="22"/>
          <w:szCs w:val="22"/>
          <w:lang w:val="ro-RO"/>
        </w:rPr>
        <w:t xml:space="preserve">Lista de anexe necesare la contractarea proiectelor </w:t>
      </w:r>
      <w:r w:rsidRPr="00BE1811">
        <w:rPr>
          <w:sz w:val="22"/>
          <w:szCs w:val="22"/>
          <w:lang w:val="ro-RO"/>
        </w:rPr>
        <w:t xml:space="preserve">din cadrul capitolului </w:t>
      </w:r>
      <w:r w:rsidR="0082589A" w:rsidRPr="00BE1811">
        <w:rPr>
          <w:iCs/>
          <w:sz w:val="22"/>
          <w:szCs w:val="22"/>
          <w:lang w:val="ro-RO"/>
        </w:rPr>
        <w:t>10</w:t>
      </w:r>
      <w:r w:rsidR="00B21200" w:rsidRPr="00BE1811">
        <w:rPr>
          <w:iCs/>
          <w:sz w:val="22"/>
          <w:szCs w:val="22"/>
          <w:lang w:val="ro-RO"/>
        </w:rPr>
        <w:t xml:space="preserve"> </w:t>
      </w:r>
      <w:proofErr w:type="spellStart"/>
      <w:r w:rsidR="0082589A" w:rsidRPr="00BE1811">
        <w:rPr>
          <w:i/>
          <w:iCs/>
          <w:sz w:val="22"/>
          <w:szCs w:val="22"/>
          <w:lang w:val="ro-RO"/>
        </w:rPr>
        <w:t>Anexe</w:t>
      </w:r>
      <w:r w:rsidRPr="00BE1811">
        <w:rPr>
          <w:sz w:val="22"/>
          <w:szCs w:val="22"/>
          <w:lang w:val="ro-RO"/>
        </w:rPr>
        <w:t>al</w:t>
      </w:r>
      <w:proofErr w:type="spellEnd"/>
      <w:r w:rsidRPr="00BE1811">
        <w:rPr>
          <w:sz w:val="22"/>
          <w:szCs w:val="22"/>
          <w:lang w:val="ro-RO"/>
        </w:rPr>
        <w:t xml:space="preserve"> </w:t>
      </w:r>
      <w:r w:rsidR="00B21200" w:rsidRPr="00BE1811">
        <w:rPr>
          <w:sz w:val="22"/>
          <w:szCs w:val="22"/>
          <w:lang w:val="ro-RO"/>
        </w:rPr>
        <w:t xml:space="preserve">a </w:t>
      </w:r>
      <w:r w:rsidRPr="00BE1811">
        <w:rPr>
          <w:sz w:val="22"/>
          <w:szCs w:val="22"/>
          <w:lang w:val="ro-RO"/>
        </w:rPr>
        <w:t>prezentului ghid.</w:t>
      </w:r>
    </w:p>
    <w:p w14:paraId="1B13B053" w14:textId="0E2E710D" w:rsidR="00F34D83" w:rsidRPr="00BE1811" w:rsidRDefault="00F34D83" w:rsidP="00F34D83">
      <w:pPr>
        <w:pStyle w:val="NormalWeb"/>
        <w:jc w:val="both"/>
        <w:rPr>
          <w:color w:val="000000" w:themeColor="text1"/>
          <w:sz w:val="22"/>
          <w:szCs w:val="22"/>
          <w:lang w:val="ro-RO"/>
        </w:rPr>
      </w:pPr>
      <w:r w:rsidRPr="00BE1811">
        <w:rPr>
          <w:color w:val="000000" w:themeColor="text1"/>
          <w:sz w:val="22"/>
          <w:szCs w:val="22"/>
          <w:lang w:val="ro-RO"/>
        </w:rPr>
        <w:t xml:space="preserve">În vederea stabilirii unor verificări transparente, ca anexă la prezentul ghid </w:t>
      </w:r>
      <w:proofErr w:type="spellStart"/>
      <w:r w:rsidRPr="00BE1811">
        <w:rPr>
          <w:color w:val="000000" w:themeColor="text1"/>
          <w:sz w:val="22"/>
          <w:szCs w:val="22"/>
          <w:lang w:val="ro-RO"/>
        </w:rPr>
        <w:t>regăsiti</w:t>
      </w:r>
      <w:proofErr w:type="spellEnd"/>
      <w:r w:rsidRPr="00BE1811">
        <w:rPr>
          <w:color w:val="000000" w:themeColor="text1"/>
          <w:sz w:val="22"/>
          <w:szCs w:val="22"/>
          <w:lang w:val="ro-RO"/>
        </w:rPr>
        <w:t xml:space="preserve"> Metodologia de verificare a declarației pe proprie </w:t>
      </w:r>
      <w:proofErr w:type="spellStart"/>
      <w:r w:rsidRPr="00BE1811">
        <w:rPr>
          <w:color w:val="000000" w:themeColor="text1"/>
          <w:sz w:val="22"/>
          <w:szCs w:val="22"/>
          <w:lang w:val="ro-RO"/>
        </w:rPr>
        <w:t>raspundere</w:t>
      </w:r>
      <w:proofErr w:type="spellEnd"/>
      <w:r w:rsidRPr="00BE1811">
        <w:rPr>
          <w:color w:val="000000" w:themeColor="text1"/>
          <w:sz w:val="22"/>
          <w:szCs w:val="22"/>
          <w:lang w:val="ro-RO"/>
        </w:rPr>
        <w:t xml:space="preserve"> a reprezentantului întreprinderii privind încadrarea în categoria „întreprindere în dificultate” (Anexa 10).</w:t>
      </w:r>
    </w:p>
    <w:p w14:paraId="5D601640" w14:textId="05FB2EB8" w:rsidR="0019503B" w:rsidRDefault="0019503B" w:rsidP="0019503B">
      <w:pPr>
        <w:spacing w:before="100" w:beforeAutospacing="1" w:after="100" w:afterAutospacing="1" w:line="240" w:lineRule="auto"/>
        <w:jc w:val="both"/>
        <w:rPr>
          <w:bCs/>
          <w:color w:val="000000" w:themeColor="text1"/>
        </w:rPr>
      </w:pPr>
      <w:r w:rsidRPr="00BE1811">
        <w:rPr>
          <w:bCs/>
          <w:color w:val="000000" w:themeColor="text1"/>
        </w:rPr>
        <w:t>ATEN</w:t>
      </w:r>
      <w:r w:rsidR="00E94D27">
        <w:rPr>
          <w:bCs/>
          <w:color w:val="000000" w:themeColor="text1"/>
        </w:rPr>
        <w:t>Ț</w:t>
      </w:r>
      <w:r w:rsidRPr="00BE1811">
        <w:rPr>
          <w:bCs/>
          <w:color w:val="000000" w:themeColor="text1"/>
        </w:rPr>
        <w:t xml:space="preserve">IE </w:t>
      </w:r>
      <w:r w:rsidR="00E94D27">
        <w:rPr>
          <w:bCs/>
          <w:color w:val="000000" w:themeColor="text1"/>
        </w:rPr>
        <w:t>Î</w:t>
      </w:r>
      <w:r w:rsidRPr="00BE1811">
        <w:rPr>
          <w:bCs/>
          <w:color w:val="000000" w:themeColor="text1"/>
        </w:rPr>
        <w:t>n etapa de contractare se va verifica dac</w:t>
      </w:r>
      <w:r w:rsidR="00E94D27">
        <w:rPr>
          <w:bCs/>
          <w:color w:val="000000" w:themeColor="text1"/>
        </w:rPr>
        <w:t>ă</w:t>
      </w:r>
      <w:r w:rsidRPr="00BE1811">
        <w:rPr>
          <w:bCs/>
          <w:color w:val="000000" w:themeColor="text1"/>
        </w:rPr>
        <w:t xml:space="preserve"> antecontractul sau contractul de </w:t>
      </w:r>
      <w:proofErr w:type="spellStart"/>
      <w:r w:rsidRPr="00BE1811">
        <w:rPr>
          <w:bCs/>
          <w:color w:val="000000" w:themeColor="text1"/>
        </w:rPr>
        <w:t>vanzare</w:t>
      </w:r>
      <w:proofErr w:type="spellEnd"/>
      <w:r w:rsidRPr="00BE1811">
        <w:rPr>
          <w:bCs/>
          <w:color w:val="000000" w:themeColor="text1"/>
        </w:rPr>
        <w:t xml:space="preserve"> cump</w:t>
      </w:r>
      <w:r w:rsidR="00E94D27">
        <w:rPr>
          <w:bCs/>
          <w:color w:val="000000" w:themeColor="text1"/>
        </w:rPr>
        <w:t>ă</w:t>
      </w:r>
      <w:r w:rsidRPr="00BE1811">
        <w:rPr>
          <w:bCs/>
          <w:color w:val="000000" w:themeColor="text1"/>
        </w:rPr>
        <w:t xml:space="preserve">rare pentru </w:t>
      </w:r>
      <w:proofErr w:type="spellStart"/>
      <w:r w:rsidRPr="00BE1811">
        <w:rPr>
          <w:bCs/>
          <w:color w:val="000000" w:themeColor="text1"/>
        </w:rPr>
        <w:t>cladirea</w:t>
      </w:r>
      <w:proofErr w:type="spellEnd"/>
      <w:r w:rsidRPr="00BE1811">
        <w:rPr>
          <w:bCs/>
          <w:color w:val="000000" w:themeColor="text1"/>
        </w:rPr>
        <w:t xml:space="preserve"> unde va avea loc investi</w:t>
      </w:r>
      <w:r w:rsidR="00E94D27">
        <w:rPr>
          <w:bCs/>
          <w:color w:val="000000" w:themeColor="text1"/>
        </w:rPr>
        <w:t>ț</w:t>
      </w:r>
      <w:r w:rsidRPr="00BE1811">
        <w:rPr>
          <w:bCs/>
          <w:color w:val="000000" w:themeColor="text1"/>
        </w:rPr>
        <w:t>ia au acelea</w:t>
      </w:r>
      <w:r w:rsidR="00E94D27">
        <w:rPr>
          <w:bCs/>
          <w:color w:val="000000" w:themeColor="text1"/>
        </w:rPr>
        <w:t>ș</w:t>
      </w:r>
      <w:r w:rsidRPr="00BE1811">
        <w:rPr>
          <w:bCs/>
          <w:color w:val="000000" w:themeColor="text1"/>
        </w:rPr>
        <w:t>i caracteristici ca cele prev</w:t>
      </w:r>
      <w:r w:rsidR="00E94D27">
        <w:rPr>
          <w:bCs/>
          <w:color w:val="000000" w:themeColor="text1"/>
        </w:rPr>
        <w:t>ă</w:t>
      </w:r>
      <w:r w:rsidRPr="00BE1811">
        <w:rPr>
          <w:bCs/>
          <w:color w:val="000000" w:themeColor="text1"/>
        </w:rPr>
        <w:t xml:space="preserve">zute </w:t>
      </w:r>
      <w:r w:rsidR="00E94D27">
        <w:rPr>
          <w:bCs/>
          <w:color w:val="000000" w:themeColor="text1"/>
        </w:rPr>
        <w:t>î</w:t>
      </w:r>
      <w:r w:rsidRPr="00BE1811">
        <w:rPr>
          <w:bCs/>
          <w:color w:val="000000" w:themeColor="text1"/>
        </w:rPr>
        <w:t>n documenta</w:t>
      </w:r>
      <w:r w:rsidR="00E94D27">
        <w:rPr>
          <w:bCs/>
          <w:color w:val="000000" w:themeColor="text1"/>
        </w:rPr>
        <w:t>ț</w:t>
      </w:r>
      <w:r w:rsidRPr="00BE1811">
        <w:rPr>
          <w:bCs/>
          <w:color w:val="000000" w:themeColor="text1"/>
        </w:rPr>
        <w:t>ia de avizare a lucr</w:t>
      </w:r>
      <w:r w:rsidR="00E94D27">
        <w:rPr>
          <w:bCs/>
          <w:color w:val="000000" w:themeColor="text1"/>
        </w:rPr>
        <w:t>ă</w:t>
      </w:r>
      <w:r w:rsidRPr="00BE1811">
        <w:rPr>
          <w:bCs/>
          <w:color w:val="000000" w:themeColor="text1"/>
        </w:rPr>
        <w:t>rilor de investi</w:t>
      </w:r>
      <w:r w:rsidR="00E94D27">
        <w:rPr>
          <w:bCs/>
          <w:color w:val="000000" w:themeColor="text1"/>
        </w:rPr>
        <w:t>ț</w:t>
      </w:r>
      <w:r w:rsidRPr="00BE1811">
        <w:rPr>
          <w:bCs/>
          <w:color w:val="000000" w:themeColor="text1"/>
        </w:rPr>
        <w:t>ii (dup</w:t>
      </w:r>
      <w:r w:rsidR="00E94D27">
        <w:rPr>
          <w:bCs/>
          <w:color w:val="000000" w:themeColor="text1"/>
        </w:rPr>
        <w:t>ă</w:t>
      </w:r>
      <w:r w:rsidRPr="00BE1811">
        <w:rPr>
          <w:bCs/>
          <w:color w:val="000000" w:themeColor="text1"/>
        </w:rPr>
        <w:t xml:space="preserve"> caz)</w:t>
      </w:r>
      <w:r w:rsidR="00643F82" w:rsidRPr="00BE1811">
        <w:rPr>
          <w:bCs/>
          <w:color w:val="000000" w:themeColor="text1"/>
        </w:rPr>
        <w:t>.</w:t>
      </w:r>
    </w:p>
    <w:p w14:paraId="103C05EA" w14:textId="77777777" w:rsidR="00522119" w:rsidRPr="00BE1811" w:rsidRDefault="00522119" w:rsidP="0019503B">
      <w:pPr>
        <w:spacing w:before="100" w:beforeAutospacing="1" w:after="100" w:afterAutospacing="1" w:line="240" w:lineRule="auto"/>
        <w:jc w:val="both"/>
        <w:rPr>
          <w:bCs/>
          <w:color w:val="000000" w:themeColor="text1"/>
        </w:rPr>
      </w:pPr>
    </w:p>
    <w:p w14:paraId="4A4274A2" w14:textId="77777777" w:rsidR="0019503B" w:rsidRPr="00BE1811" w:rsidRDefault="0019503B" w:rsidP="00F34D83">
      <w:pPr>
        <w:pStyle w:val="NormalWeb"/>
        <w:jc w:val="both"/>
        <w:rPr>
          <w:sz w:val="22"/>
          <w:szCs w:val="22"/>
          <w:lang w:val="ro-RO"/>
        </w:rPr>
      </w:pPr>
    </w:p>
    <w:p w14:paraId="72814D74" w14:textId="77777777" w:rsidR="00F34D83" w:rsidRPr="00BE1811" w:rsidRDefault="00F34D83" w:rsidP="00F34D83">
      <w:pPr>
        <w:pStyle w:val="Heading1"/>
        <w:rPr>
          <w:sz w:val="22"/>
          <w:szCs w:val="22"/>
          <w:lang w:val="ro-RO"/>
        </w:rPr>
      </w:pPr>
      <w:bookmarkStart w:id="151" w:name="_Toc468191581"/>
      <w:bookmarkStart w:id="152" w:name="_Toc468191665"/>
      <w:bookmarkStart w:id="153" w:name="_Toc475623749"/>
      <w:bookmarkStart w:id="154" w:name="_Toc485046757"/>
      <w:bookmarkStart w:id="155" w:name="_Toc488159066"/>
      <w:bookmarkStart w:id="156" w:name="_Toc491957550"/>
      <w:bookmarkStart w:id="157" w:name="_Toc491959016"/>
      <w:bookmarkStart w:id="158" w:name="_Toc491959067"/>
      <w:bookmarkStart w:id="159" w:name="_Toc491960667"/>
      <w:bookmarkStart w:id="160" w:name="_Toc491960699"/>
      <w:bookmarkStart w:id="161" w:name="_Toc491960941"/>
      <w:bookmarkStart w:id="162" w:name="_Toc491965519"/>
      <w:bookmarkStart w:id="163" w:name="_Toc492371792"/>
      <w:bookmarkStart w:id="164" w:name="_Toc498599276"/>
      <w:bookmarkStart w:id="165" w:name="_Toc506362212"/>
      <w:bookmarkStart w:id="166" w:name="_Toc74560933"/>
      <w:bookmarkStart w:id="167" w:name="_Toc20991926"/>
      <w:bookmarkStart w:id="168" w:name="_Toc81552885"/>
      <w:r w:rsidRPr="00BE1811">
        <w:rPr>
          <w:sz w:val="22"/>
          <w:szCs w:val="22"/>
          <w:lang w:val="ro-RO"/>
        </w:rPr>
        <w:lastRenderedPageBreak/>
        <w:t>CAPITOLUL 7. Rambursarea cheltuielilor</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65855CD7" w14:textId="77777777" w:rsidR="00294983" w:rsidRPr="00BE1811" w:rsidRDefault="00294983" w:rsidP="00294983">
      <w:pPr>
        <w:rPr>
          <w:lang w:eastAsia="zh-CN"/>
        </w:rPr>
      </w:pPr>
    </w:p>
    <w:p w14:paraId="48478E21" w14:textId="7A375327" w:rsidR="00F34D83" w:rsidRDefault="00F34D83" w:rsidP="00F34D83">
      <w:pPr>
        <w:spacing w:before="120" w:after="120" w:line="240" w:lineRule="auto"/>
        <w:jc w:val="both"/>
      </w:pPr>
      <w:r w:rsidRPr="00BE1811">
        <w:t>Pentru finanțarea proiectelor se utilizează mecanismele de finanțare (</w:t>
      </w:r>
      <w:proofErr w:type="spellStart"/>
      <w:r w:rsidRPr="00BE1811">
        <w:t>prefinanțare</w:t>
      </w:r>
      <w:proofErr w:type="spellEnd"/>
      <w:r w:rsidRPr="00BE1811">
        <w:t>, plată, rambursare) stabilite prin O</w:t>
      </w:r>
      <w:r w:rsidR="00CC0B23">
        <w:t xml:space="preserve">rdonanța de urgență a </w:t>
      </w:r>
      <w:r w:rsidRPr="00BE1811">
        <w:t>G</w:t>
      </w:r>
      <w:r w:rsidR="00CC0B23">
        <w:t>uvernului</w:t>
      </w:r>
      <w:r w:rsidRPr="00BE1811">
        <w:t xml:space="preserve"> nr.</w:t>
      </w:r>
      <w:r w:rsidR="00CC0B23">
        <w:t xml:space="preserve"> </w:t>
      </w:r>
      <w:r w:rsidRPr="00BE1811">
        <w:t>40/2015 privind gestionarea financiara a fondurilor europene pentru perioada de programare 2014-2020, cu modificările și completările ulterioare și Hotărârea Guvernului nr.</w:t>
      </w:r>
      <w:r w:rsidR="00CC0B23">
        <w:t xml:space="preserve"> </w:t>
      </w:r>
      <w:r w:rsidRPr="00BE1811">
        <w:t>93/2016 pentru aprobarea Normelor metodologice de aplicare a prevederilor Ordonanței de urgență a Guvernului nr. 40/2015 privind gestionarea financiară a fondurilor europene pentru perioada de programare 2014-2020, cu modificările și completările ulterioare.</w:t>
      </w:r>
    </w:p>
    <w:p w14:paraId="377DFAE0" w14:textId="77777777" w:rsidR="00522119" w:rsidRPr="00BE1811" w:rsidRDefault="00522119" w:rsidP="00F34D83">
      <w:pPr>
        <w:spacing w:before="120" w:after="120" w:line="240" w:lineRule="auto"/>
        <w:jc w:val="both"/>
      </w:pPr>
    </w:p>
    <w:p w14:paraId="7C2462A6" w14:textId="77777777" w:rsidR="00791431" w:rsidRPr="00BE1811" w:rsidRDefault="00791431" w:rsidP="00726E52">
      <w:pPr>
        <w:spacing w:before="120" w:after="120" w:line="240" w:lineRule="auto"/>
        <w:jc w:val="both"/>
        <w:outlineLvl w:val="1"/>
        <w:rPr>
          <w:b/>
          <w:bCs/>
          <w:color w:val="000000" w:themeColor="text1"/>
        </w:rPr>
      </w:pPr>
      <w:bookmarkStart w:id="169" w:name="_Toc74560934"/>
      <w:bookmarkStart w:id="170" w:name="_Toc20991927"/>
      <w:bookmarkStart w:id="171" w:name="_Toc81552886"/>
      <w:r w:rsidRPr="00BE1811">
        <w:rPr>
          <w:b/>
        </w:rPr>
        <w:t xml:space="preserve">7.1 </w:t>
      </w:r>
      <w:r w:rsidR="00726E52" w:rsidRPr="00BE1811">
        <w:rPr>
          <w:b/>
          <w:bCs/>
          <w:color w:val="000000" w:themeColor="text1"/>
        </w:rPr>
        <w:t xml:space="preserve">Mecanismul cererilor de </w:t>
      </w:r>
      <w:proofErr w:type="spellStart"/>
      <w:r w:rsidR="00726E52" w:rsidRPr="00BE1811">
        <w:rPr>
          <w:b/>
          <w:bCs/>
          <w:color w:val="000000" w:themeColor="text1"/>
        </w:rPr>
        <w:t>prefinanțare</w:t>
      </w:r>
      <w:bookmarkEnd w:id="169"/>
      <w:bookmarkEnd w:id="171"/>
      <w:proofErr w:type="spellEnd"/>
    </w:p>
    <w:p w14:paraId="1AE97244" w14:textId="77777777" w:rsidR="00726E52" w:rsidRPr="00BE1811" w:rsidRDefault="00726E52" w:rsidP="00BE1811">
      <w:pPr>
        <w:jc w:val="both"/>
      </w:pPr>
      <w:bookmarkStart w:id="172" w:name="_Toc74560935"/>
      <w:bookmarkStart w:id="173" w:name="_Toc75446522"/>
      <w:bookmarkStart w:id="174" w:name="_Toc75446634"/>
      <w:r w:rsidRPr="00BE1811">
        <w:t xml:space="preserve">Mecanismul cererilor de </w:t>
      </w:r>
      <w:proofErr w:type="spellStart"/>
      <w:r w:rsidRPr="00BE1811">
        <w:t>prefinanțare</w:t>
      </w:r>
      <w:proofErr w:type="spellEnd"/>
      <w:r w:rsidRPr="00BE1811">
        <w:t xml:space="preserve"> este stabilit prin OUG nr.40/2015 privind gestionarea financiara a fondurilor europene pentru perioada de programare 2014-2020, cu modificările și completările ulterioare.</w:t>
      </w:r>
      <w:bookmarkEnd w:id="172"/>
      <w:bookmarkEnd w:id="173"/>
      <w:bookmarkEnd w:id="174"/>
    </w:p>
    <w:p w14:paraId="08D16D34" w14:textId="77777777" w:rsidR="00F34D83" w:rsidRPr="00BE1811" w:rsidRDefault="00F34D83" w:rsidP="00BE1811">
      <w:pPr>
        <w:jc w:val="both"/>
        <w:rPr>
          <w:b/>
        </w:rPr>
      </w:pPr>
      <w:bookmarkStart w:id="175" w:name="_Toc468191582"/>
      <w:bookmarkStart w:id="176" w:name="_Toc468191666"/>
      <w:bookmarkStart w:id="177" w:name="_Toc475623750"/>
      <w:bookmarkStart w:id="178" w:name="_Toc485046758"/>
      <w:bookmarkStart w:id="179" w:name="_Toc488159067"/>
      <w:bookmarkStart w:id="180" w:name="_Toc491957551"/>
      <w:bookmarkStart w:id="181" w:name="_Toc491959017"/>
      <w:bookmarkStart w:id="182" w:name="_Toc491959068"/>
      <w:bookmarkStart w:id="183" w:name="_Toc491960668"/>
      <w:bookmarkStart w:id="184" w:name="_Toc491960700"/>
      <w:bookmarkStart w:id="185" w:name="_Toc491960942"/>
      <w:bookmarkStart w:id="186" w:name="_Toc491965431"/>
      <w:bookmarkStart w:id="187" w:name="_Toc491965520"/>
      <w:bookmarkStart w:id="188" w:name="_Toc494982067"/>
      <w:bookmarkStart w:id="189" w:name="_Toc494983135"/>
      <w:bookmarkStart w:id="190" w:name="_Toc495421607"/>
    </w:p>
    <w:p w14:paraId="655716D7" w14:textId="77777777" w:rsidR="00F34D83" w:rsidRPr="00BE1811" w:rsidRDefault="00F34D83" w:rsidP="00F34D83">
      <w:pPr>
        <w:spacing w:before="120" w:after="120" w:line="240" w:lineRule="auto"/>
        <w:jc w:val="both"/>
        <w:outlineLvl w:val="1"/>
      </w:pPr>
      <w:bookmarkStart w:id="191" w:name="_Toc498599277"/>
      <w:bookmarkStart w:id="192" w:name="_Toc506362213"/>
      <w:bookmarkStart w:id="193" w:name="_Toc74560936"/>
      <w:bookmarkStart w:id="194" w:name="_Toc81552887"/>
      <w:r w:rsidRPr="00BE1811">
        <w:rPr>
          <w:b/>
        </w:rPr>
        <w:t>7.</w:t>
      </w:r>
      <w:r w:rsidR="00726E52" w:rsidRPr="00BE1811">
        <w:rPr>
          <w:b/>
        </w:rPr>
        <w:t>2</w:t>
      </w:r>
      <w:r w:rsidR="00D21061" w:rsidRPr="00BE1811">
        <w:rPr>
          <w:b/>
          <w:bCs/>
        </w:rPr>
        <w:t>.</w:t>
      </w:r>
      <w:r w:rsidRPr="00BE1811">
        <w:rPr>
          <w:b/>
        </w:rPr>
        <w:t xml:space="preserve"> Mecanismul cererilor de plat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BE1811">
        <w:rPr>
          <w:b/>
        </w:rPr>
        <w:t>ă</w:t>
      </w:r>
      <w:bookmarkEnd w:id="170"/>
      <w:bookmarkEnd w:id="193"/>
      <w:bookmarkEnd w:id="194"/>
    </w:p>
    <w:p w14:paraId="591423B9" w14:textId="77777777" w:rsidR="00F34D83" w:rsidRPr="00BE1811" w:rsidRDefault="00F34D83" w:rsidP="00F34D83">
      <w:pPr>
        <w:spacing w:before="120" w:after="120" w:line="240" w:lineRule="auto"/>
        <w:jc w:val="both"/>
      </w:pPr>
      <w:bookmarkStart w:id="195" w:name="_Toc494982068"/>
      <w:r w:rsidRPr="00BE1811">
        <w:t xml:space="preserve">Mecanismul decontării cererilor de plată se aplică beneficiarilor care implementează proiecte în cadrul acestei </w:t>
      </w:r>
      <w:proofErr w:type="spellStart"/>
      <w:r w:rsidRPr="00BE1811">
        <w:t>acţiuni</w:t>
      </w:r>
      <w:proofErr w:type="spellEnd"/>
      <w:r w:rsidRPr="00BE1811">
        <w:t xml:space="preserve">, conform OUG. nr. 40/2015 privind gestionarea financiară a fondurilor europene pentru perioada de programare 2014-2020, cu completările </w:t>
      </w:r>
      <w:proofErr w:type="spellStart"/>
      <w:r w:rsidRPr="00BE1811">
        <w:t>şi</w:t>
      </w:r>
      <w:proofErr w:type="spellEnd"/>
      <w:r w:rsidRPr="00BE1811">
        <w:t xml:space="preserve"> modificările ulterioare.</w:t>
      </w:r>
      <w:bookmarkEnd w:id="195"/>
    </w:p>
    <w:p w14:paraId="74AB6671" w14:textId="77777777" w:rsidR="00F34D83" w:rsidRPr="00BE1811" w:rsidRDefault="00F34D83" w:rsidP="00F34D83">
      <w:pPr>
        <w:spacing w:before="120" w:after="120" w:line="240" w:lineRule="auto"/>
        <w:jc w:val="both"/>
      </w:pPr>
      <w:bookmarkStart w:id="196" w:name="_Toc494982069"/>
      <w:r w:rsidRPr="00BE1811">
        <w:t xml:space="preserve">Beneficiarii pot depune cereri de plată, astfel încât numărul total cumulat al acestora să nu </w:t>
      </w:r>
      <w:proofErr w:type="spellStart"/>
      <w:r w:rsidRPr="00BE1811">
        <w:t>depăşească</w:t>
      </w:r>
      <w:proofErr w:type="spellEnd"/>
      <w:r w:rsidRPr="00BE1811">
        <w:t xml:space="preserve"> numărul cererilor de rambursare previzionate în contractul de </w:t>
      </w:r>
      <w:proofErr w:type="spellStart"/>
      <w:r w:rsidRPr="00BE1811">
        <w:t>finanţare</w:t>
      </w:r>
      <w:proofErr w:type="spellEnd"/>
      <w:r w:rsidRPr="00BE1811">
        <w:t>.</w:t>
      </w:r>
      <w:bookmarkEnd w:id="196"/>
    </w:p>
    <w:p w14:paraId="6E85EF04" w14:textId="77777777" w:rsidR="00F34D83" w:rsidRPr="00BE1811" w:rsidRDefault="00F34D83" w:rsidP="00F34D83">
      <w:pPr>
        <w:autoSpaceDE w:val="0"/>
        <w:spacing w:after="0" w:line="240" w:lineRule="auto"/>
        <w:jc w:val="both"/>
      </w:pPr>
    </w:p>
    <w:p w14:paraId="232F50EF" w14:textId="77777777" w:rsidR="00F34D83" w:rsidRPr="00BE1811" w:rsidRDefault="00F34D83" w:rsidP="00F34D83">
      <w:pPr>
        <w:spacing w:before="120" w:after="120" w:line="240" w:lineRule="auto"/>
        <w:jc w:val="both"/>
        <w:outlineLvl w:val="1"/>
        <w:rPr>
          <w:b/>
        </w:rPr>
      </w:pPr>
      <w:bookmarkStart w:id="197" w:name="_Toc468191583"/>
      <w:bookmarkStart w:id="198" w:name="_Toc468191667"/>
      <w:bookmarkStart w:id="199" w:name="_Toc475623751"/>
      <w:bookmarkStart w:id="200" w:name="_Toc485046759"/>
      <w:bookmarkStart w:id="201" w:name="_Toc488159068"/>
      <w:bookmarkStart w:id="202" w:name="_Toc491957552"/>
      <w:bookmarkStart w:id="203" w:name="_Toc491959018"/>
      <w:bookmarkStart w:id="204" w:name="_Toc491959069"/>
      <w:bookmarkStart w:id="205" w:name="_Toc491960669"/>
      <w:bookmarkStart w:id="206" w:name="_Toc491960701"/>
      <w:bookmarkStart w:id="207" w:name="_Toc491960943"/>
      <w:bookmarkStart w:id="208" w:name="_Toc491965432"/>
      <w:bookmarkStart w:id="209" w:name="_Toc491965521"/>
      <w:bookmarkStart w:id="210" w:name="_Toc494982070"/>
      <w:bookmarkStart w:id="211" w:name="_Toc494983136"/>
      <w:bookmarkStart w:id="212" w:name="_Toc495421608"/>
      <w:bookmarkStart w:id="213" w:name="_Toc498599278"/>
      <w:bookmarkStart w:id="214" w:name="_Toc506362214"/>
      <w:bookmarkStart w:id="215" w:name="_Toc74560937"/>
      <w:bookmarkStart w:id="216" w:name="_Toc20991928"/>
      <w:bookmarkStart w:id="217" w:name="_Toc81552888"/>
      <w:r w:rsidRPr="00BE1811">
        <w:rPr>
          <w:b/>
        </w:rPr>
        <w:t>7.</w:t>
      </w:r>
      <w:r w:rsidR="0071584B" w:rsidRPr="00BE1811">
        <w:rPr>
          <w:b/>
        </w:rPr>
        <w:t>3</w:t>
      </w:r>
      <w:r w:rsidRPr="00BE1811">
        <w:rPr>
          <w:b/>
        </w:rPr>
        <w:t xml:space="preserve"> Rambursarea cheltuielilor</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6940AAA0" w14:textId="77777777" w:rsidR="00F34D83" w:rsidRPr="00BE1811" w:rsidRDefault="00F34D83" w:rsidP="00F34D83">
      <w:pPr>
        <w:autoSpaceDE w:val="0"/>
        <w:spacing w:after="120"/>
        <w:jc w:val="both"/>
      </w:pPr>
      <w:r w:rsidRPr="00BE1811">
        <w:t xml:space="preserve">Rambursarea cheltuielilor se face în conformitate cu prevederile contractului de </w:t>
      </w:r>
      <w:proofErr w:type="spellStart"/>
      <w:r w:rsidRPr="00BE1811">
        <w:t>finanţare</w:t>
      </w:r>
      <w:proofErr w:type="spellEnd"/>
      <w:r w:rsidRPr="00BE1811">
        <w:t xml:space="preserve"> </w:t>
      </w:r>
      <w:proofErr w:type="spellStart"/>
      <w:r w:rsidRPr="00BE1811">
        <w:t>şi</w:t>
      </w:r>
      <w:proofErr w:type="spellEnd"/>
      <w:r w:rsidRPr="00BE1811">
        <w:t xml:space="preserve"> cu graficul de rambursare a cheltuielilor.</w:t>
      </w:r>
    </w:p>
    <w:p w14:paraId="70DEB91A" w14:textId="77777777" w:rsidR="00F34D83" w:rsidRPr="00BE1811" w:rsidRDefault="00F34D83" w:rsidP="00F34D83">
      <w:pPr>
        <w:autoSpaceDE w:val="0"/>
        <w:spacing w:after="120"/>
        <w:jc w:val="both"/>
      </w:pPr>
      <w:r w:rsidRPr="00BE1811">
        <w:t xml:space="preserve">Pentru rambursarea cheltuielilor efectuate de către beneficiar, acesta va transmite cererile de plată/rambursare împreună cu documentele justificative </w:t>
      </w:r>
      <w:proofErr w:type="spellStart"/>
      <w:r w:rsidRPr="00BE1811">
        <w:t>şi</w:t>
      </w:r>
      <w:proofErr w:type="spellEnd"/>
      <w:r w:rsidRPr="00BE1811">
        <w:t xml:space="preserve"> rapoartele de progres la OIC la intervalele de timp stabilite prin Graficul de Depunere a Cererilor de Rambursare.</w:t>
      </w:r>
    </w:p>
    <w:p w14:paraId="2B7019C0" w14:textId="77777777" w:rsidR="00097E77" w:rsidRPr="00BE1811" w:rsidRDefault="00097E77" w:rsidP="00097E77">
      <w:pPr>
        <w:autoSpaceDE w:val="0"/>
        <w:spacing w:after="120"/>
        <w:jc w:val="both"/>
        <w:rPr>
          <w:color w:val="000000" w:themeColor="text1"/>
        </w:rPr>
      </w:pPr>
      <w:r w:rsidRPr="00BE1811">
        <w:rPr>
          <w:color w:val="000000" w:themeColor="text1"/>
        </w:rPr>
        <w:t xml:space="preserve">Beneficiarii au </w:t>
      </w:r>
      <w:proofErr w:type="spellStart"/>
      <w:r w:rsidRPr="00BE1811">
        <w:rPr>
          <w:color w:val="000000" w:themeColor="text1"/>
        </w:rPr>
        <w:t>obligaţia</w:t>
      </w:r>
      <w:proofErr w:type="spellEnd"/>
      <w:r w:rsidRPr="00BE1811">
        <w:rPr>
          <w:color w:val="000000" w:themeColor="text1"/>
        </w:rPr>
        <w:t xml:space="preserve"> de a depune cereri de rambursare pentru cheltuielile efectuate, care nu se încadrează la art. 20 alin. (8)</w:t>
      </w:r>
      <w:r w:rsidR="001E0300" w:rsidRPr="00BE1811">
        <w:rPr>
          <w:color w:val="000000" w:themeColor="text1"/>
        </w:rPr>
        <w:t xml:space="preserve"> din OUG 40/2015 privind gestionarea financiară a fondurilor europene pentru perioada de programare 2014-2020</w:t>
      </w:r>
      <w:r w:rsidRPr="00BE1811">
        <w:rPr>
          <w:color w:val="000000" w:themeColor="text1"/>
        </w:rPr>
        <w:t>,</w:t>
      </w:r>
      <w:r w:rsidR="001E0300" w:rsidRPr="00BE1811">
        <w:rPr>
          <w:color w:val="000000" w:themeColor="text1"/>
        </w:rPr>
        <w:t xml:space="preserve"> cu modificările și completările ulterioare,</w:t>
      </w:r>
      <w:r w:rsidRPr="00BE1811">
        <w:rPr>
          <w:color w:val="000000" w:themeColor="text1"/>
        </w:rPr>
        <w:t xml:space="preserve"> în termen de maximum 3 luni de la efectuarea acestora.</w:t>
      </w:r>
    </w:p>
    <w:p w14:paraId="0698A59B" w14:textId="77777777" w:rsidR="00F34D83" w:rsidRPr="00BE1811" w:rsidRDefault="00F34D83" w:rsidP="00F34D83">
      <w:r w:rsidRPr="00BE1811">
        <w:t xml:space="preserve">OIC va verifica dacă cheltuielile efectuate sunt destinate exclusiv realizării obiectivelor proiectului, dacă sunt legale, eligibile, înregistrate în contabilitate </w:t>
      </w:r>
      <w:proofErr w:type="spellStart"/>
      <w:r w:rsidRPr="00BE1811">
        <w:t>şi</w:t>
      </w:r>
      <w:proofErr w:type="spellEnd"/>
      <w:r w:rsidRPr="00BE1811">
        <w:t xml:space="preserve"> justificate de documente.</w:t>
      </w:r>
    </w:p>
    <w:tbl>
      <w:tblPr>
        <w:tblW w:w="9090" w:type="dxa"/>
        <w:tblInd w:w="108" w:type="dxa"/>
        <w:tblLayout w:type="fixed"/>
        <w:tblLook w:val="0000" w:firstRow="0" w:lastRow="0" w:firstColumn="0" w:lastColumn="0" w:noHBand="0" w:noVBand="0"/>
      </w:tblPr>
      <w:tblGrid>
        <w:gridCol w:w="1539"/>
        <w:gridCol w:w="7551"/>
      </w:tblGrid>
      <w:tr w:rsidR="00F34D83" w:rsidRPr="00BE1811" w14:paraId="2317C383" w14:textId="77777777" w:rsidTr="00132342">
        <w:trPr>
          <w:trHeight w:val="535"/>
        </w:trPr>
        <w:tc>
          <w:tcPr>
            <w:tcW w:w="1539" w:type="dxa"/>
            <w:tcBorders>
              <w:top w:val="single" w:sz="4" w:space="0" w:color="000000"/>
              <w:left w:val="single" w:sz="4" w:space="0" w:color="000000"/>
              <w:bottom w:val="single" w:sz="4" w:space="0" w:color="000000"/>
            </w:tcBorders>
            <w:vAlign w:val="center"/>
          </w:tcPr>
          <w:p w14:paraId="2915F065" w14:textId="77777777" w:rsidR="00F34D83" w:rsidRPr="00BE1811" w:rsidRDefault="00F34D83" w:rsidP="00132342">
            <w:pPr>
              <w:tabs>
                <w:tab w:val="left" w:pos="360"/>
              </w:tabs>
              <w:spacing w:after="120"/>
              <w:jc w:val="both"/>
              <w:rPr>
                <w:b/>
              </w:rPr>
            </w:pPr>
            <w:r w:rsidRPr="00BE1811">
              <w:rPr>
                <w:b/>
                <w:i/>
              </w:rPr>
              <w:t>ATENŢIE!</w:t>
            </w:r>
          </w:p>
        </w:tc>
        <w:tc>
          <w:tcPr>
            <w:tcW w:w="7551" w:type="dxa"/>
            <w:tcBorders>
              <w:top w:val="single" w:sz="4" w:space="0" w:color="000000"/>
              <w:left w:val="single" w:sz="4" w:space="0" w:color="000000"/>
              <w:bottom w:val="single" w:sz="4" w:space="0" w:color="000000"/>
              <w:right w:val="single" w:sz="4" w:space="0" w:color="000000"/>
            </w:tcBorders>
          </w:tcPr>
          <w:p w14:paraId="49B4184D" w14:textId="77777777" w:rsidR="00F34D83" w:rsidRPr="00BE1811" w:rsidRDefault="00F34D83" w:rsidP="00132342">
            <w:pPr>
              <w:tabs>
                <w:tab w:val="left" w:pos="360"/>
              </w:tabs>
              <w:spacing w:after="120"/>
              <w:jc w:val="both"/>
              <w:rPr>
                <w:b/>
              </w:rPr>
            </w:pPr>
            <w:r w:rsidRPr="00BE1811">
              <w:rPr>
                <w:b/>
              </w:rPr>
              <w:t xml:space="preserve">Pentru a fi eligibile, toate </w:t>
            </w:r>
            <w:proofErr w:type="spellStart"/>
            <w:r w:rsidRPr="00BE1811">
              <w:rPr>
                <w:b/>
              </w:rPr>
              <w:t>plăţile</w:t>
            </w:r>
            <w:proofErr w:type="spellEnd"/>
            <w:r w:rsidRPr="00BE1811">
              <w:rPr>
                <w:b/>
              </w:rPr>
              <w:t xml:space="preserve"> aferente proiectului, solicitate pentru rambursare, trebuie să fie efectuate în perioada de implementare a proiectului. </w:t>
            </w:r>
          </w:p>
          <w:p w14:paraId="1D151200" w14:textId="77777777" w:rsidR="00F34D83" w:rsidRPr="00BE1811" w:rsidRDefault="00F34D83" w:rsidP="00132342">
            <w:pPr>
              <w:tabs>
                <w:tab w:val="left" w:pos="360"/>
              </w:tabs>
              <w:spacing w:after="120"/>
              <w:jc w:val="both"/>
              <w:rPr>
                <w:b/>
              </w:rPr>
            </w:pPr>
            <w:r w:rsidRPr="00BE1811">
              <w:rPr>
                <w:b/>
              </w:rPr>
              <w:t xml:space="preserve">Cererea finală nu poate fi decât de rambursare! </w:t>
            </w:r>
          </w:p>
          <w:p w14:paraId="4C603D2D" w14:textId="77777777" w:rsidR="00F34D83" w:rsidRPr="00BE1811" w:rsidRDefault="00F34D83" w:rsidP="00132342">
            <w:pPr>
              <w:tabs>
                <w:tab w:val="left" w:pos="360"/>
              </w:tabs>
              <w:spacing w:after="120"/>
              <w:jc w:val="both"/>
            </w:pPr>
            <w:r w:rsidRPr="00BE1811">
              <w:rPr>
                <w:b/>
              </w:rPr>
              <w:t xml:space="preserve">Plata finală va fi efectuată numai după ce a fost verificată </w:t>
            </w:r>
            <w:proofErr w:type="spellStart"/>
            <w:r w:rsidRPr="00BE1811">
              <w:rPr>
                <w:b/>
              </w:rPr>
              <w:t>funcţionalitatea</w:t>
            </w:r>
            <w:proofErr w:type="spellEnd"/>
            <w:r w:rsidRPr="00BE1811">
              <w:rPr>
                <w:b/>
              </w:rPr>
              <w:t xml:space="preserve"> proiectului (activele </w:t>
            </w:r>
            <w:proofErr w:type="spellStart"/>
            <w:r w:rsidRPr="00BE1811">
              <w:rPr>
                <w:b/>
              </w:rPr>
              <w:t>achiziţionate</w:t>
            </w:r>
            <w:proofErr w:type="spellEnd"/>
            <w:r w:rsidRPr="00BE1811">
              <w:rPr>
                <w:b/>
              </w:rPr>
              <w:t xml:space="preserve"> prin proiect sunt puse în </w:t>
            </w:r>
            <w:proofErr w:type="spellStart"/>
            <w:r w:rsidRPr="00BE1811">
              <w:rPr>
                <w:b/>
              </w:rPr>
              <w:t>funcţiune</w:t>
            </w:r>
            <w:proofErr w:type="spellEnd"/>
            <w:r w:rsidRPr="00BE1811">
              <w:rPr>
                <w:b/>
              </w:rPr>
              <w:t xml:space="preserve"> </w:t>
            </w:r>
            <w:proofErr w:type="spellStart"/>
            <w:r w:rsidRPr="00BE1811">
              <w:rPr>
                <w:b/>
              </w:rPr>
              <w:t>şi</w:t>
            </w:r>
            <w:proofErr w:type="spellEnd"/>
            <w:r w:rsidRPr="00BE1811">
              <w:rPr>
                <w:b/>
              </w:rPr>
              <w:t xml:space="preserve"> sunt în uz conform scopului proiectului).</w:t>
            </w:r>
          </w:p>
        </w:tc>
      </w:tr>
    </w:tbl>
    <w:p w14:paraId="61B43C19" w14:textId="77777777" w:rsidR="00F34D83" w:rsidRPr="00BE1811" w:rsidRDefault="00F34D83" w:rsidP="00F34D83">
      <w:pPr>
        <w:suppressAutoHyphens/>
        <w:spacing w:after="120"/>
        <w:jc w:val="both"/>
        <w:rPr>
          <w:b/>
          <w:i/>
          <w:u w:val="single"/>
        </w:rPr>
      </w:pPr>
    </w:p>
    <w:p w14:paraId="5A727E2C" w14:textId="77777777" w:rsidR="00F34D83" w:rsidRPr="00BE1811" w:rsidRDefault="00F34D83" w:rsidP="00F34D83">
      <w:pPr>
        <w:suppressAutoHyphens/>
        <w:spacing w:after="120"/>
        <w:jc w:val="both"/>
        <w:rPr>
          <w:lang w:val="pt-BR"/>
        </w:rPr>
      </w:pPr>
      <w:r w:rsidRPr="00BE1811">
        <w:rPr>
          <w:b/>
          <w:i/>
          <w:u w:val="single"/>
        </w:rPr>
        <w:t>Depunerea cererilor de rambursare</w:t>
      </w:r>
      <w:r w:rsidRPr="00BE1811">
        <w:rPr>
          <w:i/>
        </w:rPr>
        <w:t xml:space="preserve">- </w:t>
      </w:r>
      <w:r w:rsidRPr="00BE1811">
        <w:rPr>
          <w:lang w:val="pt-BR"/>
        </w:rPr>
        <w:t xml:space="preserve">cerere încărcată în MySMIS </w:t>
      </w:r>
    </w:p>
    <w:p w14:paraId="755F37D2" w14:textId="77777777" w:rsidR="00F34D83" w:rsidRPr="00BE1811" w:rsidRDefault="00F34D83" w:rsidP="00FE041E">
      <w:pPr>
        <w:numPr>
          <w:ilvl w:val="0"/>
          <w:numId w:val="35"/>
        </w:numPr>
        <w:suppressAutoHyphens/>
        <w:spacing w:after="120"/>
        <w:ind w:left="771" w:hanging="425"/>
        <w:jc w:val="both"/>
        <w:rPr>
          <w:lang w:val="pt-BR"/>
        </w:rPr>
      </w:pPr>
      <w:r w:rsidRPr="00BE1811">
        <w:rPr>
          <w:lang w:val="pt-BR"/>
        </w:rPr>
        <w:t>cerere semnată electronic de persoanele autorizate;</w:t>
      </w:r>
    </w:p>
    <w:p w14:paraId="60ED6B53" w14:textId="77777777" w:rsidR="00F34D83" w:rsidRPr="00BE1811" w:rsidRDefault="00F34D83" w:rsidP="00FE041E">
      <w:pPr>
        <w:numPr>
          <w:ilvl w:val="0"/>
          <w:numId w:val="36"/>
        </w:numPr>
        <w:suppressAutoHyphens/>
        <w:spacing w:after="120"/>
        <w:ind w:left="771" w:hanging="425"/>
        <w:jc w:val="both"/>
        <w:rPr>
          <w:lang w:val="pt-BR"/>
        </w:rPr>
      </w:pPr>
      <w:r w:rsidRPr="00BE1811">
        <w:rPr>
          <w:lang w:val="pt-BR"/>
        </w:rPr>
        <w:t>Documente justificative aferente cheltuielilor cuprinse în cerere încărcate de beneficiar în MySMIS, semnate electronic de persoanele autorizate.</w:t>
      </w:r>
    </w:p>
    <w:p w14:paraId="0F3B28B2" w14:textId="77777777" w:rsidR="00F34D83" w:rsidRPr="00BE1811" w:rsidRDefault="00F34D83" w:rsidP="00F34D83">
      <w:pPr>
        <w:spacing w:after="120"/>
        <w:ind w:left="45"/>
        <w:jc w:val="both"/>
        <w:rPr>
          <w:lang w:val="pt-BR"/>
        </w:rPr>
      </w:pPr>
      <w:r w:rsidRPr="00BE1811">
        <w:rPr>
          <w:lang w:val="pt-BR"/>
        </w:rPr>
        <w:lastRenderedPageBreak/>
        <w:t>*Notă: Modalităţile de depunere a cererilor de rambursare sunt orientative, urmând a fi detaliate prin instrucţiuni emise de AM POC/OIC.</w:t>
      </w:r>
    </w:p>
    <w:p w14:paraId="6B94EA76" w14:textId="77777777" w:rsidR="00F34D83" w:rsidRPr="00BE1811" w:rsidRDefault="00F34D83" w:rsidP="00F34D83">
      <w:pPr>
        <w:spacing w:before="120" w:after="120"/>
        <w:ind w:left="43"/>
        <w:jc w:val="both"/>
        <w:rPr>
          <w:lang w:val="pt-BR"/>
        </w:rPr>
      </w:pPr>
      <w:r w:rsidRPr="00BE1811">
        <w:rPr>
          <w:b/>
          <w:lang w:val="pt-BR"/>
        </w:rPr>
        <w:t>Documentele justificative</w:t>
      </w:r>
      <w:r w:rsidRPr="00BE1811">
        <w:rPr>
          <w:lang w:val="pt-BR"/>
        </w:rPr>
        <w:t xml:space="preserve"> care trebuie depuse de beneficiar odată cu cererea de rambursare sunt cele prevăzute în contractul de finanțare.</w:t>
      </w:r>
    </w:p>
    <w:p w14:paraId="4AF39ABE" w14:textId="77777777" w:rsidR="00F34D83" w:rsidRPr="00BE1811" w:rsidRDefault="00F34D83" w:rsidP="00F34D83">
      <w:pPr>
        <w:tabs>
          <w:tab w:val="left" w:pos="360"/>
        </w:tabs>
        <w:suppressAutoHyphens/>
        <w:spacing w:after="0" w:line="240" w:lineRule="auto"/>
        <w:ind w:left="720"/>
        <w:jc w:val="both"/>
      </w:pPr>
    </w:p>
    <w:p w14:paraId="7E8437D2" w14:textId="77777777" w:rsidR="00F34D83" w:rsidRPr="00BE1811" w:rsidRDefault="00F34D83" w:rsidP="00F34D83">
      <w:pPr>
        <w:tabs>
          <w:tab w:val="left" w:pos="360"/>
        </w:tabs>
        <w:spacing w:after="0" w:line="240" w:lineRule="auto"/>
        <w:jc w:val="both"/>
        <w:rPr>
          <w:b/>
        </w:rPr>
      </w:pPr>
      <w:r w:rsidRPr="00BE1811">
        <w:rPr>
          <w:b/>
        </w:rPr>
        <w:t>ATENŢIE!</w:t>
      </w:r>
    </w:p>
    <w:p w14:paraId="315E7A76" w14:textId="77777777" w:rsidR="00F34D83" w:rsidRPr="00BE1811" w:rsidRDefault="00F34D83" w:rsidP="00F34D83">
      <w:pPr>
        <w:tabs>
          <w:tab w:val="left" w:pos="360"/>
        </w:tabs>
        <w:spacing w:before="120" w:after="0"/>
        <w:jc w:val="both"/>
      </w:pPr>
      <w:r w:rsidRPr="00BE1811">
        <w:tab/>
        <w:t xml:space="preserve">O primă </w:t>
      </w:r>
      <w:proofErr w:type="spellStart"/>
      <w:r w:rsidRPr="00BE1811">
        <w:t>condiţie</w:t>
      </w:r>
      <w:proofErr w:type="spellEnd"/>
      <w:r w:rsidRPr="00BE1811">
        <w:t xml:space="preserve"> care trebuie îndeplinită de către auditorul extern este ca acesta să fie o persoană distinctă de beneficiar - externă acestuia - </w:t>
      </w:r>
      <w:proofErr w:type="spellStart"/>
      <w:r w:rsidRPr="00BE1811">
        <w:t>şi</w:t>
      </w:r>
      <w:proofErr w:type="spellEnd"/>
      <w:r w:rsidRPr="00BE1811">
        <w:t xml:space="preserve"> totodată, să nu se afle într-o </w:t>
      </w:r>
      <w:proofErr w:type="spellStart"/>
      <w:r w:rsidRPr="00BE1811">
        <w:t>relaţie</w:t>
      </w:r>
      <w:proofErr w:type="spellEnd"/>
      <w:r w:rsidRPr="00BE1811">
        <w:t xml:space="preserve"> de subordonare/incompatibilitate </w:t>
      </w:r>
      <w:proofErr w:type="spellStart"/>
      <w:r w:rsidRPr="00BE1811">
        <w:t>faţă</w:t>
      </w:r>
      <w:proofErr w:type="spellEnd"/>
      <w:r w:rsidRPr="00BE1811">
        <w:t xml:space="preserve"> de acesta.</w:t>
      </w:r>
    </w:p>
    <w:p w14:paraId="108CCE6C" w14:textId="77777777" w:rsidR="00F34D83" w:rsidRPr="00BE1811" w:rsidRDefault="00F34D83" w:rsidP="00F34D83">
      <w:pPr>
        <w:tabs>
          <w:tab w:val="left" w:pos="360"/>
        </w:tabs>
        <w:spacing w:before="120" w:after="0"/>
        <w:jc w:val="both"/>
      </w:pPr>
      <w:r w:rsidRPr="00BE1811">
        <w:tab/>
        <w:t xml:space="preserve">O a doua </w:t>
      </w:r>
      <w:proofErr w:type="spellStart"/>
      <w:r w:rsidRPr="00BE1811">
        <w:t>condiţie</w:t>
      </w:r>
      <w:proofErr w:type="spellEnd"/>
      <w:r w:rsidRPr="00BE1811">
        <w:t xml:space="preserve"> care trebuie îndeplinită de către auditorul extern este ca acesta, în vederea asigurării </w:t>
      </w:r>
      <w:proofErr w:type="spellStart"/>
      <w:r w:rsidRPr="00BE1811">
        <w:t>independenţei</w:t>
      </w:r>
      <w:proofErr w:type="spellEnd"/>
      <w:r w:rsidRPr="00BE1811">
        <w:t xml:space="preserve"> opiniei pe care o furnizează, să fie o persoană distinctă de prestatorii/furnizorii serviciilor/produselor/lucrărilor cu privire la care urmează să </w:t>
      </w:r>
      <w:proofErr w:type="spellStart"/>
      <w:r w:rsidRPr="00BE1811">
        <w:t>desfăşoare</w:t>
      </w:r>
      <w:proofErr w:type="spellEnd"/>
      <w:r w:rsidRPr="00BE1811">
        <w:t xml:space="preserve"> activitatea de audit </w:t>
      </w:r>
      <w:proofErr w:type="spellStart"/>
      <w:r w:rsidRPr="00BE1811">
        <w:t>şi</w:t>
      </w:r>
      <w:proofErr w:type="spellEnd"/>
      <w:r w:rsidRPr="00BE1811">
        <w:t xml:space="preserve"> totodată, să nu se afle într-o </w:t>
      </w:r>
      <w:proofErr w:type="spellStart"/>
      <w:r w:rsidRPr="00BE1811">
        <w:t>relaţie</w:t>
      </w:r>
      <w:proofErr w:type="spellEnd"/>
      <w:r w:rsidRPr="00BE1811">
        <w:t xml:space="preserve"> de subordonare/incompatibilitate față de </w:t>
      </w:r>
      <w:proofErr w:type="spellStart"/>
      <w:r w:rsidRPr="00BE1811">
        <w:t>aceştia</w:t>
      </w:r>
      <w:proofErr w:type="spellEnd"/>
      <w:r w:rsidRPr="00BE1811">
        <w:t>.</w:t>
      </w:r>
    </w:p>
    <w:p w14:paraId="04D7B8A4" w14:textId="77777777" w:rsidR="00F34D83" w:rsidRPr="00BE1811" w:rsidRDefault="00F34D83" w:rsidP="00F34D83">
      <w:pPr>
        <w:tabs>
          <w:tab w:val="left" w:pos="360"/>
        </w:tabs>
        <w:spacing w:before="120" w:after="0"/>
        <w:jc w:val="both"/>
      </w:pPr>
      <w:r w:rsidRPr="00BE1811">
        <w:tab/>
        <w:t xml:space="preserve">O a treia </w:t>
      </w:r>
      <w:proofErr w:type="spellStart"/>
      <w:r w:rsidRPr="00BE1811">
        <w:t>condiţie</w:t>
      </w:r>
      <w:proofErr w:type="spellEnd"/>
      <w:r w:rsidRPr="00BE1811">
        <w:t xml:space="preserve"> care trebuie îndeplinită de către auditorul extern este ca acesta să </w:t>
      </w:r>
      <w:proofErr w:type="spellStart"/>
      <w:r w:rsidRPr="00BE1811">
        <w:t>deţină</w:t>
      </w:r>
      <w:proofErr w:type="spellEnd"/>
      <w:r w:rsidRPr="00BE1811">
        <w:t xml:space="preserve"> toate autorizările necesare impuse de </w:t>
      </w:r>
      <w:proofErr w:type="spellStart"/>
      <w:r w:rsidRPr="00BE1811">
        <w:t>legislaţia</w:t>
      </w:r>
      <w:proofErr w:type="spellEnd"/>
      <w:r w:rsidRPr="00BE1811">
        <w:t xml:space="preserve"> în vigoare privind </w:t>
      </w:r>
      <w:proofErr w:type="spellStart"/>
      <w:r w:rsidRPr="00BE1811">
        <w:t>protecţia</w:t>
      </w:r>
      <w:proofErr w:type="spellEnd"/>
      <w:r w:rsidRPr="00BE1811">
        <w:t xml:space="preserve"> </w:t>
      </w:r>
      <w:proofErr w:type="spellStart"/>
      <w:r w:rsidRPr="00BE1811">
        <w:t>informaţiilor</w:t>
      </w:r>
      <w:proofErr w:type="spellEnd"/>
      <w:r w:rsidRPr="00BE1811">
        <w:t xml:space="preserve"> clasificate - dacă este cazul.</w:t>
      </w:r>
    </w:p>
    <w:p w14:paraId="21151E60" w14:textId="77777777" w:rsidR="00667EED" w:rsidRDefault="00F34D83" w:rsidP="00F34D83">
      <w:r w:rsidRPr="00BE1811">
        <w:tab/>
        <w:t xml:space="preserve">Înainte de solicitarea rambursării, cheltuielile respective trebuie să fie efectuate </w:t>
      </w:r>
      <w:proofErr w:type="spellStart"/>
      <w:r w:rsidRPr="00BE1811">
        <w:t>şi</w:t>
      </w:r>
      <w:proofErr w:type="spellEnd"/>
      <w:r w:rsidRPr="00BE1811">
        <w:t xml:space="preserve"> plătite. Data </w:t>
      </w:r>
      <w:proofErr w:type="spellStart"/>
      <w:r w:rsidRPr="00BE1811">
        <w:t>plăţii</w:t>
      </w:r>
      <w:proofErr w:type="spellEnd"/>
      <w:r w:rsidRPr="00BE1811">
        <w:t xml:space="preserve"> se consideră data efectuării transferului bancar din contul Beneficiarului în contul furnizorului sau data înregistrată pe </w:t>
      </w:r>
      <w:proofErr w:type="spellStart"/>
      <w:r w:rsidRPr="00BE1811">
        <w:t>chitanţa</w:t>
      </w:r>
      <w:proofErr w:type="spellEnd"/>
      <w:r w:rsidRPr="00BE1811">
        <w:t xml:space="preserve"> fiscală.</w:t>
      </w:r>
      <w:bookmarkStart w:id="218" w:name="_Toc485046760"/>
      <w:bookmarkStart w:id="219" w:name="_Toc488159069"/>
      <w:bookmarkStart w:id="220" w:name="_Toc491957553"/>
      <w:bookmarkStart w:id="221" w:name="_Toc491959019"/>
      <w:bookmarkStart w:id="222" w:name="_Toc491959070"/>
      <w:bookmarkStart w:id="223" w:name="_Toc491960670"/>
      <w:bookmarkStart w:id="224" w:name="_Toc491960702"/>
      <w:bookmarkStart w:id="225" w:name="_Toc491960944"/>
      <w:bookmarkStart w:id="226" w:name="_Toc491965433"/>
      <w:bookmarkStart w:id="227" w:name="_Toc491965522"/>
      <w:bookmarkStart w:id="228" w:name="_Toc494982071"/>
      <w:bookmarkStart w:id="229" w:name="_Toc494983137"/>
      <w:bookmarkStart w:id="230" w:name="_Toc495421609"/>
    </w:p>
    <w:p w14:paraId="3E055A97" w14:textId="1D249FDA" w:rsidR="00F34D83" w:rsidRPr="00BE1811" w:rsidRDefault="00F34D83" w:rsidP="008B2C1C">
      <w:pPr>
        <w:spacing w:before="120" w:after="120" w:line="240" w:lineRule="auto"/>
        <w:jc w:val="both"/>
        <w:outlineLvl w:val="1"/>
        <w:rPr>
          <w:b/>
        </w:rPr>
      </w:pPr>
      <w:bookmarkStart w:id="231" w:name="_Toc81552889"/>
      <w:r w:rsidRPr="00BE1811">
        <w:rPr>
          <w:b/>
        </w:rPr>
        <w:t>7.</w:t>
      </w:r>
      <w:r w:rsidR="00F604CC" w:rsidRPr="00BE1811">
        <w:rPr>
          <w:b/>
        </w:rPr>
        <w:t>4</w:t>
      </w:r>
      <w:r w:rsidRPr="00BE1811">
        <w:rPr>
          <w:b/>
        </w:rPr>
        <w:t xml:space="preserve"> Verificarea achizițiilor publice</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6E7131DD" w14:textId="77777777" w:rsidR="00F34D83" w:rsidRPr="00BE1811" w:rsidRDefault="00F34D83" w:rsidP="00F34D83">
      <w:pPr>
        <w:autoSpaceDE w:val="0"/>
        <w:spacing w:after="120"/>
        <w:jc w:val="both"/>
      </w:pPr>
      <w:r w:rsidRPr="00BE1811">
        <w:t xml:space="preserve">Beneficiarul are obligația de a transmite documentele aferente achizițiilor, conform </w:t>
      </w:r>
      <w:r w:rsidR="00B14892" w:rsidRPr="00BE1811">
        <w:t xml:space="preserve">cadrului legal aplicabil, în vigoare </w:t>
      </w:r>
      <w:proofErr w:type="spellStart"/>
      <w:r w:rsidR="00B14892" w:rsidRPr="00BE1811">
        <w:t>şi</w:t>
      </w:r>
      <w:proofErr w:type="spellEnd"/>
      <w:r w:rsidR="00B14892" w:rsidRPr="00BE1811">
        <w:t xml:space="preserve"> a prevederilor </w:t>
      </w:r>
      <w:r w:rsidRPr="00BE1811">
        <w:t>contractul</w:t>
      </w:r>
      <w:r w:rsidR="00B14892" w:rsidRPr="00BE1811">
        <w:t>ui</w:t>
      </w:r>
      <w:r w:rsidRPr="00BE1811">
        <w:t xml:space="preserve"> de finanțare.</w:t>
      </w:r>
    </w:p>
    <w:p w14:paraId="0792D16B" w14:textId="04C88446" w:rsidR="00F34D83" w:rsidRDefault="00F34D83" w:rsidP="00F34D83">
      <w:pPr>
        <w:spacing w:after="120"/>
        <w:jc w:val="both"/>
      </w:pPr>
      <w:r w:rsidRPr="00BE1811">
        <w:t xml:space="preserve">Dosarul </w:t>
      </w:r>
      <w:proofErr w:type="spellStart"/>
      <w:r w:rsidRPr="00BE1811">
        <w:t>achiziţiei</w:t>
      </w:r>
      <w:proofErr w:type="spellEnd"/>
      <w:r w:rsidRPr="00BE1811">
        <w:t xml:space="preserve"> trebuie să cuprindă documentele întocmite/primite de beneficiar, potrivit </w:t>
      </w:r>
      <w:proofErr w:type="spellStart"/>
      <w:r w:rsidRPr="00BE1811">
        <w:t>legislaţiei</w:t>
      </w:r>
      <w:proofErr w:type="spellEnd"/>
      <w:r w:rsidRPr="00BE1811">
        <w:t xml:space="preserve"> în vigoare în baza căreia a fost derulată procedura de </w:t>
      </w:r>
      <w:proofErr w:type="spellStart"/>
      <w:r w:rsidRPr="00BE1811">
        <w:t>achiziţie</w:t>
      </w:r>
      <w:proofErr w:type="spellEnd"/>
      <w:r w:rsidRPr="00BE1811">
        <w:t xml:space="preserve">, respectiv conform prevederilor </w:t>
      </w:r>
      <w:r w:rsidRPr="00BE1811">
        <w:rPr>
          <w:b/>
        </w:rPr>
        <w:t>Legii  nr. 98/2016</w:t>
      </w:r>
      <w:r w:rsidRPr="00BE1811">
        <w:t xml:space="preserve"> privind achizițiile publice,</w:t>
      </w:r>
      <w:r w:rsidR="00202D49">
        <w:t xml:space="preserve"> cu modificările și completările ulterioare,</w:t>
      </w:r>
      <w:r w:rsidRPr="00BE1811">
        <w:t xml:space="preserve"> </w:t>
      </w:r>
      <w:r w:rsidRPr="00BE1811">
        <w:rPr>
          <w:b/>
        </w:rPr>
        <w:t>Hotărârii</w:t>
      </w:r>
      <w:r w:rsidR="00202D49">
        <w:rPr>
          <w:b/>
        </w:rPr>
        <w:t xml:space="preserve"> Guvernului</w:t>
      </w:r>
      <w:r w:rsidRPr="00BE1811">
        <w:rPr>
          <w:b/>
        </w:rPr>
        <w:t xml:space="preserve"> nr. 395/2016</w:t>
      </w:r>
      <w:r w:rsidRPr="00BE1811">
        <w:t xml:space="preserve"> pentru aprobarea Normelor metodologice de aplicare a prevederilor referitoare la atribuirea contractului de </w:t>
      </w:r>
      <w:proofErr w:type="spellStart"/>
      <w:r w:rsidRPr="00BE1811">
        <w:t>achiziţie</w:t>
      </w:r>
      <w:proofErr w:type="spellEnd"/>
      <w:r w:rsidRPr="00BE1811">
        <w:t xml:space="preserve"> publică/acordului-cadru din Legea nr. 98/2016 privind </w:t>
      </w:r>
      <w:proofErr w:type="spellStart"/>
      <w:r w:rsidRPr="00BE1811">
        <w:t>achiziţiile</w:t>
      </w:r>
      <w:proofErr w:type="spellEnd"/>
      <w:r w:rsidRPr="00BE1811">
        <w:t xml:space="preserve"> publice,</w:t>
      </w:r>
      <w:r w:rsidR="00E94D27">
        <w:t xml:space="preserve"> cu modificările și completările ulterioare,</w:t>
      </w:r>
      <w:r w:rsidRPr="00BE1811">
        <w:t xml:space="preserve"> </w:t>
      </w:r>
      <w:r w:rsidRPr="00BE1811">
        <w:rPr>
          <w:b/>
        </w:rPr>
        <w:t>Ordinul</w:t>
      </w:r>
      <w:r w:rsidRPr="00BE1811">
        <w:t xml:space="preserve">ui Ministerului Fondurilor Europene </w:t>
      </w:r>
      <w:r w:rsidRPr="00BE1811">
        <w:rPr>
          <w:b/>
        </w:rPr>
        <w:t xml:space="preserve">nr. 1284 </w:t>
      </w:r>
      <w:r w:rsidR="00F6426D" w:rsidRPr="00BE1811">
        <w:t xml:space="preserve">din </w:t>
      </w:r>
      <w:r w:rsidRPr="00BE1811">
        <w:t>08.08.</w:t>
      </w:r>
      <w:r w:rsidRPr="00BE1811">
        <w:rPr>
          <w:b/>
        </w:rPr>
        <w:t>2016</w:t>
      </w:r>
      <w:r w:rsidR="00F6426D" w:rsidRPr="00BE1811">
        <w:t>,</w:t>
      </w:r>
      <w:r w:rsidRPr="00BE1811">
        <w:t xml:space="preserve">  cu modificările </w:t>
      </w:r>
      <w:proofErr w:type="spellStart"/>
      <w:r w:rsidRPr="00BE1811">
        <w:t>şi</w:t>
      </w:r>
      <w:proofErr w:type="spellEnd"/>
      <w:r w:rsidRPr="00BE1811">
        <w:t xml:space="preserve"> completările ulterioare, după caz. Pentru actele </w:t>
      </w:r>
      <w:proofErr w:type="spellStart"/>
      <w:r w:rsidRPr="00BE1811">
        <w:t>adiţionale</w:t>
      </w:r>
      <w:proofErr w:type="spellEnd"/>
      <w:r w:rsidRPr="00BE1811">
        <w:t xml:space="preserve"> încheiate la contractele de </w:t>
      </w:r>
      <w:proofErr w:type="spellStart"/>
      <w:r w:rsidRPr="00BE1811">
        <w:t>achiziţie</w:t>
      </w:r>
      <w:proofErr w:type="spellEnd"/>
      <w:r w:rsidRPr="00BE1811">
        <w:t xml:space="preserve">, indiferent dacă acestea au sau nu impact financiar, se vor urma </w:t>
      </w:r>
      <w:proofErr w:type="spellStart"/>
      <w:r w:rsidRPr="00BE1811">
        <w:t>aceleaşi</w:t>
      </w:r>
      <w:proofErr w:type="spellEnd"/>
      <w:r w:rsidRPr="00BE1811">
        <w:t xml:space="preserve"> etape de întocmire </w:t>
      </w:r>
      <w:proofErr w:type="spellStart"/>
      <w:r w:rsidRPr="00BE1811">
        <w:t>şi</w:t>
      </w:r>
      <w:proofErr w:type="spellEnd"/>
      <w:r w:rsidRPr="00BE1811">
        <w:t xml:space="preserve"> depunere a documentelor ca </w:t>
      </w:r>
      <w:proofErr w:type="spellStart"/>
      <w:r w:rsidRPr="00BE1811">
        <w:t>şi</w:t>
      </w:r>
      <w:proofErr w:type="spellEnd"/>
      <w:r w:rsidRPr="00BE1811">
        <w:t xml:space="preserve"> pentru contractul </w:t>
      </w:r>
      <w:proofErr w:type="spellStart"/>
      <w:r w:rsidRPr="00BE1811">
        <w:t>iniţial</w:t>
      </w:r>
      <w:proofErr w:type="spellEnd"/>
      <w:r w:rsidRPr="00BE1811">
        <w:t xml:space="preserve">. Dosarul de </w:t>
      </w:r>
      <w:proofErr w:type="spellStart"/>
      <w:r w:rsidRPr="00BE1811">
        <w:t>achiziţie</w:t>
      </w:r>
      <w:proofErr w:type="spellEnd"/>
      <w:r w:rsidRPr="00BE1811">
        <w:t xml:space="preserve"> va cuprinde documentele justificative în baza cărora a fost încheiat actul </w:t>
      </w:r>
      <w:proofErr w:type="spellStart"/>
      <w:r w:rsidRPr="00BE1811">
        <w:t>adiţional</w:t>
      </w:r>
      <w:proofErr w:type="spellEnd"/>
      <w:r w:rsidRPr="00BE1811">
        <w:t>. Pe parcursul derul</w:t>
      </w:r>
      <w:r w:rsidR="00FC11BA">
        <w:t>ă</w:t>
      </w:r>
      <w:r w:rsidRPr="00BE1811">
        <w:t xml:space="preserve">rii procedurilor de </w:t>
      </w:r>
      <w:proofErr w:type="spellStart"/>
      <w:r w:rsidRPr="00BE1811">
        <w:t>achiziţii</w:t>
      </w:r>
      <w:proofErr w:type="spellEnd"/>
      <w:r w:rsidRPr="00BE1811">
        <w:t xml:space="preserve">, </w:t>
      </w:r>
      <w:proofErr w:type="spellStart"/>
      <w:r w:rsidRPr="00BE1811">
        <w:t>benficiarii</w:t>
      </w:r>
      <w:proofErr w:type="spellEnd"/>
      <w:r w:rsidRPr="00BE1811">
        <w:t xml:space="preserve"> au </w:t>
      </w:r>
      <w:proofErr w:type="spellStart"/>
      <w:r w:rsidRPr="00BE1811">
        <w:t>obligaţia</w:t>
      </w:r>
      <w:proofErr w:type="spellEnd"/>
      <w:r w:rsidRPr="00BE1811">
        <w:t xml:space="preserve"> de a lua toate măsurile necesare pentru a preveni, identifica </w:t>
      </w:r>
      <w:proofErr w:type="spellStart"/>
      <w:r w:rsidRPr="00BE1811">
        <w:t>şi</w:t>
      </w:r>
      <w:proofErr w:type="spellEnd"/>
      <w:r w:rsidRPr="00BE1811">
        <w:t xml:space="preserve"> remedia </w:t>
      </w:r>
      <w:proofErr w:type="spellStart"/>
      <w:r w:rsidRPr="00BE1811">
        <w:t>situaţiile</w:t>
      </w:r>
      <w:proofErr w:type="spellEnd"/>
      <w:r w:rsidRPr="00BE1811">
        <w:t xml:space="preserve"> de conflict de interese.</w:t>
      </w:r>
    </w:p>
    <w:p w14:paraId="1B8715FF" w14:textId="2F8BDBC8" w:rsidR="00522119" w:rsidRDefault="00522119" w:rsidP="00F34D83">
      <w:pPr>
        <w:spacing w:after="120"/>
        <w:jc w:val="both"/>
      </w:pPr>
    </w:p>
    <w:p w14:paraId="237B5DAD" w14:textId="77777777" w:rsidR="00522119" w:rsidRPr="00BE1811" w:rsidRDefault="00522119" w:rsidP="00F34D83">
      <w:pPr>
        <w:spacing w:after="120"/>
        <w:jc w:val="both"/>
      </w:pPr>
    </w:p>
    <w:tbl>
      <w:tblPr>
        <w:tblW w:w="0" w:type="auto"/>
        <w:tblInd w:w="108" w:type="dxa"/>
        <w:tblLayout w:type="fixed"/>
        <w:tblLook w:val="0000" w:firstRow="0" w:lastRow="0" w:firstColumn="0" w:lastColumn="0" w:noHBand="0" w:noVBand="0"/>
      </w:tblPr>
      <w:tblGrid>
        <w:gridCol w:w="1539"/>
        <w:gridCol w:w="8051"/>
      </w:tblGrid>
      <w:tr w:rsidR="00F34D83" w:rsidRPr="00BE1811" w14:paraId="2A95E05F" w14:textId="77777777" w:rsidTr="00132342">
        <w:trPr>
          <w:trHeight w:val="2150"/>
        </w:trPr>
        <w:tc>
          <w:tcPr>
            <w:tcW w:w="1539" w:type="dxa"/>
            <w:tcBorders>
              <w:top w:val="single" w:sz="4" w:space="0" w:color="000000"/>
              <w:left w:val="single" w:sz="4" w:space="0" w:color="000000"/>
              <w:bottom w:val="single" w:sz="4" w:space="0" w:color="000000"/>
            </w:tcBorders>
            <w:vAlign w:val="center"/>
          </w:tcPr>
          <w:p w14:paraId="2678992A" w14:textId="77777777" w:rsidR="00F34D83" w:rsidRPr="00BE1811" w:rsidRDefault="00F34D83" w:rsidP="00132342">
            <w:pPr>
              <w:spacing w:after="120"/>
              <w:jc w:val="center"/>
            </w:pPr>
            <w:r w:rsidRPr="00BE1811">
              <w:rPr>
                <w:b/>
                <w:i/>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7B98A8EF" w14:textId="77777777" w:rsidR="00F34D83" w:rsidRPr="00BE1811" w:rsidRDefault="00F34D83" w:rsidP="00132342">
            <w:pPr>
              <w:spacing w:after="120"/>
              <w:jc w:val="both"/>
            </w:pPr>
            <w:r w:rsidRPr="00BE1811">
              <w:t xml:space="preserve">Nerespectarea de către beneficiar a prevederilor legislației naționale / </w:t>
            </w:r>
            <w:r w:rsidR="009B22B6" w:rsidRPr="00BE1811">
              <w:t>europene</w:t>
            </w:r>
            <w:r w:rsidRPr="00BE1811">
              <w:t xml:space="preserve"> aplicabile în domeniul achizițiilor conduce la neeligibilitatea cheltuielilor astfel efectuate sau aplicarea de corecții financiare / reduceri procentuale conform legislației în vigoare.</w:t>
            </w:r>
          </w:p>
        </w:tc>
      </w:tr>
    </w:tbl>
    <w:p w14:paraId="52CD669D" w14:textId="770E3904" w:rsidR="00F34D83" w:rsidRDefault="00F34D83" w:rsidP="00F34D83"/>
    <w:p w14:paraId="77AE3FE4" w14:textId="72D60E54" w:rsidR="00522119" w:rsidRDefault="00522119" w:rsidP="00F34D83"/>
    <w:p w14:paraId="18F09A23" w14:textId="11D112CD" w:rsidR="00522119" w:rsidRDefault="00522119" w:rsidP="00F34D83"/>
    <w:p w14:paraId="1CCB059C" w14:textId="42E05BB9" w:rsidR="00522119" w:rsidRDefault="00522119" w:rsidP="00F34D83"/>
    <w:p w14:paraId="2CE68787" w14:textId="77777777" w:rsidR="00F34D83" w:rsidRPr="00BE1811" w:rsidRDefault="00F34D83" w:rsidP="00F34D83">
      <w:pPr>
        <w:pStyle w:val="Heading1"/>
        <w:rPr>
          <w:sz w:val="22"/>
          <w:szCs w:val="22"/>
          <w:lang w:val="ro-RO"/>
        </w:rPr>
      </w:pPr>
      <w:bookmarkStart w:id="232" w:name="_Toc468191584"/>
      <w:bookmarkStart w:id="233" w:name="_Toc468191668"/>
      <w:bookmarkStart w:id="234" w:name="_Toc475623752"/>
      <w:bookmarkStart w:id="235" w:name="_Toc485046761"/>
      <w:bookmarkStart w:id="236" w:name="_Toc488159070"/>
      <w:bookmarkStart w:id="237" w:name="_Toc491957554"/>
      <w:bookmarkStart w:id="238" w:name="_Toc491959020"/>
      <w:bookmarkStart w:id="239" w:name="_Toc491959071"/>
      <w:bookmarkStart w:id="240" w:name="_Toc491960671"/>
      <w:bookmarkStart w:id="241" w:name="_Toc491960703"/>
      <w:bookmarkStart w:id="242" w:name="_Toc491960945"/>
      <w:bookmarkStart w:id="243" w:name="_Toc491965434"/>
      <w:bookmarkStart w:id="244" w:name="_Toc491965523"/>
      <w:bookmarkStart w:id="245" w:name="_Toc492371796"/>
      <w:bookmarkStart w:id="246" w:name="_Toc498599279"/>
      <w:bookmarkStart w:id="247" w:name="_Toc506362215"/>
      <w:bookmarkStart w:id="248" w:name="_Toc74560938"/>
      <w:bookmarkStart w:id="249" w:name="_Toc20991929"/>
      <w:bookmarkStart w:id="250" w:name="_Toc81552890"/>
      <w:r w:rsidRPr="00BE1811">
        <w:rPr>
          <w:sz w:val="22"/>
          <w:szCs w:val="22"/>
          <w:lang w:val="ro-RO"/>
        </w:rPr>
        <w:lastRenderedPageBreak/>
        <w:t>CAPITOLUL 8. Monitorizarea și controlul</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22EA0E80" w14:textId="77777777" w:rsidR="00F34D83" w:rsidRPr="00BE1811" w:rsidRDefault="00F34D83" w:rsidP="00F34D83">
      <w:pPr>
        <w:spacing w:after="120"/>
        <w:ind w:firstLine="720"/>
        <w:contextualSpacing/>
        <w:jc w:val="both"/>
      </w:pPr>
    </w:p>
    <w:p w14:paraId="083B10C8" w14:textId="13D688B2" w:rsidR="00F34D83" w:rsidRPr="00BE1811" w:rsidRDefault="00F34D83" w:rsidP="00F34D83">
      <w:pPr>
        <w:spacing w:after="120"/>
        <w:ind w:firstLine="720"/>
        <w:contextualSpacing/>
        <w:jc w:val="both"/>
      </w:pPr>
      <w:r w:rsidRPr="00BE1811">
        <w:t>Beneficiarul implementează proiectul</w:t>
      </w:r>
      <w:r w:rsidR="00F6426D" w:rsidRPr="00BE1811">
        <w:t>,</w:t>
      </w:r>
      <w:r w:rsidR="00941079">
        <w:t xml:space="preserve"> </w:t>
      </w:r>
      <w:r w:rsidRPr="00BE1811">
        <w:t xml:space="preserve">urmărește </w:t>
      </w:r>
      <w:r w:rsidR="00F6426D" w:rsidRPr="00BE1811">
        <w:t xml:space="preserve">permanent </w:t>
      </w:r>
      <w:r w:rsidRPr="00BE1811">
        <w:t>obținerea rezultatelor estimate și furnizează periodic către OIC informații și date necesare analizării progresului proiectului și monitorizării programului operațional;</w:t>
      </w:r>
    </w:p>
    <w:p w14:paraId="5CFF78AF" w14:textId="77777777" w:rsidR="00F34D83" w:rsidRPr="00BE1811" w:rsidRDefault="00F34D83" w:rsidP="00F34D83">
      <w:pPr>
        <w:spacing w:after="120"/>
        <w:ind w:firstLine="720"/>
        <w:contextualSpacing/>
        <w:jc w:val="both"/>
      </w:pPr>
      <w:r w:rsidRPr="00BE1811">
        <w:t>OIC/AM analizează progresul implementării proiectului, obținerea rezultatelor, atingerea obiectivelor și realizarea valorilor indicatorilor asumați, iar în cazul proiectelor de infrastructură și al celor de investiții productive, durabilitatea  acestora, prin:</w:t>
      </w:r>
    </w:p>
    <w:p w14:paraId="4FC5BBF9" w14:textId="77777777" w:rsidR="00F34D83" w:rsidRPr="00BE1811" w:rsidRDefault="00F34D83" w:rsidP="00FE041E">
      <w:pPr>
        <w:numPr>
          <w:ilvl w:val="0"/>
          <w:numId w:val="37"/>
        </w:numPr>
        <w:spacing w:after="120"/>
        <w:contextualSpacing/>
        <w:jc w:val="both"/>
      </w:pPr>
      <w:r w:rsidRPr="00BE1811">
        <w:t xml:space="preserve">Verificare documentară: Rapoarte de progres și de durabilitate transmise de beneficiar; </w:t>
      </w:r>
    </w:p>
    <w:p w14:paraId="6FC91699" w14:textId="77777777" w:rsidR="00F34D83" w:rsidRPr="00BE1811" w:rsidRDefault="00F34D83" w:rsidP="00FE041E">
      <w:pPr>
        <w:numPr>
          <w:ilvl w:val="0"/>
          <w:numId w:val="37"/>
        </w:numPr>
        <w:spacing w:after="120"/>
        <w:contextualSpacing/>
        <w:jc w:val="both"/>
      </w:pPr>
      <w:r w:rsidRPr="00BE1811">
        <w:t xml:space="preserve">Verificarea datelor introduse în </w:t>
      </w:r>
      <w:proofErr w:type="spellStart"/>
      <w:r w:rsidRPr="00BE1811">
        <w:t>MySMIS</w:t>
      </w:r>
      <w:proofErr w:type="spellEnd"/>
      <w:r w:rsidRPr="00BE1811">
        <w:t xml:space="preserve">/SMIS; </w:t>
      </w:r>
    </w:p>
    <w:p w14:paraId="1074CEF1" w14:textId="77777777" w:rsidR="00F34D83" w:rsidRPr="00BE1811" w:rsidRDefault="00F34D83" w:rsidP="00FE041E">
      <w:pPr>
        <w:numPr>
          <w:ilvl w:val="0"/>
          <w:numId w:val="37"/>
        </w:numPr>
        <w:spacing w:after="120"/>
        <w:contextualSpacing/>
        <w:jc w:val="both"/>
      </w:pPr>
      <w:r w:rsidRPr="00BE1811">
        <w:t xml:space="preserve">Vizite de monitorizare: vizite pe teren la beneficiarii proiectelor, atât în perioada de implementare a proiectului, cât </w:t>
      </w:r>
      <w:proofErr w:type="spellStart"/>
      <w:r w:rsidRPr="00BE1811">
        <w:t>şi</w:t>
      </w:r>
      <w:proofErr w:type="spellEnd"/>
      <w:r w:rsidRPr="00BE1811">
        <w:t xml:space="preserve"> post-implementare, pe perioada de durabilitate a proiectului. </w:t>
      </w:r>
    </w:p>
    <w:p w14:paraId="6C33A1A1" w14:textId="77777777" w:rsidR="00F34D83" w:rsidRPr="00BE1811" w:rsidRDefault="00F34D83" w:rsidP="00F34D83">
      <w:pPr>
        <w:spacing w:after="120"/>
        <w:ind w:firstLine="720"/>
        <w:contextualSpacing/>
        <w:jc w:val="both"/>
      </w:pPr>
      <w:r w:rsidRPr="00BE1811">
        <w:t xml:space="preserve">Beneficiarul va transmite Rapoarte de Progres,  la cel mult </w:t>
      </w:r>
      <w:r w:rsidR="00F6426D" w:rsidRPr="00BE1811">
        <w:t>3 luni</w:t>
      </w:r>
      <w:r w:rsidRPr="00BE1811">
        <w:t xml:space="preserve"> calendaristice, precum </w:t>
      </w:r>
      <w:proofErr w:type="spellStart"/>
      <w:r w:rsidRPr="00BE1811">
        <w:t>şi</w:t>
      </w:r>
      <w:proofErr w:type="spellEnd"/>
      <w:r w:rsidRPr="00BE1811">
        <w:t xml:space="preserve"> alte informații și date solicitate de OIC/AM. Aceste Rapoarte de progres au scopul de a prezenta în mod regulat </w:t>
      </w:r>
      <w:proofErr w:type="spellStart"/>
      <w:r w:rsidRPr="00BE1811">
        <w:t>informaţii</w:t>
      </w:r>
      <w:proofErr w:type="spellEnd"/>
      <w:r w:rsidRPr="00BE1811">
        <w:t xml:space="preserve"> tehnice </w:t>
      </w:r>
      <w:proofErr w:type="spellStart"/>
      <w:r w:rsidRPr="00BE1811">
        <w:t>şi</w:t>
      </w:r>
      <w:proofErr w:type="spellEnd"/>
      <w:r w:rsidRPr="00BE1811">
        <w:t xml:space="preserve"> financiare referitoare la stadiul derulării proiectului </w:t>
      </w:r>
      <w:proofErr w:type="spellStart"/>
      <w:r w:rsidRPr="00BE1811">
        <w:t>şi</w:t>
      </w:r>
      <w:proofErr w:type="spellEnd"/>
      <w:r w:rsidRPr="00BE1811">
        <w:t xml:space="preserve"> probleme întâmpinate pe parcursul derulării.</w:t>
      </w:r>
    </w:p>
    <w:p w14:paraId="13CC9288" w14:textId="77777777" w:rsidR="00F34D83" w:rsidRPr="00BE1811" w:rsidRDefault="00F34D83" w:rsidP="00F34D83">
      <w:pPr>
        <w:spacing w:after="120"/>
        <w:ind w:firstLine="720"/>
        <w:contextualSpacing/>
        <w:jc w:val="both"/>
      </w:pPr>
      <w:r w:rsidRPr="00BE1811">
        <w:t xml:space="preserve">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astfel încât, prin analiza acestor informații de către ofițerii de monitorizare, să se asigure monitorizarea stadiului implementării. </w:t>
      </w:r>
    </w:p>
    <w:p w14:paraId="2A1E1465" w14:textId="77777777" w:rsidR="00F34D83" w:rsidRPr="00BE1811" w:rsidRDefault="00F34D83" w:rsidP="00F34D83">
      <w:pPr>
        <w:spacing w:after="120"/>
        <w:ind w:firstLine="720"/>
        <w:contextualSpacing/>
        <w:jc w:val="both"/>
      </w:pPr>
      <w:r w:rsidRPr="00BE1811">
        <w:t xml:space="preserve">Rapoartele  de progres trimestriale întocmite de către beneficiari sunt trimise de aceștia la OIC în termen de 10 zile lucrătoare de la încheierea trimestrului de implementare; primul raport de progres se va depune în trimestrul de implementare următor semnării contractului de finanțare. </w:t>
      </w:r>
    </w:p>
    <w:p w14:paraId="5F0127E1" w14:textId="77777777" w:rsidR="00F34D83" w:rsidRPr="00BE1811" w:rsidRDefault="00F34D83" w:rsidP="00F34D83">
      <w:pPr>
        <w:spacing w:after="120"/>
        <w:ind w:firstLine="720"/>
        <w:contextualSpacing/>
        <w:jc w:val="both"/>
      </w:pPr>
      <w:r w:rsidRPr="00BE1811">
        <w:t xml:space="preserve">În </w:t>
      </w:r>
      <w:proofErr w:type="spellStart"/>
      <w:r w:rsidRPr="00BE1811">
        <w:t>funcţie</w:t>
      </w:r>
      <w:proofErr w:type="spellEnd"/>
      <w:r w:rsidRPr="00BE1811">
        <w:t xml:space="preserve"> de calendarul cererilor de plată/rambursare, pe </w:t>
      </w:r>
      <w:proofErr w:type="spellStart"/>
      <w:r w:rsidR="00F6426D" w:rsidRPr="00BE1811">
        <w:t>lânga</w:t>
      </w:r>
      <w:proofErr w:type="spellEnd"/>
      <w:r w:rsidR="00F6426D" w:rsidRPr="00BE1811">
        <w:t xml:space="preserve"> </w:t>
      </w:r>
      <w:r w:rsidRPr="00BE1811">
        <w:t xml:space="preserve">rapoartele trimestriale de progres beneficiarul va întocmi rapoarte de progres care să </w:t>
      </w:r>
      <w:proofErr w:type="spellStart"/>
      <w:r w:rsidRPr="00BE1811">
        <w:t>însoţească</w:t>
      </w:r>
      <w:proofErr w:type="spellEnd"/>
      <w:r w:rsidRPr="00BE1811">
        <w:t xml:space="preserve"> fiecare cerere de rambursare. Beneficiarul va transmite OI Raportul de progres final </w:t>
      </w:r>
      <w:r w:rsidR="006E34F2" w:rsidRPr="00BE1811">
        <w:t>înainte de data</w:t>
      </w:r>
      <w:r w:rsidRPr="00BE1811">
        <w:t xml:space="preserve"> depunerii Cererii de rambursare finală, în același format cu Raportul de progres trimestrial</w:t>
      </w:r>
      <w:r w:rsidR="00F6426D" w:rsidRPr="00BE1811">
        <w:t>.</w:t>
      </w:r>
    </w:p>
    <w:p w14:paraId="4A63BDA0" w14:textId="77777777" w:rsidR="00F34D83" w:rsidRPr="00BE1811" w:rsidRDefault="00F34D83" w:rsidP="00F34D83">
      <w:pPr>
        <w:spacing w:after="120"/>
        <w:ind w:firstLine="720"/>
        <w:contextualSpacing/>
        <w:jc w:val="both"/>
      </w:pPr>
      <w:r w:rsidRPr="00BE1811">
        <w:t xml:space="preserve">Raportul de durabilitate al beneficiarului este întocmit de acesta, conform modelului standard prevăzut ca anexa la contract și este transmis la OI atât în format de hârtie cât și electronic (pe CD sau via e-mail) anual pe perioada post-implementare a proiectului, în termen de 10 zile lucrătoare de la încheierea anului post-implementare, calculat conform contractului de </w:t>
      </w:r>
      <w:proofErr w:type="spellStart"/>
      <w:r w:rsidRPr="00BE1811">
        <w:t>finanţare</w:t>
      </w:r>
      <w:proofErr w:type="spellEnd"/>
      <w:r w:rsidRPr="00BE1811">
        <w:t xml:space="preserve">, de la data efectuării </w:t>
      </w:r>
      <w:proofErr w:type="spellStart"/>
      <w:r w:rsidRPr="00BE1811">
        <w:t>plăţii</w:t>
      </w:r>
      <w:proofErr w:type="spellEnd"/>
      <w:r w:rsidRPr="00BE1811">
        <w:t xml:space="preserve"> finale; Raportul de durabilitate va prezenta situația investitei și atingerea indicatorilor de rezultat, precum și sustenabilitatea proiectului, conform prevederilor din Regulamentul </w:t>
      </w:r>
      <w:r w:rsidR="006E34F2" w:rsidRPr="00BE1811">
        <w:t>UE</w:t>
      </w:r>
      <w:r w:rsidRPr="00BE1811">
        <w:t xml:space="preserve"> 1303/2013.</w:t>
      </w:r>
    </w:p>
    <w:p w14:paraId="6F6E89A0" w14:textId="77777777" w:rsidR="00F34D83" w:rsidRPr="00BE1811" w:rsidRDefault="00F34D83" w:rsidP="00F34D83">
      <w:pPr>
        <w:spacing w:after="120"/>
        <w:ind w:firstLine="720"/>
        <w:contextualSpacing/>
        <w:jc w:val="both"/>
      </w:pPr>
      <w:r w:rsidRPr="00BE1811">
        <w:t>Rapoartele de durabilitate vor conține cel puțin următoarele tipuri de date și informații privind:</w:t>
      </w:r>
    </w:p>
    <w:p w14:paraId="7EA2AB8B" w14:textId="77777777" w:rsidR="00F34D83" w:rsidRPr="00BE1811" w:rsidRDefault="00F34D83" w:rsidP="00FE041E">
      <w:pPr>
        <w:numPr>
          <w:ilvl w:val="0"/>
          <w:numId w:val="38"/>
        </w:numPr>
        <w:spacing w:after="120"/>
        <w:contextualSpacing/>
        <w:jc w:val="both"/>
      </w:pPr>
      <w:r w:rsidRPr="00BE1811">
        <w:t xml:space="preserve">modificări ale statutului și datelor de identificare a beneficiarului; </w:t>
      </w:r>
    </w:p>
    <w:p w14:paraId="419BED68" w14:textId="77777777" w:rsidR="00F34D83" w:rsidRPr="00BE1811" w:rsidRDefault="00F34D83" w:rsidP="00FE041E">
      <w:pPr>
        <w:numPr>
          <w:ilvl w:val="0"/>
          <w:numId w:val="38"/>
        </w:numPr>
        <w:spacing w:after="120"/>
        <w:contextualSpacing/>
        <w:jc w:val="both"/>
      </w:pPr>
      <w:r w:rsidRPr="00BE1811">
        <w:t>modul și locul de utilizare a infrastructurilor, echipamentelor și bunurilor realizate sau achiziționate în cadrul proiectului;</w:t>
      </w:r>
    </w:p>
    <w:p w14:paraId="15EF76A4" w14:textId="77777777" w:rsidR="00F34D83" w:rsidRPr="00BE1811" w:rsidRDefault="00F34D83" w:rsidP="00FE041E">
      <w:pPr>
        <w:numPr>
          <w:ilvl w:val="0"/>
          <w:numId w:val="38"/>
        </w:numPr>
        <w:spacing w:after="120"/>
        <w:contextualSpacing/>
        <w:jc w:val="both"/>
      </w:pPr>
      <w:r w:rsidRPr="00BE1811">
        <w:t>modul în care investiția în infrastructură sau investiția productivă continuă să genereze rezultate, îndeplinirea indicatorilor de rezultat în conformitate cu angajamentele asumate prin contractul de finanțare.</w:t>
      </w:r>
    </w:p>
    <w:p w14:paraId="1EA72C79" w14:textId="77777777" w:rsidR="00F34D83" w:rsidRPr="00BE1811" w:rsidRDefault="00F34D83" w:rsidP="00F34D83">
      <w:pPr>
        <w:spacing w:after="120"/>
        <w:ind w:left="720"/>
        <w:contextualSpacing/>
        <w:jc w:val="both"/>
      </w:pPr>
    </w:p>
    <w:p w14:paraId="0E61EEF5" w14:textId="77777777" w:rsidR="00F34D83" w:rsidRPr="00BE1811" w:rsidRDefault="00F34D83" w:rsidP="00F34D83">
      <w:pPr>
        <w:spacing w:after="120"/>
        <w:ind w:left="720"/>
        <w:contextualSpacing/>
        <w:jc w:val="both"/>
      </w:pPr>
      <w:r w:rsidRPr="00BE1811">
        <w:t>Analizarea implementării proiectului</w:t>
      </w:r>
    </w:p>
    <w:p w14:paraId="5E18EE0A" w14:textId="77777777" w:rsidR="00F34D83" w:rsidRPr="00BE1811" w:rsidRDefault="00F34D83" w:rsidP="00F34D83">
      <w:pPr>
        <w:spacing w:after="120"/>
        <w:ind w:firstLine="720"/>
        <w:contextualSpacing/>
        <w:jc w:val="both"/>
      </w:pPr>
      <w:r w:rsidRPr="00BE1811">
        <w:t xml:space="preserve">OIC verifică </w:t>
      </w:r>
      <w:proofErr w:type="spellStart"/>
      <w:r w:rsidRPr="00BE1811">
        <w:t>şi</w:t>
      </w:r>
      <w:proofErr w:type="spellEnd"/>
      <w:r w:rsidRPr="00BE1811">
        <w:t xml:space="preserve"> avizează Raportul de Progres transmis de către Beneficiar, în vederea:</w:t>
      </w:r>
    </w:p>
    <w:p w14:paraId="7D70E8F2" w14:textId="77777777" w:rsidR="00F34D83" w:rsidRPr="00BE1811" w:rsidRDefault="00F34D83" w:rsidP="00FE041E">
      <w:pPr>
        <w:numPr>
          <w:ilvl w:val="0"/>
          <w:numId w:val="39"/>
        </w:numPr>
        <w:spacing w:after="120"/>
        <w:contextualSpacing/>
        <w:jc w:val="both"/>
      </w:pPr>
      <w:r w:rsidRPr="00BE1811">
        <w:t xml:space="preserve">colectării </w:t>
      </w:r>
      <w:proofErr w:type="spellStart"/>
      <w:r w:rsidRPr="00BE1811">
        <w:t>şi</w:t>
      </w:r>
      <w:proofErr w:type="spellEnd"/>
      <w:r w:rsidRPr="00BE1811">
        <w:t xml:space="preserve"> verificării </w:t>
      </w:r>
      <w:proofErr w:type="spellStart"/>
      <w:r w:rsidRPr="00BE1811">
        <w:t>informaţiilor</w:t>
      </w:r>
      <w:proofErr w:type="spellEnd"/>
      <w:r w:rsidRPr="00BE1811">
        <w:t xml:space="preserve"> furnizate de Beneficiar;</w:t>
      </w:r>
    </w:p>
    <w:p w14:paraId="6FA57AA8" w14:textId="77777777" w:rsidR="00F34D83" w:rsidRPr="00BE1811" w:rsidRDefault="00F34D83" w:rsidP="00FE041E">
      <w:pPr>
        <w:numPr>
          <w:ilvl w:val="0"/>
          <w:numId w:val="39"/>
        </w:numPr>
        <w:spacing w:after="120"/>
        <w:contextualSpacing/>
        <w:jc w:val="both"/>
      </w:pPr>
      <w:r w:rsidRPr="00BE1811">
        <w:t>analizării gradului de realizare a indicatorilor ;</w:t>
      </w:r>
    </w:p>
    <w:p w14:paraId="3A5F6ADB" w14:textId="77777777" w:rsidR="00F34D83" w:rsidRPr="00BE1811" w:rsidRDefault="00F34D83" w:rsidP="00FE041E">
      <w:pPr>
        <w:numPr>
          <w:ilvl w:val="0"/>
          <w:numId w:val="39"/>
        </w:numPr>
        <w:spacing w:after="120"/>
        <w:contextualSpacing/>
        <w:jc w:val="both"/>
      </w:pPr>
      <w:r w:rsidRPr="00BE1811">
        <w:t xml:space="preserve">analizării </w:t>
      </w:r>
      <w:proofErr w:type="spellStart"/>
      <w:r w:rsidRPr="00BE1811">
        <w:t>evoluţiei</w:t>
      </w:r>
      <w:proofErr w:type="spellEnd"/>
      <w:r w:rsidRPr="00BE1811">
        <w:t xml:space="preserve"> implementării proiectului, raportat la  graficul de </w:t>
      </w:r>
      <w:proofErr w:type="spellStart"/>
      <w:r w:rsidRPr="00BE1811">
        <w:t>activităţi</w:t>
      </w:r>
      <w:proofErr w:type="spellEnd"/>
      <w:r w:rsidRPr="00BE1811">
        <w:t xml:space="preserve"> stabilit prin contract, bugetul proiectului și calendarul estimativ al achizițiilor;</w:t>
      </w:r>
    </w:p>
    <w:p w14:paraId="799315B8" w14:textId="77777777" w:rsidR="00F34D83" w:rsidRPr="00BE1811" w:rsidRDefault="00F34D83" w:rsidP="00FE041E">
      <w:pPr>
        <w:numPr>
          <w:ilvl w:val="0"/>
          <w:numId w:val="39"/>
        </w:numPr>
        <w:spacing w:after="120"/>
        <w:contextualSpacing/>
        <w:jc w:val="both"/>
      </w:pPr>
      <w:r w:rsidRPr="00BE1811">
        <w:t>identificării problemelor care apar pe parcursul implementării proiectului, precum și a cazurilor de succes și bunelor practici.</w:t>
      </w:r>
    </w:p>
    <w:p w14:paraId="1AB51C99" w14:textId="77777777" w:rsidR="00F34D83" w:rsidRPr="00BE1811" w:rsidRDefault="00F34D83" w:rsidP="00F34D83">
      <w:pPr>
        <w:spacing w:after="120"/>
        <w:ind w:firstLine="720"/>
        <w:contextualSpacing/>
        <w:jc w:val="both"/>
      </w:pPr>
      <w:r w:rsidRPr="00BE1811">
        <w:t>Vizita AM/OIC de monitorizare pe parcursul implementării proiectului</w:t>
      </w:r>
    </w:p>
    <w:p w14:paraId="3116CAA9" w14:textId="77777777" w:rsidR="00F34D83" w:rsidRPr="00BE1811" w:rsidRDefault="00F34D83" w:rsidP="00FE041E">
      <w:pPr>
        <w:numPr>
          <w:ilvl w:val="0"/>
          <w:numId w:val="40"/>
        </w:numPr>
        <w:spacing w:after="120"/>
        <w:contextualSpacing/>
        <w:jc w:val="both"/>
      </w:pPr>
      <w:r w:rsidRPr="00BE1811">
        <w:lastRenderedPageBreak/>
        <w:t xml:space="preserve">are în vedere verificarea </w:t>
      </w:r>
      <w:proofErr w:type="spellStart"/>
      <w:r w:rsidRPr="00BE1811">
        <w:t>existenţei</w:t>
      </w:r>
      <w:proofErr w:type="spellEnd"/>
      <w:r w:rsidRPr="00BE1811">
        <w:t xml:space="preserve"> fizice </w:t>
      </w:r>
      <w:proofErr w:type="spellStart"/>
      <w:r w:rsidRPr="00BE1811">
        <w:t>şi</w:t>
      </w:r>
      <w:proofErr w:type="spellEnd"/>
      <w:r w:rsidRPr="00BE1811">
        <w:t xml:space="preserve"> </w:t>
      </w:r>
      <w:proofErr w:type="spellStart"/>
      <w:r w:rsidRPr="00BE1811">
        <w:t>funcţionalitatea</w:t>
      </w:r>
      <w:proofErr w:type="spellEnd"/>
      <w:r w:rsidRPr="00BE1811">
        <w:t xml:space="preserve"> a unui proiect sau a unui sistem de management performant al proiectului </w:t>
      </w:r>
      <w:proofErr w:type="spellStart"/>
      <w:r w:rsidRPr="00BE1811">
        <w:t>şi</w:t>
      </w:r>
      <w:proofErr w:type="spellEnd"/>
      <w:r w:rsidRPr="00BE1811">
        <w:t xml:space="preserve"> permite verificarea corectitudinii, completitudinii </w:t>
      </w:r>
      <w:proofErr w:type="spellStart"/>
      <w:r w:rsidRPr="00BE1811">
        <w:t>şi</w:t>
      </w:r>
      <w:proofErr w:type="spellEnd"/>
      <w:r w:rsidRPr="00BE1811">
        <w:t xml:space="preserve"> </w:t>
      </w:r>
      <w:proofErr w:type="spellStart"/>
      <w:r w:rsidRPr="00BE1811">
        <w:t>acurateţei</w:t>
      </w:r>
      <w:proofErr w:type="spellEnd"/>
      <w:r w:rsidRPr="00BE1811">
        <w:t xml:space="preserve"> </w:t>
      </w:r>
      <w:proofErr w:type="spellStart"/>
      <w:r w:rsidRPr="00BE1811">
        <w:t>informaţiei</w:t>
      </w:r>
      <w:proofErr w:type="spellEnd"/>
      <w:r w:rsidRPr="00BE1811">
        <w:t xml:space="preserve"> furnizate de beneficiar în Rapoartele de Progres </w:t>
      </w:r>
      <w:proofErr w:type="spellStart"/>
      <w:r w:rsidRPr="00BE1811">
        <w:t>şi</w:t>
      </w:r>
      <w:proofErr w:type="spellEnd"/>
      <w:r w:rsidRPr="00BE1811">
        <w:t xml:space="preserve"> a gradului de realizare a indicatorilor </w:t>
      </w:r>
      <w:proofErr w:type="spellStart"/>
      <w:r w:rsidRPr="00BE1811">
        <w:t>stabiliţi</w:t>
      </w:r>
      <w:proofErr w:type="spellEnd"/>
      <w:r w:rsidRPr="00BE1811">
        <w:t xml:space="preserve"> prin Contractul de </w:t>
      </w:r>
      <w:proofErr w:type="spellStart"/>
      <w:r w:rsidRPr="00BE1811">
        <w:t>Finanţare</w:t>
      </w:r>
      <w:proofErr w:type="spellEnd"/>
      <w:r w:rsidRPr="00BE1811">
        <w:t>;</w:t>
      </w:r>
    </w:p>
    <w:p w14:paraId="52698E42" w14:textId="77777777" w:rsidR="00F34D83" w:rsidRPr="00BE1811" w:rsidRDefault="00F34D83" w:rsidP="00FE041E">
      <w:pPr>
        <w:numPr>
          <w:ilvl w:val="0"/>
          <w:numId w:val="40"/>
        </w:numPr>
        <w:spacing w:after="120"/>
        <w:contextualSpacing/>
        <w:jc w:val="both"/>
      </w:pPr>
      <w:r w:rsidRPr="00BE1811">
        <w:t xml:space="preserve">facilitează contactul dintre </w:t>
      </w:r>
      <w:proofErr w:type="spellStart"/>
      <w:r w:rsidRPr="00BE1811">
        <w:t>reprezentanţii</w:t>
      </w:r>
      <w:proofErr w:type="spellEnd"/>
      <w:r w:rsidRPr="00BE1811">
        <w:t xml:space="preserve"> AM/OIC </w:t>
      </w:r>
      <w:proofErr w:type="spellStart"/>
      <w:r w:rsidRPr="00BE1811">
        <w:t>şi</w:t>
      </w:r>
      <w:proofErr w:type="spellEnd"/>
      <w:r w:rsidRPr="00BE1811">
        <w:t xml:space="preserve"> beneficiari în scopul comunicării problemelor care pot împiedica implementarea corespunzătoare a </w:t>
      </w:r>
      <w:proofErr w:type="spellStart"/>
      <w:r w:rsidRPr="00BE1811">
        <w:t>proiectului;urmăreşte</w:t>
      </w:r>
      <w:proofErr w:type="spellEnd"/>
      <w:r w:rsidRPr="00BE1811">
        <w:t>:</w:t>
      </w:r>
    </w:p>
    <w:p w14:paraId="36836427" w14:textId="77777777" w:rsidR="00F34D83" w:rsidRPr="00BE1811" w:rsidRDefault="00F34D83" w:rsidP="00FE041E">
      <w:pPr>
        <w:numPr>
          <w:ilvl w:val="0"/>
          <w:numId w:val="40"/>
        </w:numPr>
        <w:spacing w:after="120"/>
        <w:contextualSpacing/>
        <w:jc w:val="both"/>
      </w:pPr>
      <w:r w:rsidRPr="00BE1811">
        <w:t xml:space="preserve">să se asigure de faptul că proiectul se derulează conform Contractului de </w:t>
      </w:r>
      <w:proofErr w:type="spellStart"/>
      <w:r w:rsidRPr="00BE1811">
        <w:t>Finanţare</w:t>
      </w:r>
      <w:proofErr w:type="spellEnd"/>
      <w:r w:rsidRPr="00BE1811">
        <w:t>;</w:t>
      </w:r>
    </w:p>
    <w:p w14:paraId="69A5EE67" w14:textId="77777777" w:rsidR="00F34D83" w:rsidRPr="00BE1811" w:rsidRDefault="00F34D83" w:rsidP="00FE041E">
      <w:pPr>
        <w:numPr>
          <w:ilvl w:val="0"/>
          <w:numId w:val="40"/>
        </w:numPr>
        <w:spacing w:after="120"/>
        <w:contextualSpacing/>
        <w:jc w:val="both"/>
      </w:pPr>
      <w:r w:rsidRPr="00BE1811">
        <w:t xml:space="preserve">să identifice, în timp util, posibilele probleme </w:t>
      </w:r>
      <w:proofErr w:type="spellStart"/>
      <w:r w:rsidRPr="00BE1811">
        <w:t>şi</w:t>
      </w:r>
      <w:proofErr w:type="spellEnd"/>
      <w:r w:rsidRPr="00BE1811">
        <w:t xml:space="preserve"> să propună măsuri de rezolvare a acestora, precum </w:t>
      </w:r>
      <w:proofErr w:type="spellStart"/>
      <w:r w:rsidRPr="00BE1811">
        <w:t>şi</w:t>
      </w:r>
      <w:proofErr w:type="spellEnd"/>
      <w:r w:rsidRPr="00BE1811">
        <w:t xml:space="preserve"> </w:t>
      </w:r>
      <w:proofErr w:type="spellStart"/>
      <w:r w:rsidRPr="00BE1811">
        <w:t>îmbunătăţirea</w:t>
      </w:r>
      <w:proofErr w:type="spellEnd"/>
      <w:r w:rsidRPr="00BE1811">
        <w:t xml:space="preserve"> </w:t>
      </w:r>
      <w:proofErr w:type="spellStart"/>
      <w:r w:rsidRPr="00BE1811">
        <w:t>activităţii</w:t>
      </w:r>
      <w:proofErr w:type="spellEnd"/>
      <w:r w:rsidRPr="00BE1811">
        <w:t xml:space="preserve"> de implementare;</w:t>
      </w:r>
    </w:p>
    <w:p w14:paraId="1DB7D523" w14:textId="77777777" w:rsidR="00F34D83" w:rsidRPr="00BE1811" w:rsidRDefault="00F34D83" w:rsidP="00FE041E">
      <w:pPr>
        <w:numPr>
          <w:ilvl w:val="0"/>
          <w:numId w:val="40"/>
        </w:numPr>
        <w:spacing w:after="120"/>
        <w:contextualSpacing/>
        <w:jc w:val="both"/>
      </w:pPr>
      <w:r w:rsidRPr="00BE1811">
        <w:t xml:space="preserve">să identifice elementele de succes ale proiectului și bune practici; </w:t>
      </w:r>
    </w:p>
    <w:p w14:paraId="307872E3" w14:textId="77777777" w:rsidR="00F34D83" w:rsidRPr="00BE1811" w:rsidRDefault="00F34D83" w:rsidP="00F34D83">
      <w:pPr>
        <w:spacing w:after="120"/>
        <w:ind w:firstLine="720"/>
        <w:contextualSpacing/>
        <w:jc w:val="both"/>
      </w:pPr>
      <w:r w:rsidRPr="00BE1811">
        <w:t xml:space="preserve"> Analiza </w:t>
      </w:r>
      <w:proofErr w:type="spellStart"/>
      <w:r w:rsidRPr="00BE1811">
        <w:t>durabilităţii</w:t>
      </w:r>
      <w:proofErr w:type="spellEnd"/>
      <w:r w:rsidRPr="00BE1811">
        <w:t xml:space="preserve"> proiectului se realizează de OIC pe baza Rapoartelor de Durabilitate întocmite de beneficiar și a vizitelor de monitorizare, pentru  a se asigura de  sustenabilitatea proiectelor, precum și de faptul că toate </w:t>
      </w:r>
      <w:proofErr w:type="spellStart"/>
      <w:r w:rsidRPr="00BE1811">
        <w:t>contribuţiile</w:t>
      </w:r>
      <w:proofErr w:type="spellEnd"/>
      <w:r w:rsidRPr="00BE1811">
        <w:t xml:space="preserve"> din fonduri se atribuie numai proiectelor care, în termen de 3/5 ani de la încheierea acestora,  nu au fost afectate de nicio modificare, respectiv:</w:t>
      </w:r>
    </w:p>
    <w:p w14:paraId="17DC39C5" w14:textId="77777777" w:rsidR="00F34D83" w:rsidRPr="00BE1811" w:rsidRDefault="00F34D83" w:rsidP="00FE041E">
      <w:pPr>
        <w:numPr>
          <w:ilvl w:val="0"/>
          <w:numId w:val="40"/>
        </w:numPr>
        <w:spacing w:after="120"/>
        <w:contextualSpacing/>
        <w:jc w:val="both"/>
      </w:pPr>
      <w:r w:rsidRPr="00BE1811">
        <w:t xml:space="preserve">schimbarea substanțială care să le afecteze natura, obiectivele sau </w:t>
      </w:r>
      <w:proofErr w:type="spellStart"/>
      <w:r w:rsidRPr="00BE1811">
        <w:t>condiţiile</w:t>
      </w:r>
      <w:proofErr w:type="spellEnd"/>
      <w:r w:rsidRPr="00BE1811">
        <w:t xml:space="preserve"> de realizare  și care ar determina subminarea obiectivelor inițiale ale acestora; </w:t>
      </w:r>
    </w:p>
    <w:p w14:paraId="76A10318" w14:textId="77777777" w:rsidR="00F34D83" w:rsidRPr="00BE1811" w:rsidRDefault="00F34D83" w:rsidP="00FE041E">
      <w:pPr>
        <w:numPr>
          <w:ilvl w:val="0"/>
          <w:numId w:val="40"/>
        </w:numPr>
        <w:spacing w:after="120"/>
        <w:contextualSpacing/>
        <w:jc w:val="both"/>
      </w:pPr>
      <w:r w:rsidRPr="00BE1811">
        <w:t xml:space="preserve">schimbarea asupra  </w:t>
      </w:r>
      <w:proofErr w:type="spellStart"/>
      <w:r w:rsidRPr="00BE1811">
        <w:t>proprietăţii</w:t>
      </w:r>
      <w:proofErr w:type="spellEnd"/>
      <w:r w:rsidRPr="00BE1811">
        <w:t xml:space="preserve"> unui element de infrastructură care conferă un avantaj nejustificat unei întreprinderi sau unui organism public;</w:t>
      </w:r>
    </w:p>
    <w:p w14:paraId="1A00A954" w14:textId="77777777" w:rsidR="00F34D83" w:rsidRPr="00BE1811" w:rsidRDefault="00F34D83" w:rsidP="00FE041E">
      <w:pPr>
        <w:numPr>
          <w:ilvl w:val="0"/>
          <w:numId w:val="41"/>
        </w:numPr>
        <w:spacing w:after="120"/>
        <w:contextualSpacing/>
        <w:jc w:val="both"/>
      </w:pPr>
      <w:r w:rsidRPr="00BE1811">
        <w:t xml:space="preserve">încetarea sau </w:t>
      </w:r>
      <w:proofErr w:type="spellStart"/>
      <w:r w:rsidRPr="00BE1811">
        <w:t>delocalizarea</w:t>
      </w:r>
      <w:proofErr w:type="spellEnd"/>
      <w:r w:rsidRPr="00BE1811">
        <w:t xml:space="preserve"> unei activități productive în afara zonei eligibile.</w:t>
      </w:r>
    </w:p>
    <w:p w14:paraId="266CCDDD" w14:textId="77777777" w:rsidR="00F34D83" w:rsidRPr="00BE1811" w:rsidRDefault="00F34D83" w:rsidP="00F34D83">
      <w:pPr>
        <w:spacing w:after="120"/>
        <w:ind w:firstLine="720"/>
        <w:contextualSpacing/>
        <w:jc w:val="both"/>
      </w:pPr>
      <w:r w:rsidRPr="00BE1811">
        <w:t xml:space="preserve">Vizita de monitorizare a </w:t>
      </w:r>
      <w:proofErr w:type="spellStart"/>
      <w:r w:rsidRPr="00BE1811">
        <w:t>durabilităţii</w:t>
      </w:r>
      <w:proofErr w:type="spellEnd"/>
      <w:r w:rsidRPr="00BE1811">
        <w:t xml:space="preserve"> proiectului</w:t>
      </w:r>
    </w:p>
    <w:p w14:paraId="372262AA" w14:textId="77777777" w:rsidR="00F34D83" w:rsidRPr="00BE1811" w:rsidRDefault="00F34D83" w:rsidP="00FE041E">
      <w:pPr>
        <w:numPr>
          <w:ilvl w:val="0"/>
          <w:numId w:val="41"/>
        </w:numPr>
        <w:spacing w:after="120"/>
        <w:contextualSpacing/>
        <w:jc w:val="both"/>
      </w:pPr>
      <w:r w:rsidRPr="00BE1811">
        <w:t xml:space="preserve">se realizează la locul de implementare a proiectului/sediul beneficiarului </w:t>
      </w:r>
      <w:proofErr w:type="spellStart"/>
      <w:r w:rsidRPr="00BE1811">
        <w:t>şi</w:t>
      </w:r>
      <w:proofErr w:type="spellEnd"/>
      <w:r w:rsidRPr="00BE1811">
        <w:t xml:space="preserve"> la </w:t>
      </w:r>
      <w:proofErr w:type="spellStart"/>
      <w:r w:rsidRPr="00BE1811">
        <w:t>entităţile</w:t>
      </w:r>
      <w:proofErr w:type="spellEnd"/>
      <w:r w:rsidRPr="00BE1811">
        <w:t xml:space="preserve"> care utilizează echipamentele; </w:t>
      </w:r>
    </w:p>
    <w:p w14:paraId="3D2FE342" w14:textId="77777777" w:rsidR="00F34D83" w:rsidRPr="00BE1811" w:rsidRDefault="00F34D83" w:rsidP="00FE041E">
      <w:pPr>
        <w:numPr>
          <w:ilvl w:val="0"/>
          <w:numId w:val="41"/>
        </w:numPr>
        <w:spacing w:after="120"/>
        <w:contextualSpacing/>
        <w:jc w:val="both"/>
      </w:pPr>
      <w:r w:rsidRPr="00BE1811">
        <w:t xml:space="preserve">are ca scop verificarea la fața locului a faptului ca beneficiarul a asigurat durabilitatea  proiectului. </w:t>
      </w:r>
    </w:p>
    <w:p w14:paraId="712E2A19" w14:textId="77777777" w:rsidR="00F34D83" w:rsidRPr="00BE1811" w:rsidRDefault="00F34D83" w:rsidP="00F34D83">
      <w:pPr>
        <w:spacing w:after="120"/>
        <w:ind w:firstLine="720"/>
        <w:contextualSpacing/>
        <w:jc w:val="both"/>
      </w:pPr>
      <w:r w:rsidRPr="00BE1811">
        <w:t xml:space="preserve">Beneficiarul are </w:t>
      </w:r>
      <w:proofErr w:type="spellStart"/>
      <w:r w:rsidRPr="00BE1811">
        <w:t>obligaţia</w:t>
      </w:r>
      <w:proofErr w:type="spellEnd"/>
      <w:r w:rsidRPr="00BE1811">
        <w:t xml:space="preserve"> de a participa la vizitele de monitorizare, de a furniza echipei de monitorizare a AM/OIC toate </w:t>
      </w:r>
      <w:proofErr w:type="spellStart"/>
      <w:r w:rsidRPr="00BE1811">
        <w:t>informaţiile</w:t>
      </w:r>
      <w:proofErr w:type="spellEnd"/>
      <w:r w:rsidRPr="00BE1811">
        <w:t xml:space="preserve"> solicitate </w:t>
      </w:r>
      <w:proofErr w:type="spellStart"/>
      <w:r w:rsidRPr="00BE1811">
        <w:t>şi</w:t>
      </w:r>
      <w:proofErr w:type="spellEnd"/>
      <w:r w:rsidRPr="00BE1811">
        <w:t xml:space="preserve"> de a permite accesul neîngrădit al acesteia la documentele aferente proiectului și rezultatele declarate ca </w:t>
      </w:r>
      <w:proofErr w:type="spellStart"/>
      <w:r w:rsidRPr="00BE1811">
        <w:t>obţinute</w:t>
      </w:r>
      <w:proofErr w:type="spellEnd"/>
      <w:r w:rsidRPr="00BE1811">
        <w:t xml:space="preserve"> pe parcursul implementării acestuia.</w:t>
      </w:r>
    </w:p>
    <w:p w14:paraId="1311FA18" w14:textId="77777777" w:rsidR="00F34D83" w:rsidRPr="00BE1811" w:rsidRDefault="00F34D83" w:rsidP="00F34D83">
      <w:pPr>
        <w:spacing w:after="120"/>
        <w:ind w:firstLine="720"/>
        <w:contextualSpacing/>
        <w:jc w:val="both"/>
      </w:pPr>
      <w:r w:rsidRPr="00BE1811">
        <w:t xml:space="preserve">Vizitele de monitorizare la </w:t>
      </w:r>
      <w:proofErr w:type="spellStart"/>
      <w:r w:rsidRPr="00BE1811">
        <w:t>faţa</w:t>
      </w:r>
      <w:proofErr w:type="spellEnd"/>
      <w:r w:rsidRPr="00BE1811">
        <w:t xml:space="preserve"> locului, în echipe mixte cu personal din cadrul serviciului  cu </w:t>
      </w:r>
      <w:proofErr w:type="spellStart"/>
      <w:r w:rsidRPr="00BE1811">
        <w:t>atribuţii</w:t>
      </w:r>
      <w:proofErr w:type="spellEnd"/>
      <w:r w:rsidRPr="00BE1811">
        <w:t xml:space="preserve"> in verificarea cererilor de rambursare/</w:t>
      </w:r>
      <w:proofErr w:type="spellStart"/>
      <w:r w:rsidRPr="00BE1811">
        <w:t>achiziţii</w:t>
      </w:r>
      <w:proofErr w:type="spellEnd"/>
      <w:r w:rsidRPr="00BE1811">
        <w:t xml:space="preserve"> </w:t>
      </w:r>
      <w:proofErr w:type="spellStart"/>
      <w:r w:rsidRPr="00BE1811">
        <w:t>şi</w:t>
      </w:r>
      <w:proofErr w:type="spellEnd"/>
      <w:r w:rsidRPr="00BE1811">
        <w:t xml:space="preserve">/sau </w:t>
      </w:r>
      <w:proofErr w:type="spellStart"/>
      <w:r w:rsidRPr="00BE1811">
        <w:t>experţi</w:t>
      </w:r>
      <w:proofErr w:type="spellEnd"/>
      <w:r w:rsidRPr="00BE1811">
        <w:t xml:space="preserve"> externi în perioada de implementare în vederea analizării progresului proiectului, a modului în care proiectele finanțate respectă prevederile schemelor de ajutor de stat/de </w:t>
      </w:r>
      <w:proofErr w:type="spellStart"/>
      <w:r w:rsidRPr="00BE1811">
        <w:t>minimis</w:t>
      </w:r>
      <w:proofErr w:type="spellEnd"/>
      <w:r w:rsidRPr="00BE1811">
        <w:t xml:space="preserve"> (acolo unde este cazul) și condițiile contractuale și elaborează/tehnoredactează rapoarte de vizită la fața locului; </w:t>
      </w:r>
    </w:p>
    <w:p w14:paraId="33B42BAF" w14:textId="77777777" w:rsidR="00F34D83" w:rsidRPr="00BE1811" w:rsidRDefault="006E34F2" w:rsidP="00D24931">
      <w:pPr>
        <w:jc w:val="both"/>
      </w:pPr>
      <w:r w:rsidRPr="00BE1811">
        <w:tab/>
        <w:t xml:space="preserve"> </w:t>
      </w:r>
    </w:p>
    <w:p w14:paraId="21FC9E8F" w14:textId="77777777" w:rsidR="00F34D83" w:rsidRPr="00BE1811" w:rsidRDefault="00F34D83" w:rsidP="00F34D83">
      <w:pPr>
        <w:autoSpaceDE w:val="0"/>
        <w:spacing w:after="120"/>
        <w:contextualSpacing/>
        <w:jc w:val="both"/>
        <w:rPr>
          <w:b/>
          <w:u w:val="single"/>
        </w:rPr>
      </w:pPr>
      <w:r w:rsidRPr="00BE1811">
        <w:rPr>
          <w:b/>
          <w:u w:val="single"/>
        </w:rPr>
        <w:t>Control și audit</w:t>
      </w:r>
    </w:p>
    <w:p w14:paraId="735BA073" w14:textId="77777777" w:rsidR="00791DF2" w:rsidRPr="00BE1811" w:rsidRDefault="00791DF2" w:rsidP="00F34D83">
      <w:pPr>
        <w:autoSpaceDE w:val="0"/>
        <w:spacing w:after="120"/>
        <w:contextualSpacing/>
        <w:jc w:val="both"/>
        <w:rPr>
          <w:b/>
          <w:u w:val="single"/>
        </w:rPr>
      </w:pPr>
    </w:p>
    <w:p w14:paraId="1D274714" w14:textId="7D2524E9" w:rsidR="00F34D83" w:rsidRPr="00BE1811" w:rsidRDefault="00F34D83" w:rsidP="00F34D83">
      <w:pPr>
        <w:autoSpaceDE w:val="0"/>
        <w:spacing w:after="120"/>
        <w:contextualSpacing/>
        <w:jc w:val="both"/>
      </w:pPr>
      <w:r w:rsidRPr="00BE1811">
        <w:t xml:space="preserve">Autoritatea de Management a POC, OIC </w:t>
      </w:r>
      <w:proofErr w:type="spellStart"/>
      <w:r w:rsidRPr="00BE1811">
        <w:t>şi</w:t>
      </w:r>
      <w:proofErr w:type="spellEnd"/>
      <w:r w:rsidRPr="00BE1811">
        <w:t xml:space="preserve"> alte structuri cu </w:t>
      </w:r>
      <w:proofErr w:type="spellStart"/>
      <w:r w:rsidRPr="00BE1811">
        <w:t>atribuţii</w:t>
      </w:r>
      <w:proofErr w:type="spellEnd"/>
      <w:r w:rsidRPr="00BE1811">
        <w:t xml:space="preserve"> de control/verificare/audit a </w:t>
      </w:r>
      <w:proofErr w:type="spellStart"/>
      <w:r w:rsidRPr="00BE1811">
        <w:t>finanţărilor</w:t>
      </w:r>
      <w:proofErr w:type="spellEnd"/>
      <w:r w:rsidRPr="00BE1811">
        <w:t xml:space="preserve"> nerambursabile din fondurile structurale pot efectua misiuni de control în perioada de implementare a proiectului, pe durata contractului de </w:t>
      </w:r>
      <w:proofErr w:type="spellStart"/>
      <w:r w:rsidRPr="00BE1811">
        <w:t>finanţare</w:t>
      </w:r>
      <w:proofErr w:type="spellEnd"/>
      <w:r w:rsidRPr="00BE1811">
        <w:t xml:space="preserve">, cât </w:t>
      </w:r>
      <w:proofErr w:type="spellStart"/>
      <w:r w:rsidRPr="00BE1811">
        <w:t>şi</w:t>
      </w:r>
      <w:proofErr w:type="spellEnd"/>
      <w:r w:rsidRPr="00BE1811">
        <w:t xml:space="preserve"> până la expirarea termenului de 3/5 ani de la data plății finale către beneficiar pentru menținerea investiției și 10 ani de la data plății finale către beneficiari pentru verificarea condiției ca investiția să nu fi fost </w:t>
      </w:r>
      <w:proofErr w:type="spellStart"/>
      <w:r w:rsidRPr="00BE1811">
        <w:t>delocalizată</w:t>
      </w:r>
      <w:proofErr w:type="spellEnd"/>
      <w:r w:rsidRPr="00BE1811">
        <w:t xml:space="preserve"> în afara Uniunii Europene (art.</w:t>
      </w:r>
      <w:r w:rsidR="00D4372A">
        <w:t xml:space="preserve"> </w:t>
      </w:r>
      <w:r w:rsidRPr="00BE1811">
        <w:t>71/ Regulament UE 1303/2013).</w:t>
      </w:r>
    </w:p>
    <w:p w14:paraId="06DE81F1" w14:textId="77777777" w:rsidR="00F34D83" w:rsidRPr="00BE1811" w:rsidRDefault="00F34D83" w:rsidP="00F34D83">
      <w:pPr>
        <w:autoSpaceDE w:val="0"/>
        <w:spacing w:after="120"/>
        <w:contextualSpacing/>
        <w:jc w:val="both"/>
      </w:pPr>
      <w:r w:rsidRPr="00BE1811">
        <w:t xml:space="preserve">Beneficiarul trebuie să </w:t>
      </w:r>
      <w:proofErr w:type="spellStart"/>
      <w:r w:rsidRPr="00BE1811">
        <w:t>ţină</w:t>
      </w:r>
      <w:proofErr w:type="spellEnd"/>
      <w:r w:rsidRPr="00BE1811">
        <w:t xml:space="preserve"> o </w:t>
      </w:r>
      <w:proofErr w:type="spellStart"/>
      <w:r w:rsidRPr="00BE1811">
        <w:t>evidenţă</w:t>
      </w:r>
      <w:proofErr w:type="spellEnd"/>
      <w:r w:rsidRPr="00BE1811">
        <w:t xml:space="preserve"> contabilă distinctă a proiectului </w:t>
      </w:r>
      <w:proofErr w:type="spellStart"/>
      <w:r w:rsidRPr="00BE1811">
        <w:t>şi</w:t>
      </w:r>
      <w:proofErr w:type="spellEnd"/>
      <w:r w:rsidRPr="00BE1811">
        <w:t xml:space="preserve"> să asigure înregistrări contabile separate </w:t>
      </w:r>
      <w:proofErr w:type="spellStart"/>
      <w:r w:rsidRPr="00BE1811">
        <w:t>şi</w:t>
      </w:r>
      <w:proofErr w:type="spellEnd"/>
      <w:r w:rsidRPr="00BE1811">
        <w:t xml:space="preserve"> transparente ale implementării proiectului. Beneficiarul trebuie să păstreze toate înregistrările/registrele timp de 10 ani de la data  plății finale către beneficiari.</w:t>
      </w:r>
    </w:p>
    <w:p w14:paraId="212BAC75" w14:textId="77777777" w:rsidR="00F34D83" w:rsidRPr="00BE1811" w:rsidRDefault="00F34D83" w:rsidP="00F34D83">
      <w:pPr>
        <w:autoSpaceDE w:val="0"/>
        <w:spacing w:after="120"/>
        <w:contextualSpacing/>
        <w:jc w:val="both"/>
      </w:pPr>
      <w:r w:rsidRPr="00BE1811">
        <w:t xml:space="preserve">Beneficiarul are </w:t>
      </w:r>
      <w:proofErr w:type="spellStart"/>
      <w:r w:rsidRPr="00BE1811">
        <w:t>obligaţia</w:t>
      </w:r>
      <w:proofErr w:type="spellEnd"/>
      <w:r w:rsidRPr="00BE1811">
        <w:t xml:space="preserve"> de a păstra </w:t>
      </w:r>
      <w:proofErr w:type="spellStart"/>
      <w:r w:rsidRPr="00BE1811">
        <w:t>şi</w:t>
      </w:r>
      <w:proofErr w:type="spellEnd"/>
      <w:r w:rsidRPr="00BE1811">
        <w:t xml:space="preserve"> de a pune la </w:t>
      </w:r>
      <w:proofErr w:type="spellStart"/>
      <w:r w:rsidRPr="00BE1811">
        <w:t>dispoziţia</w:t>
      </w:r>
      <w:proofErr w:type="spellEnd"/>
      <w:r w:rsidRPr="00BE1811">
        <w:t xml:space="preserve"> organismelor abilitate, după finalizarea perioadei de implementare a proiectului, inventarul asupra activelor dobândite prin Instrumentele Structurale, pe o perioadă de 10 ani de la data plații finale către beneficiari.</w:t>
      </w:r>
    </w:p>
    <w:p w14:paraId="2383B6EF" w14:textId="77777777" w:rsidR="00F34D83" w:rsidRPr="00BE1811" w:rsidRDefault="00F34D83" w:rsidP="00F34D83">
      <w:pPr>
        <w:autoSpaceDE w:val="0"/>
        <w:spacing w:after="120"/>
        <w:contextualSpacing/>
        <w:jc w:val="both"/>
      </w:pPr>
    </w:p>
    <w:p w14:paraId="0F0DABAB" w14:textId="77777777" w:rsidR="00F34D83" w:rsidRPr="00BE1811" w:rsidRDefault="00F34D83" w:rsidP="00F34D83">
      <w:pPr>
        <w:autoSpaceDE w:val="0"/>
        <w:spacing w:after="120"/>
        <w:contextualSpacing/>
        <w:jc w:val="both"/>
      </w:pPr>
      <w:r w:rsidRPr="00BE1811">
        <w:t xml:space="preserve">Beneficiarul are </w:t>
      </w:r>
      <w:proofErr w:type="spellStart"/>
      <w:r w:rsidRPr="00BE1811">
        <w:t>obligaţia</w:t>
      </w:r>
      <w:proofErr w:type="spellEnd"/>
      <w:r w:rsidRPr="00BE1811">
        <w:t xml:space="preserve"> să furnizeze orice </w:t>
      </w:r>
      <w:proofErr w:type="spellStart"/>
      <w:r w:rsidRPr="00BE1811">
        <w:t>informaţii</w:t>
      </w:r>
      <w:proofErr w:type="spellEnd"/>
      <w:r w:rsidRPr="00BE1811">
        <w:t xml:space="preserve"> de natură tehnică sau financiară legate de proiect solicitate de către Autoritatea de Management, Organismul Intermediar, Autoritatea de Plată/Certificare, </w:t>
      </w:r>
      <w:r w:rsidRPr="00BE1811">
        <w:lastRenderedPageBreak/>
        <w:t xml:space="preserve">Autoritatea de Audit, Comisia Europeană sau orice alt organism abilitat să verifice sau să realizeze auditul asupra modului de implementare a proiectelor </w:t>
      </w:r>
      <w:proofErr w:type="spellStart"/>
      <w:r w:rsidRPr="00BE1811">
        <w:t>cofinanţate</w:t>
      </w:r>
      <w:proofErr w:type="spellEnd"/>
      <w:r w:rsidRPr="00BE1811">
        <w:t xml:space="preserve"> din instrumente structurale. Beneficiarul are </w:t>
      </w:r>
      <w:proofErr w:type="spellStart"/>
      <w:r w:rsidRPr="00BE1811">
        <w:t>obligaţia</w:t>
      </w:r>
      <w:proofErr w:type="spellEnd"/>
      <w:r w:rsidRPr="00BE1811">
        <w:t xml:space="preserve"> de a asigura disponibilitatea </w:t>
      </w:r>
      <w:proofErr w:type="spellStart"/>
      <w:r w:rsidRPr="00BE1811">
        <w:t>şi</w:t>
      </w:r>
      <w:proofErr w:type="spellEnd"/>
      <w:r w:rsidRPr="00BE1811">
        <w:t xml:space="preserve"> </w:t>
      </w:r>
      <w:proofErr w:type="spellStart"/>
      <w:r w:rsidRPr="00BE1811">
        <w:t>prezenţa</w:t>
      </w:r>
      <w:proofErr w:type="spellEnd"/>
      <w:r w:rsidRPr="00BE1811">
        <w:t xml:space="preserve"> personalului implicat în implementarea proiectului pe întreaga durată a verificărilor. </w:t>
      </w:r>
    </w:p>
    <w:p w14:paraId="1A7F857B" w14:textId="77777777" w:rsidR="00F34D83" w:rsidRPr="00BE1811" w:rsidRDefault="00F34D83" w:rsidP="00F34D83">
      <w:pPr>
        <w:autoSpaceDE w:val="0"/>
        <w:spacing w:after="120"/>
        <w:contextualSpacing/>
        <w:jc w:val="both"/>
      </w:pPr>
      <w:r w:rsidRPr="00BE1811">
        <w:t xml:space="preserve">Beneficiarul are </w:t>
      </w:r>
      <w:proofErr w:type="spellStart"/>
      <w:r w:rsidRPr="00BE1811">
        <w:t>obligaţia</w:t>
      </w:r>
      <w:proofErr w:type="spellEnd"/>
      <w:r w:rsidRPr="00BE1811">
        <w:t xml:space="preserve"> să acorde dreptul de acces la locurile </w:t>
      </w:r>
      <w:proofErr w:type="spellStart"/>
      <w:r w:rsidRPr="00BE1811">
        <w:t>şi</w:t>
      </w:r>
      <w:proofErr w:type="spellEnd"/>
      <w:r w:rsidRPr="00BE1811">
        <w:t xml:space="preserve"> </w:t>
      </w:r>
      <w:proofErr w:type="spellStart"/>
      <w:r w:rsidRPr="00BE1811">
        <w:t>spaţiile</w:t>
      </w:r>
      <w:proofErr w:type="spellEnd"/>
      <w:r w:rsidRPr="00BE1811">
        <w:t xml:space="preserve"> unde se implementează sau a fost implementat proiectul, inclusiv acces la sistemele informatice, precum </w:t>
      </w:r>
      <w:proofErr w:type="spellStart"/>
      <w:r w:rsidRPr="00BE1811">
        <w:t>şi</w:t>
      </w:r>
      <w:proofErr w:type="spellEnd"/>
      <w:r w:rsidRPr="00BE1811">
        <w:t xml:space="preserve"> la toate documentele </w:t>
      </w:r>
      <w:proofErr w:type="spellStart"/>
      <w:r w:rsidRPr="00BE1811">
        <w:t>şi</w:t>
      </w:r>
      <w:proofErr w:type="spellEnd"/>
      <w:r w:rsidRPr="00BE1811">
        <w:t xml:space="preserve"> </w:t>
      </w:r>
      <w:proofErr w:type="spellStart"/>
      <w:r w:rsidRPr="00BE1811">
        <w:t>fişierele</w:t>
      </w:r>
      <w:proofErr w:type="spellEnd"/>
      <w:r w:rsidRPr="00BE1811">
        <w:t xml:space="preserve"> informatice privind gestiunea tehnică </w:t>
      </w:r>
      <w:proofErr w:type="spellStart"/>
      <w:r w:rsidRPr="00BE1811">
        <w:t>şi</w:t>
      </w:r>
      <w:proofErr w:type="spellEnd"/>
      <w:r w:rsidRPr="00BE1811">
        <w:t xml:space="preserve"> financiară a proiectului. Documentele trebuie să fie </w:t>
      </w:r>
      <w:proofErr w:type="spellStart"/>
      <w:r w:rsidRPr="00BE1811">
        <w:t>uşor</w:t>
      </w:r>
      <w:proofErr w:type="spellEnd"/>
      <w:r w:rsidRPr="00BE1811">
        <w:t xml:space="preserve"> accesibile </w:t>
      </w:r>
      <w:proofErr w:type="spellStart"/>
      <w:r w:rsidRPr="00BE1811">
        <w:t>şi</w:t>
      </w:r>
      <w:proofErr w:type="spellEnd"/>
      <w:r w:rsidRPr="00BE1811">
        <w:t xml:space="preserve"> arhivate, astfel încât să permită verificarea lor.</w:t>
      </w:r>
    </w:p>
    <w:p w14:paraId="293088AA" w14:textId="77777777" w:rsidR="00F34D83" w:rsidRPr="00BE1811" w:rsidRDefault="00F34D83" w:rsidP="00F34D83">
      <w:r w:rsidRPr="00BE1811">
        <w:t>În cazul neregulilor constatate, recuperarea debitului se realizează conform prevederilor  legale în domeniu.</w:t>
      </w:r>
    </w:p>
    <w:tbl>
      <w:tblPr>
        <w:tblW w:w="0" w:type="auto"/>
        <w:tblInd w:w="108" w:type="dxa"/>
        <w:tblLayout w:type="fixed"/>
        <w:tblLook w:val="0000" w:firstRow="0" w:lastRow="0" w:firstColumn="0" w:lastColumn="0" w:noHBand="0" w:noVBand="0"/>
      </w:tblPr>
      <w:tblGrid>
        <w:gridCol w:w="1539"/>
        <w:gridCol w:w="8051"/>
      </w:tblGrid>
      <w:tr w:rsidR="00F34D83" w:rsidRPr="00BE1811" w14:paraId="7F294512" w14:textId="77777777" w:rsidTr="00132342">
        <w:trPr>
          <w:trHeight w:val="2290"/>
        </w:trPr>
        <w:tc>
          <w:tcPr>
            <w:tcW w:w="1539" w:type="dxa"/>
            <w:tcBorders>
              <w:top w:val="single" w:sz="4" w:space="0" w:color="000000"/>
              <w:left w:val="single" w:sz="4" w:space="0" w:color="000000"/>
              <w:bottom w:val="single" w:sz="4" w:space="0" w:color="000000"/>
            </w:tcBorders>
            <w:vAlign w:val="center"/>
          </w:tcPr>
          <w:p w14:paraId="45F7B873" w14:textId="77777777" w:rsidR="00F34D83" w:rsidRPr="00BE1811" w:rsidRDefault="00F34D83" w:rsidP="00132342">
            <w:pPr>
              <w:spacing w:after="120"/>
              <w:contextualSpacing/>
              <w:jc w:val="both"/>
            </w:pPr>
            <w:r w:rsidRPr="00BE1811">
              <w:rPr>
                <w:b/>
                <w:i/>
              </w:rPr>
              <w:t>ATENŢIE!</w:t>
            </w:r>
          </w:p>
        </w:tc>
        <w:tc>
          <w:tcPr>
            <w:tcW w:w="8051" w:type="dxa"/>
            <w:tcBorders>
              <w:top w:val="single" w:sz="4" w:space="0" w:color="000000"/>
              <w:left w:val="single" w:sz="4" w:space="0" w:color="000000"/>
              <w:bottom w:val="single" w:sz="4" w:space="0" w:color="000000"/>
              <w:right w:val="single" w:sz="4" w:space="0" w:color="000000"/>
            </w:tcBorders>
          </w:tcPr>
          <w:p w14:paraId="4B6BF3AF" w14:textId="77777777" w:rsidR="00F34D83" w:rsidRPr="00BE1811" w:rsidRDefault="00F34D83" w:rsidP="00132342">
            <w:pPr>
              <w:spacing w:after="120"/>
              <w:contextualSpacing/>
              <w:jc w:val="both"/>
            </w:pPr>
            <w:r w:rsidRPr="00BE1811">
              <w:t>Beneficiarul trebuie să păstreze timp de minim 10 ani de la data efectuării plății finale toate documentele referitoare la finanțarea primită.</w:t>
            </w:r>
          </w:p>
          <w:p w14:paraId="07706D99" w14:textId="77777777" w:rsidR="00F34D83" w:rsidRPr="00BE1811" w:rsidRDefault="00F34D83" w:rsidP="00132342">
            <w:pPr>
              <w:spacing w:after="120"/>
              <w:contextualSpacing/>
              <w:jc w:val="both"/>
            </w:pPr>
            <w:r w:rsidRPr="00BE1811">
              <w:t xml:space="preserve">Această </w:t>
            </w:r>
            <w:proofErr w:type="spellStart"/>
            <w:r w:rsidRPr="00BE1811">
              <w:t>evidenţă</w:t>
            </w:r>
            <w:proofErr w:type="spellEnd"/>
            <w:r w:rsidRPr="00BE1811">
              <w:t xml:space="preserve"> trebuie să </w:t>
            </w:r>
            <w:proofErr w:type="spellStart"/>
            <w:r w:rsidRPr="00BE1811">
              <w:t>conţină</w:t>
            </w:r>
            <w:proofErr w:type="spellEnd"/>
            <w:r w:rsidRPr="00BE1811">
              <w:t xml:space="preserve"> </w:t>
            </w:r>
            <w:proofErr w:type="spellStart"/>
            <w:r w:rsidRPr="00BE1811">
              <w:t>informaţiile</w:t>
            </w:r>
            <w:proofErr w:type="spellEnd"/>
            <w:r w:rsidRPr="00BE1811">
              <w:t xml:space="preserve"> necesare pentru a demonstra respectarea tuturor </w:t>
            </w:r>
            <w:proofErr w:type="spellStart"/>
            <w:r w:rsidRPr="00BE1811">
              <w:t>condiţiilor</w:t>
            </w:r>
            <w:proofErr w:type="spellEnd"/>
            <w:r w:rsidRPr="00BE1811">
              <w:t xml:space="preserve"> impuse prin actul de acordare a finanțării, cum sunt: datele de identificare a beneficiarului, durata, cheltuielile eligibile, valoarea, momentul </w:t>
            </w:r>
            <w:proofErr w:type="spellStart"/>
            <w:r w:rsidRPr="00BE1811">
              <w:t>şi</w:t>
            </w:r>
            <w:proofErr w:type="spellEnd"/>
            <w:r w:rsidRPr="00BE1811">
              <w:t xml:space="preserve"> modalitatea acordării ajutorului, originea acestuia, durata, metoda de calcul a ajutoarelor acordate.</w:t>
            </w:r>
          </w:p>
        </w:tc>
      </w:tr>
    </w:tbl>
    <w:p w14:paraId="6D4BB01C" w14:textId="77777777" w:rsidR="00F34D83" w:rsidRPr="00BE1811" w:rsidRDefault="00F34D83" w:rsidP="00F34D83"/>
    <w:p w14:paraId="7A8903A4" w14:textId="77777777" w:rsidR="00F34D83" w:rsidRPr="00BE1811" w:rsidRDefault="00F34D83" w:rsidP="00F34D83">
      <w:pPr>
        <w:pStyle w:val="Heading1"/>
        <w:rPr>
          <w:sz w:val="22"/>
          <w:szCs w:val="22"/>
          <w:lang w:val="ro-RO"/>
        </w:rPr>
      </w:pPr>
      <w:bookmarkStart w:id="251" w:name="_Toc468191585"/>
      <w:bookmarkStart w:id="252" w:name="_Toc468191669"/>
      <w:bookmarkStart w:id="253" w:name="_Toc475623753"/>
      <w:bookmarkStart w:id="254" w:name="_Toc485046762"/>
      <w:bookmarkStart w:id="255" w:name="_Toc488159071"/>
      <w:bookmarkStart w:id="256" w:name="_Toc491957555"/>
      <w:bookmarkStart w:id="257" w:name="_Toc491959021"/>
      <w:bookmarkStart w:id="258" w:name="_Toc491959072"/>
      <w:bookmarkStart w:id="259" w:name="_Toc491960672"/>
      <w:bookmarkStart w:id="260" w:name="_Toc491960704"/>
      <w:bookmarkStart w:id="261" w:name="_Toc491960946"/>
      <w:bookmarkStart w:id="262" w:name="_Toc492371797"/>
      <w:bookmarkStart w:id="263" w:name="_Toc498599280"/>
      <w:bookmarkStart w:id="264" w:name="_Toc506362216"/>
      <w:bookmarkStart w:id="265" w:name="_Toc74560939"/>
      <w:bookmarkStart w:id="266" w:name="_Toc20991930"/>
      <w:bookmarkStart w:id="267" w:name="_Toc81552891"/>
      <w:r w:rsidRPr="00BE1811">
        <w:rPr>
          <w:sz w:val="22"/>
          <w:szCs w:val="22"/>
          <w:lang w:val="ro-RO"/>
        </w:rPr>
        <w:t>CAPITOLUL 9. Informare și publicitate</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755DB2F2" w14:textId="77777777" w:rsidR="00F34D83" w:rsidRPr="00BE1811" w:rsidRDefault="00F34D83" w:rsidP="00F34D83">
      <w:pPr>
        <w:pStyle w:val="NormalWeb"/>
        <w:spacing w:before="0" w:beforeAutospacing="0" w:after="0" w:afterAutospacing="0"/>
        <w:jc w:val="both"/>
        <w:rPr>
          <w:sz w:val="22"/>
          <w:szCs w:val="22"/>
          <w:shd w:val="clear" w:color="auto" w:fill="FFFFFF"/>
          <w:lang w:val="ro-RO"/>
        </w:rPr>
      </w:pPr>
    </w:p>
    <w:p w14:paraId="26A6DE3C" w14:textId="5880DA2C" w:rsidR="00F34D83" w:rsidRPr="00BE1811" w:rsidRDefault="00F34D83" w:rsidP="00F34D83">
      <w:pPr>
        <w:pStyle w:val="NormalWeb"/>
        <w:spacing w:before="0" w:beforeAutospacing="0" w:after="0" w:afterAutospacing="0"/>
        <w:jc w:val="both"/>
        <w:rPr>
          <w:sz w:val="22"/>
          <w:szCs w:val="22"/>
          <w:shd w:val="clear" w:color="auto" w:fill="FFFFFF"/>
          <w:lang w:val="ro-RO"/>
        </w:rPr>
      </w:pPr>
      <w:r w:rsidRPr="00BE1811">
        <w:rPr>
          <w:sz w:val="22"/>
          <w:szCs w:val="22"/>
          <w:shd w:val="clear" w:color="auto" w:fill="FFFFFF"/>
          <w:lang w:val="ro-RO"/>
        </w:rPr>
        <w:t xml:space="preserve">Măsurile de informare </w:t>
      </w:r>
      <w:proofErr w:type="spellStart"/>
      <w:r w:rsidRPr="00BE1811">
        <w:rPr>
          <w:sz w:val="22"/>
          <w:szCs w:val="22"/>
          <w:shd w:val="clear" w:color="auto" w:fill="FFFFFF"/>
          <w:lang w:val="ro-RO"/>
        </w:rPr>
        <w:t>şi</w:t>
      </w:r>
      <w:proofErr w:type="spellEnd"/>
      <w:r w:rsidRPr="00BE1811">
        <w:rPr>
          <w:sz w:val="22"/>
          <w:szCs w:val="22"/>
          <w:shd w:val="clear" w:color="auto" w:fill="FFFFFF"/>
          <w:lang w:val="ro-RO"/>
        </w:rPr>
        <w:t xml:space="preserve"> comunicare privind </w:t>
      </w:r>
      <w:proofErr w:type="spellStart"/>
      <w:r w:rsidRPr="00BE1811">
        <w:rPr>
          <w:sz w:val="22"/>
          <w:szCs w:val="22"/>
          <w:shd w:val="clear" w:color="auto" w:fill="FFFFFF"/>
          <w:lang w:val="ro-RO"/>
        </w:rPr>
        <w:t>operaţiunile</w:t>
      </w:r>
      <w:proofErr w:type="spellEnd"/>
      <w:r w:rsidRPr="00BE1811">
        <w:rPr>
          <w:sz w:val="22"/>
          <w:szCs w:val="22"/>
          <w:shd w:val="clear" w:color="auto" w:fill="FFFFFF"/>
          <w:lang w:val="ro-RO"/>
        </w:rPr>
        <w:t xml:space="preserve"> </w:t>
      </w:r>
      <w:proofErr w:type="spellStart"/>
      <w:r w:rsidRPr="00BE1811">
        <w:rPr>
          <w:sz w:val="22"/>
          <w:szCs w:val="22"/>
          <w:shd w:val="clear" w:color="auto" w:fill="FFFFFF"/>
          <w:lang w:val="ro-RO"/>
        </w:rPr>
        <w:t>finanţate</w:t>
      </w:r>
      <w:proofErr w:type="spellEnd"/>
      <w:r w:rsidRPr="00BE1811">
        <w:rPr>
          <w:sz w:val="22"/>
          <w:szCs w:val="22"/>
          <w:shd w:val="clear" w:color="auto" w:fill="FFFFFF"/>
          <w:lang w:val="ro-RO"/>
        </w:rPr>
        <w:t xml:space="preserve"> din instrumente structurale sunt definite în conformitate cu prevederile Regulamentului </w:t>
      </w:r>
      <w:r w:rsidR="00FB310F" w:rsidRPr="00BE1811">
        <w:rPr>
          <w:sz w:val="22"/>
          <w:szCs w:val="22"/>
          <w:shd w:val="clear" w:color="auto" w:fill="FFFFFF"/>
          <w:lang w:val="ro-RO"/>
        </w:rPr>
        <w:t>UE</w:t>
      </w:r>
      <w:r w:rsidRPr="00BE1811">
        <w:rPr>
          <w:sz w:val="22"/>
          <w:szCs w:val="22"/>
          <w:shd w:val="clear" w:color="auto" w:fill="FFFFFF"/>
          <w:lang w:val="ro-RO"/>
        </w:rPr>
        <w:t xml:space="preserve"> Nr. 1303/2013 </w:t>
      </w:r>
      <w:proofErr w:type="spellStart"/>
      <w:r w:rsidRPr="00BE1811">
        <w:rPr>
          <w:sz w:val="22"/>
          <w:szCs w:val="22"/>
          <w:shd w:val="clear" w:color="auto" w:fill="FFFFFF"/>
          <w:lang w:val="ro-RO"/>
        </w:rPr>
        <w:t>şi</w:t>
      </w:r>
      <w:proofErr w:type="spellEnd"/>
      <w:r w:rsidRPr="00BE1811">
        <w:rPr>
          <w:sz w:val="22"/>
          <w:szCs w:val="22"/>
          <w:shd w:val="clear" w:color="auto" w:fill="FFFFFF"/>
          <w:lang w:val="ro-RO"/>
        </w:rPr>
        <w:t xml:space="preserve"> Regulamentului CE Nr. 821/2014 (art.3, art.</w:t>
      </w:r>
      <w:r w:rsidR="00050BBF">
        <w:rPr>
          <w:sz w:val="22"/>
          <w:szCs w:val="22"/>
          <w:shd w:val="clear" w:color="auto" w:fill="FFFFFF"/>
          <w:lang w:val="ro-RO"/>
        </w:rPr>
        <w:t xml:space="preserve"> </w:t>
      </w:r>
      <w:r w:rsidRPr="00BE1811">
        <w:rPr>
          <w:sz w:val="22"/>
          <w:szCs w:val="22"/>
          <w:shd w:val="clear" w:color="auto" w:fill="FFFFFF"/>
          <w:lang w:val="ro-RO"/>
        </w:rPr>
        <w:t xml:space="preserve">4 </w:t>
      </w:r>
      <w:r w:rsidRPr="00BE1811">
        <w:rPr>
          <w:sz w:val="22"/>
          <w:szCs w:val="22"/>
          <w:shd w:val="clear" w:color="auto" w:fill="FFFFFF"/>
          <w:lang w:val="it-IT"/>
        </w:rPr>
        <w:t>ș</w:t>
      </w:r>
      <w:r w:rsidRPr="00BE1811">
        <w:rPr>
          <w:sz w:val="22"/>
          <w:szCs w:val="22"/>
          <w:shd w:val="clear" w:color="auto" w:fill="FFFFFF"/>
          <w:lang w:val="ro-RO"/>
        </w:rPr>
        <w:t xml:space="preserve">i Anexa II) privind stabilirea normelor de aplicare a Regulamentului (UE) nr. 1303/2013, cu modificările </w:t>
      </w:r>
      <w:proofErr w:type="spellStart"/>
      <w:r w:rsidRPr="00BE1811">
        <w:rPr>
          <w:sz w:val="22"/>
          <w:szCs w:val="22"/>
          <w:shd w:val="clear" w:color="auto" w:fill="FFFFFF"/>
          <w:lang w:val="ro-RO"/>
        </w:rPr>
        <w:t>şi</w:t>
      </w:r>
      <w:proofErr w:type="spellEnd"/>
      <w:r w:rsidRPr="00BE1811">
        <w:rPr>
          <w:sz w:val="22"/>
          <w:szCs w:val="22"/>
          <w:shd w:val="clear" w:color="auto" w:fill="FFFFFF"/>
          <w:lang w:val="ro-RO"/>
        </w:rPr>
        <w:t xml:space="preserve"> completările ulterioare. Astfel, este important ca rezultatele </w:t>
      </w:r>
      <w:proofErr w:type="spellStart"/>
      <w:r w:rsidRPr="00BE1811">
        <w:rPr>
          <w:sz w:val="22"/>
          <w:szCs w:val="22"/>
          <w:shd w:val="clear" w:color="auto" w:fill="FFFFFF"/>
          <w:lang w:val="ro-RO"/>
        </w:rPr>
        <w:t>obtinute</w:t>
      </w:r>
      <w:proofErr w:type="spellEnd"/>
      <w:r w:rsidRPr="00BE1811">
        <w:rPr>
          <w:sz w:val="22"/>
          <w:szCs w:val="22"/>
          <w:shd w:val="clear" w:color="auto" w:fill="FFFFFF"/>
          <w:lang w:val="ro-RO"/>
        </w:rPr>
        <w:t xml:space="preserve"> cu sprijinul fondurilor Uniunii să fie aduse în </w:t>
      </w:r>
      <w:proofErr w:type="spellStart"/>
      <w:r w:rsidRPr="00BE1811">
        <w:rPr>
          <w:sz w:val="22"/>
          <w:szCs w:val="22"/>
          <w:shd w:val="clear" w:color="auto" w:fill="FFFFFF"/>
          <w:lang w:val="ro-RO"/>
        </w:rPr>
        <w:t>aten</w:t>
      </w:r>
      <w:proofErr w:type="spellEnd"/>
      <w:r w:rsidRPr="00BE1811">
        <w:rPr>
          <w:sz w:val="22"/>
          <w:szCs w:val="22"/>
          <w:shd w:val="clear" w:color="auto" w:fill="FFFFFF"/>
          <w:lang w:val="it-IT"/>
        </w:rPr>
        <w:t>ț</w:t>
      </w:r>
      <w:r w:rsidRPr="00BE1811">
        <w:rPr>
          <w:sz w:val="22"/>
          <w:szCs w:val="22"/>
          <w:shd w:val="clear" w:color="auto" w:fill="FFFFFF"/>
          <w:lang w:val="ro-RO"/>
        </w:rPr>
        <w:t xml:space="preserve">ia publicului larg </w:t>
      </w:r>
      <w:r w:rsidRPr="00BE1811">
        <w:rPr>
          <w:sz w:val="22"/>
          <w:szCs w:val="22"/>
          <w:shd w:val="clear" w:color="auto" w:fill="FFFFFF"/>
          <w:lang w:val="it-IT"/>
        </w:rPr>
        <w:t>ș</w:t>
      </w:r>
      <w:r w:rsidRPr="00BE1811">
        <w:rPr>
          <w:sz w:val="22"/>
          <w:szCs w:val="22"/>
          <w:shd w:val="clear" w:color="auto" w:fill="FFFFFF"/>
          <w:lang w:val="ro-RO"/>
        </w:rPr>
        <w:t xml:space="preserve">i </w:t>
      </w:r>
      <w:proofErr w:type="spellStart"/>
      <w:r w:rsidRPr="00BE1811">
        <w:rPr>
          <w:sz w:val="22"/>
          <w:szCs w:val="22"/>
          <w:shd w:val="clear" w:color="auto" w:fill="FFFFFF"/>
          <w:lang w:val="ro-RO"/>
        </w:rPr>
        <w:t>cetă</w:t>
      </w:r>
      <w:proofErr w:type="spellEnd"/>
      <w:r w:rsidRPr="00BE1811">
        <w:rPr>
          <w:sz w:val="22"/>
          <w:szCs w:val="22"/>
          <w:shd w:val="clear" w:color="auto" w:fill="FFFFFF"/>
          <w:lang w:val="it-IT"/>
        </w:rPr>
        <w:t>ț</w:t>
      </w:r>
      <w:proofErr w:type="spellStart"/>
      <w:r w:rsidRPr="00BE1811">
        <w:rPr>
          <w:sz w:val="22"/>
          <w:szCs w:val="22"/>
          <w:shd w:val="clear" w:color="auto" w:fill="FFFFFF"/>
          <w:lang w:val="ro-RO"/>
        </w:rPr>
        <w:t>enii</w:t>
      </w:r>
      <w:proofErr w:type="spellEnd"/>
      <w:r w:rsidRPr="00BE1811">
        <w:rPr>
          <w:sz w:val="22"/>
          <w:szCs w:val="22"/>
          <w:shd w:val="clear" w:color="auto" w:fill="FFFFFF"/>
          <w:lang w:val="ro-RO"/>
        </w:rPr>
        <w:t xml:space="preserve"> să cunoască modul în care sunt investite resursele financiare ale Uniunii.</w:t>
      </w:r>
    </w:p>
    <w:p w14:paraId="6AA8620F" w14:textId="77777777" w:rsidR="00F34D83" w:rsidRPr="00BE1811" w:rsidRDefault="00F34D83" w:rsidP="00F34D83">
      <w:pPr>
        <w:pStyle w:val="NormalWeb"/>
        <w:spacing w:before="0" w:beforeAutospacing="0" w:after="0" w:afterAutospacing="0"/>
        <w:jc w:val="both"/>
        <w:rPr>
          <w:sz w:val="22"/>
          <w:szCs w:val="22"/>
          <w:shd w:val="clear" w:color="auto" w:fill="FFFFFF"/>
          <w:lang w:val="ro-RO"/>
        </w:rPr>
      </w:pPr>
    </w:p>
    <w:p w14:paraId="58C6D77A" w14:textId="623EA6F8" w:rsidR="00F34D83" w:rsidRPr="00BE1811" w:rsidRDefault="00F34D83" w:rsidP="00F34D83">
      <w:pPr>
        <w:pStyle w:val="NormalWeb"/>
        <w:spacing w:before="0" w:beforeAutospacing="0" w:after="0" w:afterAutospacing="0"/>
        <w:jc w:val="both"/>
        <w:rPr>
          <w:sz w:val="22"/>
          <w:szCs w:val="22"/>
          <w:shd w:val="clear" w:color="auto" w:fill="FFFFFF"/>
          <w:lang w:val="ro-RO"/>
        </w:rPr>
      </w:pPr>
      <w:r w:rsidRPr="00BE1811">
        <w:rPr>
          <w:sz w:val="22"/>
          <w:szCs w:val="22"/>
          <w:shd w:val="clear" w:color="auto" w:fill="FFFFFF"/>
          <w:lang w:val="ro-RO"/>
        </w:rPr>
        <w:t xml:space="preserve">Acceptarea </w:t>
      </w:r>
      <w:proofErr w:type="spellStart"/>
      <w:r w:rsidRPr="00BE1811">
        <w:rPr>
          <w:sz w:val="22"/>
          <w:szCs w:val="22"/>
          <w:shd w:val="clear" w:color="auto" w:fill="FFFFFF"/>
          <w:lang w:val="ro-RO"/>
        </w:rPr>
        <w:t>finanţării</w:t>
      </w:r>
      <w:proofErr w:type="spellEnd"/>
      <w:r w:rsidRPr="00BE1811">
        <w:rPr>
          <w:sz w:val="22"/>
          <w:szCs w:val="22"/>
          <w:shd w:val="clear" w:color="auto" w:fill="FFFFFF"/>
          <w:lang w:val="ro-RO"/>
        </w:rPr>
        <w:t xml:space="preserve"> conduce la acceptarea de către Beneficiar a introducerii pe lista Opera</w:t>
      </w:r>
      <w:r w:rsidRPr="00BE1811">
        <w:rPr>
          <w:sz w:val="22"/>
          <w:szCs w:val="22"/>
          <w:shd w:val="clear" w:color="auto" w:fill="FFFFFF"/>
          <w:lang w:val="it-IT"/>
        </w:rPr>
        <w:t>ț</w:t>
      </w:r>
      <w:proofErr w:type="spellStart"/>
      <w:r w:rsidRPr="00BE1811">
        <w:rPr>
          <w:sz w:val="22"/>
          <w:szCs w:val="22"/>
          <w:shd w:val="clear" w:color="auto" w:fill="FFFFFF"/>
          <w:lang w:val="ro-RO"/>
        </w:rPr>
        <w:t>iunilor</w:t>
      </w:r>
      <w:proofErr w:type="spellEnd"/>
      <w:r w:rsidRPr="00BE1811">
        <w:rPr>
          <w:sz w:val="22"/>
          <w:szCs w:val="22"/>
          <w:shd w:val="clear" w:color="auto" w:fill="FFFFFF"/>
          <w:lang w:val="ro-RO"/>
        </w:rPr>
        <w:t xml:space="preserve"> în conformitate cu prevederile art. 115 alin.</w:t>
      </w:r>
      <w:r w:rsidR="00050BBF">
        <w:rPr>
          <w:sz w:val="22"/>
          <w:szCs w:val="22"/>
          <w:shd w:val="clear" w:color="auto" w:fill="FFFFFF"/>
          <w:lang w:val="ro-RO"/>
        </w:rPr>
        <w:t xml:space="preserve"> </w:t>
      </w:r>
      <w:r w:rsidRPr="00BE1811">
        <w:rPr>
          <w:sz w:val="22"/>
          <w:szCs w:val="22"/>
          <w:shd w:val="clear" w:color="auto" w:fill="FFFFFF"/>
          <w:lang w:val="ro-RO"/>
        </w:rPr>
        <w:t xml:space="preserve">(2) din Regulamentul </w:t>
      </w:r>
      <w:r w:rsidR="00FB310F" w:rsidRPr="00BE1811">
        <w:rPr>
          <w:sz w:val="22"/>
          <w:szCs w:val="22"/>
          <w:shd w:val="clear" w:color="auto" w:fill="FFFFFF"/>
          <w:lang w:val="ro-RO"/>
        </w:rPr>
        <w:t>UE</w:t>
      </w:r>
      <w:r w:rsidRPr="00BE1811">
        <w:rPr>
          <w:sz w:val="22"/>
          <w:szCs w:val="22"/>
          <w:shd w:val="clear" w:color="auto" w:fill="FFFFFF"/>
          <w:lang w:val="ro-RO"/>
        </w:rPr>
        <w:t xml:space="preserve"> Nr. 1303/2013 cu modificările </w:t>
      </w:r>
      <w:proofErr w:type="spellStart"/>
      <w:r w:rsidRPr="00BE1811">
        <w:rPr>
          <w:sz w:val="22"/>
          <w:szCs w:val="22"/>
          <w:shd w:val="clear" w:color="auto" w:fill="FFFFFF"/>
          <w:lang w:val="ro-RO"/>
        </w:rPr>
        <w:t>şi</w:t>
      </w:r>
      <w:proofErr w:type="spellEnd"/>
      <w:r w:rsidRPr="00BE1811">
        <w:rPr>
          <w:sz w:val="22"/>
          <w:szCs w:val="22"/>
          <w:shd w:val="clear" w:color="auto" w:fill="FFFFFF"/>
          <w:lang w:val="ro-RO"/>
        </w:rPr>
        <w:t xml:space="preserve"> completările ulterioare.</w:t>
      </w:r>
    </w:p>
    <w:p w14:paraId="5F455117" w14:textId="77777777" w:rsidR="00F34D83" w:rsidRPr="00BE1811" w:rsidRDefault="00F34D83" w:rsidP="00F34D83">
      <w:pPr>
        <w:pStyle w:val="NormalWeb"/>
        <w:spacing w:before="0" w:beforeAutospacing="0" w:after="0" w:afterAutospacing="0"/>
        <w:jc w:val="both"/>
        <w:rPr>
          <w:sz w:val="22"/>
          <w:szCs w:val="22"/>
          <w:shd w:val="clear" w:color="auto" w:fill="FFFFFF"/>
          <w:lang w:val="ro-RO"/>
        </w:rPr>
      </w:pPr>
    </w:p>
    <w:p w14:paraId="0144BD2B" w14:textId="77777777" w:rsidR="00F34D83" w:rsidRPr="00BE1811" w:rsidRDefault="00F34D83" w:rsidP="00F34D83">
      <w:pPr>
        <w:pStyle w:val="NormalWeb"/>
        <w:spacing w:before="0" w:beforeAutospacing="0" w:after="0" w:afterAutospacing="0"/>
        <w:jc w:val="both"/>
        <w:rPr>
          <w:sz w:val="22"/>
          <w:szCs w:val="22"/>
          <w:shd w:val="clear" w:color="auto" w:fill="FFFFFF"/>
          <w:lang w:val="ro-RO"/>
        </w:rPr>
      </w:pPr>
      <w:r w:rsidRPr="00BE1811">
        <w:rPr>
          <w:sz w:val="22"/>
          <w:szCs w:val="22"/>
          <w:shd w:val="clear" w:color="auto" w:fill="FFFFFF"/>
          <w:lang w:val="ro-RO"/>
        </w:rPr>
        <w:t xml:space="preserve">Beneficiarii sunt responsabili pentru implementarea măsurilor de informare </w:t>
      </w:r>
      <w:proofErr w:type="spellStart"/>
      <w:r w:rsidRPr="00BE1811">
        <w:rPr>
          <w:sz w:val="22"/>
          <w:szCs w:val="22"/>
          <w:shd w:val="clear" w:color="auto" w:fill="FFFFFF"/>
          <w:lang w:val="ro-RO"/>
        </w:rPr>
        <w:t>şi</w:t>
      </w:r>
      <w:proofErr w:type="spellEnd"/>
      <w:r w:rsidRPr="00BE1811">
        <w:rPr>
          <w:sz w:val="22"/>
          <w:szCs w:val="22"/>
          <w:shd w:val="clear" w:color="auto" w:fill="FFFFFF"/>
          <w:lang w:val="ro-RO"/>
        </w:rPr>
        <w:t xml:space="preserve"> comunicare în legătură cu </w:t>
      </w:r>
      <w:proofErr w:type="spellStart"/>
      <w:r w:rsidRPr="00BE1811">
        <w:rPr>
          <w:sz w:val="22"/>
          <w:szCs w:val="22"/>
          <w:shd w:val="clear" w:color="auto" w:fill="FFFFFF"/>
          <w:lang w:val="ro-RO"/>
        </w:rPr>
        <w:t>asistenţa</w:t>
      </w:r>
      <w:proofErr w:type="spellEnd"/>
      <w:r w:rsidRPr="00BE1811">
        <w:rPr>
          <w:sz w:val="22"/>
          <w:szCs w:val="22"/>
          <w:shd w:val="clear" w:color="auto" w:fill="FFFFFF"/>
          <w:lang w:val="ro-RO"/>
        </w:rPr>
        <w:t xml:space="preserve"> financiară nerambursabilă </w:t>
      </w:r>
      <w:proofErr w:type="spellStart"/>
      <w:r w:rsidRPr="00BE1811">
        <w:rPr>
          <w:sz w:val="22"/>
          <w:szCs w:val="22"/>
          <w:shd w:val="clear" w:color="auto" w:fill="FFFFFF"/>
          <w:lang w:val="ro-RO"/>
        </w:rPr>
        <w:t>obţinută</w:t>
      </w:r>
      <w:proofErr w:type="spellEnd"/>
      <w:r w:rsidRPr="00BE1811">
        <w:rPr>
          <w:sz w:val="22"/>
          <w:szCs w:val="22"/>
          <w:shd w:val="clear" w:color="auto" w:fill="FFFFFF"/>
          <w:lang w:val="ro-RO"/>
        </w:rPr>
        <w:t xml:space="preserve"> prin POC, în acord cu prevederile Regulamentelor </w:t>
      </w:r>
      <w:proofErr w:type="spellStart"/>
      <w:r w:rsidRPr="00BE1811">
        <w:rPr>
          <w:sz w:val="22"/>
          <w:szCs w:val="22"/>
          <w:shd w:val="clear" w:color="auto" w:fill="FFFFFF"/>
          <w:lang w:val="ro-RO"/>
        </w:rPr>
        <w:t>mentionate</w:t>
      </w:r>
      <w:proofErr w:type="spellEnd"/>
      <w:r w:rsidRPr="00BE1811">
        <w:rPr>
          <w:sz w:val="22"/>
          <w:szCs w:val="22"/>
          <w:shd w:val="clear" w:color="auto" w:fill="FFFFFF"/>
          <w:lang w:val="ro-RO"/>
        </w:rPr>
        <w:t xml:space="preserve"> </w:t>
      </w:r>
      <w:proofErr w:type="spellStart"/>
      <w:r w:rsidRPr="00BE1811">
        <w:rPr>
          <w:sz w:val="22"/>
          <w:szCs w:val="22"/>
          <w:shd w:val="clear" w:color="auto" w:fill="FFFFFF"/>
          <w:lang w:val="ro-RO"/>
        </w:rPr>
        <w:t>şi</w:t>
      </w:r>
      <w:proofErr w:type="spellEnd"/>
      <w:r w:rsidRPr="00BE1811">
        <w:rPr>
          <w:sz w:val="22"/>
          <w:szCs w:val="22"/>
          <w:shd w:val="clear" w:color="auto" w:fill="FFFFFF"/>
          <w:lang w:val="ro-RO"/>
        </w:rPr>
        <w:t xml:space="preserve"> în conformitate cu cele declarate în Cererea de </w:t>
      </w:r>
      <w:proofErr w:type="spellStart"/>
      <w:r w:rsidRPr="00BE1811">
        <w:rPr>
          <w:sz w:val="22"/>
          <w:szCs w:val="22"/>
          <w:shd w:val="clear" w:color="auto" w:fill="FFFFFF"/>
          <w:lang w:val="ro-RO"/>
        </w:rPr>
        <w:t>finanţare</w:t>
      </w:r>
      <w:proofErr w:type="spellEnd"/>
      <w:r w:rsidRPr="00BE1811">
        <w:rPr>
          <w:sz w:val="22"/>
          <w:szCs w:val="22"/>
          <w:shd w:val="clear" w:color="auto" w:fill="FFFFFF"/>
          <w:lang w:val="ro-RO"/>
        </w:rPr>
        <w:t xml:space="preserve"> </w:t>
      </w:r>
      <w:proofErr w:type="spellStart"/>
      <w:r w:rsidRPr="00BE1811">
        <w:rPr>
          <w:sz w:val="22"/>
          <w:szCs w:val="22"/>
          <w:shd w:val="clear" w:color="auto" w:fill="FFFFFF"/>
          <w:lang w:val="ro-RO"/>
        </w:rPr>
        <w:t>şi</w:t>
      </w:r>
      <w:proofErr w:type="spellEnd"/>
      <w:r w:rsidRPr="00BE1811">
        <w:rPr>
          <w:sz w:val="22"/>
          <w:szCs w:val="22"/>
          <w:shd w:val="clear" w:color="auto" w:fill="FFFFFF"/>
          <w:lang w:val="ro-RO"/>
        </w:rPr>
        <w:t xml:space="preserve"> cu cele specificate în MANUALUL DE IDENTITATE VIZUALĂ, publicat pe site-ul (</w:t>
      </w:r>
      <w:r w:rsidR="00FB310F" w:rsidRPr="00BE1811">
        <w:rPr>
          <w:sz w:val="22"/>
          <w:szCs w:val="22"/>
          <w:shd w:val="clear" w:color="auto" w:fill="FFFFFF"/>
          <w:lang w:val="ro-RO"/>
        </w:rPr>
        <w:t>http://mfe.gov.ro/comunicare/strategie-de-comunicare/</w:t>
      </w:r>
      <w:r w:rsidRPr="00BE1811">
        <w:rPr>
          <w:sz w:val="22"/>
          <w:szCs w:val="22"/>
          <w:shd w:val="clear" w:color="auto" w:fill="FFFFFF"/>
          <w:lang w:val="ro-RO"/>
        </w:rPr>
        <w:t xml:space="preserve">). Neîndeplinirea acestor </w:t>
      </w:r>
      <w:proofErr w:type="spellStart"/>
      <w:r w:rsidRPr="00BE1811">
        <w:rPr>
          <w:sz w:val="22"/>
          <w:szCs w:val="22"/>
          <w:shd w:val="clear" w:color="auto" w:fill="FFFFFF"/>
          <w:lang w:val="ro-RO"/>
        </w:rPr>
        <w:t>obligaţii</w:t>
      </w:r>
      <w:proofErr w:type="spellEnd"/>
      <w:r w:rsidRPr="00BE1811">
        <w:rPr>
          <w:sz w:val="22"/>
          <w:szCs w:val="22"/>
          <w:shd w:val="clear" w:color="auto" w:fill="FFFFFF"/>
          <w:lang w:val="ro-RO"/>
        </w:rPr>
        <w:t xml:space="preserve"> are drept </w:t>
      </w:r>
      <w:proofErr w:type="spellStart"/>
      <w:r w:rsidRPr="00BE1811">
        <w:rPr>
          <w:sz w:val="22"/>
          <w:szCs w:val="22"/>
          <w:shd w:val="clear" w:color="auto" w:fill="FFFFFF"/>
          <w:lang w:val="ro-RO"/>
        </w:rPr>
        <w:t>consecinţă</w:t>
      </w:r>
      <w:proofErr w:type="spellEnd"/>
      <w:r w:rsidRPr="00BE1811">
        <w:rPr>
          <w:sz w:val="22"/>
          <w:szCs w:val="22"/>
          <w:shd w:val="clear" w:color="auto" w:fill="FFFFFF"/>
          <w:lang w:val="ro-RO"/>
        </w:rPr>
        <w:t xml:space="preserve"> </w:t>
      </w:r>
      <w:r w:rsidR="00FB310F" w:rsidRPr="00BE1811">
        <w:rPr>
          <w:sz w:val="22"/>
          <w:szCs w:val="22"/>
          <w:shd w:val="clear" w:color="auto" w:fill="FFFFFF"/>
          <w:lang w:val="ro-RO"/>
        </w:rPr>
        <w:t>aplicarea de</w:t>
      </w:r>
      <w:r w:rsidRPr="00BE1811">
        <w:rPr>
          <w:sz w:val="22"/>
          <w:szCs w:val="22"/>
          <w:shd w:val="clear" w:color="auto" w:fill="FFFFFF"/>
          <w:lang w:val="ro-RO"/>
        </w:rPr>
        <w:t xml:space="preserve"> </w:t>
      </w:r>
      <w:proofErr w:type="spellStart"/>
      <w:r w:rsidRPr="00BE1811">
        <w:rPr>
          <w:sz w:val="22"/>
          <w:szCs w:val="22"/>
          <w:shd w:val="clear" w:color="auto" w:fill="FFFFFF"/>
          <w:lang w:val="ro-RO"/>
        </w:rPr>
        <w:t>corecţii</w:t>
      </w:r>
      <w:proofErr w:type="spellEnd"/>
      <w:r w:rsidRPr="00BE1811">
        <w:rPr>
          <w:sz w:val="22"/>
          <w:szCs w:val="22"/>
          <w:shd w:val="clear" w:color="auto" w:fill="FFFFFF"/>
          <w:lang w:val="ro-RO"/>
        </w:rPr>
        <w:t xml:space="preserve"> financiare.</w:t>
      </w:r>
    </w:p>
    <w:p w14:paraId="4519DDFB" w14:textId="77777777" w:rsidR="00F34D83" w:rsidRPr="00BE1811" w:rsidRDefault="00F34D83" w:rsidP="00F34D83">
      <w:pPr>
        <w:pStyle w:val="NormalWeb"/>
        <w:spacing w:before="0" w:beforeAutospacing="0" w:after="0" w:afterAutospacing="0"/>
        <w:jc w:val="both"/>
        <w:rPr>
          <w:sz w:val="22"/>
          <w:szCs w:val="22"/>
          <w:shd w:val="clear" w:color="auto" w:fill="FFFFFF"/>
          <w:lang w:val="ro-RO"/>
        </w:rPr>
      </w:pPr>
    </w:p>
    <w:p w14:paraId="0C65CB57" w14:textId="77777777" w:rsidR="00F34D83" w:rsidRPr="00BE1811" w:rsidRDefault="00F34D83" w:rsidP="00F34D83">
      <w:pPr>
        <w:spacing w:after="120"/>
        <w:jc w:val="both"/>
      </w:pPr>
      <w:proofErr w:type="spellStart"/>
      <w:r w:rsidRPr="00BE1811">
        <w:rPr>
          <w:shd w:val="clear" w:color="auto" w:fill="FFFFFF"/>
        </w:rPr>
        <w:t>Informaţii</w:t>
      </w:r>
      <w:proofErr w:type="spellEnd"/>
      <w:r w:rsidRPr="00BE1811">
        <w:rPr>
          <w:shd w:val="clear" w:color="auto" w:fill="FFFFFF"/>
        </w:rPr>
        <w:t xml:space="preserve"> suplimentare privind activitatea de informare </w:t>
      </w:r>
      <w:proofErr w:type="spellStart"/>
      <w:r w:rsidRPr="00BE1811">
        <w:rPr>
          <w:shd w:val="clear" w:color="auto" w:fill="FFFFFF"/>
        </w:rPr>
        <w:t>şi</w:t>
      </w:r>
      <w:proofErr w:type="spellEnd"/>
      <w:r w:rsidRPr="00BE1811">
        <w:rPr>
          <w:shd w:val="clear" w:color="auto" w:fill="FFFFFF"/>
        </w:rPr>
        <w:t xml:space="preserve"> publicitate care intră în </w:t>
      </w:r>
      <w:proofErr w:type="spellStart"/>
      <w:r w:rsidRPr="00BE1811">
        <w:rPr>
          <w:shd w:val="clear" w:color="auto" w:fill="FFFFFF"/>
        </w:rPr>
        <w:t>obligaţiile</w:t>
      </w:r>
      <w:proofErr w:type="spellEnd"/>
      <w:r w:rsidRPr="00BE1811">
        <w:rPr>
          <w:shd w:val="clear" w:color="auto" w:fill="FFFFFF"/>
        </w:rPr>
        <w:t xml:space="preserve"> asumate de beneficiar vor fi preluate în anexa aferentă din contractul de </w:t>
      </w:r>
      <w:proofErr w:type="spellStart"/>
      <w:r w:rsidRPr="00BE1811">
        <w:rPr>
          <w:shd w:val="clear" w:color="auto" w:fill="FFFFFF"/>
        </w:rPr>
        <w:t>finanţare</w:t>
      </w:r>
      <w:proofErr w:type="spellEnd"/>
    </w:p>
    <w:p w14:paraId="38368FCA" w14:textId="77777777" w:rsidR="00F34D83" w:rsidRPr="00BE1811" w:rsidRDefault="00F34D83" w:rsidP="00F34D83">
      <w:pPr>
        <w:spacing w:after="120"/>
        <w:jc w:val="both"/>
        <w:rPr>
          <w:b/>
        </w:rPr>
      </w:pPr>
      <w:r w:rsidRPr="00BE1811">
        <w:t>Eventualele întrebări pot fi trimise la:</w:t>
      </w:r>
    </w:p>
    <w:p w14:paraId="2037014A" w14:textId="77777777" w:rsidR="00F34D83" w:rsidRPr="00BE1811" w:rsidRDefault="00F34D83" w:rsidP="00F34D83">
      <w:pPr>
        <w:spacing w:after="120"/>
        <w:jc w:val="both"/>
        <w:rPr>
          <w:b/>
        </w:rPr>
      </w:pPr>
      <w:r w:rsidRPr="00BE1811">
        <w:rPr>
          <w:b/>
        </w:rPr>
        <w:t xml:space="preserve">email: </w:t>
      </w:r>
      <w:hyperlink r:id="rId18" w:history="1">
        <w:r w:rsidRPr="00BE1811">
          <w:rPr>
            <w:rStyle w:val="Hyperlink"/>
            <w:b/>
            <w:color w:val="auto"/>
          </w:rPr>
          <w:t>structurale</w:t>
        </w:r>
      </w:hyperlink>
      <w:r w:rsidRPr="00BE1811">
        <w:rPr>
          <w:rStyle w:val="Hyperlink"/>
          <w:b/>
          <w:color w:val="auto"/>
        </w:rPr>
        <w:t>@research.gov.ro</w:t>
      </w:r>
    </w:p>
    <w:p w14:paraId="7939439A" w14:textId="77777777" w:rsidR="00F34D83" w:rsidRPr="00BE1811" w:rsidRDefault="00F34D83" w:rsidP="00F34D83">
      <w:pPr>
        <w:spacing w:after="120"/>
        <w:jc w:val="both"/>
        <w:rPr>
          <w:b/>
        </w:rPr>
      </w:pPr>
      <w:r w:rsidRPr="00BE1811">
        <w:rPr>
          <w:b/>
        </w:rPr>
        <w:t>fax: 021.318.30.60</w:t>
      </w:r>
    </w:p>
    <w:p w14:paraId="24E37557" w14:textId="77777777" w:rsidR="00F34D83" w:rsidRPr="00BE1811" w:rsidRDefault="00F34D83" w:rsidP="00F34D83">
      <w:pPr>
        <w:spacing w:after="120"/>
        <w:jc w:val="both"/>
        <w:rPr>
          <w:b/>
        </w:rPr>
      </w:pPr>
      <w:r w:rsidRPr="00BE1811">
        <w:rPr>
          <w:b/>
        </w:rPr>
        <w:t xml:space="preserve">prin </w:t>
      </w:r>
      <w:proofErr w:type="spellStart"/>
      <w:r w:rsidRPr="00BE1811">
        <w:rPr>
          <w:b/>
        </w:rPr>
        <w:t>poştă</w:t>
      </w:r>
      <w:proofErr w:type="spellEnd"/>
      <w:r w:rsidRPr="00BE1811">
        <w:rPr>
          <w:b/>
        </w:rPr>
        <w:t xml:space="preserve"> la adresa: Str. D.I. Mendeleev, Nr. 21-25, Sectorul 1, București</w:t>
      </w:r>
    </w:p>
    <w:p w14:paraId="451950F7" w14:textId="77777777" w:rsidR="00F34D83" w:rsidRPr="00BE1811" w:rsidRDefault="00F34D83" w:rsidP="00F34D83">
      <w:pPr>
        <w:pStyle w:val="NormalWeb"/>
        <w:spacing w:before="0" w:beforeAutospacing="0" w:after="0" w:afterAutospacing="0"/>
        <w:jc w:val="both"/>
        <w:rPr>
          <w:sz w:val="22"/>
          <w:szCs w:val="22"/>
          <w:lang w:val="fr-FR"/>
        </w:rPr>
      </w:pPr>
    </w:p>
    <w:p w14:paraId="7743DCB5" w14:textId="77777777" w:rsidR="00F34D83" w:rsidRPr="00BE1811" w:rsidRDefault="00F34D83" w:rsidP="00F34D83">
      <w:pPr>
        <w:spacing w:before="240" w:after="240" w:line="240" w:lineRule="auto"/>
        <w:ind w:right="90"/>
        <w:contextualSpacing/>
        <w:rPr>
          <w:b/>
        </w:rPr>
      </w:pPr>
    </w:p>
    <w:p w14:paraId="017708D0" w14:textId="77777777" w:rsidR="00F34D83" w:rsidRPr="00BE1811" w:rsidRDefault="00F34D83" w:rsidP="00F34D83">
      <w:pPr>
        <w:spacing w:before="240" w:after="240" w:line="240" w:lineRule="auto"/>
        <w:ind w:right="90"/>
        <w:contextualSpacing/>
        <w:rPr>
          <w:b/>
        </w:rPr>
      </w:pPr>
    </w:p>
    <w:p w14:paraId="4E99CD2F" w14:textId="77777777" w:rsidR="00F34D83" w:rsidRPr="00BE1811" w:rsidRDefault="00F34D83" w:rsidP="00F34D83">
      <w:pPr>
        <w:spacing w:before="240" w:after="240" w:line="240" w:lineRule="auto"/>
        <w:ind w:right="90"/>
        <w:contextualSpacing/>
        <w:rPr>
          <w:b/>
        </w:rPr>
      </w:pPr>
    </w:p>
    <w:p w14:paraId="7D6151B3" w14:textId="77777777" w:rsidR="00F34D83" w:rsidRPr="00BE1811" w:rsidRDefault="00F34D83" w:rsidP="00F34D83">
      <w:pPr>
        <w:rPr>
          <w:b/>
        </w:rPr>
      </w:pPr>
      <w:r w:rsidRPr="00BE1811">
        <w:rPr>
          <w:b/>
        </w:rPr>
        <w:br w:type="page"/>
      </w:r>
    </w:p>
    <w:p w14:paraId="18156BA3" w14:textId="77777777" w:rsidR="00F34D83" w:rsidRPr="00BE1811" w:rsidRDefault="00F34D83" w:rsidP="00F34D83">
      <w:pPr>
        <w:pStyle w:val="Heading1"/>
        <w:rPr>
          <w:sz w:val="22"/>
          <w:szCs w:val="22"/>
          <w:lang w:val="ro-RO"/>
        </w:rPr>
      </w:pPr>
      <w:bookmarkStart w:id="268" w:name="_Toc506362217"/>
      <w:bookmarkStart w:id="269" w:name="_Toc74560940"/>
      <w:bookmarkStart w:id="270" w:name="_Toc20991931"/>
      <w:bookmarkStart w:id="271" w:name="_Toc81552892"/>
      <w:r w:rsidRPr="00BE1811">
        <w:rPr>
          <w:sz w:val="22"/>
          <w:szCs w:val="22"/>
          <w:lang w:val="ro-RO"/>
        </w:rPr>
        <w:lastRenderedPageBreak/>
        <w:t>CAPITOLUL 10. Anexe</w:t>
      </w:r>
      <w:bookmarkEnd w:id="268"/>
      <w:bookmarkEnd w:id="269"/>
      <w:bookmarkEnd w:id="270"/>
      <w:bookmarkEnd w:id="271"/>
    </w:p>
    <w:p w14:paraId="08CF1965" w14:textId="77777777" w:rsidR="00F34D83" w:rsidRPr="00BE1811" w:rsidRDefault="00F34D83" w:rsidP="00F34D83"/>
    <w:p w14:paraId="0C0DEE9E" w14:textId="77777777" w:rsidR="00F34D83" w:rsidRPr="00BE1811" w:rsidRDefault="00F34D83" w:rsidP="00F34D83">
      <w:pPr>
        <w:pStyle w:val="Heading2"/>
        <w:rPr>
          <w:sz w:val="22"/>
          <w:szCs w:val="22"/>
        </w:rPr>
      </w:pPr>
      <w:bookmarkStart w:id="272" w:name="_Toc506362218"/>
      <w:bookmarkStart w:id="273" w:name="_Toc74560941"/>
      <w:bookmarkStart w:id="274" w:name="_Toc20991932"/>
      <w:bookmarkStart w:id="275" w:name="_Toc81552893"/>
      <w:r w:rsidRPr="00BE1811">
        <w:rPr>
          <w:sz w:val="22"/>
          <w:szCs w:val="22"/>
        </w:rPr>
        <w:t xml:space="preserve">10.1 Lista de anexe necesare la depunerea propunerilor de proiecte/ înregistrarea în </w:t>
      </w:r>
      <w:proofErr w:type="spellStart"/>
      <w:r w:rsidRPr="00BE1811">
        <w:rPr>
          <w:sz w:val="22"/>
          <w:szCs w:val="22"/>
        </w:rPr>
        <w:t>MySMIS</w:t>
      </w:r>
      <w:bookmarkEnd w:id="272"/>
      <w:bookmarkEnd w:id="273"/>
      <w:bookmarkEnd w:id="274"/>
      <w:proofErr w:type="spellEnd"/>
      <w:r w:rsidR="005F2101" w:rsidRPr="00BE1811">
        <w:rPr>
          <w:sz w:val="22"/>
          <w:szCs w:val="22"/>
        </w:rPr>
        <w:t>,</w:t>
      </w:r>
      <w:bookmarkEnd w:id="275"/>
      <w:r w:rsidR="005F2101" w:rsidRPr="00BE1811">
        <w:rPr>
          <w:sz w:val="22"/>
          <w:szCs w:val="22"/>
        </w:rPr>
        <w:t xml:space="preserve"> </w:t>
      </w:r>
    </w:p>
    <w:p w14:paraId="0D87DC59" w14:textId="77777777" w:rsidR="00F34D83" w:rsidRPr="00BE1811" w:rsidRDefault="00F34D83" w:rsidP="00F34D83">
      <w:pPr>
        <w:spacing w:before="100" w:beforeAutospacing="1" w:after="100" w:afterAutospacing="1" w:line="240" w:lineRule="auto"/>
        <w:contextualSpacing/>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5"/>
        <w:gridCol w:w="1170"/>
        <w:gridCol w:w="2880"/>
      </w:tblGrid>
      <w:tr w:rsidR="00D76FD2" w:rsidRPr="00BE1811" w14:paraId="038C4583" w14:textId="77777777" w:rsidTr="00132342">
        <w:tc>
          <w:tcPr>
            <w:tcW w:w="5755" w:type="dxa"/>
          </w:tcPr>
          <w:p w14:paraId="301CF79B"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center"/>
              <w:rPr>
                <w:b/>
              </w:rPr>
            </w:pPr>
            <w:r w:rsidRPr="00BE1811">
              <w:rPr>
                <w:b/>
              </w:rPr>
              <w:t>Denumire document</w:t>
            </w:r>
          </w:p>
        </w:tc>
        <w:tc>
          <w:tcPr>
            <w:tcW w:w="1170" w:type="dxa"/>
          </w:tcPr>
          <w:p w14:paraId="6253D4C4"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Model în anexa</w:t>
            </w:r>
          </w:p>
        </w:tc>
        <w:tc>
          <w:tcPr>
            <w:tcW w:w="2880" w:type="dxa"/>
          </w:tcPr>
          <w:p w14:paraId="45164CC7"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Secțiune</w:t>
            </w:r>
            <w:r w:rsidR="00275A59" w:rsidRPr="00BE1811">
              <w:rPr>
                <w:b/>
              </w:rPr>
              <w:t>a</w:t>
            </w:r>
            <w:r w:rsidRPr="00BE1811">
              <w:rPr>
                <w:b/>
              </w:rPr>
              <w:t xml:space="preserve"> </w:t>
            </w:r>
            <w:r w:rsidR="00B00BCA" w:rsidRPr="00BE1811">
              <w:rPr>
                <w:b/>
                <w:noProof/>
              </w:rPr>
              <w:t>MySMIS</w:t>
            </w:r>
            <w:r w:rsidR="00275A59" w:rsidRPr="00BE1811">
              <w:rPr>
                <w:b/>
                <w:noProof/>
              </w:rPr>
              <w:t xml:space="preserve"> unde se va încărca documentul</w:t>
            </w:r>
          </w:p>
        </w:tc>
      </w:tr>
      <w:tr w:rsidR="00D76FD2" w:rsidRPr="00BE1811" w14:paraId="54236E8A" w14:textId="77777777" w:rsidTr="00132342">
        <w:tc>
          <w:tcPr>
            <w:tcW w:w="5755" w:type="dxa"/>
          </w:tcPr>
          <w:p w14:paraId="3753768D" w14:textId="799E9EAF"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Act juridic de constituire a </w:t>
            </w:r>
            <w:r w:rsidR="00746DBA" w:rsidRPr="00BE1811">
              <w:t xml:space="preserve">organizației </w:t>
            </w:r>
            <w:r w:rsidRPr="00BE1811">
              <w:t>clusterului</w:t>
            </w:r>
            <w:r w:rsidR="004921B6" w:rsidRPr="00BE1811">
              <w:rPr>
                <w:iCs/>
                <w:noProof/>
              </w:rPr>
              <w:t>,</w:t>
            </w:r>
            <w:r w:rsidRPr="00BE1811">
              <w:t xml:space="preserve"> statutul </w:t>
            </w:r>
            <w:r w:rsidR="004921B6" w:rsidRPr="00BE1811">
              <w:rPr>
                <w:iCs/>
                <w:noProof/>
              </w:rPr>
              <w:t>acest</w:t>
            </w:r>
            <w:r w:rsidR="001D5BBF">
              <w:rPr>
                <w:iCs/>
                <w:noProof/>
              </w:rPr>
              <w:t>eia</w:t>
            </w:r>
            <w:r w:rsidR="00056847" w:rsidRPr="00056847">
              <w:rPr>
                <w:iCs/>
                <w:noProof/>
              </w:rPr>
              <w:t xml:space="preserve">+anexa cu entitățile care fac parte din organizația clusterului la data depunerii cererii de finanțare </w:t>
            </w:r>
            <w:r w:rsidR="004921B6" w:rsidRPr="00BE1811">
              <w:rPr>
                <w:iCs/>
                <w:noProof/>
              </w:rPr>
              <w:t xml:space="preserve">și încheierea judecătorească de admitere a </w:t>
            </w:r>
            <w:r w:rsidR="003A18BD" w:rsidRPr="00BE1811">
              <w:rPr>
                <w:iCs/>
                <w:noProof/>
              </w:rPr>
              <w:t xml:space="preserve">cererii de </w:t>
            </w:r>
            <w:r w:rsidR="004921B6" w:rsidRPr="00BE1811">
              <w:rPr>
                <w:iCs/>
                <w:noProof/>
              </w:rPr>
              <w:t>înfiin</w:t>
            </w:r>
            <w:r w:rsidR="003A18BD" w:rsidRPr="00BE1811">
              <w:rPr>
                <w:iCs/>
                <w:noProof/>
              </w:rPr>
              <w:t>țare a</w:t>
            </w:r>
            <w:r w:rsidR="004921B6" w:rsidRPr="00BE1811">
              <w:rPr>
                <w:iCs/>
                <w:noProof/>
              </w:rPr>
              <w:t xml:space="preserve"> </w:t>
            </w:r>
            <w:r w:rsidR="003A18BD" w:rsidRPr="00BE1811">
              <w:rPr>
                <w:iCs/>
                <w:noProof/>
              </w:rPr>
              <w:t xml:space="preserve">acesteia </w:t>
            </w:r>
          </w:p>
        </w:tc>
        <w:tc>
          <w:tcPr>
            <w:tcW w:w="1170" w:type="dxa"/>
          </w:tcPr>
          <w:p w14:paraId="17F7CF66"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18DC3D2C"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r w:rsidR="00D76FD2" w:rsidRPr="00BE1811" w14:paraId="45E3B35C" w14:textId="77777777" w:rsidTr="003A18BD">
        <w:tc>
          <w:tcPr>
            <w:tcW w:w="5755" w:type="dxa"/>
          </w:tcPr>
          <w:p w14:paraId="557BA90B"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Document strategic </w:t>
            </w:r>
            <w:r w:rsidRPr="00BE1811">
              <w:rPr>
                <w:noProof/>
                <w:color w:val="000000" w:themeColor="text1"/>
              </w:rPr>
              <w:t xml:space="preserve">al </w:t>
            </w:r>
            <w:r w:rsidR="00BC68D3" w:rsidRPr="00BE1811">
              <w:rPr>
                <w:noProof/>
                <w:color w:val="000000" w:themeColor="text1"/>
              </w:rPr>
              <w:t xml:space="preserve">organizaței </w:t>
            </w:r>
            <w:r w:rsidRPr="00BE1811">
              <w:t xml:space="preserve">clusterului (informații pe care trebuie sa le conțină: misiune, viziune, obiective, membri și relațiile existente între </w:t>
            </w:r>
            <w:r w:rsidR="00BC68D3" w:rsidRPr="00BE1811">
              <w:rPr>
                <w:noProof/>
                <w:color w:val="000000" w:themeColor="text1"/>
              </w:rPr>
              <w:t>aceștia</w:t>
            </w:r>
            <w:r w:rsidRPr="00BE1811">
              <w:rPr>
                <w:noProof/>
                <w:color w:val="000000" w:themeColor="text1"/>
              </w:rPr>
              <w:t>,</w:t>
            </w:r>
            <w:r w:rsidRPr="00BE1811">
              <w:t xml:space="preserve"> acoperire geografică, parteneriate locale, colaborări internaționale, acoperire sectorială, descrierea piețelor pe care </w:t>
            </w:r>
            <w:proofErr w:type="spellStart"/>
            <w:r w:rsidRPr="00BE1811">
              <w:t>acționeză</w:t>
            </w:r>
            <w:proofErr w:type="spellEnd"/>
            <w:r w:rsidRPr="00BE1811">
              <w:t xml:space="preserve"> clusterul, plan de acțiune/dezvoltare)</w:t>
            </w:r>
          </w:p>
        </w:tc>
        <w:tc>
          <w:tcPr>
            <w:tcW w:w="1170" w:type="dxa"/>
          </w:tcPr>
          <w:p w14:paraId="0410F39A"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195DFDF1"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r w:rsidR="00D76FD2" w:rsidRPr="00BE1811" w14:paraId="6D8D1FA5" w14:textId="77777777" w:rsidTr="00132342">
        <w:tc>
          <w:tcPr>
            <w:tcW w:w="5755" w:type="dxa"/>
          </w:tcPr>
          <w:p w14:paraId="4B649BB9" w14:textId="77777777" w:rsidR="00F34D83" w:rsidRPr="00BE1811" w:rsidRDefault="00F34D83" w:rsidP="00414176">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Hotărârea </w:t>
            </w:r>
            <w:r w:rsidRPr="00BE1811">
              <w:rPr>
                <w:noProof/>
                <w:color w:val="000000" w:themeColor="text1"/>
              </w:rPr>
              <w:t>A</w:t>
            </w:r>
            <w:r w:rsidR="00414176" w:rsidRPr="00BE1811">
              <w:rPr>
                <w:noProof/>
                <w:color w:val="000000" w:themeColor="text1"/>
              </w:rPr>
              <w:t xml:space="preserve">dunarii </w:t>
            </w:r>
            <w:r w:rsidRPr="00BE1811">
              <w:rPr>
                <w:noProof/>
                <w:color w:val="000000" w:themeColor="text1"/>
              </w:rPr>
              <w:t>G</w:t>
            </w:r>
            <w:r w:rsidR="00414176" w:rsidRPr="00BE1811">
              <w:rPr>
                <w:noProof/>
                <w:color w:val="000000" w:themeColor="text1"/>
              </w:rPr>
              <w:t xml:space="preserve">enerale </w:t>
            </w:r>
            <w:r w:rsidRPr="00BE1811">
              <w:rPr>
                <w:noProof/>
                <w:color w:val="000000" w:themeColor="text1"/>
              </w:rPr>
              <w:t xml:space="preserve">a solicitantului (organizația clusterului) </w:t>
            </w:r>
            <w:r w:rsidRPr="00BE1811">
              <w:t>de aprobare a proiectului pentru participarea la competiție</w:t>
            </w:r>
            <w:r w:rsidRPr="00BE1811">
              <w:rPr>
                <w:b/>
              </w:rPr>
              <w:t xml:space="preserve">, </w:t>
            </w:r>
            <w:r w:rsidRPr="00BE1811">
              <w:rPr>
                <w:bCs/>
                <w:noProof/>
                <w:color w:val="000000" w:themeColor="text1"/>
              </w:rPr>
              <w:t>precum</w:t>
            </w:r>
            <w:r w:rsidRPr="00BE1811">
              <w:rPr>
                <w:b/>
                <w:bCs/>
                <w:noProof/>
                <w:color w:val="000000" w:themeColor="text1"/>
              </w:rPr>
              <w:t xml:space="preserve"> </w:t>
            </w:r>
            <w:r w:rsidRPr="00BE1811">
              <w:rPr>
                <w:bCs/>
                <w:noProof/>
                <w:color w:val="000000" w:themeColor="text1"/>
              </w:rPr>
              <w:t>și a</w:t>
            </w:r>
            <w:r w:rsidRPr="00BE1811">
              <w:rPr>
                <w:b/>
                <w:bCs/>
                <w:noProof/>
                <w:color w:val="000000" w:themeColor="text1"/>
              </w:rPr>
              <w:t xml:space="preserve"> </w:t>
            </w:r>
            <w:r w:rsidRPr="00BE1811">
              <w:rPr>
                <w:bCs/>
                <w:noProof/>
                <w:color w:val="000000" w:themeColor="text1"/>
              </w:rPr>
              <w:t xml:space="preserve">contribuției financiare </w:t>
            </w:r>
            <w:r w:rsidRPr="00BE1811">
              <w:t>a solicitantului pentru proiect</w:t>
            </w:r>
          </w:p>
        </w:tc>
        <w:tc>
          <w:tcPr>
            <w:tcW w:w="1170" w:type="dxa"/>
          </w:tcPr>
          <w:p w14:paraId="6DB6F719"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1F3273B1"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r w:rsidR="00D76FD2" w:rsidRPr="00BE1811" w14:paraId="778971F8" w14:textId="77777777" w:rsidTr="00132342">
        <w:trPr>
          <w:trHeight w:val="914"/>
        </w:trPr>
        <w:tc>
          <w:tcPr>
            <w:tcW w:w="5755" w:type="dxa"/>
          </w:tcPr>
          <w:p w14:paraId="5A03EEAE" w14:textId="77777777" w:rsidR="00F34D83" w:rsidRPr="00BE1811" w:rsidRDefault="00F34D83" w:rsidP="00132342">
            <w:pPr>
              <w:spacing w:before="100" w:beforeAutospacing="1" w:after="100" w:afterAutospacing="1" w:line="240" w:lineRule="auto"/>
            </w:pPr>
            <w:r w:rsidRPr="00BE1811">
              <w:rPr>
                <w:noProof/>
              </w:rPr>
              <w:t>Declarație pe proprie răspundere</w:t>
            </w:r>
            <w:r w:rsidR="00CC6E12" w:rsidRPr="00BE1811">
              <w:t xml:space="preserve"> privind evitarea dublei </w:t>
            </w:r>
            <w:r w:rsidRPr="00BE1811">
              <w:rPr>
                <w:noProof/>
              </w:rPr>
              <w:t>finanțări</w:t>
            </w:r>
            <w:r w:rsidR="00CC6E12" w:rsidRPr="00BE1811">
              <w:t xml:space="preserve"> din fonduri publice</w:t>
            </w:r>
          </w:p>
        </w:tc>
        <w:tc>
          <w:tcPr>
            <w:tcW w:w="1170" w:type="dxa"/>
          </w:tcPr>
          <w:p w14:paraId="63E87F39"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2.2</w:t>
            </w:r>
          </w:p>
        </w:tc>
        <w:tc>
          <w:tcPr>
            <w:tcW w:w="2880" w:type="dxa"/>
          </w:tcPr>
          <w:p w14:paraId="69658AC4"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r w:rsidR="00D76FD2" w:rsidRPr="00BE1811" w14:paraId="563D5E76" w14:textId="77777777" w:rsidTr="00D24931">
        <w:trPr>
          <w:trHeight w:val="914"/>
        </w:trPr>
        <w:tc>
          <w:tcPr>
            <w:tcW w:w="5755" w:type="dxa"/>
          </w:tcPr>
          <w:p w14:paraId="6EE61F17" w14:textId="553AA88B" w:rsidR="00E774E2" w:rsidRPr="00BE1811" w:rsidRDefault="00087E10" w:rsidP="00E774E2">
            <w:pPr>
              <w:spacing w:before="100" w:beforeAutospacing="1" w:after="100" w:afterAutospacing="1" w:line="240" w:lineRule="auto"/>
            </w:pPr>
            <w:r w:rsidRPr="00BE1811">
              <w:rPr>
                <w:noProof/>
              </w:rPr>
              <w:t>Declara</w:t>
            </w:r>
            <w:r w:rsidR="00FC11BA">
              <w:rPr>
                <w:noProof/>
              </w:rPr>
              <w:t>ț</w:t>
            </w:r>
            <w:r w:rsidRPr="00BE1811">
              <w:rPr>
                <w:noProof/>
              </w:rPr>
              <w:t>ie</w:t>
            </w:r>
            <w:r w:rsidR="00811AE3" w:rsidRPr="00BE1811">
              <w:t xml:space="preserve"> pe </w:t>
            </w:r>
            <w:r w:rsidRPr="00BE1811">
              <w:rPr>
                <w:noProof/>
              </w:rPr>
              <w:t>prop</w:t>
            </w:r>
            <w:r w:rsidR="00FC11BA">
              <w:rPr>
                <w:noProof/>
              </w:rPr>
              <w:t>r</w:t>
            </w:r>
            <w:r w:rsidRPr="00BE1811">
              <w:rPr>
                <w:noProof/>
              </w:rPr>
              <w:t>ia raspundere</w:t>
            </w:r>
            <w:r w:rsidR="00811AE3" w:rsidRPr="00BE1811">
              <w:t xml:space="preserve"> privind eligibilitatea solicitantului</w:t>
            </w:r>
            <w:r w:rsidRPr="00BE1811">
              <w:rPr>
                <w:noProof/>
              </w:rPr>
              <w:t xml:space="preserve"> </w:t>
            </w:r>
          </w:p>
        </w:tc>
        <w:tc>
          <w:tcPr>
            <w:tcW w:w="1170" w:type="dxa"/>
          </w:tcPr>
          <w:p w14:paraId="0D43BA0F" w14:textId="77777777" w:rsidR="00E774E2" w:rsidRPr="00BE1811" w:rsidRDefault="00E774E2" w:rsidP="00E774E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7</w:t>
            </w:r>
          </w:p>
        </w:tc>
        <w:tc>
          <w:tcPr>
            <w:tcW w:w="2880" w:type="dxa"/>
          </w:tcPr>
          <w:p w14:paraId="7A4578EF" w14:textId="77777777" w:rsidR="00E774E2" w:rsidRPr="00BE1811" w:rsidRDefault="00E774E2" w:rsidP="00E774E2">
            <w:pPr>
              <w:widowControl w:val="0"/>
              <w:tabs>
                <w:tab w:val="left" w:pos="795"/>
                <w:tab w:val="left" w:pos="6525"/>
              </w:tabs>
              <w:autoSpaceDE w:val="0"/>
              <w:autoSpaceDN w:val="0"/>
              <w:adjustRightInd w:val="0"/>
              <w:spacing w:before="100" w:beforeAutospacing="1" w:after="100" w:afterAutospacing="1" w:line="240" w:lineRule="auto"/>
            </w:pPr>
          </w:p>
        </w:tc>
      </w:tr>
      <w:tr w:rsidR="00DB13E8" w:rsidRPr="00BE1811" w14:paraId="6A1ADFCA" w14:textId="77777777" w:rsidTr="00D24931">
        <w:trPr>
          <w:trHeight w:val="914"/>
        </w:trPr>
        <w:tc>
          <w:tcPr>
            <w:tcW w:w="5755" w:type="dxa"/>
          </w:tcPr>
          <w:p w14:paraId="0B5DB59A" w14:textId="540B7A36" w:rsidR="00DB13E8" w:rsidRPr="00BE1811" w:rsidRDefault="00DB13E8" w:rsidP="00DB13E8">
            <w:pPr>
              <w:spacing w:before="100" w:beforeAutospacing="1" w:after="100" w:afterAutospacing="1" w:line="240" w:lineRule="auto"/>
              <w:rPr>
                <w:noProof/>
              </w:rPr>
            </w:pPr>
            <w:r w:rsidRPr="00BE1811">
              <w:rPr>
                <w:noProof/>
              </w:rPr>
              <w:t>Certificat  de înscriere  în Registrul asocia</w:t>
            </w:r>
            <w:r w:rsidR="00756EDD">
              <w:rPr>
                <w:noProof/>
              </w:rPr>
              <w:t>ț</w:t>
            </w:r>
            <w:r w:rsidRPr="00BE1811">
              <w:rPr>
                <w:noProof/>
              </w:rPr>
              <w:t xml:space="preserve">iilor </w:t>
            </w:r>
            <w:r w:rsidR="00756EDD">
              <w:rPr>
                <w:noProof/>
              </w:rPr>
              <w:t>ș</w:t>
            </w:r>
            <w:r w:rsidRPr="00BE1811">
              <w:rPr>
                <w:noProof/>
              </w:rPr>
              <w:t>i funda</w:t>
            </w:r>
            <w:r w:rsidR="00756EDD">
              <w:rPr>
                <w:noProof/>
              </w:rPr>
              <w:t>ț</w:t>
            </w:r>
            <w:r w:rsidRPr="00BE1811">
              <w:rPr>
                <w:noProof/>
              </w:rPr>
              <w:t>iilor</w:t>
            </w:r>
          </w:p>
        </w:tc>
        <w:tc>
          <w:tcPr>
            <w:tcW w:w="1170" w:type="dxa"/>
          </w:tcPr>
          <w:p w14:paraId="250C9B88" w14:textId="77777777" w:rsidR="00DB13E8" w:rsidRPr="00BE1811" w:rsidRDefault="00DB13E8" w:rsidP="00DB13E8">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6FB767ED" w14:textId="77777777" w:rsidR="00DB13E8" w:rsidRPr="00BE1811" w:rsidRDefault="00DB13E8" w:rsidP="00DB13E8">
            <w:pPr>
              <w:widowControl w:val="0"/>
              <w:tabs>
                <w:tab w:val="left" w:pos="795"/>
                <w:tab w:val="left" w:pos="6525"/>
              </w:tabs>
              <w:autoSpaceDE w:val="0"/>
              <w:autoSpaceDN w:val="0"/>
              <w:adjustRightInd w:val="0"/>
              <w:spacing w:before="100" w:beforeAutospacing="1" w:after="100" w:afterAutospacing="1" w:line="240" w:lineRule="auto"/>
            </w:pPr>
            <w:r w:rsidRPr="00BE1811">
              <w:rPr>
                <w:noProof/>
              </w:rPr>
              <w:t>Solicitant</w:t>
            </w:r>
          </w:p>
        </w:tc>
      </w:tr>
      <w:tr w:rsidR="00D76FD2" w:rsidRPr="00BE1811" w14:paraId="08ADF1A9" w14:textId="77777777" w:rsidTr="00D24931">
        <w:trPr>
          <w:trHeight w:val="914"/>
        </w:trPr>
        <w:tc>
          <w:tcPr>
            <w:tcW w:w="5755" w:type="dxa"/>
          </w:tcPr>
          <w:p w14:paraId="2408296B" w14:textId="77777777" w:rsidR="00F34D83" w:rsidRPr="00BE1811" w:rsidRDefault="00F34D83" w:rsidP="00132342">
            <w:pPr>
              <w:spacing w:before="100" w:beforeAutospacing="1" w:after="100" w:afterAutospacing="1" w:line="240" w:lineRule="auto"/>
            </w:pPr>
            <w:r w:rsidRPr="00BE1811">
              <w:t>Declarație de angajament</w:t>
            </w:r>
          </w:p>
          <w:p w14:paraId="6829A9F6" w14:textId="77777777" w:rsidR="00F34D83" w:rsidRPr="00BE1811" w:rsidRDefault="00F34D83" w:rsidP="00132342">
            <w:pPr>
              <w:jc w:val="center"/>
            </w:pPr>
          </w:p>
        </w:tc>
        <w:tc>
          <w:tcPr>
            <w:tcW w:w="1170" w:type="dxa"/>
          </w:tcPr>
          <w:p w14:paraId="216A3622"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8</w:t>
            </w:r>
          </w:p>
        </w:tc>
        <w:tc>
          <w:tcPr>
            <w:tcW w:w="2880" w:type="dxa"/>
          </w:tcPr>
          <w:p w14:paraId="02AB822F"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r w:rsidR="00D76FD2" w:rsidRPr="00BE1811" w14:paraId="14581A0C" w14:textId="77777777" w:rsidTr="00132342">
        <w:trPr>
          <w:trHeight w:val="794"/>
        </w:trPr>
        <w:tc>
          <w:tcPr>
            <w:tcW w:w="5755" w:type="dxa"/>
          </w:tcPr>
          <w:p w14:paraId="141C96CC" w14:textId="77777777" w:rsidR="00F34D83" w:rsidRPr="00BE1811" w:rsidRDefault="006B5038" w:rsidP="00132342">
            <w:pPr>
              <w:spacing w:before="100" w:beforeAutospacing="1" w:after="100" w:afterAutospacing="1" w:line="240" w:lineRule="auto"/>
            </w:pPr>
            <w:r w:rsidRPr="00BE1811">
              <w:t>Declarație pe proprie răspundere de certificare a aplicației</w:t>
            </w:r>
          </w:p>
        </w:tc>
        <w:tc>
          <w:tcPr>
            <w:tcW w:w="1170" w:type="dxa"/>
          </w:tcPr>
          <w:p w14:paraId="27D1D5A3"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2.3</w:t>
            </w:r>
          </w:p>
        </w:tc>
        <w:tc>
          <w:tcPr>
            <w:tcW w:w="2880" w:type="dxa"/>
          </w:tcPr>
          <w:p w14:paraId="37FD8806"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r w:rsidR="00D76FD2" w:rsidRPr="00BE1811" w14:paraId="1D003F91" w14:textId="77777777" w:rsidTr="00132342">
        <w:trPr>
          <w:trHeight w:val="635"/>
        </w:trPr>
        <w:tc>
          <w:tcPr>
            <w:tcW w:w="5755" w:type="dxa"/>
          </w:tcPr>
          <w:p w14:paraId="12EC01A6" w14:textId="77777777" w:rsidR="005A1AB4"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rPr>
                <w:noProof/>
              </w:rPr>
              <w:t>Declarație</w:t>
            </w:r>
            <w:r w:rsidR="006B5038" w:rsidRPr="00BE1811">
              <w:t xml:space="preserve"> privind </w:t>
            </w:r>
            <w:proofErr w:type="spellStart"/>
            <w:r w:rsidR="006B5038" w:rsidRPr="00BE1811">
              <w:t>nedeductibilitatea</w:t>
            </w:r>
            <w:proofErr w:type="spellEnd"/>
            <w:r w:rsidR="006B5038" w:rsidRPr="00BE1811">
              <w:t xml:space="preserve"> TVA </w:t>
            </w:r>
            <w:r w:rsidR="006B5038" w:rsidRPr="00BE1811">
              <w:rPr>
                <w:noProof/>
                <w:color w:val="000000" w:themeColor="text1"/>
              </w:rPr>
              <w:t>aferentă</w:t>
            </w:r>
            <w:r w:rsidR="006B5038" w:rsidRPr="00BE1811">
              <w:t xml:space="preserve"> cheltuielilor eligibile </w:t>
            </w:r>
            <w:r w:rsidRPr="00BE1811">
              <w:rPr>
                <w:noProof/>
              </w:rPr>
              <w:t>incluse în</w:t>
            </w:r>
            <w:r w:rsidR="006B5038" w:rsidRPr="00BE1811">
              <w:t xml:space="preserve"> bugetul proiectului propus spre finanțare din FEDR 2014-2020</w:t>
            </w:r>
          </w:p>
        </w:tc>
        <w:tc>
          <w:tcPr>
            <w:tcW w:w="1170" w:type="dxa"/>
          </w:tcPr>
          <w:p w14:paraId="0307F521"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2.4</w:t>
            </w:r>
          </w:p>
        </w:tc>
        <w:tc>
          <w:tcPr>
            <w:tcW w:w="2880" w:type="dxa"/>
          </w:tcPr>
          <w:p w14:paraId="6353B2D3"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Buget – Activități și cheltuieli</w:t>
            </w:r>
          </w:p>
        </w:tc>
      </w:tr>
      <w:tr w:rsidR="00D76FD2" w:rsidRPr="00BE1811" w14:paraId="3A5BC2FC" w14:textId="77777777" w:rsidTr="00132342">
        <w:trPr>
          <w:trHeight w:val="692"/>
        </w:trPr>
        <w:tc>
          <w:tcPr>
            <w:tcW w:w="5755" w:type="dxa"/>
          </w:tcPr>
          <w:p w14:paraId="2D937245" w14:textId="77777777" w:rsidR="00F34D83" w:rsidRPr="00BE1811" w:rsidRDefault="00F34D83" w:rsidP="00D733FF">
            <w:pPr>
              <w:spacing w:before="100" w:beforeAutospacing="1" w:after="100" w:afterAutospacing="1" w:line="240" w:lineRule="auto"/>
            </w:pPr>
            <w:r w:rsidRPr="00BE1811">
              <w:rPr>
                <w:iCs/>
                <w:noProof/>
              </w:rPr>
              <w:t>Declarație</w:t>
            </w:r>
            <w:r w:rsidR="006B5038" w:rsidRPr="00BE1811">
              <w:t xml:space="preserve"> că imobilul nu face obiectul unui litigiu</w:t>
            </w:r>
          </w:p>
        </w:tc>
        <w:tc>
          <w:tcPr>
            <w:tcW w:w="1170" w:type="dxa"/>
          </w:tcPr>
          <w:p w14:paraId="0C939DAE"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2.5</w:t>
            </w:r>
          </w:p>
        </w:tc>
        <w:tc>
          <w:tcPr>
            <w:tcW w:w="2880" w:type="dxa"/>
          </w:tcPr>
          <w:p w14:paraId="1614E32C"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proofErr w:type="spellStart"/>
            <w:r w:rsidRPr="00BE1811">
              <w:t>Solictant</w:t>
            </w:r>
            <w:proofErr w:type="spellEnd"/>
          </w:p>
        </w:tc>
      </w:tr>
      <w:tr w:rsidR="00D76FD2" w:rsidRPr="00BE1811" w14:paraId="78A16E9D" w14:textId="77777777" w:rsidTr="00132342">
        <w:tc>
          <w:tcPr>
            <w:tcW w:w="5755" w:type="dxa"/>
          </w:tcPr>
          <w:p w14:paraId="6D5419A2" w14:textId="77777777" w:rsidR="00F34D83" w:rsidRPr="00BE1811" w:rsidRDefault="007B1F7D" w:rsidP="00132342">
            <w:pPr>
              <w:spacing w:before="100" w:beforeAutospacing="1" w:after="100" w:afterAutospacing="1" w:line="240" w:lineRule="auto"/>
            </w:pPr>
            <w:r w:rsidRPr="00BE1811">
              <w:t xml:space="preserve">Declarație </w:t>
            </w:r>
            <w:r w:rsidR="00F34D83" w:rsidRPr="00BE1811">
              <w:rPr>
                <w:iCs/>
                <w:noProof/>
              </w:rPr>
              <w:t xml:space="preserve">pe proprie răspundere </w:t>
            </w:r>
            <w:r w:rsidRPr="00BE1811">
              <w:t>privind</w:t>
            </w:r>
            <w:r w:rsidR="00F81D71" w:rsidRPr="00BE1811">
              <w:t xml:space="preserve"> asimilarea și </w:t>
            </w:r>
            <w:r w:rsidRPr="00BE1811">
              <w:t xml:space="preserve"> încadrarea </w:t>
            </w:r>
            <w:r w:rsidR="00C12877" w:rsidRPr="00BE1811">
              <w:rPr>
                <w:iCs/>
                <w:noProof/>
                <w:color w:val="000000" w:themeColor="text1"/>
              </w:rPr>
              <w:t>solicitantului</w:t>
            </w:r>
            <w:r w:rsidR="00C12877" w:rsidRPr="00BE1811">
              <w:t xml:space="preserve"> </w:t>
            </w:r>
            <w:r w:rsidRPr="00BE1811">
              <w:t xml:space="preserve">în categoria întreprinderilor mici </w:t>
            </w:r>
            <w:r w:rsidRPr="00BE1811">
              <w:rPr>
                <w:iCs/>
                <w:noProof/>
                <w:color w:val="000000" w:themeColor="text1"/>
              </w:rPr>
              <w:t>şi</w:t>
            </w:r>
            <w:r w:rsidRPr="00BE1811">
              <w:t xml:space="preserve"> mijlocii </w:t>
            </w:r>
          </w:p>
        </w:tc>
        <w:tc>
          <w:tcPr>
            <w:tcW w:w="1170" w:type="dxa"/>
          </w:tcPr>
          <w:p w14:paraId="4E683EC2"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2.6</w:t>
            </w:r>
          </w:p>
        </w:tc>
        <w:tc>
          <w:tcPr>
            <w:tcW w:w="2880" w:type="dxa"/>
          </w:tcPr>
          <w:p w14:paraId="103C6954"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r w:rsidR="00D76FD2" w:rsidRPr="00BE1811" w14:paraId="0BAA531D" w14:textId="77777777" w:rsidTr="00132342">
        <w:tc>
          <w:tcPr>
            <w:tcW w:w="5755" w:type="dxa"/>
          </w:tcPr>
          <w:p w14:paraId="641D7897" w14:textId="77777777" w:rsidR="00F34D83" w:rsidRPr="00BE1811" w:rsidRDefault="00F34D83" w:rsidP="00132342">
            <w:pPr>
              <w:spacing w:before="100" w:beforeAutospacing="1" w:after="100" w:afterAutospacing="1" w:line="240" w:lineRule="auto"/>
            </w:pPr>
            <w:r w:rsidRPr="00BE1811">
              <w:rPr>
                <w:iCs/>
                <w:noProof/>
              </w:rPr>
              <w:t xml:space="preserve">Declarație </w:t>
            </w:r>
            <w:r w:rsidRPr="00BE1811">
              <w:rPr>
                <w:noProof/>
              </w:rPr>
              <w:t>pe proprie răspundere</w:t>
            </w:r>
            <w:r w:rsidR="007B1F7D" w:rsidRPr="00BE1811">
              <w:t xml:space="preserve"> în vederea certificării efectului stimulativ</w:t>
            </w:r>
          </w:p>
        </w:tc>
        <w:tc>
          <w:tcPr>
            <w:tcW w:w="1170" w:type="dxa"/>
          </w:tcPr>
          <w:p w14:paraId="59A826ED"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2.7</w:t>
            </w:r>
          </w:p>
        </w:tc>
        <w:tc>
          <w:tcPr>
            <w:tcW w:w="2880" w:type="dxa"/>
          </w:tcPr>
          <w:p w14:paraId="22EA256C"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r w:rsidR="00D76FD2" w:rsidRPr="00BE1811" w14:paraId="18070540" w14:textId="77777777" w:rsidTr="00132342">
        <w:tc>
          <w:tcPr>
            <w:tcW w:w="5755" w:type="dxa"/>
          </w:tcPr>
          <w:p w14:paraId="20433FD3" w14:textId="30CB590F" w:rsidR="0019503B" w:rsidRPr="00BE1811" w:rsidRDefault="00F81D71">
            <w:pPr>
              <w:widowControl w:val="0"/>
              <w:tabs>
                <w:tab w:val="left" w:pos="795"/>
                <w:tab w:val="left" w:pos="6525"/>
              </w:tabs>
              <w:autoSpaceDE w:val="0"/>
              <w:autoSpaceDN w:val="0"/>
              <w:adjustRightInd w:val="0"/>
              <w:spacing w:before="100" w:beforeAutospacing="1" w:after="100" w:afterAutospacing="1" w:line="240" w:lineRule="auto"/>
              <w:jc w:val="both"/>
            </w:pPr>
            <w:r w:rsidRPr="00BE1811">
              <w:rPr>
                <w:noProof/>
                <w:color w:val="000000" w:themeColor="text1"/>
              </w:rPr>
              <w:t>Studiu de Fezabilitate</w:t>
            </w:r>
            <w:r w:rsidR="002B3DA5" w:rsidRPr="00BE1811">
              <w:rPr>
                <w:noProof/>
                <w:color w:val="000000" w:themeColor="text1"/>
              </w:rPr>
              <w:t xml:space="preserve"> </w:t>
            </w:r>
            <w:r w:rsidR="00262D96" w:rsidRPr="00BE1811">
              <w:rPr>
                <w:noProof/>
                <w:color w:val="000000" w:themeColor="text1"/>
              </w:rPr>
              <w:t xml:space="preserve"> </w:t>
            </w:r>
            <w:r w:rsidR="00262D96" w:rsidRPr="00BE1811">
              <w:t>si proiect tehnic</w:t>
            </w:r>
            <w:r w:rsidR="00262D96" w:rsidRPr="00BE1811">
              <w:rPr>
                <w:noProof/>
                <w:color w:val="000000" w:themeColor="text1"/>
              </w:rPr>
              <w:t xml:space="preserve"> </w:t>
            </w:r>
            <w:r w:rsidR="002B3DA5" w:rsidRPr="00BE1811">
              <w:rPr>
                <w:noProof/>
                <w:color w:val="000000" w:themeColor="text1"/>
              </w:rPr>
              <w:t xml:space="preserve">(pentru propunerile de proiecte care contin construcții) </w:t>
            </w:r>
            <w:r w:rsidRPr="00BE1811">
              <w:rPr>
                <w:noProof/>
                <w:color w:val="000000" w:themeColor="text1"/>
              </w:rPr>
              <w:t>/</w:t>
            </w:r>
            <w:r w:rsidR="0019503B" w:rsidRPr="00BE1811">
              <w:t xml:space="preserve">DALI (pentru propunerile de proiecte care </w:t>
            </w:r>
            <w:proofErr w:type="spellStart"/>
            <w:r w:rsidR="0019503B" w:rsidRPr="00BE1811">
              <w:t>contin</w:t>
            </w:r>
            <w:proofErr w:type="spellEnd"/>
            <w:r w:rsidR="0019503B" w:rsidRPr="00BE1811">
              <w:t xml:space="preserve"> </w:t>
            </w:r>
            <w:proofErr w:type="spellStart"/>
            <w:r w:rsidR="0019503B" w:rsidRPr="00BE1811">
              <w:t>interventii</w:t>
            </w:r>
            <w:proofErr w:type="spellEnd"/>
            <w:r w:rsidR="0019503B" w:rsidRPr="00BE1811">
              <w:t xml:space="preserve"> la </w:t>
            </w:r>
            <w:r w:rsidR="0019503B" w:rsidRPr="00BE1811">
              <w:rPr>
                <w:noProof/>
                <w:color w:val="000000" w:themeColor="text1"/>
              </w:rPr>
              <w:t>construc</w:t>
            </w:r>
            <w:r w:rsidR="00500E38" w:rsidRPr="00BE1811">
              <w:rPr>
                <w:noProof/>
                <w:color w:val="000000" w:themeColor="text1"/>
              </w:rPr>
              <w:t>ţ</w:t>
            </w:r>
            <w:r w:rsidR="0019503B" w:rsidRPr="00BE1811">
              <w:rPr>
                <w:noProof/>
                <w:color w:val="000000" w:themeColor="text1"/>
              </w:rPr>
              <w:t xml:space="preserve">ii </w:t>
            </w:r>
            <w:r w:rsidR="0019503B" w:rsidRPr="00BE1811">
              <w:t>existente</w:t>
            </w:r>
            <w:r w:rsidR="00A24CE5" w:rsidRPr="00BE1811">
              <w:rPr>
                <w:noProof/>
              </w:rPr>
              <w:t xml:space="preserve"> – </w:t>
            </w:r>
            <w:r w:rsidR="00FC11BA">
              <w:rPr>
                <w:noProof/>
              </w:rPr>
              <w:t>construire/</w:t>
            </w:r>
            <w:r w:rsidR="00A24CE5" w:rsidRPr="00BE1811">
              <w:rPr>
                <w:noProof/>
              </w:rPr>
              <w:t>modernizare</w:t>
            </w:r>
            <w:r w:rsidR="002B3DA5" w:rsidRPr="00BE1811">
              <w:rPr>
                <w:noProof/>
              </w:rPr>
              <w:t>/extindere/consolidare</w:t>
            </w:r>
            <w:r w:rsidR="00A24CE5" w:rsidRPr="00BE1811">
              <w:rPr>
                <w:noProof/>
              </w:rPr>
              <w:t xml:space="preserve"> cu necesitate de avizare a lucrărilor</w:t>
            </w:r>
            <w:r w:rsidR="00590F2E" w:rsidRPr="00BE1811">
              <w:rPr>
                <w:noProof/>
              </w:rPr>
              <w:t>)/</w:t>
            </w:r>
          </w:p>
        </w:tc>
        <w:tc>
          <w:tcPr>
            <w:tcW w:w="1170" w:type="dxa"/>
          </w:tcPr>
          <w:p w14:paraId="4EF455A5" w14:textId="77777777" w:rsidR="00ED4E20" w:rsidRPr="00BE1811" w:rsidRDefault="00ED4E20"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5</w:t>
            </w:r>
          </w:p>
          <w:p w14:paraId="574A46FB"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5.1</w:t>
            </w:r>
          </w:p>
          <w:p w14:paraId="0E868C89" w14:textId="5D8256D0" w:rsidR="006D5896" w:rsidRPr="00BE1811" w:rsidRDefault="006D5896"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5.2</w:t>
            </w:r>
          </w:p>
        </w:tc>
        <w:tc>
          <w:tcPr>
            <w:tcW w:w="2880" w:type="dxa"/>
          </w:tcPr>
          <w:p w14:paraId="5ACA2555"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Descrierea </w:t>
            </w:r>
            <w:proofErr w:type="spellStart"/>
            <w:r w:rsidRPr="00BE1811">
              <w:t>investitiei</w:t>
            </w:r>
            <w:proofErr w:type="spellEnd"/>
          </w:p>
        </w:tc>
      </w:tr>
      <w:tr w:rsidR="00F81D71" w:rsidRPr="00BE1811" w14:paraId="4A70E0BD" w14:textId="77777777" w:rsidTr="00132342">
        <w:tc>
          <w:tcPr>
            <w:tcW w:w="5755" w:type="dxa"/>
          </w:tcPr>
          <w:p w14:paraId="606113C8" w14:textId="77777777" w:rsidR="00F81D71" w:rsidRPr="00BE1811" w:rsidRDefault="00F81D71">
            <w:pPr>
              <w:widowControl w:val="0"/>
              <w:tabs>
                <w:tab w:val="left" w:pos="795"/>
                <w:tab w:val="left" w:pos="6525"/>
              </w:tabs>
              <w:autoSpaceDE w:val="0"/>
              <w:autoSpaceDN w:val="0"/>
              <w:adjustRightInd w:val="0"/>
              <w:spacing w:before="100" w:beforeAutospacing="1" w:after="100" w:afterAutospacing="1" w:line="240" w:lineRule="auto"/>
              <w:jc w:val="both"/>
            </w:pPr>
            <w:r w:rsidRPr="00BE1811">
              <w:t>Plan de afaceri</w:t>
            </w:r>
            <w:r w:rsidRPr="00BE1811">
              <w:rPr>
                <w:noProof/>
              </w:rPr>
              <w:t xml:space="preserve">. O data cu depunerea unuia dintre cele două documente, aplicantii vor atasa si documentul cu metodologia </w:t>
            </w:r>
            <w:r w:rsidRPr="00BE1811">
              <w:rPr>
                <w:noProof/>
              </w:rPr>
              <w:lastRenderedPageBreak/>
              <w:t>de calcul al indicatorilor financiari, in format .pdf (in MySMIS). La evaluarea administrativa, se va solicita documentul de calcul al indicatorilor in format editabil, de tip excel.</w:t>
            </w:r>
          </w:p>
        </w:tc>
        <w:tc>
          <w:tcPr>
            <w:tcW w:w="1170" w:type="dxa"/>
          </w:tcPr>
          <w:p w14:paraId="0740CDF4" w14:textId="77777777" w:rsidR="00F81D71" w:rsidRPr="00BE1811" w:rsidRDefault="00F81D71"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5C29CB80" w14:textId="77777777" w:rsidR="00F81D71" w:rsidRPr="00BE1811" w:rsidRDefault="00F81D71" w:rsidP="00132342">
            <w:pPr>
              <w:widowControl w:val="0"/>
              <w:tabs>
                <w:tab w:val="left" w:pos="795"/>
                <w:tab w:val="left" w:pos="6525"/>
              </w:tabs>
              <w:autoSpaceDE w:val="0"/>
              <w:autoSpaceDN w:val="0"/>
              <w:adjustRightInd w:val="0"/>
              <w:spacing w:before="100" w:beforeAutospacing="1" w:after="100" w:afterAutospacing="1" w:line="240" w:lineRule="auto"/>
            </w:pPr>
          </w:p>
        </w:tc>
      </w:tr>
      <w:tr w:rsidR="00C30EC0" w:rsidRPr="00BE1811" w14:paraId="0FC9B0B2" w14:textId="77777777" w:rsidTr="00132342">
        <w:tc>
          <w:tcPr>
            <w:tcW w:w="5755" w:type="dxa"/>
          </w:tcPr>
          <w:p w14:paraId="4F00CE2A" w14:textId="478C54B6" w:rsidR="00C30EC0" w:rsidRPr="00BE1811" w:rsidRDefault="00C30EC0">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Diagrama </w:t>
            </w:r>
            <w:proofErr w:type="spellStart"/>
            <w:r w:rsidRPr="00BE1811">
              <w:t>Gantt</w:t>
            </w:r>
            <w:proofErr w:type="spellEnd"/>
            <w:r w:rsidRPr="00BE1811">
              <w:t xml:space="preserve">, descărcată din sistemul informatic </w:t>
            </w:r>
            <w:proofErr w:type="spellStart"/>
            <w:r w:rsidRPr="00BE1811">
              <w:t>MySMIS</w:t>
            </w:r>
            <w:proofErr w:type="spellEnd"/>
            <w:r w:rsidRPr="00BE1811">
              <w:t xml:space="preserve"> și semnată de reprezentantul legal</w:t>
            </w:r>
          </w:p>
        </w:tc>
        <w:tc>
          <w:tcPr>
            <w:tcW w:w="1170" w:type="dxa"/>
          </w:tcPr>
          <w:p w14:paraId="6CF2049C" w14:textId="77777777" w:rsidR="00C30EC0" w:rsidRPr="00BE1811" w:rsidRDefault="00C30EC0"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1BA7CF55" w14:textId="685AD28B" w:rsidR="00C30EC0" w:rsidRPr="00BE1811" w:rsidRDefault="00C30EC0" w:rsidP="00132342">
            <w:pPr>
              <w:widowControl w:val="0"/>
              <w:tabs>
                <w:tab w:val="left" w:pos="795"/>
                <w:tab w:val="left" w:pos="6525"/>
              </w:tabs>
              <w:autoSpaceDE w:val="0"/>
              <w:autoSpaceDN w:val="0"/>
              <w:adjustRightInd w:val="0"/>
              <w:spacing w:before="100" w:beforeAutospacing="1" w:after="100" w:afterAutospacing="1" w:line="240" w:lineRule="auto"/>
            </w:pPr>
            <w:r w:rsidRPr="00BE1811">
              <w:t>Buget – Activități și cheltuieli</w:t>
            </w:r>
          </w:p>
        </w:tc>
      </w:tr>
      <w:tr w:rsidR="00D76FD2" w:rsidRPr="00BE1811" w14:paraId="4BF83FE4" w14:textId="77777777" w:rsidTr="00132342">
        <w:tc>
          <w:tcPr>
            <w:tcW w:w="5755" w:type="dxa"/>
          </w:tcPr>
          <w:p w14:paraId="676A9A6F" w14:textId="77777777" w:rsidR="00F34D83" w:rsidRPr="00BE1811" w:rsidRDefault="00020886" w:rsidP="00020886">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Notă de fundamentare privind valorile cuprinse în bugetele orientative din </w:t>
            </w:r>
            <w:r w:rsidRPr="00BE1811">
              <w:rPr>
                <w:noProof/>
                <w:color w:val="000000" w:themeColor="text1"/>
              </w:rPr>
              <w:t>Cererea de Finanţare</w:t>
            </w:r>
          </w:p>
        </w:tc>
        <w:tc>
          <w:tcPr>
            <w:tcW w:w="1170" w:type="dxa"/>
          </w:tcPr>
          <w:p w14:paraId="7FB3841D"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4</w:t>
            </w:r>
          </w:p>
        </w:tc>
        <w:tc>
          <w:tcPr>
            <w:tcW w:w="2880" w:type="dxa"/>
          </w:tcPr>
          <w:p w14:paraId="24E04D0A"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Buget-</w:t>
            </w:r>
            <w:proofErr w:type="spellStart"/>
            <w:r w:rsidRPr="00BE1811">
              <w:t>Activitati</w:t>
            </w:r>
            <w:proofErr w:type="spellEnd"/>
            <w:r w:rsidRPr="00BE1811">
              <w:t xml:space="preserve"> si cheltuieli</w:t>
            </w:r>
          </w:p>
        </w:tc>
      </w:tr>
      <w:tr w:rsidR="009E41C4" w:rsidRPr="00BE1811" w14:paraId="73F4D8D3" w14:textId="77777777" w:rsidTr="00132342">
        <w:tc>
          <w:tcPr>
            <w:tcW w:w="5755" w:type="dxa"/>
          </w:tcPr>
          <w:p w14:paraId="782AE854" w14:textId="4261169C" w:rsidR="009E41C4"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rPr>
                <w:color w:val="000000"/>
              </w:rPr>
            </w:pPr>
            <w:r w:rsidRPr="00BE1811">
              <w:rPr>
                <w:noProof/>
                <w:color w:val="000000" w:themeColor="text1"/>
              </w:rPr>
              <w:t>Raport de expertiza intocmit de catre un evaluator independent autorizat ANEVAR care confirmă valoarea acestuia nu excedeaza valoarea de piata (unde este cazul)</w:t>
            </w:r>
          </w:p>
        </w:tc>
        <w:tc>
          <w:tcPr>
            <w:tcW w:w="1170" w:type="dxa"/>
          </w:tcPr>
          <w:p w14:paraId="211FC4F2" w14:textId="77777777" w:rsidR="009E41C4" w:rsidRPr="00BE1811" w:rsidRDefault="009E41C4"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5AD33714" w14:textId="77777777" w:rsidR="009E41C4" w:rsidRPr="00BE1811" w:rsidRDefault="009E41C4" w:rsidP="00132342">
            <w:pPr>
              <w:widowControl w:val="0"/>
              <w:tabs>
                <w:tab w:val="left" w:pos="795"/>
                <w:tab w:val="left" w:pos="6525"/>
              </w:tabs>
              <w:autoSpaceDE w:val="0"/>
              <w:autoSpaceDN w:val="0"/>
              <w:adjustRightInd w:val="0"/>
              <w:spacing w:before="100" w:beforeAutospacing="1" w:after="100" w:afterAutospacing="1" w:line="240" w:lineRule="auto"/>
            </w:pPr>
          </w:p>
        </w:tc>
      </w:tr>
      <w:tr w:rsidR="009E41C4" w:rsidRPr="00BE1811" w14:paraId="0C41796D" w14:textId="77777777" w:rsidTr="00132342">
        <w:tc>
          <w:tcPr>
            <w:tcW w:w="5755" w:type="dxa"/>
          </w:tcPr>
          <w:p w14:paraId="7547BFE0" w14:textId="575C3F56" w:rsidR="009E41C4" w:rsidRPr="00BE1811" w:rsidRDefault="009E41C4" w:rsidP="00D24931">
            <w:pPr>
              <w:widowControl w:val="0"/>
              <w:tabs>
                <w:tab w:val="left" w:pos="795"/>
                <w:tab w:val="left" w:pos="6525"/>
              </w:tabs>
              <w:autoSpaceDE w:val="0"/>
              <w:autoSpaceDN w:val="0"/>
              <w:adjustRightInd w:val="0"/>
              <w:spacing w:before="100" w:beforeAutospacing="1" w:after="100" w:afterAutospacing="1" w:line="240" w:lineRule="auto"/>
              <w:jc w:val="both"/>
              <w:rPr>
                <w:color w:val="000000"/>
              </w:rPr>
            </w:pPr>
            <w:r w:rsidRPr="00BE1811">
              <w:rPr>
                <w:noProof/>
              </w:rPr>
              <w:t>Antecontract de vânzare/cumpărare pentru imobilul unde se va efectua investiția (unde este cazul)</w:t>
            </w:r>
          </w:p>
        </w:tc>
        <w:tc>
          <w:tcPr>
            <w:tcW w:w="1170" w:type="dxa"/>
          </w:tcPr>
          <w:p w14:paraId="5C98ED4F" w14:textId="77777777" w:rsidR="009E41C4" w:rsidRPr="00BE1811" w:rsidRDefault="009E41C4"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71D4D021" w14:textId="77777777" w:rsidR="009E41C4" w:rsidRPr="00BE1811" w:rsidRDefault="009E41C4" w:rsidP="00132342">
            <w:pPr>
              <w:widowControl w:val="0"/>
              <w:tabs>
                <w:tab w:val="left" w:pos="795"/>
                <w:tab w:val="left" w:pos="6525"/>
              </w:tabs>
              <w:autoSpaceDE w:val="0"/>
              <w:autoSpaceDN w:val="0"/>
              <w:adjustRightInd w:val="0"/>
              <w:spacing w:before="100" w:beforeAutospacing="1" w:after="100" w:afterAutospacing="1" w:line="240" w:lineRule="auto"/>
            </w:pPr>
          </w:p>
        </w:tc>
      </w:tr>
      <w:tr w:rsidR="009E41C4" w:rsidRPr="00BE1811" w14:paraId="6E66037B" w14:textId="77777777" w:rsidTr="00132342">
        <w:tc>
          <w:tcPr>
            <w:tcW w:w="5755" w:type="dxa"/>
          </w:tcPr>
          <w:p w14:paraId="754CF867" w14:textId="625BB765" w:rsidR="009E41C4" w:rsidRPr="00BE1811" w:rsidRDefault="009E41C4" w:rsidP="00D24931">
            <w:pPr>
              <w:widowControl w:val="0"/>
              <w:tabs>
                <w:tab w:val="left" w:pos="795"/>
                <w:tab w:val="left" w:pos="6525"/>
              </w:tabs>
              <w:autoSpaceDE w:val="0"/>
              <w:autoSpaceDN w:val="0"/>
              <w:adjustRightInd w:val="0"/>
              <w:spacing w:before="100" w:beforeAutospacing="1" w:after="100" w:afterAutospacing="1" w:line="240" w:lineRule="auto"/>
              <w:jc w:val="both"/>
              <w:rPr>
                <w:noProof/>
              </w:rPr>
            </w:pPr>
            <w:r w:rsidRPr="00BE1811">
              <w:rPr>
                <w:noProof/>
              </w:rPr>
              <w:t>Certificat de urbanism și copia cererii de eliberare a Certificatului de urbanism (unde este cazul)</w:t>
            </w:r>
          </w:p>
        </w:tc>
        <w:tc>
          <w:tcPr>
            <w:tcW w:w="1170" w:type="dxa"/>
          </w:tcPr>
          <w:p w14:paraId="24E279FC" w14:textId="77777777" w:rsidR="009E41C4" w:rsidRPr="00BE1811" w:rsidRDefault="009E41C4"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1F6E880C" w14:textId="77777777" w:rsidR="009E41C4" w:rsidRPr="00BE1811" w:rsidRDefault="009E41C4" w:rsidP="00132342">
            <w:pPr>
              <w:widowControl w:val="0"/>
              <w:tabs>
                <w:tab w:val="left" w:pos="795"/>
                <w:tab w:val="left" w:pos="6525"/>
              </w:tabs>
              <w:autoSpaceDE w:val="0"/>
              <w:autoSpaceDN w:val="0"/>
              <w:adjustRightInd w:val="0"/>
              <w:spacing w:before="100" w:beforeAutospacing="1" w:after="100" w:afterAutospacing="1" w:line="240" w:lineRule="auto"/>
            </w:pPr>
          </w:p>
        </w:tc>
      </w:tr>
      <w:tr w:rsidR="00F9000D" w:rsidRPr="00BE1811" w14:paraId="31029B21" w14:textId="77777777" w:rsidTr="00132342">
        <w:tc>
          <w:tcPr>
            <w:tcW w:w="5755" w:type="dxa"/>
          </w:tcPr>
          <w:p w14:paraId="4BAAE78F" w14:textId="20D98530" w:rsidR="00F9000D" w:rsidRPr="00BE1811" w:rsidRDefault="00F9000D" w:rsidP="00D24931">
            <w:pPr>
              <w:widowControl w:val="0"/>
              <w:tabs>
                <w:tab w:val="left" w:pos="795"/>
                <w:tab w:val="left" w:pos="6525"/>
              </w:tabs>
              <w:autoSpaceDE w:val="0"/>
              <w:autoSpaceDN w:val="0"/>
              <w:adjustRightInd w:val="0"/>
              <w:spacing w:before="100" w:beforeAutospacing="1" w:after="100" w:afterAutospacing="1" w:line="240" w:lineRule="auto"/>
              <w:jc w:val="both"/>
              <w:rPr>
                <w:noProof/>
              </w:rPr>
            </w:pPr>
            <w:r w:rsidRPr="00BE1811">
              <w:rPr>
                <w:noProof/>
                <w:color w:val="000000" w:themeColor="text1"/>
              </w:rPr>
              <w:t>Contract de concesiune /contract de comodat/ contract de închiriere) (după caz)  (în cazul închirierii de la o persoană fizică, contractul să fie înregistrat la organele fiscale din subordinea Agenţiei Naţionale de Administrare fiscală).</w:t>
            </w:r>
          </w:p>
        </w:tc>
        <w:tc>
          <w:tcPr>
            <w:tcW w:w="1170" w:type="dxa"/>
          </w:tcPr>
          <w:p w14:paraId="76822D8A" w14:textId="77777777" w:rsidR="00F9000D" w:rsidRPr="00BE1811" w:rsidRDefault="00F9000D"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7B1A0A1B" w14:textId="77777777" w:rsidR="00F9000D" w:rsidRPr="00BE1811" w:rsidRDefault="00F9000D" w:rsidP="00132342">
            <w:pPr>
              <w:widowControl w:val="0"/>
              <w:tabs>
                <w:tab w:val="left" w:pos="795"/>
                <w:tab w:val="left" w:pos="6525"/>
              </w:tabs>
              <w:autoSpaceDE w:val="0"/>
              <w:autoSpaceDN w:val="0"/>
              <w:adjustRightInd w:val="0"/>
              <w:spacing w:before="100" w:beforeAutospacing="1" w:after="100" w:afterAutospacing="1" w:line="240" w:lineRule="auto"/>
            </w:pPr>
          </w:p>
        </w:tc>
      </w:tr>
      <w:tr w:rsidR="009E41C4" w:rsidRPr="00BE1811" w14:paraId="741C2961" w14:textId="77777777" w:rsidTr="00132342">
        <w:tc>
          <w:tcPr>
            <w:tcW w:w="5755" w:type="dxa"/>
          </w:tcPr>
          <w:p w14:paraId="33AA8776" w14:textId="3B27C921" w:rsidR="009E41C4" w:rsidRPr="00BE1811" w:rsidRDefault="004C63A1" w:rsidP="00D24931">
            <w:pPr>
              <w:widowControl w:val="0"/>
              <w:tabs>
                <w:tab w:val="left" w:pos="795"/>
                <w:tab w:val="left" w:pos="6525"/>
              </w:tabs>
              <w:autoSpaceDE w:val="0"/>
              <w:autoSpaceDN w:val="0"/>
              <w:adjustRightInd w:val="0"/>
              <w:spacing w:before="100" w:beforeAutospacing="1" w:after="100" w:afterAutospacing="1" w:line="240" w:lineRule="auto"/>
              <w:jc w:val="both"/>
              <w:rPr>
                <w:noProof/>
              </w:rPr>
            </w:pPr>
            <w:r w:rsidRPr="00BE1811">
              <w:rPr>
                <w:noProof/>
              </w:rPr>
              <w:t>Situațiile financiare oficiale pe ultimii doi ani, inclusiv Contul de Profit și Pierdere</w:t>
            </w:r>
          </w:p>
        </w:tc>
        <w:tc>
          <w:tcPr>
            <w:tcW w:w="1170" w:type="dxa"/>
          </w:tcPr>
          <w:p w14:paraId="301B7EE1" w14:textId="77777777" w:rsidR="009E41C4" w:rsidRPr="00BE1811" w:rsidRDefault="009E41C4"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29DF3C61" w14:textId="77777777" w:rsidR="009E41C4" w:rsidRPr="00BE1811" w:rsidRDefault="009E41C4" w:rsidP="00132342">
            <w:pPr>
              <w:widowControl w:val="0"/>
              <w:tabs>
                <w:tab w:val="left" w:pos="795"/>
                <w:tab w:val="left" w:pos="6525"/>
              </w:tabs>
              <w:autoSpaceDE w:val="0"/>
              <w:autoSpaceDN w:val="0"/>
              <w:adjustRightInd w:val="0"/>
              <w:spacing w:before="100" w:beforeAutospacing="1" w:after="100" w:afterAutospacing="1" w:line="240" w:lineRule="auto"/>
            </w:pPr>
          </w:p>
        </w:tc>
      </w:tr>
      <w:tr w:rsidR="00D76FD2" w:rsidRPr="00BE1811" w14:paraId="070DAEFA" w14:textId="77777777" w:rsidTr="00132342">
        <w:tc>
          <w:tcPr>
            <w:tcW w:w="5755" w:type="dxa"/>
          </w:tcPr>
          <w:p w14:paraId="0DB7DDB5" w14:textId="75A206F5" w:rsidR="00D76755" w:rsidRPr="00BE1811" w:rsidRDefault="00223006" w:rsidP="00D24931">
            <w:pPr>
              <w:widowControl w:val="0"/>
              <w:tabs>
                <w:tab w:val="left" w:pos="795"/>
                <w:tab w:val="left" w:pos="6525"/>
              </w:tabs>
              <w:autoSpaceDE w:val="0"/>
              <w:autoSpaceDN w:val="0"/>
              <w:adjustRightInd w:val="0"/>
              <w:spacing w:before="100" w:beforeAutospacing="1" w:after="100" w:afterAutospacing="1" w:line="240" w:lineRule="auto"/>
              <w:jc w:val="both"/>
            </w:pPr>
            <w:r w:rsidRPr="00BE1811">
              <w:rPr>
                <w:color w:val="000000"/>
              </w:rPr>
              <w:t>Titlu de proprietate</w:t>
            </w:r>
            <w:r w:rsidRPr="00BE1811">
              <w:rPr>
                <w:rFonts w:eastAsia="Times New Roman"/>
                <w:bCs/>
                <w:color w:val="000000" w:themeColor="text1"/>
              </w:rPr>
              <w:t>a</w:t>
            </w:r>
            <w:r w:rsidR="004E7948">
              <w:rPr>
                <w:rFonts w:eastAsia="Times New Roman"/>
                <w:bCs/>
                <w:color w:val="000000" w:themeColor="text1"/>
              </w:rPr>
              <w:t>/contractul de vânzare – cumpărare a</w:t>
            </w:r>
            <w:r w:rsidRPr="00BE1811">
              <w:rPr>
                <w:rFonts w:eastAsia="Times New Roman"/>
                <w:bCs/>
                <w:color w:val="000000" w:themeColor="text1"/>
              </w:rPr>
              <w:t>plicabil numai solicitanților care dețin clădirea la momentul depunerii cererii de finanțare.</w:t>
            </w:r>
          </w:p>
        </w:tc>
        <w:tc>
          <w:tcPr>
            <w:tcW w:w="1170" w:type="dxa"/>
          </w:tcPr>
          <w:p w14:paraId="61C10DFE"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4642ADAD"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r w:rsidR="005F6EE8" w:rsidRPr="00BE1811" w14:paraId="53CB8F03" w14:textId="77777777" w:rsidTr="00132342">
        <w:tc>
          <w:tcPr>
            <w:tcW w:w="5755" w:type="dxa"/>
          </w:tcPr>
          <w:p w14:paraId="7785DCAF" w14:textId="6E29CFE0" w:rsidR="005F6EE8" w:rsidRPr="00BE1811" w:rsidRDefault="005F6EE8" w:rsidP="00D24931">
            <w:pPr>
              <w:widowControl w:val="0"/>
              <w:tabs>
                <w:tab w:val="left" w:pos="795"/>
                <w:tab w:val="left" w:pos="6525"/>
              </w:tabs>
              <w:autoSpaceDE w:val="0"/>
              <w:autoSpaceDN w:val="0"/>
              <w:adjustRightInd w:val="0"/>
              <w:spacing w:before="100" w:beforeAutospacing="1" w:after="100" w:afterAutospacing="1" w:line="240" w:lineRule="auto"/>
              <w:jc w:val="both"/>
              <w:rPr>
                <w:color w:val="000000"/>
              </w:rPr>
            </w:pPr>
            <w:r>
              <w:t>Aviz de conformitate cu SIDD DD</w:t>
            </w:r>
          </w:p>
        </w:tc>
        <w:tc>
          <w:tcPr>
            <w:tcW w:w="1170" w:type="dxa"/>
          </w:tcPr>
          <w:p w14:paraId="657013F1" w14:textId="77777777" w:rsidR="005F6EE8" w:rsidRPr="00BE1811" w:rsidRDefault="005F6EE8"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17B9F3D2" w14:textId="30E59125" w:rsidR="005F6EE8" w:rsidRPr="00BE1811" w:rsidRDefault="00F06EF9" w:rsidP="00132342">
            <w:pPr>
              <w:widowControl w:val="0"/>
              <w:tabs>
                <w:tab w:val="left" w:pos="795"/>
                <w:tab w:val="left" w:pos="6525"/>
              </w:tabs>
              <w:autoSpaceDE w:val="0"/>
              <w:autoSpaceDN w:val="0"/>
              <w:adjustRightInd w:val="0"/>
              <w:spacing w:before="100" w:beforeAutospacing="1" w:after="100" w:afterAutospacing="1" w:line="240" w:lineRule="auto"/>
            </w:pPr>
            <w:r w:rsidRPr="00BE1811">
              <w:t>Solicitant</w:t>
            </w:r>
          </w:p>
        </w:tc>
      </w:tr>
    </w:tbl>
    <w:p w14:paraId="32FE5A3A" w14:textId="77777777" w:rsidR="00F34D83" w:rsidRPr="00BE1811" w:rsidRDefault="00F34D83" w:rsidP="00F34D83">
      <w:pPr>
        <w:spacing w:before="100" w:beforeAutospacing="1" w:after="100" w:afterAutospacing="1" w:line="240" w:lineRule="auto"/>
        <w:contextualSpacing/>
        <w:jc w:val="center"/>
        <w:rPr>
          <w:b/>
        </w:rPr>
      </w:pPr>
    </w:p>
    <w:p w14:paraId="62D83FC1" w14:textId="3D3D9903" w:rsidR="00F34D83" w:rsidRDefault="00F34D83" w:rsidP="00F34D83">
      <w:pPr>
        <w:spacing w:before="100" w:beforeAutospacing="1" w:after="100" w:afterAutospacing="1" w:line="240" w:lineRule="auto"/>
        <w:contextualSpacing/>
        <w:jc w:val="center"/>
        <w:rPr>
          <w:b/>
        </w:rPr>
      </w:pPr>
    </w:p>
    <w:p w14:paraId="7F23D2B7" w14:textId="1C57B363" w:rsidR="00BA2DF5" w:rsidRDefault="00BA2DF5" w:rsidP="00F34D83">
      <w:pPr>
        <w:spacing w:before="100" w:beforeAutospacing="1" w:after="100" w:afterAutospacing="1" w:line="240" w:lineRule="auto"/>
        <w:contextualSpacing/>
        <w:jc w:val="center"/>
        <w:rPr>
          <w:b/>
        </w:rPr>
      </w:pPr>
    </w:p>
    <w:p w14:paraId="6B89AF02" w14:textId="1C0BDBF6" w:rsidR="00BA2DF5" w:rsidRDefault="00BA2DF5" w:rsidP="00F34D83">
      <w:pPr>
        <w:spacing w:before="100" w:beforeAutospacing="1" w:after="100" w:afterAutospacing="1" w:line="240" w:lineRule="auto"/>
        <w:contextualSpacing/>
        <w:jc w:val="center"/>
        <w:rPr>
          <w:b/>
        </w:rPr>
      </w:pPr>
    </w:p>
    <w:p w14:paraId="0E022624" w14:textId="037DE848" w:rsidR="00BA2DF5" w:rsidRDefault="00BA2DF5" w:rsidP="00F34D83">
      <w:pPr>
        <w:spacing w:before="100" w:beforeAutospacing="1" w:after="100" w:afterAutospacing="1" w:line="240" w:lineRule="auto"/>
        <w:contextualSpacing/>
        <w:jc w:val="center"/>
        <w:rPr>
          <w:b/>
        </w:rPr>
      </w:pPr>
    </w:p>
    <w:p w14:paraId="1044C449" w14:textId="392AEBDA" w:rsidR="00BA2DF5" w:rsidRDefault="00BA2DF5" w:rsidP="00F34D83">
      <w:pPr>
        <w:spacing w:before="100" w:beforeAutospacing="1" w:after="100" w:afterAutospacing="1" w:line="240" w:lineRule="auto"/>
        <w:contextualSpacing/>
        <w:jc w:val="center"/>
        <w:rPr>
          <w:b/>
        </w:rPr>
      </w:pPr>
    </w:p>
    <w:p w14:paraId="3EA6E10A" w14:textId="2314041E" w:rsidR="00BA2DF5" w:rsidRDefault="00BA2DF5" w:rsidP="00F34D83">
      <w:pPr>
        <w:spacing w:before="100" w:beforeAutospacing="1" w:after="100" w:afterAutospacing="1" w:line="240" w:lineRule="auto"/>
        <w:contextualSpacing/>
        <w:jc w:val="center"/>
        <w:rPr>
          <w:b/>
        </w:rPr>
      </w:pPr>
    </w:p>
    <w:p w14:paraId="51EEB150" w14:textId="4D152FAA" w:rsidR="00BA2DF5" w:rsidRDefault="00BA2DF5" w:rsidP="00F34D83">
      <w:pPr>
        <w:spacing w:before="100" w:beforeAutospacing="1" w:after="100" w:afterAutospacing="1" w:line="240" w:lineRule="auto"/>
        <w:contextualSpacing/>
        <w:jc w:val="center"/>
        <w:rPr>
          <w:b/>
        </w:rPr>
      </w:pPr>
    </w:p>
    <w:p w14:paraId="40D27249" w14:textId="64773914" w:rsidR="00BA2DF5" w:rsidRDefault="00BA2DF5" w:rsidP="00F34D83">
      <w:pPr>
        <w:spacing w:before="100" w:beforeAutospacing="1" w:after="100" w:afterAutospacing="1" w:line="240" w:lineRule="auto"/>
        <w:contextualSpacing/>
        <w:jc w:val="center"/>
        <w:rPr>
          <w:b/>
        </w:rPr>
      </w:pPr>
    </w:p>
    <w:p w14:paraId="4CD596F2" w14:textId="390CA439" w:rsidR="00BA2DF5" w:rsidRDefault="00BA2DF5" w:rsidP="00F34D83">
      <w:pPr>
        <w:spacing w:before="100" w:beforeAutospacing="1" w:after="100" w:afterAutospacing="1" w:line="240" w:lineRule="auto"/>
        <w:contextualSpacing/>
        <w:jc w:val="center"/>
        <w:rPr>
          <w:b/>
        </w:rPr>
      </w:pPr>
    </w:p>
    <w:p w14:paraId="3504DE2C" w14:textId="16CC120F" w:rsidR="00BA2DF5" w:rsidRDefault="00BA2DF5" w:rsidP="00F34D83">
      <w:pPr>
        <w:spacing w:before="100" w:beforeAutospacing="1" w:after="100" w:afterAutospacing="1" w:line="240" w:lineRule="auto"/>
        <w:contextualSpacing/>
        <w:jc w:val="center"/>
        <w:rPr>
          <w:b/>
        </w:rPr>
      </w:pPr>
    </w:p>
    <w:p w14:paraId="2DDD7549" w14:textId="23E92EF6" w:rsidR="00BA2DF5" w:rsidRDefault="00BA2DF5" w:rsidP="00F34D83">
      <w:pPr>
        <w:spacing w:before="100" w:beforeAutospacing="1" w:after="100" w:afterAutospacing="1" w:line="240" w:lineRule="auto"/>
        <w:contextualSpacing/>
        <w:jc w:val="center"/>
        <w:rPr>
          <w:b/>
        </w:rPr>
      </w:pPr>
    </w:p>
    <w:p w14:paraId="43BB6B1C" w14:textId="0808DF8D" w:rsidR="00BA2DF5" w:rsidRDefault="00BA2DF5" w:rsidP="00F34D83">
      <w:pPr>
        <w:spacing w:before="100" w:beforeAutospacing="1" w:after="100" w:afterAutospacing="1" w:line="240" w:lineRule="auto"/>
        <w:contextualSpacing/>
        <w:jc w:val="center"/>
        <w:rPr>
          <w:b/>
        </w:rPr>
      </w:pPr>
    </w:p>
    <w:p w14:paraId="5774D78C" w14:textId="387DFFF5" w:rsidR="00BA2DF5" w:rsidRDefault="00BA2DF5" w:rsidP="00F34D83">
      <w:pPr>
        <w:spacing w:before="100" w:beforeAutospacing="1" w:after="100" w:afterAutospacing="1" w:line="240" w:lineRule="auto"/>
        <w:contextualSpacing/>
        <w:jc w:val="center"/>
        <w:rPr>
          <w:b/>
        </w:rPr>
      </w:pPr>
    </w:p>
    <w:p w14:paraId="54D13BA2" w14:textId="79E9A9B0" w:rsidR="00BA2DF5" w:rsidRDefault="00BA2DF5" w:rsidP="00F34D83">
      <w:pPr>
        <w:spacing w:before="100" w:beforeAutospacing="1" w:after="100" w:afterAutospacing="1" w:line="240" w:lineRule="auto"/>
        <w:contextualSpacing/>
        <w:jc w:val="center"/>
        <w:rPr>
          <w:b/>
        </w:rPr>
      </w:pPr>
    </w:p>
    <w:p w14:paraId="141FBE19" w14:textId="20CC93FC" w:rsidR="00BA2DF5" w:rsidRDefault="00BA2DF5" w:rsidP="00F34D83">
      <w:pPr>
        <w:spacing w:before="100" w:beforeAutospacing="1" w:after="100" w:afterAutospacing="1" w:line="240" w:lineRule="auto"/>
        <w:contextualSpacing/>
        <w:jc w:val="center"/>
        <w:rPr>
          <w:b/>
        </w:rPr>
      </w:pPr>
    </w:p>
    <w:p w14:paraId="6355E849" w14:textId="71BD2C22" w:rsidR="00BA2DF5" w:rsidRDefault="00BA2DF5" w:rsidP="00F34D83">
      <w:pPr>
        <w:spacing w:before="100" w:beforeAutospacing="1" w:after="100" w:afterAutospacing="1" w:line="240" w:lineRule="auto"/>
        <w:contextualSpacing/>
        <w:jc w:val="center"/>
        <w:rPr>
          <w:b/>
        </w:rPr>
      </w:pPr>
    </w:p>
    <w:p w14:paraId="0152F89C" w14:textId="67182DA5" w:rsidR="00BA2DF5" w:rsidRDefault="00BA2DF5" w:rsidP="00F34D83">
      <w:pPr>
        <w:spacing w:before="100" w:beforeAutospacing="1" w:after="100" w:afterAutospacing="1" w:line="240" w:lineRule="auto"/>
        <w:contextualSpacing/>
        <w:jc w:val="center"/>
        <w:rPr>
          <w:b/>
        </w:rPr>
      </w:pPr>
    </w:p>
    <w:p w14:paraId="259BFCE5" w14:textId="6C4195FC" w:rsidR="00BA2DF5" w:rsidRDefault="00BA2DF5" w:rsidP="00F34D83">
      <w:pPr>
        <w:spacing w:before="100" w:beforeAutospacing="1" w:after="100" w:afterAutospacing="1" w:line="240" w:lineRule="auto"/>
        <w:contextualSpacing/>
        <w:jc w:val="center"/>
        <w:rPr>
          <w:b/>
        </w:rPr>
      </w:pPr>
    </w:p>
    <w:p w14:paraId="2B23D89D" w14:textId="1939C073" w:rsidR="00BA2DF5" w:rsidRDefault="00BA2DF5" w:rsidP="00F34D83">
      <w:pPr>
        <w:spacing w:before="100" w:beforeAutospacing="1" w:after="100" w:afterAutospacing="1" w:line="240" w:lineRule="auto"/>
        <w:contextualSpacing/>
        <w:jc w:val="center"/>
        <w:rPr>
          <w:b/>
        </w:rPr>
      </w:pPr>
    </w:p>
    <w:p w14:paraId="5798C535" w14:textId="1AD25C65" w:rsidR="00BA2DF5" w:rsidRDefault="00BA2DF5" w:rsidP="00F34D83">
      <w:pPr>
        <w:spacing w:before="100" w:beforeAutospacing="1" w:after="100" w:afterAutospacing="1" w:line="240" w:lineRule="auto"/>
        <w:contextualSpacing/>
        <w:jc w:val="center"/>
        <w:rPr>
          <w:b/>
        </w:rPr>
      </w:pPr>
    </w:p>
    <w:p w14:paraId="132F55E0" w14:textId="19FE3B48" w:rsidR="00BA2DF5" w:rsidRDefault="00BA2DF5" w:rsidP="00F34D83">
      <w:pPr>
        <w:spacing w:before="100" w:beforeAutospacing="1" w:after="100" w:afterAutospacing="1" w:line="240" w:lineRule="auto"/>
        <w:contextualSpacing/>
        <w:jc w:val="center"/>
        <w:rPr>
          <w:b/>
        </w:rPr>
      </w:pPr>
    </w:p>
    <w:p w14:paraId="493508E1" w14:textId="12A283C5" w:rsidR="00BA2DF5" w:rsidRDefault="00BA2DF5" w:rsidP="00F34D83">
      <w:pPr>
        <w:spacing w:before="100" w:beforeAutospacing="1" w:after="100" w:afterAutospacing="1" w:line="240" w:lineRule="auto"/>
        <w:contextualSpacing/>
        <w:jc w:val="center"/>
        <w:rPr>
          <w:b/>
        </w:rPr>
      </w:pPr>
    </w:p>
    <w:p w14:paraId="7FA5E2D8" w14:textId="19FC8736" w:rsidR="00BA2DF5" w:rsidRDefault="00BA2DF5" w:rsidP="00F34D83">
      <w:pPr>
        <w:spacing w:before="100" w:beforeAutospacing="1" w:after="100" w:afterAutospacing="1" w:line="240" w:lineRule="auto"/>
        <w:contextualSpacing/>
        <w:jc w:val="center"/>
        <w:rPr>
          <w:b/>
        </w:rPr>
      </w:pPr>
    </w:p>
    <w:p w14:paraId="07DBD725" w14:textId="17D96695" w:rsidR="00BA2DF5" w:rsidRDefault="00BA2DF5" w:rsidP="00F34D83">
      <w:pPr>
        <w:spacing w:before="100" w:beforeAutospacing="1" w:after="100" w:afterAutospacing="1" w:line="240" w:lineRule="auto"/>
        <w:contextualSpacing/>
        <w:jc w:val="center"/>
        <w:rPr>
          <w:b/>
        </w:rPr>
      </w:pPr>
    </w:p>
    <w:p w14:paraId="0A412831" w14:textId="00AF8CE9" w:rsidR="00BA2DF5" w:rsidRDefault="00BA2DF5" w:rsidP="00F34D83">
      <w:pPr>
        <w:spacing w:before="100" w:beforeAutospacing="1" w:after="100" w:afterAutospacing="1" w:line="240" w:lineRule="auto"/>
        <w:contextualSpacing/>
        <w:jc w:val="center"/>
        <w:rPr>
          <w:b/>
        </w:rPr>
      </w:pPr>
    </w:p>
    <w:p w14:paraId="69BD8775" w14:textId="17635A2F" w:rsidR="00BA2DF5" w:rsidRDefault="00BA2DF5" w:rsidP="00F34D83">
      <w:pPr>
        <w:spacing w:before="100" w:beforeAutospacing="1" w:after="100" w:afterAutospacing="1" w:line="240" w:lineRule="auto"/>
        <w:contextualSpacing/>
        <w:jc w:val="center"/>
        <w:rPr>
          <w:b/>
        </w:rPr>
      </w:pPr>
    </w:p>
    <w:p w14:paraId="598779C4" w14:textId="77777777" w:rsidR="00CA0B0D" w:rsidRDefault="00CA0B0D" w:rsidP="00F34D83">
      <w:pPr>
        <w:spacing w:before="100" w:beforeAutospacing="1" w:after="100" w:afterAutospacing="1" w:line="240" w:lineRule="auto"/>
        <w:contextualSpacing/>
        <w:jc w:val="center"/>
        <w:rPr>
          <w:b/>
        </w:rPr>
      </w:pPr>
    </w:p>
    <w:p w14:paraId="23D8FE38" w14:textId="77777777" w:rsidR="00BA2DF5" w:rsidRPr="00BE1811" w:rsidRDefault="00BA2DF5" w:rsidP="00F34D83">
      <w:pPr>
        <w:spacing w:before="100" w:beforeAutospacing="1" w:after="100" w:afterAutospacing="1" w:line="240" w:lineRule="auto"/>
        <w:contextualSpacing/>
        <w:jc w:val="center"/>
        <w:rPr>
          <w:b/>
        </w:rPr>
      </w:pPr>
    </w:p>
    <w:p w14:paraId="1D12C368" w14:textId="77777777" w:rsidR="00F34D83" w:rsidRPr="00BE1811" w:rsidRDefault="00F34D83" w:rsidP="00F34D83">
      <w:pPr>
        <w:spacing w:before="100" w:beforeAutospacing="1" w:after="100" w:afterAutospacing="1" w:line="240" w:lineRule="auto"/>
        <w:contextualSpacing/>
        <w:rPr>
          <w:b/>
        </w:rPr>
      </w:pPr>
    </w:p>
    <w:p w14:paraId="73DF1CA8" w14:textId="77777777" w:rsidR="00F34D83" w:rsidRPr="00BE1811" w:rsidRDefault="00F34D83" w:rsidP="00F34D83">
      <w:pPr>
        <w:pStyle w:val="Heading2"/>
        <w:rPr>
          <w:sz w:val="22"/>
          <w:szCs w:val="22"/>
        </w:rPr>
      </w:pPr>
      <w:bookmarkStart w:id="276" w:name="_Toc20991933"/>
      <w:bookmarkStart w:id="277" w:name="_Toc81552894"/>
      <w:r w:rsidRPr="00BE1811">
        <w:rPr>
          <w:sz w:val="22"/>
          <w:szCs w:val="22"/>
        </w:rPr>
        <w:lastRenderedPageBreak/>
        <w:t>10.2 Lista de anexe necesare la contractarea proiectelor</w:t>
      </w:r>
      <w:bookmarkEnd w:id="276"/>
      <w:bookmarkEnd w:id="277"/>
    </w:p>
    <w:p w14:paraId="515B5BDB" w14:textId="77777777" w:rsidR="00F34D83" w:rsidRPr="00BE1811" w:rsidRDefault="00F34D83" w:rsidP="00F34D83">
      <w:pPr>
        <w:spacing w:before="100" w:beforeAutospacing="1" w:after="100" w:afterAutospacing="1" w:line="240" w:lineRule="auto"/>
        <w:contextualSpacing/>
        <w:jc w:val="center"/>
        <w:rPr>
          <w:b/>
        </w:rPr>
      </w:pPr>
    </w:p>
    <w:p w14:paraId="38DFC018" w14:textId="77777777" w:rsidR="00F34D83" w:rsidRPr="00BE1811" w:rsidRDefault="00F34D83" w:rsidP="00F34D83">
      <w:pPr>
        <w:spacing w:before="100" w:beforeAutospacing="1" w:after="100" w:afterAutospacing="1" w:line="240" w:lineRule="auto"/>
        <w:contextualSpacing/>
        <w:jc w:val="center"/>
        <w:rPr>
          <w:b/>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5"/>
        <w:gridCol w:w="1170"/>
        <w:gridCol w:w="2880"/>
      </w:tblGrid>
      <w:tr w:rsidR="00F34D83" w:rsidRPr="00BE1811" w14:paraId="1A7D55F7" w14:textId="77777777" w:rsidTr="00132342">
        <w:tc>
          <w:tcPr>
            <w:tcW w:w="5755" w:type="dxa"/>
          </w:tcPr>
          <w:p w14:paraId="7AD922E5"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center"/>
              <w:rPr>
                <w:b/>
                <w:noProof/>
              </w:rPr>
            </w:pPr>
            <w:r w:rsidRPr="00BE1811">
              <w:rPr>
                <w:b/>
                <w:noProof/>
              </w:rPr>
              <w:t>Denumire document</w:t>
            </w:r>
          </w:p>
        </w:tc>
        <w:tc>
          <w:tcPr>
            <w:tcW w:w="1170" w:type="dxa"/>
          </w:tcPr>
          <w:p w14:paraId="771CA4A6"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rPr>
            </w:pPr>
            <w:r w:rsidRPr="00BE1811">
              <w:rPr>
                <w:b/>
                <w:noProof/>
              </w:rPr>
              <w:t>Model în anexa</w:t>
            </w:r>
          </w:p>
        </w:tc>
        <w:tc>
          <w:tcPr>
            <w:tcW w:w="2880" w:type="dxa"/>
          </w:tcPr>
          <w:p w14:paraId="20E55F14" w14:textId="77777777" w:rsidR="00F34D83" w:rsidRPr="00BE1811" w:rsidRDefault="00F34D83" w:rsidP="00B00BCA">
            <w:pPr>
              <w:widowControl w:val="0"/>
              <w:tabs>
                <w:tab w:val="left" w:pos="795"/>
                <w:tab w:val="left" w:pos="6525"/>
              </w:tabs>
              <w:autoSpaceDE w:val="0"/>
              <w:autoSpaceDN w:val="0"/>
              <w:adjustRightInd w:val="0"/>
              <w:spacing w:before="100" w:beforeAutospacing="1" w:after="100" w:afterAutospacing="1" w:line="240" w:lineRule="auto"/>
              <w:jc w:val="both"/>
              <w:rPr>
                <w:b/>
                <w:noProof/>
              </w:rPr>
            </w:pPr>
            <w:r w:rsidRPr="00BE1811">
              <w:rPr>
                <w:b/>
                <w:noProof/>
              </w:rPr>
              <w:t xml:space="preserve">Secțiune </w:t>
            </w:r>
            <w:r w:rsidR="00B00BCA" w:rsidRPr="00BE1811">
              <w:rPr>
                <w:b/>
                <w:noProof/>
              </w:rPr>
              <w:t>MySMIS</w:t>
            </w:r>
          </w:p>
        </w:tc>
      </w:tr>
      <w:tr w:rsidR="00F34D83" w:rsidRPr="00BE1811" w14:paraId="5939DDFB" w14:textId="77777777" w:rsidTr="00132342">
        <w:tc>
          <w:tcPr>
            <w:tcW w:w="5755" w:type="dxa"/>
          </w:tcPr>
          <w:p w14:paraId="37A69FAC" w14:textId="16ACEA26" w:rsidR="00F34D83" w:rsidRPr="00BE1811" w:rsidRDefault="005E616F" w:rsidP="00674212">
            <w:pPr>
              <w:widowControl w:val="0"/>
              <w:tabs>
                <w:tab w:val="left" w:pos="795"/>
                <w:tab w:val="left" w:pos="6525"/>
              </w:tabs>
              <w:autoSpaceDE w:val="0"/>
              <w:autoSpaceDN w:val="0"/>
              <w:adjustRightInd w:val="0"/>
              <w:spacing w:before="100" w:beforeAutospacing="1" w:after="100" w:afterAutospacing="1" w:line="240" w:lineRule="auto"/>
              <w:jc w:val="both"/>
              <w:rPr>
                <w:noProof/>
              </w:rPr>
            </w:pPr>
            <w:r w:rsidRPr="00BE1811">
              <w:rPr>
                <w:noProof/>
                <w:color w:val="000000" w:themeColor="text1"/>
              </w:rPr>
              <w:t>Declaraţie privind evitarea dublei finanţări din fonduri publice</w:t>
            </w:r>
          </w:p>
        </w:tc>
        <w:tc>
          <w:tcPr>
            <w:tcW w:w="1170" w:type="dxa"/>
          </w:tcPr>
          <w:p w14:paraId="0E486A38" w14:textId="77777777" w:rsidR="00F34D83" w:rsidRPr="00BE1811"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rPr>
            </w:pPr>
            <w:r w:rsidRPr="00BE1811">
              <w:rPr>
                <w:b/>
                <w:noProof/>
              </w:rPr>
              <w:t>2.2</w:t>
            </w:r>
          </w:p>
        </w:tc>
        <w:tc>
          <w:tcPr>
            <w:tcW w:w="2880" w:type="dxa"/>
          </w:tcPr>
          <w:p w14:paraId="0B1FACEE"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rPr>
            </w:pPr>
            <w:r w:rsidRPr="00BE1811">
              <w:rPr>
                <w:noProof/>
              </w:rPr>
              <w:t>Solicitant</w:t>
            </w:r>
          </w:p>
        </w:tc>
      </w:tr>
      <w:tr w:rsidR="00F34D83" w:rsidRPr="00BE1811" w14:paraId="5B2C398F" w14:textId="77777777" w:rsidTr="00132342">
        <w:trPr>
          <w:trHeight w:val="914"/>
        </w:trPr>
        <w:tc>
          <w:tcPr>
            <w:tcW w:w="5755" w:type="dxa"/>
          </w:tcPr>
          <w:p w14:paraId="1C05D6E1" w14:textId="77777777" w:rsidR="00F34D83" w:rsidRPr="00BE1811" w:rsidRDefault="00F34D83" w:rsidP="00132342">
            <w:pPr>
              <w:spacing w:before="100" w:beforeAutospacing="1" w:after="100" w:afterAutospacing="1" w:line="240" w:lineRule="auto"/>
              <w:rPr>
                <w:noProof/>
              </w:rPr>
            </w:pPr>
            <w:r w:rsidRPr="00BE1811">
              <w:rPr>
                <w:noProof/>
              </w:rPr>
              <w:t>Declarație pe proprie răspundere privind eligibilitatea</w:t>
            </w:r>
            <w:r w:rsidR="005E616F" w:rsidRPr="00BE1811">
              <w:rPr>
                <w:noProof/>
              </w:rPr>
              <w:t xml:space="preserve"> solicitantului</w:t>
            </w:r>
          </w:p>
        </w:tc>
        <w:tc>
          <w:tcPr>
            <w:tcW w:w="1170" w:type="dxa"/>
          </w:tcPr>
          <w:p w14:paraId="27113069" w14:textId="77777777" w:rsidR="00F34D83" w:rsidRPr="00BE1811" w:rsidRDefault="005E616F"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rPr>
            </w:pPr>
            <w:r w:rsidRPr="00BE1811">
              <w:rPr>
                <w:b/>
                <w:noProof/>
              </w:rPr>
              <w:t>7</w:t>
            </w:r>
          </w:p>
        </w:tc>
        <w:tc>
          <w:tcPr>
            <w:tcW w:w="2880" w:type="dxa"/>
          </w:tcPr>
          <w:p w14:paraId="597AE83C"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rPr>
            </w:pPr>
            <w:r w:rsidRPr="00BE1811">
              <w:rPr>
                <w:noProof/>
              </w:rPr>
              <w:t>Solicitant</w:t>
            </w:r>
          </w:p>
        </w:tc>
      </w:tr>
      <w:tr w:rsidR="00F34D83" w:rsidRPr="00BE1811" w14:paraId="5357CD72" w14:textId="77777777" w:rsidTr="00132342">
        <w:trPr>
          <w:trHeight w:val="914"/>
        </w:trPr>
        <w:tc>
          <w:tcPr>
            <w:tcW w:w="5755" w:type="dxa"/>
          </w:tcPr>
          <w:p w14:paraId="4AA91524" w14:textId="77777777" w:rsidR="00F34D83" w:rsidRPr="00BE1811" w:rsidRDefault="00F34D83" w:rsidP="00132342">
            <w:pPr>
              <w:spacing w:before="100" w:beforeAutospacing="1" w:after="100" w:afterAutospacing="1" w:line="240" w:lineRule="auto"/>
              <w:rPr>
                <w:noProof/>
              </w:rPr>
            </w:pPr>
            <w:r w:rsidRPr="00BE1811">
              <w:rPr>
                <w:noProof/>
              </w:rPr>
              <w:t>Declarație de angajament</w:t>
            </w:r>
          </w:p>
        </w:tc>
        <w:tc>
          <w:tcPr>
            <w:tcW w:w="1170" w:type="dxa"/>
          </w:tcPr>
          <w:p w14:paraId="539CD906"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rPr>
            </w:pPr>
            <w:r w:rsidRPr="00BE1811">
              <w:rPr>
                <w:b/>
                <w:noProof/>
              </w:rPr>
              <w:t>8</w:t>
            </w:r>
          </w:p>
        </w:tc>
        <w:tc>
          <w:tcPr>
            <w:tcW w:w="2880" w:type="dxa"/>
          </w:tcPr>
          <w:p w14:paraId="433E97F1"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rPr>
            </w:pPr>
            <w:r w:rsidRPr="00BE1811">
              <w:rPr>
                <w:noProof/>
              </w:rPr>
              <w:t>Solicitant</w:t>
            </w:r>
          </w:p>
        </w:tc>
      </w:tr>
      <w:tr w:rsidR="00F34D83" w:rsidRPr="00BE1811" w14:paraId="29B5C7FD" w14:textId="77777777" w:rsidTr="00132342">
        <w:trPr>
          <w:trHeight w:val="794"/>
        </w:trPr>
        <w:tc>
          <w:tcPr>
            <w:tcW w:w="5755" w:type="dxa"/>
          </w:tcPr>
          <w:p w14:paraId="6A716089" w14:textId="77777777" w:rsidR="00F34D83" w:rsidRPr="00BE1811" w:rsidRDefault="00F34D83" w:rsidP="00132342">
            <w:pPr>
              <w:spacing w:before="100" w:beforeAutospacing="1" w:after="100" w:afterAutospacing="1" w:line="240" w:lineRule="auto"/>
              <w:rPr>
                <w:noProof/>
              </w:rPr>
            </w:pPr>
            <w:r w:rsidRPr="00BE1811">
              <w:rPr>
                <w:noProof/>
              </w:rPr>
              <w:t>Declarație pe proprie răspundere de certificare a aplicației</w:t>
            </w:r>
          </w:p>
        </w:tc>
        <w:tc>
          <w:tcPr>
            <w:tcW w:w="1170" w:type="dxa"/>
          </w:tcPr>
          <w:p w14:paraId="1A91449C"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rPr>
            </w:pPr>
            <w:r w:rsidRPr="00BE1811">
              <w:rPr>
                <w:b/>
                <w:noProof/>
              </w:rPr>
              <w:t>2.3</w:t>
            </w:r>
          </w:p>
        </w:tc>
        <w:tc>
          <w:tcPr>
            <w:tcW w:w="2880" w:type="dxa"/>
          </w:tcPr>
          <w:p w14:paraId="5201CA2B"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rPr>
            </w:pPr>
            <w:r w:rsidRPr="00BE1811">
              <w:rPr>
                <w:noProof/>
              </w:rPr>
              <w:t>Solicitant</w:t>
            </w:r>
          </w:p>
        </w:tc>
      </w:tr>
      <w:tr w:rsidR="00F34D83" w:rsidRPr="00BE1811" w14:paraId="6A9B36CE" w14:textId="77777777" w:rsidTr="00132342">
        <w:trPr>
          <w:trHeight w:val="635"/>
        </w:trPr>
        <w:tc>
          <w:tcPr>
            <w:tcW w:w="5755" w:type="dxa"/>
          </w:tcPr>
          <w:p w14:paraId="3DC5EBC2" w14:textId="77777777" w:rsidR="00F34D83" w:rsidRPr="00BE1811" w:rsidRDefault="00F34D83" w:rsidP="005E616F">
            <w:pPr>
              <w:widowControl w:val="0"/>
              <w:tabs>
                <w:tab w:val="left" w:pos="795"/>
                <w:tab w:val="left" w:pos="6525"/>
              </w:tabs>
              <w:autoSpaceDE w:val="0"/>
              <w:autoSpaceDN w:val="0"/>
              <w:adjustRightInd w:val="0"/>
              <w:spacing w:before="100" w:beforeAutospacing="1" w:after="100" w:afterAutospacing="1" w:line="240" w:lineRule="auto"/>
              <w:jc w:val="both"/>
              <w:rPr>
                <w:noProof/>
              </w:rPr>
            </w:pPr>
            <w:r w:rsidRPr="00BE1811">
              <w:rPr>
                <w:noProof/>
              </w:rPr>
              <w:t xml:space="preserve">Declarație privind nedeductibilitatea TVA aferente cheltuielilor eligibile incluse în bugetul proiectului propus spre finanțare din </w:t>
            </w:r>
            <w:r w:rsidR="005E616F" w:rsidRPr="00BE1811">
              <w:rPr>
                <w:noProof/>
              </w:rPr>
              <w:t>FEDR 2014-2020</w:t>
            </w:r>
          </w:p>
        </w:tc>
        <w:tc>
          <w:tcPr>
            <w:tcW w:w="1170" w:type="dxa"/>
          </w:tcPr>
          <w:p w14:paraId="6CF249D1"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rPr>
            </w:pPr>
            <w:r w:rsidRPr="00BE1811">
              <w:rPr>
                <w:b/>
                <w:noProof/>
              </w:rPr>
              <w:t>2.4</w:t>
            </w:r>
          </w:p>
        </w:tc>
        <w:tc>
          <w:tcPr>
            <w:tcW w:w="2880" w:type="dxa"/>
          </w:tcPr>
          <w:p w14:paraId="2606B6B0"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rPr>
            </w:pPr>
            <w:r w:rsidRPr="00BE1811">
              <w:rPr>
                <w:noProof/>
              </w:rPr>
              <w:t>Buget – Activități și cheltuieli</w:t>
            </w:r>
          </w:p>
        </w:tc>
      </w:tr>
      <w:tr w:rsidR="00F34D83" w:rsidRPr="00BE1811" w14:paraId="4950E988" w14:textId="77777777" w:rsidTr="00132342">
        <w:tc>
          <w:tcPr>
            <w:tcW w:w="5755" w:type="dxa"/>
          </w:tcPr>
          <w:p w14:paraId="64215D66" w14:textId="77777777" w:rsidR="00F34D83" w:rsidRPr="00BE1811" w:rsidRDefault="00F34D83" w:rsidP="00132342">
            <w:pPr>
              <w:spacing w:before="100" w:beforeAutospacing="1" w:after="100" w:afterAutospacing="1" w:line="240" w:lineRule="auto"/>
              <w:rPr>
                <w:noProof/>
              </w:rPr>
            </w:pPr>
            <w:r w:rsidRPr="00BE1811">
              <w:rPr>
                <w:iCs/>
                <w:noProof/>
              </w:rPr>
              <w:t xml:space="preserve">Declarație privind încadrarea </w:t>
            </w:r>
            <w:r w:rsidR="00B30D67" w:rsidRPr="00BE1811">
              <w:rPr>
                <w:iCs/>
                <w:noProof/>
              </w:rPr>
              <w:t>solicitantului</w:t>
            </w:r>
            <w:r w:rsidRPr="00BE1811">
              <w:rPr>
                <w:iCs/>
                <w:noProof/>
              </w:rPr>
              <w:t xml:space="preserve"> în categoria întreprinderilor mici și mijlocii </w:t>
            </w:r>
          </w:p>
        </w:tc>
        <w:tc>
          <w:tcPr>
            <w:tcW w:w="1170" w:type="dxa"/>
          </w:tcPr>
          <w:p w14:paraId="6F0906B7"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rPr>
            </w:pPr>
            <w:r w:rsidRPr="00BE1811">
              <w:rPr>
                <w:b/>
                <w:noProof/>
              </w:rPr>
              <w:t>2.6</w:t>
            </w:r>
          </w:p>
        </w:tc>
        <w:tc>
          <w:tcPr>
            <w:tcW w:w="2880" w:type="dxa"/>
          </w:tcPr>
          <w:p w14:paraId="48539390"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rPr>
            </w:pPr>
            <w:r w:rsidRPr="00BE1811">
              <w:rPr>
                <w:noProof/>
              </w:rPr>
              <w:t>Solicitant</w:t>
            </w:r>
          </w:p>
        </w:tc>
      </w:tr>
      <w:tr w:rsidR="00F34D83" w:rsidRPr="00BE1811" w14:paraId="6C59D8E7" w14:textId="77777777" w:rsidTr="00132342">
        <w:tc>
          <w:tcPr>
            <w:tcW w:w="5755" w:type="dxa"/>
          </w:tcPr>
          <w:p w14:paraId="401BE7AA" w14:textId="77777777" w:rsidR="00F34D83" w:rsidRPr="00BE1811" w:rsidRDefault="00F34D83" w:rsidP="00132342">
            <w:pPr>
              <w:spacing w:before="100" w:beforeAutospacing="1" w:after="100" w:afterAutospacing="1" w:line="240" w:lineRule="auto"/>
              <w:rPr>
                <w:iCs/>
                <w:noProof/>
              </w:rPr>
            </w:pPr>
            <w:r w:rsidRPr="00BE1811">
              <w:rPr>
                <w:iCs/>
                <w:noProof/>
              </w:rPr>
              <w:t xml:space="preserve">Declarație </w:t>
            </w:r>
            <w:r w:rsidRPr="00BE1811">
              <w:rPr>
                <w:noProof/>
              </w:rPr>
              <w:t>pe proprie răspundere în vederea certificării efectului stimulativ</w:t>
            </w:r>
          </w:p>
        </w:tc>
        <w:tc>
          <w:tcPr>
            <w:tcW w:w="1170" w:type="dxa"/>
          </w:tcPr>
          <w:p w14:paraId="099335C2"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rPr>
            </w:pPr>
            <w:r w:rsidRPr="00BE1811">
              <w:rPr>
                <w:b/>
                <w:noProof/>
              </w:rPr>
              <w:t>2.7</w:t>
            </w:r>
          </w:p>
        </w:tc>
        <w:tc>
          <w:tcPr>
            <w:tcW w:w="2880" w:type="dxa"/>
          </w:tcPr>
          <w:p w14:paraId="6F821483"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rPr>
                <w:noProof/>
              </w:rPr>
            </w:pPr>
            <w:r w:rsidRPr="00BE1811">
              <w:rPr>
                <w:noProof/>
              </w:rPr>
              <w:t>Solicitant</w:t>
            </w:r>
          </w:p>
        </w:tc>
      </w:tr>
      <w:tr w:rsidR="00F34D83" w:rsidRPr="00BE1811" w14:paraId="4CC498F1" w14:textId="77777777" w:rsidTr="00132342">
        <w:tc>
          <w:tcPr>
            <w:tcW w:w="5755" w:type="dxa"/>
          </w:tcPr>
          <w:p w14:paraId="5188F99A" w14:textId="08F6984B" w:rsidR="00F34D83" w:rsidRPr="00BE1811" w:rsidRDefault="004C63A1" w:rsidP="00132342">
            <w:pPr>
              <w:widowControl w:val="0"/>
              <w:tabs>
                <w:tab w:val="left" w:pos="795"/>
                <w:tab w:val="left" w:pos="6525"/>
              </w:tabs>
              <w:autoSpaceDE w:val="0"/>
              <w:autoSpaceDN w:val="0"/>
              <w:adjustRightInd w:val="0"/>
              <w:spacing w:before="100" w:beforeAutospacing="1" w:after="100" w:afterAutospacing="1" w:line="240" w:lineRule="auto"/>
              <w:jc w:val="both"/>
              <w:rPr>
                <w:noProof/>
              </w:rPr>
            </w:pPr>
            <w:r w:rsidRPr="00BE1811">
              <w:rPr>
                <w:noProof/>
                <w:color w:val="000000" w:themeColor="text1"/>
              </w:rPr>
              <w:t>C</w:t>
            </w:r>
            <w:r w:rsidR="005E616F" w:rsidRPr="00BE1811">
              <w:rPr>
                <w:noProof/>
                <w:color w:val="000000" w:themeColor="text1"/>
              </w:rPr>
              <w:t xml:space="preserve">ontract de vânzare-cumpărare pentru situaţia în care la depunere a fost anexat antecontractul de vânzare-cumparare </w:t>
            </w:r>
          </w:p>
        </w:tc>
        <w:tc>
          <w:tcPr>
            <w:tcW w:w="1170" w:type="dxa"/>
          </w:tcPr>
          <w:p w14:paraId="0EDC68C8"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b/>
                <w:noProof/>
              </w:rPr>
            </w:pPr>
          </w:p>
        </w:tc>
        <w:tc>
          <w:tcPr>
            <w:tcW w:w="2880" w:type="dxa"/>
          </w:tcPr>
          <w:p w14:paraId="38AC8059" w14:textId="77777777" w:rsidR="00F34D83" w:rsidRPr="00BE1811" w:rsidRDefault="00F34D83" w:rsidP="00132342">
            <w:pPr>
              <w:widowControl w:val="0"/>
              <w:tabs>
                <w:tab w:val="left" w:pos="795"/>
                <w:tab w:val="left" w:pos="6525"/>
              </w:tabs>
              <w:autoSpaceDE w:val="0"/>
              <w:autoSpaceDN w:val="0"/>
              <w:adjustRightInd w:val="0"/>
              <w:spacing w:before="100" w:beforeAutospacing="1" w:after="100" w:afterAutospacing="1" w:line="240" w:lineRule="auto"/>
              <w:jc w:val="both"/>
              <w:rPr>
                <w:noProof/>
              </w:rPr>
            </w:pPr>
            <w:r w:rsidRPr="00BE1811">
              <w:rPr>
                <w:noProof/>
              </w:rPr>
              <w:t>Solicitant</w:t>
            </w:r>
          </w:p>
        </w:tc>
      </w:tr>
      <w:tr w:rsidR="00D76FD2" w:rsidRPr="00BE1811" w14:paraId="7286D817" w14:textId="77777777" w:rsidTr="00D24931">
        <w:tc>
          <w:tcPr>
            <w:tcW w:w="5755" w:type="dxa"/>
          </w:tcPr>
          <w:p w14:paraId="66D9B346"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Certificat de atestare fiscală emis de Agenția Națională de Administrare fiscală</w:t>
            </w:r>
          </w:p>
        </w:tc>
        <w:tc>
          <w:tcPr>
            <w:tcW w:w="1170" w:type="dxa"/>
          </w:tcPr>
          <w:p w14:paraId="48BF72CD"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73A3EB4D"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Solicitant</w:t>
            </w:r>
          </w:p>
        </w:tc>
      </w:tr>
      <w:tr w:rsidR="00D76FD2" w:rsidRPr="00BE1811" w14:paraId="66BCB18C" w14:textId="77777777" w:rsidTr="00D24931">
        <w:tc>
          <w:tcPr>
            <w:tcW w:w="5755" w:type="dxa"/>
          </w:tcPr>
          <w:p w14:paraId="3A1CD295"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Certificat de atestare fiscala emis de către autoritățile publice locale</w:t>
            </w:r>
          </w:p>
        </w:tc>
        <w:tc>
          <w:tcPr>
            <w:tcW w:w="1170" w:type="dxa"/>
          </w:tcPr>
          <w:p w14:paraId="7EC76B14"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4363CD03"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Solicitant</w:t>
            </w:r>
          </w:p>
        </w:tc>
      </w:tr>
      <w:tr w:rsidR="00D76FD2" w:rsidRPr="00BE1811" w14:paraId="6DF2B381" w14:textId="77777777" w:rsidTr="00D24931">
        <w:tc>
          <w:tcPr>
            <w:tcW w:w="5755" w:type="dxa"/>
          </w:tcPr>
          <w:p w14:paraId="6FF4304F" w14:textId="77777777" w:rsidR="00AA564D" w:rsidRPr="00BE1811" w:rsidRDefault="00AA564D" w:rsidP="000D2CE9">
            <w:pPr>
              <w:widowControl w:val="0"/>
              <w:tabs>
                <w:tab w:val="left" w:pos="795"/>
                <w:tab w:val="left" w:pos="6525"/>
              </w:tabs>
              <w:autoSpaceDE w:val="0"/>
              <w:autoSpaceDN w:val="0"/>
              <w:adjustRightInd w:val="0"/>
              <w:spacing w:before="100" w:beforeAutospacing="1" w:after="100" w:afterAutospacing="1" w:line="240" w:lineRule="auto"/>
              <w:jc w:val="both"/>
            </w:pPr>
            <w:r w:rsidRPr="00BE1811">
              <w:t>Extras de carte funciară, care să probeze f</w:t>
            </w:r>
            <w:r w:rsidR="00922DBD" w:rsidRPr="00BE1811">
              <w:t>aptul că imobilul unde se realizeaz</w:t>
            </w:r>
            <w:r w:rsidRPr="00BE1811">
              <w:t>ă investiția este liber de orice sarcină</w:t>
            </w:r>
          </w:p>
        </w:tc>
        <w:tc>
          <w:tcPr>
            <w:tcW w:w="1170" w:type="dxa"/>
          </w:tcPr>
          <w:p w14:paraId="05EE287C"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1C93D22C"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Solicitant</w:t>
            </w:r>
          </w:p>
        </w:tc>
      </w:tr>
      <w:tr w:rsidR="00D76FD2" w:rsidRPr="00BE1811" w14:paraId="477A92E4" w14:textId="77777777" w:rsidTr="00D24931">
        <w:tc>
          <w:tcPr>
            <w:tcW w:w="5755" w:type="dxa"/>
          </w:tcPr>
          <w:p w14:paraId="12DD4DAF" w14:textId="02D4D01E"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pPr>
            <w:proofErr w:type="spellStart"/>
            <w:r w:rsidRPr="00BE1811">
              <w:t>Statut</w:t>
            </w:r>
            <w:r w:rsidR="00C34F1C">
              <w:rPr>
                <w:iCs/>
                <w:noProof/>
              </w:rPr>
              <w:t>+anexa</w:t>
            </w:r>
            <w:proofErr w:type="spellEnd"/>
            <w:r w:rsidR="00C34F1C">
              <w:rPr>
                <w:iCs/>
                <w:noProof/>
              </w:rPr>
              <w:t xml:space="preserve"> cu entitățile care fac parte din organizația clusterului la data depunerii cererii de finanțare</w:t>
            </w:r>
            <w:r w:rsidR="002511CF" w:rsidRPr="00BE1811">
              <w:t>,</w:t>
            </w:r>
            <w:r w:rsidRPr="00BE1811">
              <w:t xml:space="preserve"> act</w:t>
            </w:r>
            <w:r w:rsidR="002511CF" w:rsidRPr="00BE1811">
              <w:t>ul</w:t>
            </w:r>
            <w:r w:rsidRPr="00BE1811">
              <w:t xml:space="preserve"> juridic de </w:t>
            </w:r>
            <w:r w:rsidR="002511CF" w:rsidRPr="00BE1811">
              <w:t xml:space="preserve">constituire a organizației clusterului și încheierea judecătoriei de admitere a cererii de înființare a acesteia </w:t>
            </w:r>
          </w:p>
        </w:tc>
        <w:tc>
          <w:tcPr>
            <w:tcW w:w="1170" w:type="dxa"/>
          </w:tcPr>
          <w:p w14:paraId="4EF9E2C1"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637CD815" w14:textId="77777777" w:rsidR="00AA564D" w:rsidRPr="00BE1811" w:rsidRDefault="00AA564D"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Solicitant</w:t>
            </w:r>
          </w:p>
        </w:tc>
      </w:tr>
      <w:tr w:rsidR="00D76FD2" w:rsidRPr="00BE1811" w14:paraId="265508B9" w14:textId="77777777" w:rsidTr="00D24931">
        <w:tc>
          <w:tcPr>
            <w:tcW w:w="5755" w:type="dxa"/>
          </w:tcPr>
          <w:p w14:paraId="446218EF" w14:textId="77777777" w:rsidR="00EF2F4E" w:rsidRPr="00BE1811" w:rsidRDefault="00EF2F4E" w:rsidP="00931C67">
            <w:pPr>
              <w:widowControl w:val="0"/>
              <w:tabs>
                <w:tab w:val="left" w:pos="795"/>
                <w:tab w:val="left" w:pos="6525"/>
              </w:tabs>
              <w:autoSpaceDE w:val="0"/>
              <w:autoSpaceDN w:val="0"/>
              <w:adjustRightInd w:val="0"/>
              <w:spacing w:before="100" w:beforeAutospacing="1" w:after="100" w:afterAutospacing="1" w:line="240" w:lineRule="auto"/>
              <w:jc w:val="both"/>
            </w:pPr>
            <w:r w:rsidRPr="00BE1811">
              <w:t>Cazier judiciar al reprezenta</w:t>
            </w:r>
            <w:r w:rsidR="00931C67" w:rsidRPr="00BE1811">
              <w:t>ntului legal al solicitantului</w:t>
            </w:r>
          </w:p>
        </w:tc>
        <w:tc>
          <w:tcPr>
            <w:tcW w:w="1170" w:type="dxa"/>
          </w:tcPr>
          <w:p w14:paraId="02635614" w14:textId="77777777" w:rsidR="00EF2F4E" w:rsidRPr="00BE1811"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37E9FB28" w14:textId="77777777" w:rsidR="00EF2F4E" w:rsidRPr="00BE1811"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Solicitant</w:t>
            </w:r>
          </w:p>
        </w:tc>
      </w:tr>
      <w:tr w:rsidR="00EF2F4E" w:rsidRPr="00BE1811" w14:paraId="10E9DF27" w14:textId="77777777" w:rsidTr="00D24931">
        <w:tc>
          <w:tcPr>
            <w:tcW w:w="5755" w:type="dxa"/>
          </w:tcPr>
          <w:p w14:paraId="273C6DDC" w14:textId="77777777" w:rsidR="00EF2F4E" w:rsidRPr="00BE1811" w:rsidRDefault="00EF2F4E" w:rsidP="00EF2F4E">
            <w:pPr>
              <w:widowControl w:val="0"/>
              <w:tabs>
                <w:tab w:val="left" w:pos="795"/>
                <w:tab w:val="left" w:pos="6525"/>
              </w:tabs>
              <w:autoSpaceDE w:val="0"/>
              <w:autoSpaceDN w:val="0"/>
              <w:adjustRightInd w:val="0"/>
              <w:spacing w:before="100" w:beforeAutospacing="1" w:after="100" w:afterAutospacing="1" w:line="240" w:lineRule="auto"/>
              <w:jc w:val="both"/>
            </w:pPr>
            <w:r w:rsidRPr="00BE1811">
              <w:t>Cazier fiscal al reprezentantului legal al solicitantului</w:t>
            </w:r>
          </w:p>
        </w:tc>
        <w:tc>
          <w:tcPr>
            <w:tcW w:w="1170" w:type="dxa"/>
          </w:tcPr>
          <w:p w14:paraId="544F63CB" w14:textId="77777777" w:rsidR="00EF2F4E" w:rsidRPr="00BE1811"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rPr>
                <w:b/>
              </w:rPr>
            </w:pPr>
          </w:p>
        </w:tc>
        <w:tc>
          <w:tcPr>
            <w:tcW w:w="2880" w:type="dxa"/>
          </w:tcPr>
          <w:p w14:paraId="04B4388B" w14:textId="77777777" w:rsidR="00EF2F4E" w:rsidRPr="00BE1811" w:rsidRDefault="00EF2F4E" w:rsidP="00132342">
            <w:pPr>
              <w:widowControl w:val="0"/>
              <w:tabs>
                <w:tab w:val="left" w:pos="795"/>
                <w:tab w:val="left" w:pos="6525"/>
              </w:tabs>
              <w:autoSpaceDE w:val="0"/>
              <w:autoSpaceDN w:val="0"/>
              <w:adjustRightInd w:val="0"/>
              <w:spacing w:before="100" w:beforeAutospacing="1" w:after="100" w:afterAutospacing="1" w:line="240" w:lineRule="auto"/>
              <w:jc w:val="both"/>
            </w:pPr>
            <w:r w:rsidRPr="00BE1811">
              <w:t>Solicitant</w:t>
            </w:r>
          </w:p>
        </w:tc>
      </w:tr>
    </w:tbl>
    <w:p w14:paraId="7722868C" w14:textId="77777777" w:rsidR="008251C0" w:rsidRPr="00BE1811" w:rsidRDefault="008251C0" w:rsidP="00F34D83">
      <w:pPr>
        <w:spacing w:before="100" w:beforeAutospacing="1" w:after="100" w:afterAutospacing="1" w:line="240" w:lineRule="auto"/>
        <w:contextualSpacing/>
        <w:jc w:val="center"/>
        <w:rPr>
          <w:b/>
        </w:rPr>
      </w:pPr>
    </w:p>
    <w:p w14:paraId="0290AF96" w14:textId="77777777" w:rsidR="00F34D83" w:rsidRPr="00BE1811" w:rsidRDefault="00F34D83" w:rsidP="00F34D83">
      <w:pPr>
        <w:spacing w:before="100" w:beforeAutospacing="1" w:after="100" w:afterAutospacing="1" w:line="240" w:lineRule="auto"/>
        <w:contextualSpacing/>
        <w:jc w:val="center"/>
        <w:rPr>
          <w:b/>
        </w:rPr>
      </w:pPr>
    </w:p>
    <w:p w14:paraId="03ACB163" w14:textId="77777777" w:rsidR="007669DE" w:rsidRPr="00BE1811" w:rsidRDefault="007669DE" w:rsidP="00F34D83">
      <w:pPr>
        <w:spacing w:after="0" w:line="240" w:lineRule="auto"/>
        <w:jc w:val="center"/>
        <w:rPr>
          <w:b/>
        </w:rPr>
      </w:pPr>
    </w:p>
    <w:p w14:paraId="131DD6AC" w14:textId="77777777" w:rsidR="007669DE" w:rsidRPr="00BE1811" w:rsidRDefault="007669DE" w:rsidP="00F34D83">
      <w:pPr>
        <w:spacing w:after="0" w:line="240" w:lineRule="auto"/>
        <w:jc w:val="center"/>
        <w:rPr>
          <w:b/>
        </w:rPr>
      </w:pPr>
    </w:p>
    <w:p w14:paraId="7AC13553" w14:textId="77777777" w:rsidR="007669DE" w:rsidRPr="00BE1811" w:rsidRDefault="007669DE" w:rsidP="00F34D83">
      <w:pPr>
        <w:spacing w:after="0" w:line="240" w:lineRule="auto"/>
        <w:jc w:val="center"/>
        <w:rPr>
          <w:b/>
        </w:rPr>
      </w:pPr>
    </w:p>
    <w:p w14:paraId="6127B297" w14:textId="77777777" w:rsidR="007669DE" w:rsidRPr="00BE1811" w:rsidRDefault="007669DE" w:rsidP="00F34D83">
      <w:pPr>
        <w:spacing w:after="0" w:line="240" w:lineRule="auto"/>
        <w:jc w:val="center"/>
        <w:rPr>
          <w:b/>
        </w:rPr>
      </w:pPr>
    </w:p>
    <w:p w14:paraId="4AFB2FA2" w14:textId="77777777" w:rsidR="007669DE" w:rsidRPr="00BE1811" w:rsidRDefault="007669DE" w:rsidP="00F34D83">
      <w:pPr>
        <w:spacing w:after="0" w:line="240" w:lineRule="auto"/>
        <w:jc w:val="center"/>
        <w:rPr>
          <w:b/>
        </w:rPr>
      </w:pPr>
    </w:p>
    <w:p w14:paraId="215F3F75" w14:textId="77777777" w:rsidR="007D6947" w:rsidRPr="00BE1811" w:rsidRDefault="007D6947" w:rsidP="00F34D83">
      <w:pPr>
        <w:spacing w:after="0" w:line="240" w:lineRule="auto"/>
        <w:jc w:val="center"/>
        <w:rPr>
          <w:b/>
        </w:rPr>
      </w:pPr>
    </w:p>
    <w:p w14:paraId="5E122AAB" w14:textId="77777777" w:rsidR="007D6947" w:rsidRPr="00BE1811" w:rsidRDefault="007D6947" w:rsidP="00F34D83">
      <w:pPr>
        <w:spacing w:after="0" w:line="240" w:lineRule="auto"/>
        <w:jc w:val="center"/>
        <w:rPr>
          <w:b/>
        </w:rPr>
      </w:pPr>
    </w:p>
    <w:p w14:paraId="79FBC0AD" w14:textId="77777777" w:rsidR="007D6947" w:rsidRPr="00BE1811" w:rsidRDefault="007D6947" w:rsidP="00F34D83">
      <w:pPr>
        <w:spacing w:after="0" w:line="240" w:lineRule="auto"/>
        <w:jc w:val="center"/>
        <w:rPr>
          <w:b/>
        </w:rPr>
      </w:pPr>
    </w:p>
    <w:p w14:paraId="4A1BB5E4" w14:textId="77777777" w:rsidR="007D6947" w:rsidRPr="00BE1811" w:rsidRDefault="007D6947" w:rsidP="00F34D83">
      <w:pPr>
        <w:spacing w:after="0" w:line="240" w:lineRule="auto"/>
        <w:jc w:val="center"/>
        <w:rPr>
          <w:b/>
        </w:rPr>
      </w:pPr>
    </w:p>
    <w:p w14:paraId="241DCE36" w14:textId="77777777" w:rsidR="007D6947" w:rsidRPr="00BE1811" w:rsidRDefault="007D6947" w:rsidP="00F34D83">
      <w:pPr>
        <w:spacing w:after="0" w:line="240" w:lineRule="auto"/>
        <w:jc w:val="center"/>
        <w:rPr>
          <w:b/>
        </w:rPr>
      </w:pPr>
    </w:p>
    <w:p w14:paraId="267CB40D" w14:textId="77777777" w:rsidR="007D6947" w:rsidRPr="00BE1811" w:rsidRDefault="007D6947" w:rsidP="00F34D83">
      <w:pPr>
        <w:spacing w:after="0" w:line="240" w:lineRule="auto"/>
        <w:jc w:val="center"/>
        <w:rPr>
          <w:b/>
        </w:rPr>
      </w:pPr>
    </w:p>
    <w:p w14:paraId="191426AD" w14:textId="77777777" w:rsidR="007D6947" w:rsidRPr="00BE1811" w:rsidRDefault="007D6947" w:rsidP="00F34D83">
      <w:pPr>
        <w:spacing w:after="0" w:line="240" w:lineRule="auto"/>
        <w:jc w:val="center"/>
        <w:rPr>
          <w:b/>
        </w:rPr>
      </w:pPr>
    </w:p>
    <w:p w14:paraId="4E3CAD83" w14:textId="77777777" w:rsidR="00AA564D" w:rsidRPr="00BE1811" w:rsidRDefault="00AA564D" w:rsidP="00D24931">
      <w:pPr>
        <w:spacing w:after="0" w:line="240" w:lineRule="auto"/>
        <w:jc w:val="right"/>
        <w:rPr>
          <w:b/>
        </w:rPr>
      </w:pPr>
    </w:p>
    <w:p w14:paraId="08D949DC" w14:textId="77777777" w:rsidR="000963ED" w:rsidRPr="00BE1811" w:rsidRDefault="000963ED" w:rsidP="00D24931">
      <w:pPr>
        <w:spacing w:after="0" w:line="240" w:lineRule="auto"/>
        <w:jc w:val="right"/>
        <w:rPr>
          <w:b/>
        </w:rPr>
      </w:pPr>
    </w:p>
    <w:p w14:paraId="386E368C" w14:textId="77777777" w:rsidR="00BB76EA" w:rsidRPr="00BE1811" w:rsidRDefault="00BB76EA" w:rsidP="00D24931">
      <w:pPr>
        <w:spacing w:after="0" w:line="240" w:lineRule="auto"/>
        <w:jc w:val="right"/>
        <w:rPr>
          <w:b/>
        </w:rPr>
      </w:pPr>
    </w:p>
    <w:p w14:paraId="772F747E" w14:textId="77777777" w:rsidR="00BB76EA" w:rsidRPr="00BE1811" w:rsidRDefault="00BB76EA" w:rsidP="00D24931">
      <w:pPr>
        <w:spacing w:after="0" w:line="240" w:lineRule="auto"/>
        <w:jc w:val="right"/>
        <w:rPr>
          <w:b/>
        </w:rPr>
      </w:pPr>
    </w:p>
    <w:p w14:paraId="72950B98" w14:textId="77777777" w:rsidR="00BB76EA" w:rsidRPr="00BE1811" w:rsidRDefault="00BB76EA" w:rsidP="00D24931">
      <w:pPr>
        <w:spacing w:after="0" w:line="240" w:lineRule="auto"/>
        <w:jc w:val="right"/>
        <w:rPr>
          <w:b/>
        </w:rPr>
      </w:pPr>
    </w:p>
    <w:p w14:paraId="5AEAAFF1" w14:textId="77777777" w:rsidR="00BB76EA" w:rsidRPr="00BE1811" w:rsidRDefault="00BB76EA" w:rsidP="00D24931">
      <w:pPr>
        <w:spacing w:after="0" w:line="240" w:lineRule="auto"/>
        <w:jc w:val="right"/>
        <w:rPr>
          <w:b/>
        </w:rPr>
      </w:pPr>
    </w:p>
    <w:p w14:paraId="786C95C7" w14:textId="77777777" w:rsidR="00BB76EA" w:rsidRPr="00BE1811" w:rsidRDefault="00BB76EA" w:rsidP="00D24931">
      <w:pPr>
        <w:spacing w:after="0" w:line="240" w:lineRule="auto"/>
        <w:jc w:val="right"/>
        <w:rPr>
          <w:b/>
        </w:rPr>
      </w:pPr>
    </w:p>
    <w:p w14:paraId="78BADC57" w14:textId="77777777" w:rsidR="00BB76EA" w:rsidRPr="00BE1811" w:rsidRDefault="00BB76EA" w:rsidP="00D24931">
      <w:pPr>
        <w:spacing w:after="0" w:line="240" w:lineRule="auto"/>
        <w:jc w:val="right"/>
        <w:rPr>
          <w:b/>
        </w:rPr>
      </w:pPr>
    </w:p>
    <w:p w14:paraId="018D642D" w14:textId="77777777" w:rsidR="00362F18" w:rsidRPr="00BE1811" w:rsidRDefault="00362F18" w:rsidP="007F6C93">
      <w:pPr>
        <w:spacing w:after="0" w:line="240" w:lineRule="auto"/>
        <w:jc w:val="center"/>
        <w:rPr>
          <w:b/>
        </w:rPr>
      </w:pPr>
    </w:p>
    <w:p w14:paraId="2848BAB3" w14:textId="77777777" w:rsidR="00362F18" w:rsidRPr="00BE1811" w:rsidRDefault="00362F18" w:rsidP="007F6C93">
      <w:pPr>
        <w:spacing w:after="0" w:line="240" w:lineRule="auto"/>
        <w:jc w:val="center"/>
        <w:rPr>
          <w:b/>
        </w:rPr>
      </w:pPr>
    </w:p>
    <w:p w14:paraId="092F2489" w14:textId="77777777" w:rsidR="00362F18" w:rsidRPr="00BE1811" w:rsidRDefault="00362F18" w:rsidP="007F6C93">
      <w:pPr>
        <w:spacing w:after="0" w:line="240" w:lineRule="auto"/>
        <w:jc w:val="center"/>
        <w:rPr>
          <w:b/>
        </w:rPr>
      </w:pPr>
    </w:p>
    <w:p w14:paraId="70994547" w14:textId="77777777" w:rsidR="00362F18" w:rsidRPr="00BE1811" w:rsidRDefault="00362F18" w:rsidP="007F6C93">
      <w:pPr>
        <w:spacing w:after="0" w:line="240" w:lineRule="auto"/>
        <w:jc w:val="center"/>
        <w:rPr>
          <w:b/>
        </w:rPr>
      </w:pPr>
    </w:p>
    <w:p w14:paraId="4303A6C2" w14:textId="77777777" w:rsidR="00362F18" w:rsidRPr="00BE1811" w:rsidRDefault="00362F18" w:rsidP="007F6C93">
      <w:pPr>
        <w:spacing w:after="0" w:line="240" w:lineRule="auto"/>
        <w:jc w:val="center"/>
        <w:rPr>
          <w:b/>
        </w:rPr>
      </w:pPr>
    </w:p>
    <w:p w14:paraId="7E2144F4" w14:textId="77777777" w:rsidR="00362F18" w:rsidRPr="00BE1811" w:rsidRDefault="00362F18" w:rsidP="007F6C93">
      <w:pPr>
        <w:spacing w:after="0" w:line="240" w:lineRule="auto"/>
        <w:jc w:val="center"/>
        <w:rPr>
          <w:b/>
        </w:rPr>
      </w:pPr>
    </w:p>
    <w:p w14:paraId="5D5F34BB" w14:textId="77777777" w:rsidR="00362F18" w:rsidRPr="00BE1811" w:rsidRDefault="00362F18" w:rsidP="007F6C93">
      <w:pPr>
        <w:spacing w:after="0" w:line="240" w:lineRule="auto"/>
        <w:jc w:val="center"/>
        <w:rPr>
          <w:b/>
        </w:rPr>
      </w:pPr>
    </w:p>
    <w:p w14:paraId="2876DFF3" w14:textId="77777777" w:rsidR="00362F18" w:rsidRPr="00BE1811" w:rsidRDefault="00362F18" w:rsidP="007F6C93">
      <w:pPr>
        <w:spacing w:after="0" w:line="240" w:lineRule="auto"/>
        <w:jc w:val="center"/>
        <w:rPr>
          <w:b/>
        </w:rPr>
      </w:pPr>
    </w:p>
    <w:p w14:paraId="737A23F9" w14:textId="77777777" w:rsidR="00362F18" w:rsidRPr="00BE1811" w:rsidRDefault="00362F18" w:rsidP="007F6C93">
      <w:pPr>
        <w:spacing w:after="0" w:line="240" w:lineRule="auto"/>
        <w:jc w:val="center"/>
        <w:rPr>
          <w:b/>
        </w:rPr>
      </w:pPr>
    </w:p>
    <w:p w14:paraId="2FC2F83A" w14:textId="77777777" w:rsidR="00362F18" w:rsidRPr="00BE1811" w:rsidRDefault="00362F18" w:rsidP="007F6C93">
      <w:pPr>
        <w:spacing w:after="0" w:line="240" w:lineRule="auto"/>
        <w:jc w:val="center"/>
        <w:rPr>
          <w:b/>
        </w:rPr>
      </w:pPr>
    </w:p>
    <w:p w14:paraId="65B98AC8" w14:textId="77777777" w:rsidR="00362F18" w:rsidRPr="00BE1811" w:rsidRDefault="00362F18" w:rsidP="007F6C93">
      <w:pPr>
        <w:spacing w:after="0" w:line="240" w:lineRule="auto"/>
        <w:jc w:val="center"/>
        <w:rPr>
          <w:b/>
        </w:rPr>
      </w:pPr>
    </w:p>
    <w:p w14:paraId="1A0DFFF6" w14:textId="77777777" w:rsidR="00362F18" w:rsidRPr="00BE1811" w:rsidRDefault="00362F18" w:rsidP="007F6C93">
      <w:pPr>
        <w:spacing w:after="0" w:line="240" w:lineRule="auto"/>
        <w:jc w:val="center"/>
        <w:rPr>
          <w:b/>
        </w:rPr>
      </w:pPr>
    </w:p>
    <w:p w14:paraId="26214A06" w14:textId="77777777" w:rsidR="00362F18" w:rsidRPr="00BE1811" w:rsidRDefault="00362F18" w:rsidP="007F6C93">
      <w:pPr>
        <w:spacing w:after="0" w:line="240" w:lineRule="auto"/>
        <w:jc w:val="center"/>
        <w:rPr>
          <w:b/>
        </w:rPr>
      </w:pPr>
    </w:p>
    <w:p w14:paraId="662190DC" w14:textId="77777777" w:rsidR="00362F18" w:rsidRPr="00BE1811" w:rsidRDefault="00362F18" w:rsidP="007F6C93">
      <w:pPr>
        <w:spacing w:after="0" w:line="240" w:lineRule="auto"/>
        <w:jc w:val="center"/>
        <w:rPr>
          <w:b/>
        </w:rPr>
      </w:pPr>
    </w:p>
    <w:p w14:paraId="30BF291B" w14:textId="77777777" w:rsidR="00362F18" w:rsidRPr="00BE1811" w:rsidRDefault="00362F18" w:rsidP="007F6C93">
      <w:pPr>
        <w:spacing w:after="0" w:line="240" w:lineRule="auto"/>
        <w:jc w:val="center"/>
        <w:rPr>
          <w:b/>
        </w:rPr>
      </w:pPr>
    </w:p>
    <w:p w14:paraId="57383D6C" w14:textId="77777777" w:rsidR="007F6C93" w:rsidRPr="00BE1811" w:rsidRDefault="007F6C93" w:rsidP="007F6C93">
      <w:pPr>
        <w:spacing w:after="0" w:line="240" w:lineRule="auto"/>
        <w:jc w:val="center"/>
        <w:rPr>
          <w:b/>
        </w:rPr>
      </w:pPr>
      <w:r w:rsidRPr="00BE1811">
        <w:rPr>
          <w:b/>
        </w:rPr>
        <w:t>Cerere de finanțare</w:t>
      </w:r>
    </w:p>
    <w:p w14:paraId="652D8F09" w14:textId="77777777" w:rsidR="00362F18" w:rsidRPr="00BE1811" w:rsidRDefault="00362F18" w:rsidP="007F6C93">
      <w:pPr>
        <w:spacing w:after="0" w:line="240" w:lineRule="auto"/>
        <w:jc w:val="center"/>
        <w:rPr>
          <w:b/>
        </w:rPr>
      </w:pPr>
    </w:p>
    <w:p w14:paraId="1FD5353F" w14:textId="77777777" w:rsidR="00362F18" w:rsidRPr="00BE1811" w:rsidRDefault="00362F18" w:rsidP="007F6C93">
      <w:pPr>
        <w:spacing w:after="0" w:line="240" w:lineRule="auto"/>
        <w:jc w:val="center"/>
        <w:rPr>
          <w:b/>
        </w:rPr>
      </w:pPr>
    </w:p>
    <w:p w14:paraId="516877B8" w14:textId="77777777" w:rsidR="00362F18" w:rsidRPr="00BE1811" w:rsidRDefault="00362F18" w:rsidP="007F6C93">
      <w:pPr>
        <w:spacing w:after="0" w:line="240" w:lineRule="auto"/>
        <w:jc w:val="center"/>
        <w:rPr>
          <w:b/>
        </w:rPr>
      </w:pPr>
    </w:p>
    <w:p w14:paraId="2FC5B2C6" w14:textId="77777777" w:rsidR="00362F18" w:rsidRPr="00BE1811" w:rsidRDefault="00362F18" w:rsidP="007F6C93">
      <w:pPr>
        <w:spacing w:after="0" w:line="240" w:lineRule="auto"/>
        <w:jc w:val="center"/>
        <w:rPr>
          <w:b/>
        </w:rPr>
      </w:pPr>
    </w:p>
    <w:p w14:paraId="3098BAD7" w14:textId="77777777" w:rsidR="00362F18" w:rsidRPr="00BE1811" w:rsidRDefault="00362F18" w:rsidP="007F6C93">
      <w:pPr>
        <w:spacing w:after="0" w:line="240" w:lineRule="auto"/>
        <w:jc w:val="center"/>
        <w:rPr>
          <w:b/>
        </w:rPr>
      </w:pPr>
    </w:p>
    <w:p w14:paraId="6E448F43" w14:textId="77777777" w:rsidR="00362F18" w:rsidRPr="00BE1811" w:rsidRDefault="00362F18" w:rsidP="007F6C93">
      <w:pPr>
        <w:spacing w:after="0" w:line="240" w:lineRule="auto"/>
        <w:jc w:val="center"/>
        <w:rPr>
          <w:b/>
        </w:rPr>
      </w:pPr>
    </w:p>
    <w:p w14:paraId="5738F047" w14:textId="77777777" w:rsidR="00362F18" w:rsidRPr="00BE1811" w:rsidRDefault="00362F18" w:rsidP="007F6C93">
      <w:pPr>
        <w:spacing w:after="0" w:line="240" w:lineRule="auto"/>
        <w:jc w:val="center"/>
        <w:rPr>
          <w:b/>
        </w:rPr>
      </w:pPr>
    </w:p>
    <w:p w14:paraId="3E66C635" w14:textId="77777777" w:rsidR="00362F18" w:rsidRPr="00BE1811" w:rsidRDefault="00362F18" w:rsidP="007F6C93">
      <w:pPr>
        <w:spacing w:after="0" w:line="240" w:lineRule="auto"/>
        <w:jc w:val="center"/>
        <w:rPr>
          <w:b/>
        </w:rPr>
      </w:pPr>
    </w:p>
    <w:p w14:paraId="07CEC71C" w14:textId="77777777" w:rsidR="00362F18" w:rsidRPr="00BE1811" w:rsidRDefault="00362F18" w:rsidP="007F6C93">
      <w:pPr>
        <w:spacing w:after="0" w:line="240" w:lineRule="auto"/>
        <w:jc w:val="center"/>
        <w:rPr>
          <w:b/>
        </w:rPr>
      </w:pPr>
    </w:p>
    <w:p w14:paraId="22B92735" w14:textId="77777777" w:rsidR="00362F18" w:rsidRPr="00BE1811" w:rsidRDefault="00362F18" w:rsidP="007F6C93">
      <w:pPr>
        <w:spacing w:after="0" w:line="240" w:lineRule="auto"/>
        <w:jc w:val="center"/>
        <w:rPr>
          <w:b/>
        </w:rPr>
      </w:pPr>
    </w:p>
    <w:p w14:paraId="3421F246" w14:textId="77777777" w:rsidR="00362F18" w:rsidRPr="00BE1811" w:rsidRDefault="00362F18" w:rsidP="007F6C93">
      <w:pPr>
        <w:spacing w:after="0" w:line="240" w:lineRule="auto"/>
        <w:jc w:val="center"/>
        <w:rPr>
          <w:b/>
        </w:rPr>
      </w:pPr>
    </w:p>
    <w:p w14:paraId="15582EFD" w14:textId="77777777" w:rsidR="00362F18" w:rsidRPr="00BE1811" w:rsidRDefault="00362F18" w:rsidP="007F6C93">
      <w:pPr>
        <w:spacing w:after="0" w:line="240" w:lineRule="auto"/>
        <w:jc w:val="center"/>
        <w:rPr>
          <w:b/>
        </w:rPr>
      </w:pPr>
    </w:p>
    <w:p w14:paraId="730F654A" w14:textId="77777777" w:rsidR="00362F18" w:rsidRPr="00BE1811" w:rsidRDefault="00362F18" w:rsidP="007F6C93">
      <w:pPr>
        <w:spacing w:after="0" w:line="240" w:lineRule="auto"/>
        <w:jc w:val="center"/>
        <w:rPr>
          <w:b/>
        </w:rPr>
      </w:pPr>
    </w:p>
    <w:p w14:paraId="30ADCFBB" w14:textId="77777777" w:rsidR="00362F18" w:rsidRPr="00BE1811" w:rsidRDefault="00362F18" w:rsidP="007F6C93">
      <w:pPr>
        <w:spacing w:after="0" w:line="240" w:lineRule="auto"/>
        <w:jc w:val="center"/>
        <w:rPr>
          <w:b/>
        </w:rPr>
      </w:pPr>
    </w:p>
    <w:p w14:paraId="1706F88D" w14:textId="77777777" w:rsidR="00362F18" w:rsidRPr="00BE1811" w:rsidRDefault="00362F18" w:rsidP="007F6C93">
      <w:pPr>
        <w:spacing w:after="0" w:line="240" w:lineRule="auto"/>
        <w:jc w:val="center"/>
        <w:rPr>
          <w:b/>
        </w:rPr>
      </w:pPr>
    </w:p>
    <w:p w14:paraId="0179F4DF" w14:textId="77777777" w:rsidR="00362F18" w:rsidRPr="00BE1811" w:rsidRDefault="00362F18" w:rsidP="007F6C93">
      <w:pPr>
        <w:spacing w:after="0" w:line="240" w:lineRule="auto"/>
        <w:jc w:val="center"/>
        <w:rPr>
          <w:b/>
        </w:rPr>
      </w:pPr>
    </w:p>
    <w:p w14:paraId="3EB3B29A" w14:textId="77777777" w:rsidR="00362F18" w:rsidRPr="00BE1811" w:rsidRDefault="00362F18" w:rsidP="007F6C93">
      <w:pPr>
        <w:spacing w:after="0" w:line="240" w:lineRule="auto"/>
        <w:jc w:val="center"/>
        <w:rPr>
          <w:b/>
        </w:rPr>
      </w:pPr>
    </w:p>
    <w:p w14:paraId="0ED7A281" w14:textId="77777777" w:rsidR="00362F18" w:rsidRPr="00BE1811" w:rsidRDefault="00362F18" w:rsidP="007F6C93">
      <w:pPr>
        <w:spacing w:after="0" w:line="240" w:lineRule="auto"/>
        <w:jc w:val="center"/>
        <w:rPr>
          <w:b/>
        </w:rPr>
      </w:pPr>
    </w:p>
    <w:p w14:paraId="0181E4AA" w14:textId="77777777" w:rsidR="00362F18" w:rsidRPr="00BE1811" w:rsidRDefault="00362F18" w:rsidP="007F6C93">
      <w:pPr>
        <w:spacing w:after="0" w:line="240" w:lineRule="auto"/>
        <w:jc w:val="center"/>
        <w:rPr>
          <w:b/>
        </w:rPr>
      </w:pPr>
    </w:p>
    <w:p w14:paraId="6F2E1144" w14:textId="77777777" w:rsidR="00362F18" w:rsidRPr="00BE1811" w:rsidRDefault="00362F18" w:rsidP="007F6C93">
      <w:pPr>
        <w:spacing w:after="0" w:line="240" w:lineRule="auto"/>
        <w:jc w:val="center"/>
        <w:rPr>
          <w:b/>
        </w:rPr>
      </w:pPr>
    </w:p>
    <w:p w14:paraId="555950CB" w14:textId="77777777" w:rsidR="00362F18" w:rsidRPr="00BE1811" w:rsidRDefault="00362F18" w:rsidP="007F6C93">
      <w:pPr>
        <w:spacing w:after="0" w:line="240" w:lineRule="auto"/>
        <w:jc w:val="center"/>
        <w:rPr>
          <w:b/>
        </w:rPr>
      </w:pPr>
    </w:p>
    <w:p w14:paraId="5E7D611F" w14:textId="77777777" w:rsidR="00362F18" w:rsidRPr="00BE1811" w:rsidRDefault="00362F18" w:rsidP="007F6C93">
      <w:pPr>
        <w:spacing w:after="0" w:line="240" w:lineRule="auto"/>
        <w:jc w:val="center"/>
        <w:rPr>
          <w:b/>
        </w:rPr>
      </w:pPr>
    </w:p>
    <w:p w14:paraId="0B03D940" w14:textId="77777777" w:rsidR="00362F18" w:rsidRPr="00BE1811" w:rsidRDefault="00362F18" w:rsidP="007F6C93">
      <w:pPr>
        <w:spacing w:after="0" w:line="240" w:lineRule="auto"/>
        <w:jc w:val="center"/>
        <w:rPr>
          <w:b/>
        </w:rPr>
      </w:pPr>
    </w:p>
    <w:p w14:paraId="2DB230D0" w14:textId="77777777" w:rsidR="00362F18" w:rsidRPr="00BE1811" w:rsidRDefault="00362F18" w:rsidP="007F6C93">
      <w:pPr>
        <w:spacing w:after="0" w:line="240" w:lineRule="auto"/>
        <w:jc w:val="center"/>
        <w:rPr>
          <w:b/>
        </w:rPr>
      </w:pPr>
    </w:p>
    <w:p w14:paraId="280756C2" w14:textId="77777777" w:rsidR="00362F18" w:rsidRPr="00BE1811" w:rsidRDefault="00362F18" w:rsidP="007F6C93">
      <w:pPr>
        <w:spacing w:after="0" w:line="240" w:lineRule="auto"/>
        <w:jc w:val="center"/>
        <w:rPr>
          <w:b/>
        </w:rPr>
      </w:pPr>
    </w:p>
    <w:p w14:paraId="3C9816FC" w14:textId="77777777" w:rsidR="00362F18" w:rsidRPr="00BE1811" w:rsidRDefault="00362F18" w:rsidP="007F6C93">
      <w:pPr>
        <w:spacing w:after="0" w:line="240" w:lineRule="auto"/>
        <w:jc w:val="center"/>
        <w:rPr>
          <w:b/>
        </w:rPr>
      </w:pPr>
    </w:p>
    <w:p w14:paraId="31B69877" w14:textId="77777777" w:rsidR="00362F18" w:rsidRPr="00BE1811" w:rsidRDefault="00362F18" w:rsidP="007F6C93">
      <w:pPr>
        <w:spacing w:after="0" w:line="240" w:lineRule="auto"/>
        <w:jc w:val="center"/>
        <w:rPr>
          <w:b/>
        </w:rPr>
      </w:pPr>
    </w:p>
    <w:p w14:paraId="4503DBAE" w14:textId="77777777" w:rsidR="00362F18" w:rsidRPr="00BE1811" w:rsidRDefault="00362F18" w:rsidP="007F6C93">
      <w:pPr>
        <w:spacing w:after="0" w:line="240" w:lineRule="auto"/>
        <w:jc w:val="center"/>
        <w:rPr>
          <w:b/>
        </w:rPr>
      </w:pPr>
    </w:p>
    <w:p w14:paraId="400F82DE" w14:textId="77777777" w:rsidR="00362F18" w:rsidRPr="00BE1811" w:rsidRDefault="00362F18" w:rsidP="007F6C93">
      <w:pPr>
        <w:spacing w:after="0" w:line="240" w:lineRule="auto"/>
        <w:jc w:val="center"/>
        <w:rPr>
          <w:b/>
        </w:rPr>
      </w:pPr>
    </w:p>
    <w:p w14:paraId="2E1C64A1" w14:textId="0A4B8ED4" w:rsidR="00362F18" w:rsidRDefault="00362F18" w:rsidP="007F6C93">
      <w:pPr>
        <w:spacing w:after="0" w:line="240" w:lineRule="auto"/>
        <w:jc w:val="center"/>
        <w:rPr>
          <w:b/>
        </w:rPr>
      </w:pPr>
    </w:p>
    <w:p w14:paraId="0FB301E8" w14:textId="3A2DE8BF" w:rsidR="00DB1E75" w:rsidRDefault="00DB1E75" w:rsidP="007F6C93">
      <w:pPr>
        <w:spacing w:after="0" w:line="240" w:lineRule="auto"/>
        <w:jc w:val="center"/>
        <w:rPr>
          <w:b/>
        </w:rPr>
      </w:pPr>
    </w:p>
    <w:p w14:paraId="0E46B2EB" w14:textId="55B5228D" w:rsidR="00DB1E75" w:rsidRDefault="00DB1E75" w:rsidP="007F6C93">
      <w:pPr>
        <w:spacing w:after="0" w:line="240" w:lineRule="auto"/>
        <w:jc w:val="center"/>
        <w:rPr>
          <w:b/>
        </w:rPr>
      </w:pPr>
    </w:p>
    <w:p w14:paraId="20FB6878" w14:textId="381983BE" w:rsidR="00DB1E75" w:rsidRDefault="00DB1E75" w:rsidP="007F6C93">
      <w:pPr>
        <w:spacing w:after="0" w:line="240" w:lineRule="auto"/>
        <w:jc w:val="center"/>
        <w:rPr>
          <w:b/>
        </w:rPr>
      </w:pPr>
    </w:p>
    <w:p w14:paraId="45DFDFBF" w14:textId="77777777" w:rsidR="00DB1E75" w:rsidRPr="00BE1811" w:rsidRDefault="00DB1E75" w:rsidP="007F6C93">
      <w:pPr>
        <w:spacing w:after="0" w:line="240" w:lineRule="auto"/>
        <w:jc w:val="center"/>
        <w:rPr>
          <w:b/>
        </w:rPr>
      </w:pPr>
    </w:p>
    <w:p w14:paraId="124D3022" w14:textId="5BA21F4B" w:rsidR="00362F18" w:rsidRDefault="00362F18" w:rsidP="007F6C93">
      <w:pPr>
        <w:spacing w:after="0" w:line="240" w:lineRule="auto"/>
        <w:jc w:val="center"/>
        <w:rPr>
          <w:b/>
        </w:rPr>
      </w:pPr>
    </w:p>
    <w:p w14:paraId="75976732" w14:textId="77777777" w:rsidR="00CA0B0D" w:rsidRPr="00BE1811" w:rsidRDefault="00CA0B0D" w:rsidP="007F6C93">
      <w:pPr>
        <w:spacing w:after="0" w:line="240" w:lineRule="auto"/>
        <w:jc w:val="center"/>
        <w:rPr>
          <w:b/>
        </w:rPr>
      </w:pPr>
    </w:p>
    <w:p w14:paraId="363C524F" w14:textId="77777777" w:rsidR="00362F18" w:rsidRPr="00BE1811" w:rsidRDefault="00362F18" w:rsidP="007F6C93">
      <w:pPr>
        <w:spacing w:after="0" w:line="240" w:lineRule="auto"/>
        <w:jc w:val="center"/>
        <w:rPr>
          <w:b/>
        </w:rPr>
      </w:pPr>
    </w:p>
    <w:p w14:paraId="3186202E" w14:textId="77777777" w:rsidR="00362F18" w:rsidRPr="00BE1811" w:rsidRDefault="00362F18" w:rsidP="007F6C93">
      <w:pPr>
        <w:spacing w:after="0" w:line="240" w:lineRule="auto"/>
        <w:jc w:val="center"/>
        <w:rPr>
          <w:b/>
        </w:rPr>
      </w:pPr>
    </w:p>
    <w:p w14:paraId="23993EE3" w14:textId="5C9F452C" w:rsidR="007F6C93" w:rsidRPr="00BE1811" w:rsidRDefault="007F6C93" w:rsidP="007F6C93">
      <w:pPr>
        <w:spacing w:after="0" w:line="240" w:lineRule="auto"/>
        <w:rPr>
          <w:b/>
        </w:rPr>
      </w:pPr>
    </w:p>
    <w:p w14:paraId="490E5E76" w14:textId="77777777" w:rsidR="007F6C93" w:rsidRPr="00BE1811" w:rsidRDefault="007F6C93" w:rsidP="007F6C93">
      <w:pPr>
        <w:pStyle w:val="TOCHeading"/>
        <w:rPr>
          <w:rFonts w:ascii="Times New Roman" w:hAnsi="Times New Roman"/>
          <w:sz w:val="22"/>
          <w:szCs w:val="22"/>
        </w:rPr>
      </w:pPr>
      <w:r w:rsidRPr="00BE1811">
        <w:rPr>
          <w:rFonts w:ascii="Times New Roman" w:hAnsi="Times New Roman"/>
          <w:sz w:val="22"/>
          <w:szCs w:val="22"/>
        </w:rPr>
        <w:lastRenderedPageBreak/>
        <w:t xml:space="preserve">Cuprins </w:t>
      </w:r>
    </w:p>
    <w:p w14:paraId="474AA018" w14:textId="77777777" w:rsidR="007F6C93" w:rsidRPr="00CA0B0D" w:rsidRDefault="007F6C93" w:rsidP="007F6C93">
      <w:pPr>
        <w:pStyle w:val="TOC1"/>
        <w:spacing w:line="360" w:lineRule="auto"/>
        <w:rPr>
          <w:rFonts w:ascii="Times New Roman" w:hAnsi="Times New Roman"/>
          <w:sz w:val="22"/>
          <w:szCs w:val="22"/>
        </w:rPr>
      </w:pPr>
      <w:r w:rsidRPr="00CA0B0D">
        <w:rPr>
          <w:rFonts w:ascii="Times New Roman" w:hAnsi="Times New Roman"/>
          <w:sz w:val="22"/>
          <w:szCs w:val="22"/>
        </w:rPr>
        <w:fldChar w:fldCharType="begin"/>
      </w:r>
      <w:r w:rsidRPr="00CA0B0D">
        <w:rPr>
          <w:rFonts w:ascii="Times New Roman" w:hAnsi="Times New Roman"/>
          <w:sz w:val="22"/>
          <w:szCs w:val="22"/>
        </w:rPr>
        <w:instrText xml:space="preserve"> TOC \o "1-3" \h \z \u </w:instrText>
      </w:r>
      <w:r w:rsidRPr="00CA0B0D">
        <w:rPr>
          <w:rFonts w:ascii="Times New Roman" w:hAnsi="Times New Roman"/>
          <w:sz w:val="22"/>
          <w:szCs w:val="22"/>
        </w:rPr>
        <w:fldChar w:fldCharType="separate"/>
      </w:r>
      <w:hyperlink w:anchor="_Toc442706895" w:history="1">
        <w:r w:rsidRPr="00CA0B0D">
          <w:rPr>
            <w:rStyle w:val="Hyperlink"/>
            <w:rFonts w:ascii="Times New Roman" w:hAnsi="Times New Roman"/>
            <w:sz w:val="22"/>
            <w:szCs w:val="22"/>
          </w:rPr>
          <w:t>1. Solicitant</w:t>
        </w:r>
        <w:r w:rsidRPr="00CA0B0D">
          <w:rPr>
            <w:rFonts w:ascii="Times New Roman" w:hAnsi="Times New Roman"/>
            <w:webHidden/>
            <w:sz w:val="22"/>
            <w:szCs w:val="22"/>
          </w:rPr>
          <w:tab/>
        </w:r>
      </w:hyperlink>
    </w:p>
    <w:p w14:paraId="14ECA0A6" w14:textId="77777777" w:rsidR="007F6C93" w:rsidRPr="00CA0B0D" w:rsidRDefault="002314FA" w:rsidP="007F6C93">
      <w:pPr>
        <w:pStyle w:val="TOC1"/>
        <w:spacing w:line="360" w:lineRule="auto"/>
        <w:rPr>
          <w:rFonts w:ascii="Times New Roman" w:hAnsi="Times New Roman"/>
          <w:sz w:val="22"/>
          <w:szCs w:val="22"/>
        </w:rPr>
      </w:pPr>
      <w:hyperlink w:anchor="_Toc442706896" w:history="1">
        <w:r w:rsidR="007F6C93" w:rsidRPr="00CA0B0D">
          <w:rPr>
            <w:rStyle w:val="Hyperlink"/>
            <w:rFonts w:ascii="Times New Roman" w:hAnsi="Times New Roman"/>
            <w:sz w:val="22"/>
            <w:szCs w:val="22"/>
          </w:rPr>
          <w:t>2. Atribute proiect</w:t>
        </w:r>
        <w:r w:rsidR="007F6C93" w:rsidRPr="00CA0B0D">
          <w:rPr>
            <w:rFonts w:ascii="Times New Roman" w:hAnsi="Times New Roman"/>
            <w:webHidden/>
            <w:sz w:val="22"/>
            <w:szCs w:val="22"/>
          </w:rPr>
          <w:tab/>
        </w:r>
      </w:hyperlink>
    </w:p>
    <w:p w14:paraId="54DBB14F" w14:textId="77777777" w:rsidR="007F6C93" w:rsidRPr="00CA0B0D" w:rsidRDefault="002314FA" w:rsidP="007F6C93">
      <w:pPr>
        <w:pStyle w:val="TOC1"/>
        <w:spacing w:line="360" w:lineRule="auto"/>
        <w:rPr>
          <w:rFonts w:ascii="Times New Roman" w:hAnsi="Times New Roman"/>
          <w:sz w:val="22"/>
          <w:szCs w:val="22"/>
        </w:rPr>
      </w:pPr>
      <w:hyperlink w:anchor="_Toc442706897" w:history="1">
        <w:r w:rsidR="007F6C93" w:rsidRPr="00CA0B0D">
          <w:rPr>
            <w:rStyle w:val="Hyperlink"/>
            <w:rFonts w:ascii="Times New Roman" w:hAnsi="Times New Roman"/>
            <w:sz w:val="22"/>
            <w:szCs w:val="22"/>
          </w:rPr>
          <w:t>3. Responsabil de proiect</w:t>
        </w:r>
        <w:r w:rsidR="007F6C93" w:rsidRPr="00CA0B0D">
          <w:rPr>
            <w:rFonts w:ascii="Times New Roman" w:hAnsi="Times New Roman"/>
            <w:webHidden/>
            <w:sz w:val="22"/>
            <w:szCs w:val="22"/>
          </w:rPr>
          <w:tab/>
        </w:r>
      </w:hyperlink>
    </w:p>
    <w:p w14:paraId="0B2DF599" w14:textId="77777777" w:rsidR="007F6C93" w:rsidRPr="00CA0B0D" w:rsidRDefault="002314FA" w:rsidP="007F6C93">
      <w:pPr>
        <w:pStyle w:val="TOC1"/>
        <w:spacing w:line="360" w:lineRule="auto"/>
        <w:rPr>
          <w:rFonts w:ascii="Times New Roman" w:hAnsi="Times New Roman"/>
          <w:sz w:val="22"/>
          <w:szCs w:val="22"/>
        </w:rPr>
      </w:pPr>
      <w:hyperlink w:anchor="_Toc442706898" w:history="1">
        <w:r w:rsidR="007F6C93" w:rsidRPr="00CA0B0D">
          <w:rPr>
            <w:rStyle w:val="Hyperlink"/>
            <w:rFonts w:ascii="Times New Roman" w:hAnsi="Times New Roman"/>
            <w:sz w:val="22"/>
            <w:szCs w:val="22"/>
          </w:rPr>
          <w:t>4. Persoana de contact</w:t>
        </w:r>
        <w:r w:rsidR="007F6C93" w:rsidRPr="00CA0B0D">
          <w:rPr>
            <w:rFonts w:ascii="Times New Roman" w:hAnsi="Times New Roman"/>
            <w:webHidden/>
            <w:sz w:val="22"/>
            <w:szCs w:val="22"/>
          </w:rPr>
          <w:tab/>
        </w:r>
      </w:hyperlink>
    </w:p>
    <w:p w14:paraId="7D33B683" w14:textId="77777777" w:rsidR="007F6C93" w:rsidRPr="00CA0B0D" w:rsidRDefault="002314FA" w:rsidP="007F6C93">
      <w:pPr>
        <w:pStyle w:val="TOC1"/>
        <w:spacing w:line="360" w:lineRule="auto"/>
        <w:rPr>
          <w:rFonts w:ascii="Times New Roman" w:hAnsi="Times New Roman"/>
          <w:sz w:val="22"/>
          <w:szCs w:val="22"/>
        </w:rPr>
      </w:pPr>
      <w:hyperlink w:anchor="_Toc442706899" w:history="1">
        <w:r w:rsidR="007F6C93" w:rsidRPr="00CA0B0D">
          <w:rPr>
            <w:rStyle w:val="Hyperlink"/>
            <w:rFonts w:ascii="Times New Roman" w:hAnsi="Times New Roman"/>
            <w:sz w:val="22"/>
            <w:szCs w:val="22"/>
          </w:rPr>
          <w:t>5. Capacitate solicitant</w:t>
        </w:r>
        <w:r w:rsidR="007F6C93" w:rsidRPr="00CA0B0D">
          <w:rPr>
            <w:rFonts w:ascii="Times New Roman" w:hAnsi="Times New Roman"/>
            <w:webHidden/>
            <w:sz w:val="22"/>
            <w:szCs w:val="22"/>
          </w:rPr>
          <w:tab/>
        </w:r>
      </w:hyperlink>
    </w:p>
    <w:p w14:paraId="43EDA7D1" w14:textId="77777777" w:rsidR="007F6C93" w:rsidRPr="00CA0B0D" w:rsidRDefault="002314FA" w:rsidP="007F6C93">
      <w:pPr>
        <w:pStyle w:val="TOC1"/>
        <w:spacing w:line="360" w:lineRule="auto"/>
        <w:rPr>
          <w:rFonts w:ascii="Times New Roman" w:hAnsi="Times New Roman"/>
          <w:sz w:val="22"/>
          <w:szCs w:val="22"/>
        </w:rPr>
      </w:pPr>
      <w:hyperlink w:anchor="_Toc442706900" w:history="1">
        <w:r w:rsidR="007F6C93" w:rsidRPr="00CA0B0D">
          <w:rPr>
            <w:rStyle w:val="Hyperlink"/>
            <w:rFonts w:ascii="Times New Roman" w:hAnsi="Times New Roman"/>
            <w:sz w:val="22"/>
            <w:szCs w:val="22"/>
          </w:rPr>
          <w:t>6. Localizare proiect</w:t>
        </w:r>
        <w:r w:rsidR="007F6C93" w:rsidRPr="00CA0B0D">
          <w:rPr>
            <w:rFonts w:ascii="Times New Roman" w:hAnsi="Times New Roman"/>
            <w:webHidden/>
            <w:sz w:val="22"/>
            <w:szCs w:val="22"/>
          </w:rPr>
          <w:tab/>
        </w:r>
      </w:hyperlink>
    </w:p>
    <w:p w14:paraId="0F4BC9E1" w14:textId="77777777" w:rsidR="007F6C93" w:rsidRPr="00CA0B0D" w:rsidRDefault="002314FA" w:rsidP="007F6C93">
      <w:pPr>
        <w:pStyle w:val="TOC1"/>
        <w:spacing w:line="360" w:lineRule="auto"/>
        <w:rPr>
          <w:rFonts w:ascii="Times New Roman" w:hAnsi="Times New Roman"/>
          <w:sz w:val="22"/>
          <w:szCs w:val="22"/>
        </w:rPr>
      </w:pPr>
      <w:hyperlink w:anchor="_Toc442706901" w:history="1">
        <w:r w:rsidR="007F6C93" w:rsidRPr="00CA0B0D">
          <w:rPr>
            <w:rStyle w:val="Hyperlink"/>
            <w:rFonts w:ascii="Times New Roman" w:hAnsi="Times New Roman"/>
            <w:sz w:val="22"/>
            <w:szCs w:val="22"/>
          </w:rPr>
          <w:t>7. Obiective proiect</w:t>
        </w:r>
        <w:r w:rsidR="007F6C93" w:rsidRPr="00CA0B0D">
          <w:rPr>
            <w:rFonts w:ascii="Times New Roman" w:hAnsi="Times New Roman"/>
            <w:webHidden/>
            <w:sz w:val="22"/>
            <w:szCs w:val="22"/>
          </w:rPr>
          <w:tab/>
        </w:r>
      </w:hyperlink>
    </w:p>
    <w:p w14:paraId="698C851E" w14:textId="77777777" w:rsidR="007F6C93" w:rsidRPr="00CA0B0D" w:rsidRDefault="002314FA" w:rsidP="007F6C93">
      <w:pPr>
        <w:pStyle w:val="TOC1"/>
        <w:spacing w:line="360" w:lineRule="auto"/>
        <w:rPr>
          <w:rFonts w:ascii="Times New Roman" w:hAnsi="Times New Roman"/>
          <w:sz w:val="22"/>
          <w:szCs w:val="22"/>
        </w:rPr>
      </w:pPr>
      <w:hyperlink w:anchor="_Toc442706902" w:history="1">
        <w:r w:rsidR="007F6C93" w:rsidRPr="00CA0B0D">
          <w:rPr>
            <w:rStyle w:val="Hyperlink"/>
            <w:rFonts w:ascii="Times New Roman" w:hAnsi="Times New Roman"/>
            <w:sz w:val="22"/>
            <w:szCs w:val="22"/>
          </w:rPr>
          <w:t>8. Rezultate așteptate</w:t>
        </w:r>
        <w:r w:rsidR="007F6C93" w:rsidRPr="00CA0B0D">
          <w:rPr>
            <w:rFonts w:ascii="Times New Roman" w:hAnsi="Times New Roman"/>
            <w:webHidden/>
            <w:sz w:val="22"/>
            <w:szCs w:val="22"/>
          </w:rPr>
          <w:tab/>
        </w:r>
      </w:hyperlink>
    </w:p>
    <w:p w14:paraId="4EDBBB92" w14:textId="77777777" w:rsidR="007F6C93" w:rsidRPr="00CA0B0D" w:rsidRDefault="002314FA" w:rsidP="007F6C93">
      <w:pPr>
        <w:pStyle w:val="TOC1"/>
        <w:spacing w:line="360" w:lineRule="auto"/>
        <w:rPr>
          <w:rFonts w:ascii="Times New Roman" w:hAnsi="Times New Roman"/>
          <w:sz w:val="22"/>
          <w:szCs w:val="22"/>
        </w:rPr>
      </w:pPr>
      <w:hyperlink w:anchor="_Toc442706903" w:history="1">
        <w:r w:rsidR="007F6C93" w:rsidRPr="00CA0B0D">
          <w:rPr>
            <w:rStyle w:val="Hyperlink"/>
            <w:rFonts w:ascii="Times New Roman" w:hAnsi="Times New Roman"/>
            <w:sz w:val="22"/>
            <w:szCs w:val="22"/>
          </w:rPr>
          <w:t>9. Context</w:t>
        </w:r>
        <w:r w:rsidR="007F6C93" w:rsidRPr="00CA0B0D">
          <w:rPr>
            <w:rFonts w:ascii="Times New Roman" w:hAnsi="Times New Roman"/>
            <w:webHidden/>
            <w:sz w:val="22"/>
            <w:szCs w:val="22"/>
          </w:rPr>
          <w:tab/>
        </w:r>
      </w:hyperlink>
    </w:p>
    <w:p w14:paraId="5EB7AA8D" w14:textId="77777777" w:rsidR="007F6C93" w:rsidRPr="00CA0B0D" w:rsidRDefault="002314FA" w:rsidP="007F6C93">
      <w:pPr>
        <w:pStyle w:val="TOC1"/>
        <w:spacing w:line="360" w:lineRule="auto"/>
        <w:rPr>
          <w:rFonts w:ascii="Times New Roman" w:hAnsi="Times New Roman"/>
          <w:sz w:val="22"/>
          <w:szCs w:val="22"/>
        </w:rPr>
      </w:pPr>
      <w:hyperlink w:anchor="_Toc442706904" w:history="1">
        <w:r w:rsidR="007F6C93" w:rsidRPr="00CA0B0D">
          <w:rPr>
            <w:rStyle w:val="Hyperlink"/>
            <w:rFonts w:ascii="Times New Roman" w:hAnsi="Times New Roman"/>
            <w:sz w:val="22"/>
            <w:szCs w:val="22"/>
          </w:rPr>
          <w:t>10. Justificare</w:t>
        </w:r>
        <w:r w:rsidR="007F6C93" w:rsidRPr="00CA0B0D">
          <w:rPr>
            <w:rFonts w:ascii="Times New Roman" w:hAnsi="Times New Roman"/>
            <w:webHidden/>
            <w:sz w:val="22"/>
            <w:szCs w:val="22"/>
          </w:rPr>
          <w:tab/>
        </w:r>
      </w:hyperlink>
    </w:p>
    <w:p w14:paraId="4716CD3F" w14:textId="77777777" w:rsidR="007F6C93" w:rsidRPr="00CA0B0D" w:rsidRDefault="002314FA" w:rsidP="007F6C93">
      <w:pPr>
        <w:pStyle w:val="TOC1"/>
        <w:spacing w:line="360" w:lineRule="auto"/>
        <w:rPr>
          <w:rFonts w:ascii="Times New Roman" w:hAnsi="Times New Roman"/>
          <w:sz w:val="22"/>
          <w:szCs w:val="22"/>
        </w:rPr>
      </w:pPr>
      <w:hyperlink w:anchor="_Toc442706906" w:history="1">
        <w:r w:rsidR="007F6C93" w:rsidRPr="00CA0B0D">
          <w:rPr>
            <w:rStyle w:val="Hyperlink"/>
            <w:rFonts w:ascii="Times New Roman" w:hAnsi="Times New Roman"/>
            <w:sz w:val="22"/>
            <w:szCs w:val="22"/>
          </w:rPr>
          <w:t>12. Sustenabilitate</w:t>
        </w:r>
        <w:r w:rsidR="007F6C93" w:rsidRPr="00CA0B0D">
          <w:rPr>
            <w:rFonts w:ascii="Times New Roman" w:hAnsi="Times New Roman"/>
            <w:webHidden/>
            <w:sz w:val="22"/>
            <w:szCs w:val="22"/>
          </w:rPr>
          <w:tab/>
        </w:r>
      </w:hyperlink>
    </w:p>
    <w:p w14:paraId="50CCC48D" w14:textId="77777777" w:rsidR="007F6C93" w:rsidRPr="00CA0B0D" w:rsidRDefault="002314FA" w:rsidP="007F6C93">
      <w:pPr>
        <w:pStyle w:val="TOC1"/>
        <w:spacing w:line="360" w:lineRule="auto"/>
        <w:rPr>
          <w:rFonts w:ascii="Times New Roman" w:hAnsi="Times New Roman"/>
          <w:sz w:val="22"/>
          <w:szCs w:val="22"/>
        </w:rPr>
      </w:pPr>
      <w:hyperlink w:anchor="_Toc442706907" w:history="1">
        <w:r w:rsidR="007F6C93" w:rsidRPr="00CA0B0D">
          <w:rPr>
            <w:rStyle w:val="Hyperlink"/>
            <w:rFonts w:ascii="Times New Roman" w:hAnsi="Times New Roman"/>
            <w:sz w:val="22"/>
            <w:szCs w:val="22"/>
          </w:rPr>
          <w:t>13. Relevanță</w:t>
        </w:r>
        <w:r w:rsidR="007F6C93" w:rsidRPr="00CA0B0D">
          <w:rPr>
            <w:rFonts w:ascii="Times New Roman" w:hAnsi="Times New Roman"/>
            <w:webHidden/>
            <w:sz w:val="22"/>
            <w:szCs w:val="22"/>
          </w:rPr>
          <w:tab/>
        </w:r>
      </w:hyperlink>
    </w:p>
    <w:p w14:paraId="5A9D26D1" w14:textId="77777777" w:rsidR="007F6C93" w:rsidRPr="00CA0B0D" w:rsidRDefault="002314FA" w:rsidP="007F6C93">
      <w:pPr>
        <w:pStyle w:val="TOC1"/>
        <w:spacing w:line="360" w:lineRule="auto"/>
        <w:rPr>
          <w:rFonts w:ascii="Times New Roman" w:hAnsi="Times New Roman"/>
          <w:sz w:val="22"/>
          <w:szCs w:val="22"/>
        </w:rPr>
      </w:pPr>
      <w:hyperlink w:anchor="_Toc442706908" w:history="1">
        <w:r w:rsidR="007F6C93" w:rsidRPr="00CA0B0D">
          <w:rPr>
            <w:rStyle w:val="Hyperlink"/>
            <w:rFonts w:ascii="Times New Roman" w:hAnsi="Times New Roman"/>
            <w:sz w:val="22"/>
            <w:szCs w:val="22"/>
          </w:rPr>
          <w:t>14. Riscuri</w:t>
        </w:r>
        <w:r w:rsidR="007F6C93" w:rsidRPr="00CA0B0D">
          <w:rPr>
            <w:rFonts w:ascii="Times New Roman" w:hAnsi="Times New Roman"/>
            <w:webHidden/>
            <w:sz w:val="22"/>
            <w:szCs w:val="22"/>
          </w:rPr>
          <w:tab/>
        </w:r>
      </w:hyperlink>
    </w:p>
    <w:p w14:paraId="59E718B5" w14:textId="77777777" w:rsidR="007F6C93" w:rsidRPr="00CA0B0D" w:rsidRDefault="002314FA" w:rsidP="007F6C93">
      <w:pPr>
        <w:pStyle w:val="TOC1"/>
        <w:spacing w:line="360" w:lineRule="auto"/>
        <w:rPr>
          <w:rFonts w:ascii="Times New Roman" w:hAnsi="Times New Roman"/>
          <w:sz w:val="22"/>
          <w:szCs w:val="22"/>
        </w:rPr>
      </w:pPr>
      <w:hyperlink w:anchor="_Toc442706909" w:history="1">
        <w:r w:rsidR="007F6C93" w:rsidRPr="00CA0B0D">
          <w:rPr>
            <w:rStyle w:val="Hyperlink"/>
            <w:rFonts w:ascii="Times New Roman" w:hAnsi="Times New Roman"/>
            <w:sz w:val="22"/>
            <w:szCs w:val="22"/>
          </w:rPr>
          <w:t>15. Principii orizontale</w:t>
        </w:r>
        <w:r w:rsidR="007F6C93" w:rsidRPr="00CA0B0D">
          <w:rPr>
            <w:rFonts w:ascii="Times New Roman" w:hAnsi="Times New Roman"/>
            <w:webHidden/>
            <w:sz w:val="22"/>
            <w:szCs w:val="22"/>
          </w:rPr>
          <w:tab/>
        </w:r>
      </w:hyperlink>
    </w:p>
    <w:p w14:paraId="11ABD077" w14:textId="77777777" w:rsidR="007F6C93" w:rsidRPr="00CA0B0D" w:rsidRDefault="002314FA" w:rsidP="007F6C93">
      <w:pPr>
        <w:pStyle w:val="TOC1"/>
        <w:spacing w:line="360" w:lineRule="auto"/>
        <w:rPr>
          <w:rFonts w:ascii="Times New Roman" w:hAnsi="Times New Roman"/>
          <w:sz w:val="22"/>
          <w:szCs w:val="22"/>
        </w:rPr>
      </w:pPr>
      <w:hyperlink w:anchor="_Toc442706910" w:history="1">
        <w:r w:rsidR="007F6C93" w:rsidRPr="00CA0B0D">
          <w:rPr>
            <w:rStyle w:val="Hyperlink"/>
            <w:rFonts w:ascii="Times New Roman" w:hAnsi="Times New Roman"/>
            <w:sz w:val="22"/>
            <w:szCs w:val="22"/>
          </w:rPr>
          <w:t>16. Metodologie</w:t>
        </w:r>
        <w:r w:rsidR="007F6C93" w:rsidRPr="00CA0B0D">
          <w:rPr>
            <w:rFonts w:ascii="Times New Roman" w:hAnsi="Times New Roman"/>
            <w:webHidden/>
            <w:sz w:val="22"/>
            <w:szCs w:val="22"/>
          </w:rPr>
          <w:tab/>
        </w:r>
      </w:hyperlink>
    </w:p>
    <w:p w14:paraId="0769309D" w14:textId="77777777" w:rsidR="007F6C93" w:rsidRPr="00CA0B0D" w:rsidRDefault="002314FA" w:rsidP="007F6C93">
      <w:pPr>
        <w:pStyle w:val="TOC1"/>
        <w:spacing w:line="360" w:lineRule="auto"/>
        <w:rPr>
          <w:rFonts w:ascii="Times New Roman" w:hAnsi="Times New Roman"/>
          <w:sz w:val="22"/>
          <w:szCs w:val="22"/>
        </w:rPr>
      </w:pPr>
      <w:hyperlink w:anchor="_Toc442706911" w:history="1">
        <w:r w:rsidR="007F6C93" w:rsidRPr="00CA0B0D">
          <w:rPr>
            <w:rStyle w:val="Hyperlink"/>
            <w:rFonts w:ascii="Times New Roman" w:hAnsi="Times New Roman"/>
            <w:sz w:val="22"/>
            <w:szCs w:val="22"/>
          </w:rPr>
          <w:t>17. Specializare inteligentă</w:t>
        </w:r>
        <w:r w:rsidR="007F6C93" w:rsidRPr="00CA0B0D">
          <w:rPr>
            <w:rFonts w:ascii="Times New Roman" w:hAnsi="Times New Roman"/>
            <w:webHidden/>
            <w:sz w:val="22"/>
            <w:szCs w:val="22"/>
          </w:rPr>
          <w:tab/>
        </w:r>
      </w:hyperlink>
    </w:p>
    <w:p w14:paraId="697AA02B" w14:textId="77777777" w:rsidR="007F6C93" w:rsidRPr="00CA0B0D" w:rsidRDefault="002314FA" w:rsidP="007F6C93">
      <w:pPr>
        <w:pStyle w:val="TOC1"/>
        <w:spacing w:line="360" w:lineRule="auto"/>
        <w:rPr>
          <w:rFonts w:ascii="Times New Roman" w:hAnsi="Times New Roman"/>
          <w:sz w:val="22"/>
          <w:szCs w:val="22"/>
        </w:rPr>
      </w:pPr>
      <w:hyperlink w:anchor="_Toc442706912" w:history="1">
        <w:r w:rsidR="007F6C93" w:rsidRPr="00CA0B0D">
          <w:rPr>
            <w:rStyle w:val="Hyperlink"/>
            <w:rFonts w:ascii="Times New Roman" w:hAnsi="Times New Roman"/>
            <w:sz w:val="22"/>
            <w:szCs w:val="22"/>
          </w:rPr>
          <w:t>18. Descrierea investiției</w:t>
        </w:r>
        <w:r w:rsidR="007F6C93" w:rsidRPr="00CA0B0D">
          <w:rPr>
            <w:rFonts w:ascii="Times New Roman" w:hAnsi="Times New Roman"/>
            <w:webHidden/>
            <w:sz w:val="22"/>
            <w:szCs w:val="22"/>
          </w:rPr>
          <w:tab/>
        </w:r>
      </w:hyperlink>
    </w:p>
    <w:p w14:paraId="205F871C" w14:textId="77777777" w:rsidR="007F6C93" w:rsidRPr="00CA0B0D" w:rsidRDefault="002314FA" w:rsidP="007F6C93">
      <w:pPr>
        <w:pStyle w:val="TOC1"/>
        <w:spacing w:line="360" w:lineRule="auto"/>
        <w:rPr>
          <w:rFonts w:ascii="Times New Roman" w:hAnsi="Times New Roman"/>
          <w:sz w:val="22"/>
          <w:szCs w:val="22"/>
        </w:rPr>
      </w:pPr>
      <w:hyperlink w:anchor="_Toc442706934" w:history="1">
        <w:r w:rsidR="007F6C93" w:rsidRPr="00CA0B0D">
          <w:rPr>
            <w:rStyle w:val="Hyperlink"/>
            <w:rFonts w:ascii="Times New Roman" w:hAnsi="Times New Roman"/>
            <w:sz w:val="22"/>
            <w:szCs w:val="22"/>
          </w:rPr>
          <w:t>40. Maturitatea proiectului</w:t>
        </w:r>
        <w:r w:rsidR="007F6C93" w:rsidRPr="00CA0B0D">
          <w:rPr>
            <w:rFonts w:ascii="Times New Roman" w:hAnsi="Times New Roman"/>
            <w:webHidden/>
            <w:sz w:val="22"/>
            <w:szCs w:val="22"/>
          </w:rPr>
          <w:tab/>
        </w:r>
      </w:hyperlink>
    </w:p>
    <w:p w14:paraId="0BCF0FD2" w14:textId="77777777" w:rsidR="007F6C93" w:rsidRPr="00CA0B0D" w:rsidRDefault="002314FA" w:rsidP="007F6C93">
      <w:pPr>
        <w:pStyle w:val="TOC1"/>
        <w:spacing w:line="360" w:lineRule="auto"/>
        <w:rPr>
          <w:rFonts w:ascii="Times New Roman" w:hAnsi="Times New Roman"/>
          <w:sz w:val="22"/>
          <w:szCs w:val="22"/>
        </w:rPr>
      </w:pPr>
      <w:hyperlink w:anchor="_Toc442706935" w:history="1">
        <w:r w:rsidR="007F6C93" w:rsidRPr="00CA0B0D">
          <w:rPr>
            <w:rStyle w:val="Hyperlink"/>
            <w:rFonts w:ascii="Times New Roman" w:hAnsi="Times New Roman"/>
            <w:sz w:val="22"/>
            <w:szCs w:val="22"/>
          </w:rPr>
          <w:t>41. Nerespectare legislație UE</w:t>
        </w:r>
        <w:r w:rsidR="007F6C93" w:rsidRPr="00CA0B0D">
          <w:rPr>
            <w:rFonts w:ascii="Times New Roman" w:hAnsi="Times New Roman"/>
            <w:webHidden/>
            <w:sz w:val="22"/>
            <w:szCs w:val="22"/>
          </w:rPr>
          <w:tab/>
        </w:r>
      </w:hyperlink>
    </w:p>
    <w:p w14:paraId="219EAC2E" w14:textId="77777777" w:rsidR="007F6C93" w:rsidRPr="00CA0B0D" w:rsidRDefault="002314FA" w:rsidP="007F6C93">
      <w:pPr>
        <w:pStyle w:val="TOC1"/>
        <w:spacing w:line="360" w:lineRule="auto"/>
        <w:rPr>
          <w:rFonts w:ascii="Times New Roman" w:hAnsi="Times New Roman"/>
          <w:sz w:val="22"/>
          <w:szCs w:val="22"/>
        </w:rPr>
      </w:pPr>
      <w:hyperlink w:anchor="_Toc442706939" w:history="1">
        <w:r w:rsidR="007F6C93" w:rsidRPr="00CA0B0D">
          <w:rPr>
            <w:rStyle w:val="Hyperlink"/>
            <w:rFonts w:ascii="Times New Roman" w:hAnsi="Times New Roman"/>
            <w:sz w:val="22"/>
            <w:szCs w:val="22"/>
          </w:rPr>
          <w:t>45. Indicatori prestabiliți</w:t>
        </w:r>
        <w:r w:rsidR="007F6C93" w:rsidRPr="00CA0B0D">
          <w:rPr>
            <w:rFonts w:ascii="Times New Roman" w:hAnsi="Times New Roman"/>
            <w:webHidden/>
            <w:sz w:val="22"/>
            <w:szCs w:val="22"/>
          </w:rPr>
          <w:tab/>
        </w:r>
      </w:hyperlink>
    </w:p>
    <w:p w14:paraId="5F401FB9" w14:textId="77777777" w:rsidR="007F6C93" w:rsidRPr="00CA0B0D" w:rsidRDefault="002314FA" w:rsidP="007F6C93">
      <w:pPr>
        <w:pStyle w:val="TOC1"/>
        <w:spacing w:line="360" w:lineRule="auto"/>
        <w:rPr>
          <w:rFonts w:ascii="Times New Roman" w:hAnsi="Times New Roman"/>
          <w:sz w:val="22"/>
          <w:szCs w:val="22"/>
        </w:rPr>
      </w:pPr>
      <w:hyperlink w:anchor="_Toc442706940" w:history="1">
        <w:r w:rsidR="007F6C93" w:rsidRPr="00CA0B0D">
          <w:rPr>
            <w:rStyle w:val="Hyperlink"/>
            <w:rFonts w:ascii="Times New Roman" w:hAnsi="Times New Roman"/>
            <w:sz w:val="22"/>
            <w:szCs w:val="22"/>
          </w:rPr>
          <w:t>46. Indicatori suplimentari proiect</w:t>
        </w:r>
        <w:r w:rsidR="007F6C93" w:rsidRPr="00CA0B0D">
          <w:rPr>
            <w:rFonts w:ascii="Times New Roman" w:hAnsi="Times New Roman"/>
            <w:webHidden/>
            <w:sz w:val="22"/>
            <w:szCs w:val="22"/>
          </w:rPr>
          <w:tab/>
        </w:r>
      </w:hyperlink>
    </w:p>
    <w:p w14:paraId="3A0DF332" w14:textId="77777777" w:rsidR="007F6C93" w:rsidRPr="00CA0B0D" w:rsidRDefault="002314FA" w:rsidP="007F6C93">
      <w:pPr>
        <w:pStyle w:val="TOC1"/>
        <w:spacing w:line="360" w:lineRule="auto"/>
        <w:rPr>
          <w:rFonts w:ascii="Times New Roman" w:hAnsi="Times New Roman"/>
          <w:sz w:val="22"/>
          <w:szCs w:val="22"/>
        </w:rPr>
      </w:pPr>
      <w:hyperlink w:anchor="_Toc442706941" w:history="1">
        <w:r w:rsidR="007F6C93" w:rsidRPr="00CA0B0D">
          <w:rPr>
            <w:rStyle w:val="Hyperlink"/>
            <w:rFonts w:ascii="Times New Roman" w:hAnsi="Times New Roman"/>
            <w:sz w:val="22"/>
            <w:szCs w:val="22"/>
          </w:rPr>
          <w:t>47. Plan de achiziții</w:t>
        </w:r>
        <w:r w:rsidR="007F6C93" w:rsidRPr="00CA0B0D">
          <w:rPr>
            <w:rFonts w:ascii="Times New Roman" w:hAnsi="Times New Roman"/>
            <w:webHidden/>
            <w:sz w:val="22"/>
            <w:szCs w:val="22"/>
          </w:rPr>
          <w:tab/>
        </w:r>
      </w:hyperlink>
    </w:p>
    <w:p w14:paraId="443789B9" w14:textId="77777777" w:rsidR="007F6C93" w:rsidRPr="00CA0B0D" w:rsidRDefault="002314FA" w:rsidP="007F6C93">
      <w:pPr>
        <w:pStyle w:val="TOC1"/>
        <w:spacing w:line="360" w:lineRule="auto"/>
        <w:rPr>
          <w:rFonts w:ascii="Times New Roman" w:hAnsi="Times New Roman"/>
          <w:sz w:val="22"/>
          <w:szCs w:val="22"/>
        </w:rPr>
      </w:pPr>
      <w:hyperlink w:anchor="_Toc442706942" w:history="1">
        <w:r w:rsidR="007F6C93" w:rsidRPr="00CA0B0D">
          <w:rPr>
            <w:rStyle w:val="Hyperlink"/>
            <w:rFonts w:ascii="Times New Roman" w:hAnsi="Times New Roman"/>
            <w:sz w:val="22"/>
            <w:szCs w:val="22"/>
          </w:rPr>
          <w:t>48. Resurse umane implicate</w:t>
        </w:r>
        <w:r w:rsidR="007F6C93" w:rsidRPr="00CA0B0D">
          <w:rPr>
            <w:rFonts w:ascii="Times New Roman" w:hAnsi="Times New Roman"/>
            <w:webHidden/>
            <w:sz w:val="22"/>
            <w:szCs w:val="22"/>
          </w:rPr>
          <w:tab/>
        </w:r>
      </w:hyperlink>
    </w:p>
    <w:p w14:paraId="21AB5FC4" w14:textId="77777777" w:rsidR="007F6C93" w:rsidRPr="00CA0B0D" w:rsidRDefault="002314FA" w:rsidP="007F6C93">
      <w:pPr>
        <w:pStyle w:val="TOC1"/>
        <w:spacing w:line="360" w:lineRule="auto"/>
        <w:rPr>
          <w:rFonts w:ascii="Times New Roman" w:hAnsi="Times New Roman"/>
          <w:sz w:val="22"/>
          <w:szCs w:val="22"/>
        </w:rPr>
      </w:pPr>
      <w:hyperlink w:anchor="_Toc442706943" w:history="1">
        <w:r w:rsidR="007F6C93" w:rsidRPr="00CA0B0D">
          <w:rPr>
            <w:rStyle w:val="Hyperlink"/>
            <w:rFonts w:ascii="Times New Roman" w:hAnsi="Times New Roman"/>
            <w:sz w:val="22"/>
            <w:szCs w:val="22"/>
          </w:rPr>
          <w:t>49. Resurse materiale implicate</w:t>
        </w:r>
        <w:r w:rsidR="007F6C93" w:rsidRPr="00CA0B0D">
          <w:rPr>
            <w:rFonts w:ascii="Times New Roman" w:hAnsi="Times New Roman"/>
            <w:webHidden/>
            <w:sz w:val="22"/>
            <w:szCs w:val="22"/>
          </w:rPr>
          <w:tab/>
        </w:r>
      </w:hyperlink>
    </w:p>
    <w:p w14:paraId="4685A8B6" w14:textId="77777777" w:rsidR="007F6C93" w:rsidRPr="00CA0B0D" w:rsidRDefault="002314FA" w:rsidP="007F6C93">
      <w:pPr>
        <w:pStyle w:val="TOC1"/>
        <w:spacing w:line="360" w:lineRule="auto"/>
        <w:rPr>
          <w:rFonts w:ascii="Times New Roman" w:hAnsi="Times New Roman"/>
          <w:sz w:val="22"/>
          <w:szCs w:val="22"/>
        </w:rPr>
      </w:pPr>
      <w:hyperlink w:anchor="_Toc442706944" w:history="1">
        <w:r w:rsidR="007F6C93" w:rsidRPr="00CA0B0D">
          <w:rPr>
            <w:rStyle w:val="Hyperlink"/>
            <w:rFonts w:ascii="Times New Roman" w:hAnsi="Times New Roman"/>
            <w:sz w:val="22"/>
            <w:szCs w:val="22"/>
          </w:rPr>
          <w:t>50. Activități previzionate</w:t>
        </w:r>
        <w:r w:rsidR="007F6C93" w:rsidRPr="00CA0B0D">
          <w:rPr>
            <w:rFonts w:ascii="Times New Roman" w:hAnsi="Times New Roman"/>
            <w:webHidden/>
            <w:sz w:val="22"/>
            <w:szCs w:val="22"/>
          </w:rPr>
          <w:tab/>
        </w:r>
      </w:hyperlink>
    </w:p>
    <w:p w14:paraId="10A6250A" w14:textId="77777777" w:rsidR="007F6C93" w:rsidRPr="00CA0B0D" w:rsidRDefault="002314FA" w:rsidP="007F6C93">
      <w:pPr>
        <w:pStyle w:val="TOC1"/>
        <w:spacing w:line="360" w:lineRule="auto"/>
        <w:rPr>
          <w:rFonts w:ascii="Times New Roman" w:hAnsi="Times New Roman"/>
          <w:sz w:val="22"/>
          <w:szCs w:val="22"/>
        </w:rPr>
      </w:pPr>
      <w:hyperlink w:anchor="_Toc442706945" w:history="1">
        <w:r w:rsidR="007F6C93" w:rsidRPr="00CA0B0D">
          <w:rPr>
            <w:rStyle w:val="Hyperlink"/>
            <w:rFonts w:ascii="Times New Roman" w:hAnsi="Times New Roman"/>
            <w:sz w:val="22"/>
            <w:szCs w:val="22"/>
          </w:rPr>
          <w:t>51. Buget - Activități și cheltuieli</w:t>
        </w:r>
        <w:r w:rsidR="007F6C93" w:rsidRPr="00CA0B0D">
          <w:rPr>
            <w:rFonts w:ascii="Times New Roman" w:hAnsi="Times New Roman"/>
            <w:webHidden/>
            <w:sz w:val="22"/>
            <w:szCs w:val="22"/>
          </w:rPr>
          <w:tab/>
        </w:r>
      </w:hyperlink>
    </w:p>
    <w:p w14:paraId="50E798B8" w14:textId="77777777" w:rsidR="007F6C93" w:rsidRPr="00CA0B0D" w:rsidRDefault="007F6C93" w:rsidP="007F6C93">
      <w:pPr>
        <w:spacing w:after="0" w:line="360" w:lineRule="auto"/>
        <w:ind w:firstLine="284"/>
        <w:rPr>
          <w:b/>
          <w:bCs/>
        </w:rPr>
      </w:pPr>
      <w:r w:rsidRPr="00CA0B0D">
        <w:rPr>
          <w:b/>
          <w:bCs/>
        </w:rPr>
        <w:t xml:space="preserve">56. Plan anual de cheltuieli </w:t>
      </w:r>
    </w:p>
    <w:p w14:paraId="5FDAAB80" w14:textId="77777777" w:rsidR="007F6C93" w:rsidRPr="00CA0B0D" w:rsidRDefault="007F6C93" w:rsidP="007F6C93">
      <w:pPr>
        <w:spacing w:after="0" w:line="360" w:lineRule="auto"/>
        <w:ind w:firstLine="284"/>
        <w:rPr>
          <w:b/>
          <w:bCs/>
        </w:rPr>
      </w:pPr>
      <w:r w:rsidRPr="00CA0B0D">
        <w:rPr>
          <w:b/>
          <w:bCs/>
        </w:rPr>
        <w:t xml:space="preserve">58. Buget - Amplasament </w:t>
      </w:r>
    </w:p>
    <w:p w14:paraId="62F2337A" w14:textId="77777777" w:rsidR="007F6C93" w:rsidRPr="00CA0B0D" w:rsidRDefault="007F6C93" w:rsidP="007F6C93">
      <w:pPr>
        <w:spacing w:after="0" w:line="360" w:lineRule="auto"/>
        <w:ind w:firstLine="284"/>
        <w:rPr>
          <w:b/>
          <w:bCs/>
        </w:rPr>
      </w:pPr>
      <w:r w:rsidRPr="00CA0B0D">
        <w:rPr>
          <w:b/>
          <w:bCs/>
        </w:rPr>
        <w:t xml:space="preserve">59. Buget - Camp de interventie </w:t>
      </w:r>
    </w:p>
    <w:p w14:paraId="00ADB155" w14:textId="77777777" w:rsidR="007F6C93" w:rsidRPr="00CA0B0D" w:rsidRDefault="007F6C93" w:rsidP="007F6C93">
      <w:pPr>
        <w:spacing w:after="0" w:line="360" w:lineRule="auto"/>
        <w:ind w:firstLine="284"/>
        <w:rPr>
          <w:b/>
          <w:bCs/>
        </w:rPr>
      </w:pPr>
      <w:r w:rsidRPr="00CA0B0D">
        <w:rPr>
          <w:b/>
          <w:bCs/>
        </w:rPr>
        <w:t xml:space="preserve">60. Buget - Tip de finantare </w:t>
      </w:r>
    </w:p>
    <w:p w14:paraId="2278AD79" w14:textId="77777777" w:rsidR="007F6C93" w:rsidRPr="00BE1811" w:rsidRDefault="007F6C93" w:rsidP="007F6C93">
      <w:pPr>
        <w:spacing w:after="0" w:line="360" w:lineRule="auto"/>
        <w:jc w:val="center"/>
      </w:pPr>
      <w:r w:rsidRPr="00CA0B0D">
        <w:rPr>
          <w:b/>
          <w:bCs/>
        </w:rPr>
        <w:fldChar w:fldCharType="end"/>
      </w:r>
    </w:p>
    <w:p w14:paraId="0AA3B927" w14:textId="77777777" w:rsidR="007F6C93" w:rsidRPr="00BE1811" w:rsidRDefault="007F6C93" w:rsidP="007F6C93">
      <w:pPr>
        <w:spacing w:after="0" w:line="360" w:lineRule="auto"/>
        <w:jc w:val="center"/>
      </w:pPr>
    </w:p>
    <w:p w14:paraId="4602C301" w14:textId="77777777" w:rsidR="007F6C93" w:rsidRPr="00BE1811" w:rsidRDefault="007F6C93" w:rsidP="007F6C93">
      <w:pPr>
        <w:spacing w:after="0" w:line="360" w:lineRule="auto"/>
        <w:jc w:val="center"/>
      </w:pPr>
    </w:p>
    <w:p w14:paraId="72FFD789" w14:textId="77777777" w:rsidR="007F6C93" w:rsidRPr="00BE1811" w:rsidRDefault="007F6C93" w:rsidP="007F6C93">
      <w:pPr>
        <w:spacing w:after="0" w:line="360" w:lineRule="auto"/>
        <w:jc w:val="center"/>
      </w:pPr>
    </w:p>
    <w:p w14:paraId="5BFCA6F1" w14:textId="77777777" w:rsidR="007F6C93" w:rsidRPr="00BE1811" w:rsidRDefault="007F6C93" w:rsidP="007F6C93">
      <w:pPr>
        <w:spacing w:after="0" w:line="360" w:lineRule="auto"/>
        <w:jc w:val="center"/>
      </w:pPr>
    </w:p>
    <w:p w14:paraId="069D5547" w14:textId="77777777" w:rsidR="007F6C93" w:rsidRPr="00BE1811" w:rsidRDefault="007F6C93" w:rsidP="007F6C93">
      <w:pPr>
        <w:spacing w:after="0" w:line="360" w:lineRule="auto"/>
        <w:jc w:val="center"/>
      </w:pPr>
    </w:p>
    <w:p w14:paraId="5CDD4395" w14:textId="77777777" w:rsidR="007F6C93" w:rsidRPr="00BE1811" w:rsidRDefault="007F6C93" w:rsidP="007F6C93">
      <w:pPr>
        <w:spacing w:after="0" w:line="360" w:lineRule="auto"/>
        <w:jc w:val="center"/>
      </w:pPr>
    </w:p>
    <w:p w14:paraId="2F768D36" w14:textId="1A39ABEB" w:rsidR="007F6C93" w:rsidRDefault="007F6C93" w:rsidP="007F6C93">
      <w:pPr>
        <w:spacing w:after="0" w:line="360" w:lineRule="auto"/>
        <w:jc w:val="center"/>
      </w:pPr>
    </w:p>
    <w:p w14:paraId="31850F51" w14:textId="534C9051" w:rsidR="003F2F03" w:rsidRDefault="003F2F03" w:rsidP="007F6C93">
      <w:pPr>
        <w:spacing w:after="0" w:line="360" w:lineRule="auto"/>
        <w:jc w:val="center"/>
      </w:pPr>
    </w:p>
    <w:p w14:paraId="09578B92" w14:textId="77777777" w:rsidR="007F6C93" w:rsidRPr="00BE1811" w:rsidRDefault="007F6C93" w:rsidP="007F6C93">
      <w:pPr>
        <w:spacing w:after="0" w:line="360" w:lineRule="auto"/>
        <w:jc w:val="center"/>
        <w:rPr>
          <w:b/>
          <w:u w:val="single"/>
        </w:rPr>
      </w:pPr>
      <w:r w:rsidRPr="00BE1811">
        <w:rPr>
          <w:b/>
          <w:u w:val="single"/>
        </w:rPr>
        <w:lastRenderedPageBreak/>
        <w:t>1. Solicitant</w:t>
      </w:r>
    </w:p>
    <w:p w14:paraId="7E920AD2" w14:textId="77777777" w:rsidR="007F6C93" w:rsidRPr="00BE1811" w:rsidRDefault="007F6C93" w:rsidP="007F6C93">
      <w:pPr>
        <w:spacing w:after="0" w:line="240" w:lineRule="auto"/>
        <w:rPr>
          <w:b/>
          <w:i/>
        </w:rPr>
      </w:pPr>
      <w:r w:rsidRPr="00BE1811">
        <w:rPr>
          <w:b/>
          <w:i/>
        </w:rPr>
        <w:t>Informația se completează în profilul entității juridice, dreapta sus, Funcția Modificare persoană juridică. Se poate modifica doar de către reprezentantul legal/împuternicit</w:t>
      </w:r>
    </w:p>
    <w:p w14:paraId="43B60FA0" w14:textId="77777777" w:rsidR="007F6C93" w:rsidRPr="00BE1811" w:rsidRDefault="007F6C93" w:rsidP="007F6C93">
      <w:pPr>
        <w:spacing w:after="0" w:line="240" w:lineRule="auto"/>
        <w:rPr>
          <w:b/>
          <w:color w:val="2F5496"/>
        </w:rPr>
      </w:pPr>
    </w:p>
    <w:p w14:paraId="3A825859" w14:textId="77777777" w:rsidR="007F6C93" w:rsidRPr="00BE1811" w:rsidRDefault="007F6C93" w:rsidP="007F6C93">
      <w:pPr>
        <w:spacing w:after="0" w:line="240" w:lineRule="auto"/>
        <w:rPr>
          <w:b/>
          <w:color w:val="2F5496"/>
        </w:rPr>
      </w:pPr>
      <w:r w:rsidRPr="00BE1811">
        <w:rPr>
          <w:b/>
          <w:color w:val="2F5496"/>
        </w:rPr>
        <w:t>DATE DE IDENTIFICARE</w:t>
      </w:r>
    </w:p>
    <w:p w14:paraId="35842566" w14:textId="77777777" w:rsidR="007F6C93" w:rsidRPr="00BE1811" w:rsidRDefault="007F6C93" w:rsidP="007F6C93">
      <w:pPr>
        <w:spacing w:after="0" w:line="240" w:lineRule="auto"/>
        <w:rPr>
          <w:b/>
        </w:rPr>
      </w:pPr>
      <w:r w:rsidRPr="00BE1811">
        <w:rPr>
          <w:b/>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50E74577" w14:textId="77777777" w:rsidTr="00567A45">
        <w:tc>
          <w:tcPr>
            <w:tcW w:w="9288" w:type="dxa"/>
          </w:tcPr>
          <w:p w14:paraId="299B9671" w14:textId="77777777" w:rsidR="007F6C93" w:rsidRPr="00BE1811" w:rsidRDefault="007F6C93" w:rsidP="00567A45">
            <w:pPr>
              <w:jc w:val="center"/>
              <w:rPr>
                <w:b/>
              </w:rPr>
            </w:pPr>
          </w:p>
        </w:tc>
      </w:tr>
    </w:tbl>
    <w:p w14:paraId="5360CCF5" w14:textId="77777777" w:rsidR="007F6C93" w:rsidRPr="00BE1811" w:rsidRDefault="007F6C93" w:rsidP="007F6C93">
      <w:pPr>
        <w:spacing w:after="0" w:line="240" w:lineRule="auto"/>
        <w:rPr>
          <w:b/>
        </w:rPr>
      </w:pPr>
      <w:r w:rsidRPr="00BE1811">
        <w:rPr>
          <w:b/>
        </w:rPr>
        <w:t xml:space="preserve">Tipul organizației - </w:t>
      </w:r>
      <w:r w:rsidRPr="00BE1811">
        <w:rPr>
          <w:b/>
          <w:i/>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7955CA33" w14:textId="77777777" w:rsidTr="00567A45">
        <w:tc>
          <w:tcPr>
            <w:tcW w:w="9288" w:type="dxa"/>
          </w:tcPr>
          <w:p w14:paraId="43A3ADF8" w14:textId="77777777" w:rsidR="007F6C93" w:rsidRPr="00BE1811" w:rsidRDefault="007F6C93" w:rsidP="00567A45">
            <w:pPr>
              <w:rPr>
                <w:b/>
              </w:rPr>
            </w:pPr>
          </w:p>
        </w:tc>
      </w:tr>
    </w:tbl>
    <w:p w14:paraId="6B3AEED3" w14:textId="77777777" w:rsidR="007F6C93" w:rsidRPr="00BE1811" w:rsidRDefault="007F6C93" w:rsidP="007F6C93">
      <w:pPr>
        <w:spacing w:after="0" w:line="240" w:lineRule="auto"/>
        <w:rPr>
          <w:b/>
        </w:rPr>
      </w:pPr>
      <w:r w:rsidRPr="00BE1811">
        <w:rPr>
          <w:b/>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5DEBF1A6" w14:textId="77777777" w:rsidTr="00567A45">
        <w:tc>
          <w:tcPr>
            <w:tcW w:w="9288" w:type="dxa"/>
          </w:tcPr>
          <w:p w14:paraId="4EE90EDC" w14:textId="77777777" w:rsidR="007F6C93" w:rsidRPr="00BE1811" w:rsidRDefault="007F6C93" w:rsidP="00567A45">
            <w:pPr>
              <w:rPr>
                <w:b/>
              </w:rPr>
            </w:pPr>
          </w:p>
        </w:tc>
      </w:tr>
    </w:tbl>
    <w:p w14:paraId="3FA26471" w14:textId="77777777" w:rsidR="007F6C93" w:rsidRPr="00BE1811" w:rsidRDefault="007F6C93" w:rsidP="007F6C93">
      <w:pPr>
        <w:spacing w:after="0" w:line="240" w:lineRule="auto"/>
        <w:rPr>
          <w:b/>
        </w:rPr>
      </w:pPr>
      <w:r w:rsidRPr="00BE1811">
        <w:rPr>
          <w:b/>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55EB752C" w14:textId="77777777" w:rsidTr="00567A45">
        <w:tc>
          <w:tcPr>
            <w:tcW w:w="9288" w:type="dxa"/>
          </w:tcPr>
          <w:p w14:paraId="53F4158C" w14:textId="77777777" w:rsidR="007F6C93" w:rsidRPr="00BE1811" w:rsidRDefault="007F6C93" w:rsidP="00567A45">
            <w:pPr>
              <w:rPr>
                <w:b/>
              </w:rPr>
            </w:pPr>
          </w:p>
        </w:tc>
      </w:tr>
    </w:tbl>
    <w:p w14:paraId="44FB069B" w14:textId="77777777" w:rsidR="007F6C93" w:rsidRPr="00BE1811" w:rsidRDefault="007F6C93" w:rsidP="007F6C93">
      <w:pPr>
        <w:spacing w:after="0" w:line="240" w:lineRule="auto"/>
        <w:rPr>
          <w:b/>
        </w:rPr>
      </w:pPr>
      <w:r w:rsidRPr="00BE1811">
        <w:rPr>
          <w:b/>
        </w:rPr>
        <w:t xml:space="preserve">Registru - </w:t>
      </w:r>
      <w:r w:rsidRPr="00BE1811">
        <w:rPr>
          <w:b/>
          <w:i/>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472D2EAD" w14:textId="77777777" w:rsidTr="00567A45">
        <w:tc>
          <w:tcPr>
            <w:tcW w:w="9288" w:type="dxa"/>
          </w:tcPr>
          <w:p w14:paraId="6D39382E" w14:textId="77777777" w:rsidR="007F6C93" w:rsidRPr="00BE1811" w:rsidRDefault="007F6C93" w:rsidP="00567A45">
            <w:pPr>
              <w:rPr>
                <w:b/>
              </w:rPr>
            </w:pPr>
          </w:p>
        </w:tc>
      </w:tr>
    </w:tbl>
    <w:p w14:paraId="2B648754" w14:textId="77777777" w:rsidR="007F6C93" w:rsidRPr="00BE1811" w:rsidRDefault="007F6C93" w:rsidP="007F6C93">
      <w:pPr>
        <w:spacing w:after="0" w:line="240" w:lineRule="auto"/>
        <w:rPr>
          <w:b/>
        </w:rPr>
      </w:pPr>
      <w:r w:rsidRPr="00BE1811">
        <w:rPr>
          <w:b/>
        </w:rPr>
        <w:t xml:space="preserve">Cod CAEN - </w:t>
      </w:r>
      <w:r w:rsidRPr="00BE1811">
        <w:rPr>
          <w:b/>
          <w:i/>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A271F89" w14:textId="77777777" w:rsidTr="00567A45">
        <w:tc>
          <w:tcPr>
            <w:tcW w:w="9288" w:type="dxa"/>
          </w:tcPr>
          <w:p w14:paraId="4AA86B3F" w14:textId="77777777" w:rsidR="007F6C93" w:rsidRPr="00BE1811" w:rsidRDefault="007F6C93" w:rsidP="00567A45">
            <w:pPr>
              <w:rPr>
                <w:b/>
              </w:rPr>
            </w:pPr>
          </w:p>
        </w:tc>
      </w:tr>
    </w:tbl>
    <w:p w14:paraId="09F1A7D6" w14:textId="77777777" w:rsidR="007F6C93" w:rsidRPr="00BE1811" w:rsidRDefault="007F6C93" w:rsidP="007F6C93">
      <w:pPr>
        <w:spacing w:after="0" w:line="240" w:lineRule="auto"/>
        <w:rPr>
          <w:b/>
        </w:rPr>
      </w:pPr>
      <w:r w:rsidRPr="00BE1811">
        <w:rPr>
          <w:b/>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6D4DC0A7" w14:textId="77777777" w:rsidTr="00567A45">
        <w:tc>
          <w:tcPr>
            <w:tcW w:w="9288" w:type="dxa"/>
          </w:tcPr>
          <w:p w14:paraId="16C060C9" w14:textId="77777777" w:rsidR="007F6C93" w:rsidRPr="00BE1811" w:rsidRDefault="007F6C93" w:rsidP="00567A45">
            <w:pPr>
              <w:rPr>
                <w:b/>
              </w:rPr>
            </w:pPr>
          </w:p>
        </w:tc>
      </w:tr>
    </w:tbl>
    <w:p w14:paraId="5AE4CB5D" w14:textId="77777777" w:rsidR="007F6C93" w:rsidRPr="00BE1811" w:rsidRDefault="007F6C93" w:rsidP="007F6C93">
      <w:pPr>
        <w:spacing w:after="0" w:line="240" w:lineRule="auto"/>
        <w:rPr>
          <w:b/>
        </w:rPr>
      </w:pPr>
      <w:r w:rsidRPr="00BE1811">
        <w:rPr>
          <w:b/>
        </w:rPr>
        <w:t>TVA deductibil: Da/Nu</w:t>
      </w:r>
    </w:p>
    <w:p w14:paraId="165AA300" w14:textId="77777777" w:rsidR="007F6C93" w:rsidRPr="00BE1811" w:rsidRDefault="007F6C93" w:rsidP="007F6C93">
      <w:pPr>
        <w:spacing w:after="0" w:line="240" w:lineRule="auto"/>
        <w:rPr>
          <w:b/>
        </w:rPr>
      </w:pPr>
      <w:r w:rsidRPr="00BE1811">
        <w:rPr>
          <w:b/>
        </w:rPr>
        <w:t>Public: Da/Nu</w:t>
      </w:r>
    </w:p>
    <w:p w14:paraId="2E2C0647" w14:textId="77777777" w:rsidR="007F6C93" w:rsidRPr="00BE1811" w:rsidRDefault="007F6C93" w:rsidP="007F6C93">
      <w:pPr>
        <w:spacing w:after="0" w:line="240" w:lineRule="auto"/>
        <w:rPr>
          <w:b/>
          <w:color w:val="2F5496"/>
        </w:rPr>
      </w:pPr>
    </w:p>
    <w:p w14:paraId="69F98C03" w14:textId="77777777" w:rsidR="007F6C93" w:rsidRPr="00BE1811" w:rsidRDefault="007F6C93" w:rsidP="007F6C93">
      <w:pPr>
        <w:spacing w:after="0" w:line="240" w:lineRule="auto"/>
        <w:rPr>
          <w:b/>
        </w:rPr>
      </w:pPr>
      <w:r w:rsidRPr="00BE1811">
        <w:rPr>
          <w:b/>
        </w:rPr>
        <w:t>REPREZENTANT LEGAL</w:t>
      </w:r>
    </w:p>
    <w:p w14:paraId="257D2E1A" w14:textId="77777777" w:rsidR="007F6C93" w:rsidRPr="00BE1811" w:rsidRDefault="007F6C93" w:rsidP="007F6C93">
      <w:pPr>
        <w:spacing w:after="0" w:line="240" w:lineRule="auto"/>
        <w:rPr>
          <w:b/>
        </w:rPr>
      </w:pPr>
      <w:r w:rsidRPr="00BE1811">
        <w:rPr>
          <w:b/>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14DDF033" w14:textId="77777777" w:rsidTr="00567A45">
        <w:tc>
          <w:tcPr>
            <w:tcW w:w="9288" w:type="dxa"/>
          </w:tcPr>
          <w:p w14:paraId="4E5E5B35" w14:textId="77777777" w:rsidR="007F6C93" w:rsidRPr="00BE1811" w:rsidRDefault="007F6C93" w:rsidP="00567A45">
            <w:pPr>
              <w:rPr>
                <w:b/>
              </w:rPr>
            </w:pPr>
          </w:p>
        </w:tc>
      </w:tr>
    </w:tbl>
    <w:p w14:paraId="2154963E" w14:textId="77777777" w:rsidR="007F6C93" w:rsidRPr="00BE1811" w:rsidRDefault="007F6C93" w:rsidP="007F6C93">
      <w:pPr>
        <w:spacing w:after="0" w:line="240" w:lineRule="auto"/>
        <w:rPr>
          <w:b/>
        </w:rPr>
      </w:pPr>
      <w:r w:rsidRPr="00BE1811">
        <w:rPr>
          <w:b/>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F9DA9E3" w14:textId="77777777" w:rsidTr="00567A45">
        <w:tc>
          <w:tcPr>
            <w:tcW w:w="9288" w:type="dxa"/>
          </w:tcPr>
          <w:p w14:paraId="45148777" w14:textId="77777777" w:rsidR="007F6C93" w:rsidRPr="00BE1811" w:rsidRDefault="007F6C93" w:rsidP="00567A45">
            <w:pPr>
              <w:rPr>
                <w:b/>
              </w:rPr>
            </w:pPr>
          </w:p>
        </w:tc>
      </w:tr>
    </w:tbl>
    <w:p w14:paraId="1E8B3226" w14:textId="77777777" w:rsidR="007F6C93" w:rsidRPr="00BE1811" w:rsidRDefault="007F6C93" w:rsidP="007F6C93">
      <w:pPr>
        <w:spacing w:after="0" w:line="240" w:lineRule="auto"/>
        <w:rPr>
          <w:b/>
        </w:rPr>
      </w:pPr>
      <w:r w:rsidRPr="00BE1811">
        <w:rPr>
          <w:b/>
        </w:rPr>
        <w:t xml:space="preserve">Data </w:t>
      </w:r>
      <w:proofErr w:type="spellStart"/>
      <w:r w:rsidRPr="00BE1811">
        <w:rPr>
          <w:b/>
        </w:rPr>
        <w:t>nasterii</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A124228" w14:textId="77777777" w:rsidTr="00567A45">
        <w:tc>
          <w:tcPr>
            <w:tcW w:w="9288" w:type="dxa"/>
          </w:tcPr>
          <w:p w14:paraId="5D0F969F" w14:textId="77777777" w:rsidR="007F6C93" w:rsidRPr="00BE1811" w:rsidRDefault="007F6C93" w:rsidP="00567A45">
            <w:pPr>
              <w:rPr>
                <w:b/>
              </w:rPr>
            </w:pPr>
          </w:p>
        </w:tc>
      </w:tr>
    </w:tbl>
    <w:p w14:paraId="6980BDB0" w14:textId="77777777" w:rsidR="007F6C93" w:rsidRPr="00BE1811" w:rsidRDefault="007F6C93" w:rsidP="007F6C93">
      <w:pPr>
        <w:spacing w:after="0" w:line="240" w:lineRule="auto"/>
        <w:rPr>
          <w:b/>
        </w:rPr>
      </w:pPr>
      <w:r w:rsidRPr="00BE1811">
        <w:rPr>
          <w:b/>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340B2A4" w14:textId="77777777" w:rsidTr="00567A45">
        <w:tc>
          <w:tcPr>
            <w:tcW w:w="9288" w:type="dxa"/>
          </w:tcPr>
          <w:p w14:paraId="0AF9FBE2" w14:textId="77777777" w:rsidR="007F6C93" w:rsidRPr="00BE1811" w:rsidRDefault="007F6C93" w:rsidP="00567A45">
            <w:pPr>
              <w:rPr>
                <w:b/>
              </w:rPr>
            </w:pPr>
          </w:p>
        </w:tc>
      </w:tr>
    </w:tbl>
    <w:p w14:paraId="5412177E" w14:textId="77777777" w:rsidR="007F6C93" w:rsidRPr="00BE1811" w:rsidRDefault="007F6C93" w:rsidP="007F6C93">
      <w:pPr>
        <w:spacing w:after="0" w:line="240" w:lineRule="auto"/>
        <w:rPr>
          <w:b/>
        </w:rPr>
      </w:pPr>
      <w:r w:rsidRPr="00BE1811">
        <w:rPr>
          <w:b/>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16E58C7" w14:textId="77777777" w:rsidTr="00567A45">
        <w:tc>
          <w:tcPr>
            <w:tcW w:w="9288" w:type="dxa"/>
          </w:tcPr>
          <w:p w14:paraId="551C156A" w14:textId="77777777" w:rsidR="007F6C93" w:rsidRPr="00BE1811" w:rsidRDefault="007F6C93" w:rsidP="00567A45">
            <w:pPr>
              <w:rPr>
                <w:b/>
              </w:rPr>
            </w:pPr>
          </w:p>
        </w:tc>
      </w:tr>
    </w:tbl>
    <w:p w14:paraId="715098E4" w14:textId="77777777" w:rsidR="007F6C93" w:rsidRPr="00BE1811" w:rsidRDefault="007F6C93" w:rsidP="007F6C93">
      <w:pPr>
        <w:spacing w:after="0" w:line="240" w:lineRule="auto"/>
        <w:rPr>
          <w:b/>
        </w:rPr>
      </w:pPr>
      <w:r w:rsidRPr="00BE1811">
        <w:rPr>
          <w:b/>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596E79F8" w14:textId="77777777" w:rsidTr="00567A45">
        <w:tc>
          <w:tcPr>
            <w:tcW w:w="9288" w:type="dxa"/>
          </w:tcPr>
          <w:p w14:paraId="3C06516C" w14:textId="77777777" w:rsidR="007F6C93" w:rsidRPr="00BE1811" w:rsidRDefault="007F6C93" w:rsidP="00567A45">
            <w:pPr>
              <w:rPr>
                <w:b/>
              </w:rPr>
            </w:pPr>
          </w:p>
        </w:tc>
      </w:tr>
    </w:tbl>
    <w:p w14:paraId="7E4A01D9" w14:textId="77777777" w:rsidR="007F6C93" w:rsidRPr="00BE1811" w:rsidRDefault="007F6C93" w:rsidP="007F6C93">
      <w:pPr>
        <w:spacing w:after="0" w:line="240" w:lineRule="auto"/>
        <w:rPr>
          <w:b/>
        </w:rPr>
      </w:pPr>
      <w:r w:rsidRPr="00BE1811">
        <w:rPr>
          <w:b/>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42BDAC97" w14:textId="77777777" w:rsidTr="00567A45">
        <w:tc>
          <w:tcPr>
            <w:tcW w:w="9288" w:type="dxa"/>
          </w:tcPr>
          <w:p w14:paraId="7835CB1A" w14:textId="77777777" w:rsidR="007F6C93" w:rsidRPr="00BE1811" w:rsidRDefault="007F6C93" w:rsidP="00567A45">
            <w:pPr>
              <w:rPr>
                <w:b/>
              </w:rPr>
            </w:pPr>
          </w:p>
        </w:tc>
      </w:tr>
    </w:tbl>
    <w:p w14:paraId="0192F859" w14:textId="77777777" w:rsidR="007F6C93" w:rsidRPr="00BE1811" w:rsidRDefault="007F6C93" w:rsidP="007F6C93">
      <w:pPr>
        <w:spacing w:after="0" w:line="240" w:lineRule="auto"/>
        <w:rPr>
          <w:b/>
          <w:color w:val="2F5496"/>
        </w:rPr>
      </w:pPr>
      <w:r w:rsidRPr="00BE1811">
        <w:rPr>
          <w:b/>
          <w:color w:val="2F5496"/>
        </w:rPr>
        <w:t>SEDIU SOCIAL</w:t>
      </w:r>
    </w:p>
    <w:p w14:paraId="7E4E197D" w14:textId="77777777" w:rsidR="007F6C93" w:rsidRPr="00BE1811" w:rsidRDefault="007F6C93" w:rsidP="007F6C93">
      <w:pPr>
        <w:spacing w:after="0" w:line="240" w:lineRule="auto"/>
        <w:rPr>
          <w:b/>
        </w:rPr>
      </w:pPr>
      <w:r w:rsidRPr="00BE1811">
        <w:rPr>
          <w:b/>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7F6C93" w:rsidRPr="00BE1811" w14:paraId="7D616216" w14:textId="77777777" w:rsidTr="00567A45">
        <w:tc>
          <w:tcPr>
            <w:tcW w:w="7621" w:type="dxa"/>
          </w:tcPr>
          <w:p w14:paraId="1534C23B" w14:textId="77777777" w:rsidR="007F6C93" w:rsidRPr="00BE1811" w:rsidRDefault="007F6C93" w:rsidP="00567A45">
            <w:pPr>
              <w:rPr>
                <w:b/>
              </w:rPr>
            </w:pPr>
          </w:p>
        </w:tc>
        <w:tc>
          <w:tcPr>
            <w:tcW w:w="1667" w:type="dxa"/>
          </w:tcPr>
          <w:p w14:paraId="240C0D27" w14:textId="77777777" w:rsidR="007F6C93" w:rsidRPr="00BE1811" w:rsidRDefault="007F6C93" w:rsidP="00567A45">
            <w:pPr>
              <w:rPr>
                <w:b/>
              </w:rPr>
            </w:pPr>
          </w:p>
        </w:tc>
      </w:tr>
    </w:tbl>
    <w:p w14:paraId="1BFCECCA" w14:textId="77777777" w:rsidR="007F6C93" w:rsidRPr="00BE1811" w:rsidRDefault="007F6C93" w:rsidP="007F6C93">
      <w:pPr>
        <w:spacing w:after="0" w:line="240" w:lineRule="auto"/>
        <w:rPr>
          <w:b/>
        </w:rPr>
      </w:pPr>
      <w:proofErr w:type="spellStart"/>
      <w:r w:rsidRPr="00BE1811">
        <w:rPr>
          <w:b/>
        </w:rPr>
        <w:t>Informatii</w:t>
      </w:r>
      <w:proofErr w:type="spellEnd"/>
      <w:r w:rsidRPr="00BE1811">
        <w:rPr>
          <w:b/>
        </w:rPr>
        <w:t xml:space="preserve">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26DD7A62" w14:textId="77777777" w:rsidTr="00567A45">
        <w:tc>
          <w:tcPr>
            <w:tcW w:w="9288" w:type="dxa"/>
          </w:tcPr>
          <w:p w14:paraId="5114D288" w14:textId="77777777" w:rsidR="007F6C93" w:rsidRPr="00BE1811" w:rsidRDefault="007F6C93" w:rsidP="00567A45">
            <w:pPr>
              <w:rPr>
                <w:b/>
              </w:rPr>
            </w:pPr>
          </w:p>
        </w:tc>
      </w:tr>
    </w:tbl>
    <w:p w14:paraId="19ACC650"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7F6C93" w:rsidRPr="00BE1811" w14:paraId="6A1073A0" w14:textId="77777777" w:rsidTr="00567A45">
        <w:tc>
          <w:tcPr>
            <w:tcW w:w="4644" w:type="dxa"/>
          </w:tcPr>
          <w:p w14:paraId="1440B432" w14:textId="77777777" w:rsidR="007F6C93" w:rsidRPr="00BE1811" w:rsidRDefault="007F6C93" w:rsidP="00567A45">
            <w:pPr>
              <w:rPr>
                <w:b/>
              </w:rPr>
            </w:pPr>
            <w:r w:rsidRPr="00BE1811">
              <w:rPr>
                <w:b/>
              </w:rPr>
              <w:t>Localitate</w:t>
            </w:r>
          </w:p>
        </w:tc>
        <w:tc>
          <w:tcPr>
            <w:tcW w:w="4644" w:type="dxa"/>
          </w:tcPr>
          <w:p w14:paraId="114DA06F" w14:textId="77777777" w:rsidR="007F6C93" w:rsidRPr="00BE1811" w:rsidRDefault="007F6C93" w:rsidP="00567A45">
            <w:pPr>
              <w:rPr>
                <w:b/>
              </w:rPr>
            </w:pPr>
            <w:r w:rsidRPr="00BE1811">
              <w:rPr>
                <w:b/>
              </w:rPr>
              <w:t>Cod Postal</w:t>
            </w:r>
          </w:p>
        </w:tc>
      </w:tr>
      <w:tr w:rsidR="007F6C93" w:rsidRPr="00BE1811" w14:paraId="18D99ABA" w14:textId="77777777" w:rsidTr="00567A45">
        <w:tc>
          <w:tcPr>
            <w:tcW w:w="4644" w:type="dxa"/>
          </w:tcPr>
          <w:p w14:paraId="1430AEE6" w14:textId="77777777" w:rsidR="007F6C93" w:rsidRPr="00BE1811" w:rsidRDefault="007F6C93" w:rsidP="00567A45">
            <w:pPr>
              <w:rPr>
                <w:b/>
              </w:rPr>
            </w:pPr>
          </w:p>
        </w:tc>
        <w:tc>
          <w:tcPr>
            <w:tcW w:w="4644" w:type="dxa"/>
          </w:tcPr>
          <w:p w14:paraId="2AB26501" w14:textId="77777777" w:rsidR="007F6C93" w:rsidRPr="00BE1811" w:rsidRDefault="007F6C93" w:rsidP="00567A45">
            <w:pPr>
              <w:rPr>
                <w:b/>
              </w:rPr>
            </w:pPr>
          </w:p>
        </w:tc>
      </w:tr>
    </w:tbl>
    <w:p w14:paraId="6F11905C"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7F6C93" w:rsidRPr="00BE1811" w14:paraId="5C606352" w14:textId="77777777" w:rsidTr="00567A45">
        <w:tc>
          <w:tcPr>
            <w:tcW w:w="4644" w:type="dxa"/>
          </w:tcPr>
          <w:p w14:paraId="0FDBFB82" w14:textId="77777777" w:rsidR="007F6C93" w:rsidRPr="00BE1811" w:rsidRDefault="007F6C93" w:rsidP="00567A45">
            <w:pPr>
              <w:rPr>
                <w:b/>
              </w:rPr>
            </w:pPr>
            <w:proofErr w:type="spellStart"/>
            <w:r w:rsidRPr="00BE1811">
              <w:rPr>
                <w:b/>
              </w:rPr>
              <w:t>Judet</w:t>
            </w:r>
            <w:proofErr w:type="spellEnd"/>
          </w:p>
        </w:tc>
        <w:tc>
          <w:tcPr>
            <w:tcW w:w="4644" w:type="dxa"/>
          </w:tcPr>
          <w:p w14:paraId="054C54DD" w14:textId="77777777" w:rsidR="007F6C93" w:rsidRPr="00BE1811" w:rsidRDefault="007F6C93" w:rsidP="00567A45">
            <w:pPr>
              <w:rPr>
                <w:b/>
              </w:rPr>
            </w:pPr>
            <w:r w:rsidRPr="00BE1811">
              <w:rPr>
                <w:b/>
              </w:rPr>
              <w:t>Tara</w:t>
            </w:r>
          </w:p>
        </w:tc>
      </w:tr>
      <w:tr w:rsidR="007F6C93" w:rsidRPr="00BE1811" w14:paraId="0FBCF543" w14:textId="77777777" w:rsidTr="00567A45">
        <w:tc>
          <w:tcPr>
            <w:tcW w:w="4644" w:type="dxa"/>
          </w:tcPr>
          <w:p w14:paraId="78CF341A" w14:textId="77777777" w:rsidR="007F6C93" w:rsidRPr="00BE1811" w:rsidRDefault="007F6C93" w:rsidP="00567A45">
            <w:pPr>
              <w:rPr>
                <w:b/>
              </w:rPr>
            </w:pPr>
          </w:p>
        </w:tc>
        <w:tc>
          <w:tcPr>
            <w:tcW w:w="4644" w:type="dxa"/>
          </w:tcPr>
          <w:p w14:paraId="400EB831" w14:textId="77777777" w:rsidR="007F6C93" w:rsidRPr="00BE1811" w:rsidRDefault="007F6C93" w:rsidP="00567A45">
            <w:pPr>
              <w:rPr>
                <w:b/>
              </w:rPr>
            </w:pPr>
          </w:p>
        </w:tc>
      </w:tr>
    </w:tbl>
    <w:p w14:paraId="5F19CD6D"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7F6C93" w:rsidRPr="00BE1811" w14:paraId="64255538" w14:textId="77777777" w:rsidTr="00567A45">
        <w:tc>
          <w:tcPr>
            <w:tcW w:w="4644" w:type="dxa"/>
          </w:tcPr>
          <w:p w14:paraId="7BEAB060" w14:textId="77777777" w:rsidR="007F6C93" w:rsidRPr="00BE1811" w:rsidRDefault="007F6C93" w:rsidP="00567A45">
            <w:pPr>
              <w:rPr>
                <w:b/>
              </w:rPr>
            </w:pPr>
            <w:r w:rsidRPr="00BE1811">
              <w:rPr>
                <w:b/>
              </w:rPr>
              <w:t>Telefon</w:t>
            </w:r>
          </w:p>
        </w:tc>
        <w:tc>
          <w:tcPr>
            <w:tcW w:w="4644" w:type="dxa"/>
          </w:tcPr>
          <w:p w14:paraId="757D54A6" w14:textId="77777777" w:rsidR="007F6C93" w:rsidRPr="00BE1811" w:rsidRDefault="007F6C93" w:rsidP="00567A45">
            <w:pPr>
              <w:rPr>
                <w:b/>
              </w:rPr>
            </w:pPr>
            <w:r w:rsidRPr="00BE1811">
              <w:rPr>
                <w:b/>
              </w:rPr>
              <w:t>Fax</w:t>
            </w:r>
          </w:p>
        </w:tc>
      </w:tr>
      <w:tr w:rsidR="007F6C93" w:rsidRPr="00BE1811" w14:paraId="3E0A42AA" w14:textId="77777777" w:rsidTr="00567A45">
        <w:tc>
          <w:tcPr>
            <w:tcW w:w="4644" w:type="dxa"/>
          </w:tcPr>
          <w:p w14:paraId="07433B5C" w14:textId="77777777" w:rsidR="007F6C93" w:rsidRPr="00BE1811" w:rsidRDefault="007F6C93" w:rsidP="00567A45">
            <w:pPr>
              <w:rPr>
                <w:b/>
              </w:rPr>
            </w:pPr>
          </w:p>
        </w:tc>
        <w:tc>
          <w:tcPr>
            <w:tcW w:w="4644" w:type="dxa"/>
          </w:tcPr>
          <w:p w14:paraId="3948EF1F" w14:textId="77777777" w:rsidR="007F6C93" w:rsidRPr="00BE1811" w:rsidRDefault="007F6C93" w:rsidP="00567A45">
            <w:pPr>
              <w:rPr>
                <w:b/>
              </w:rPr>
            </w:pPr>
          </w:p>
        </w:tc>
      </w:tr>
    </w:tbl>
    <w:p w14:paraId="2AAC5BC3"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7F6C93" w:rsidRPr="00BE1811" w14:paraId="589C7DE9" w14:textId="77777777" w:rsidTr="00567A45">
        <w:tc>
          <w:tcPr>
            <w:tcW w:w="4644" w:type="dxa"/>
          </w:tcPr>
          <w:p w14:paraId="3148FFD0" w14:textId="77777777" w:rsidR="007F6C93" w:rsidRPr="00BE1811" w:rsidRDefault="007F6C93" w:rsidP="00567A45">
            <w:pPr>
              <w:rPr>
                <w:b/>
              </w:rPr>
            </w:pPr>
            <w:r w:rsidRPr="00BE1811">
              <w:rPr>
                <w:b/>
              </w:rPr>
              <w:t>Email</w:t>
            </w:r>
          </w:p>
        </w:tc>
        <w:tc>
          <w:tcPr>
            <w:tcW w:w="4644" w:type="dxa"/>
          </w:tcPr>
          <w:p w14:paraId="588A9C56" w14:textId="77777777" w:rsidR="007F6C93" w:rsidRPr="00BE1811" w:rsidRDefault="007F6C93" w:rsidP="00567A45">
            <w:pPr>
              <w:rPr>
                <w:b/>
              </w:rPr>
            </w:pPr>
            <w:r w:rsidRPr="00BE1811">
              <w:rPr>
                <w:b/>
              </w:rPr>
              <w:t>Pagina Web</w:t>
            </w:r>
          </w:p>
        </w:tc>
      </w:tr>
      <w:tr w:rsidR="007F6C93" w:rsidRPr="00BE1811" w14:paraId="7081C960" w14:textId="77777777" w:rsidTr="00567A45">
        <w:tc>
          <w:tcPr>
            <w:tcW w:w="4644" w:type="dxa"/>
          </w:tcPr>
          <w:p w14:paraId="0697385A" w14:textId="77777777" w:rsidR="007F6C93" w:rsidRPr="00BE1811" w:rsidRDefault="007F6C93" w:rsidP="00567A45">
            <w:pPr>
              <w:rPr>
                <w:b/>
              </w:rPr>
            </w:pPr>
          </w:p>
        </w:tc>
        <w:tc>
          <w:tcPr>
            <w:tcW w:w="4644" w:type="dxa"/>
          </w:tcPr>
          <w:p w14:paraId="72598CF7" w14:textId="77777777" w:rsidR="007F6C93" w:rsidRPr="00BE1811" w:rsidRDefault="007F6C93" w:rsidP="00567A45">
            <w:pPr>
              <w:rPr>
                <w:b/>
              </w:rPr>
            </w:pPr>
          </w:p>
        </w:tc>
      </w:tr>
    </w:tbl>
    <w:p w14:paraId="3E176C93" w14:textId="77777777" w:rsidR="007F6C93" w:rsidRPr="00BE1811" w:rsidRDefault="007F6C93" w:rsidP="007F6C93">
      <w:pPr>
        <w:spacing w:after="0" w:line="240" w:lineRule="auto"/>
        <w:rPr>
          <w:b/>
        </w:rPr>
      </w:pPr>
    </w:p>
    <w:p w14:paraId="23AD1141" w14:textId="77777777" w:rsidR="007F6C93" w:rsidRPr="00BE1811" w:rsidRDefault="007F6C93" w:rsidP="007F6C93">
      <w:pPr>
        <w:spacing w:after="0" w:line="240" w:lineRule="auto"/>
        <w:rPr>
          <w:b/>
          <w:color w:val="2F5496"/>
        </w:rPr>
      </w:pPr>
      <w:r w:rsidRPr="00BE1811">
        <w:rPr>
          <w:b/>
          <w:color w:val="2F5496"/>
        </w:rPr>
        <w:t>DATE FINANCIARE</w:t>
      </w:r>
    </w:p>
    <w:p w14:paraId="417BB9E3" w14:textId="77777777" w:rsidR="007F6C93" w:rsidRPr="00BE1811" w:rsidRDefault="007F6C93" w:rsidP="007F6C93">
      <w:pPr>
        <w:spacing w:after="0" w:line="240" w:lineRule="auto"/>
        <w:rPr>
          <w:b/>
        </w:rPr>
      </w:pPr>
      <w:r w:rsidRPr="00BE1811">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30"/>
        <w:gridCol w:w="1523"/>
        <w:gridCol w:w="1014"/>
        <w:gridCol w:w="1523"/>
        <w:gridCol w:w="1523"/>
        <w:gridCol w:w="1014"/>
        <w:gridCol w:w="1012"/>
      </w:tblGrid>
      <w:tr w:rsidR="007F6C93" w:rsidRPr="00BE1811" w14:paraId="77CC9FE1" w14:textId="77777777" w:rsidTr="00567A45">
        <w:trPr>
          <w:tblHeader/>
        </w:trPr>
        <w:tc>
          <w:tcPr>
            <w:tcW w:w="1053" w:type="pct"/>
            <w:shd w:val="clear" w:color="auto" w:fill="C4C4C4"/>
            <w:tcMar>
              <w:top w:w="0" w:type="dxa"/>
              <w:left w:w="0" w:type="dxa"/>
              <w:bottom w:w="0" w:type="dxa"/>
              <w:right w:w="0" w:type="dxa"/>
            </w:tcMar>
            <w:vAlign w:val="center"/>
          </w:tcPr>
          <w:p w14:paraId="42971A0C" w14:textId="77777777" w:rsidR="007F6C93" w:rsidRPr="00BE1811" w:rsidRDefault="007F6C93" w:rsidP="00567A45">
            <w:pPr>
              <w:spacing w:after="0" w:line="240" w:lineRule="auto"/>
              <w:jc w:val="center"/>
              <w:rPr>
                <w:b/>
              </w:rPr>
            </w:pPr>
            <w:r w:rsidRPr="00BE1811">
              <w:rPr>
                <w:b/>
              </w:rPr>
              <w:t>IBAN</w:t>
            </w:r>
          </w:p>
        </w:tc>
        <w:tc>
          <w:tcPr>
            <w:tcW w:w="790" w:type="pct"/>
            <w:shd w:val="clear" w:color="auto" w:fill="C4C4C4"/>
            <w:tcMar>
              <w:top w:w="0" w:type="dxa"/>
              <w:left w:w="0" w:type="dxa"/>
              <w:bottom w:w="0" w:type="dxa"/>
              <w:right w:w="0" w:type="dxa"/>
            </w:tcMar>
            <w:vAlign w:val="center"/>
          </w:tcPr>
          <w:p w14:paraId="39CF1D5F" w14:textId="77777777" w:rsidR="007F6C93" w:rsidRPr="00BE1811" w:rsidRDefault="007F6C93" w:rsidP="00567A45">
            <w:pPr>
              <w:spacing w:after="0" w:line="240" w:lineRule="auto"/>
              <w:jc w:val="center"/>
              <w:rPr>
                <w:b/>
              </w:rPr>
            </w:pPr>
            <w:r w:rsidRPr="00BE1811">
              <w:rPr>
                <w:b/>
              </w:rPr>
              <w:t>Cont</w:t>
            </w:r>
          </w:p>
        </w:tc>
        <w:tc>
          <w:tcPr>
            <w:tcW w:w="526" w:type="pct"/>
            <w:shd w:val="clear" w:color="auto" w:fill="C4C4C4"/>
            <w:tcMar>
              <w:top w:w="0" w:type="dxa"/>
              <w:left w:w="0" w:type="dxa"/>
              <w:bottom w:w="0" w:type="dxa"/>
              <w:right w:w="0" w:type="dxa"/>
            </w:tcMar>
            <w:vAlign w:val="center"/>
          </w:tcPr>
          <w:p w14:paraId="59A68546" w14:textId="77777777" w:rsidR="007F6C93" w:rsidRPr="00BE1811" w:rsidRDefault="007F6C93" w:rsidP="00567A45">
            <w:pPr>
              <w:spacing w:after="0" w:line="240" w:lineRule="auto"/>
              <w:jc w:val="center"/>
              <w:rPr>
                <w:b/>
              </w:rPr>
            </w:pPr>
            <w:r w:rsidRPr="00BE1811">
              <w:rPr>
                <w:b/>
              </w:rPr>
              <w:t>Banca</w:t>
            </w:r>
          </w:p>
        </w:tc>
        <w:tc>
          <w:tcPr>
            <w:tcW w:w="790" w:type="pct"/>
            <w:shd w:val="clear" w:color="auto" w:fill="C4C4C4"/>
            <w:tcMar>
              <w:top w:w="0" w:type="dxa"/>
              <w:left w:w="0" w:type="dxa"/>
              <w:bottom w:w="0" w:type="dxa"/>
              <w:right w:w="0" w:type="dxa"/>
            </w:tcMar>
            <w:vAlign w:val="center"/>
          </w:tcPr>
          <w:p w14:paraId="6453BE5F" w14:textId="77777777" w:rsidR="007F6C93" w:rsidRPr="00BE1811" w:rsidRDefault="007F6C93" w:rsidP="00567A45">
            <w:pPr>
              <w:spacing w:after="0" w:line="240" w:lineRule="auto"/>
              <w:jc w:val="center"/>
              <w:rPr>
                <w:b/>
              </w:rPr>
            </w:pPr>
            <w:r w:rsidRPr="00BE1811">
              <w:rPr>
                <w:b/>
              </w:rPr>
              <w:t>Sucursala</w:t>
            </w:r>
          </w:p>
        </w:tc>
        <w:tc>
          <w:tcPr>
            <w:tcW w:w="790" w:type="pct"/>
            <w:shd w:val="clear" w:color="auto" w:fill="C4C4C4"/>
            <w:tcMar>
              <w:top w:w="0" w:type="dxa"/>
              <w:left w:w="0" w:type="dxa"/>
              <w:bottom w:w="0" w:type="dxa"/>
              <w:right w:w="0" w:type="dxa"/>
            </w:tcMar>
            <w:vAlign w:val="center"/>
          </w:tcPr>
          <w:p w14:paraId="7BBB2A95" w14:textId="77777777" w:rsidR="007F6C93" w:rsidRPr="00BE1811" w:rsidRDefault="007F6C93" w:rsidP="00567A45">
            <w:pPr>
              <w:spacing w:after="0" w:line="240" w:lineRule="auto"/>
              <w:jc w:val="center"/>
              <w:rPr>
                <w:b/>
              </w:rPr>
            </w:pPr>
            <w:r w:rsidRPr="00BE1811">
              <w:rPr>
                <w:b/>
              </w:rPr>
              <w:t>Adresa sucursala</w:t>
            </w:r>
          </w:p>
        </w:tc>
        <w:tc>
          <w:tcPr>
            <w:tcW w:w="526" w:type="pct"/>
            <w:shd w:val="clear" w:color="auto" w:fill="C4C4C4"/>
            <w:tcMar>
              <w:top w:w="0" w:type="dxa"/>
              <w:left w:w="0" w:type="dxa"/>
              <w:bottom w:w="0" w:type="dxa"/>
              <w:right w:w="0" w:type="dxa"/>
            </w:tcMar>
            <w:vAlign w:val="center"/>
          </w:tcPr>
          <w:p w14:paraId="565DA1CB" w14:textId="77777777" w:rsidR="007F6C93" w:rsidRPr="00BE1811" w:rsidRDefault="007F6C93" w:rsidP="00567A45">
            <w:pPr>
              <w:spacing w:after="0" w:line="240" w:lineRule="auto"/>
              <w:jc w:val="center"/>
              <w:rPr>
                <w:b/>
              </w:rPr>
            </w:pPr>
            <w:r w:rsidRPr="00BE1811">
              <w:rPr>
                <w:b/>
              </w:rPr>
              <w:t>Swift</w:t>
            </w:r>
          </w:p>
        </w:tc>
        <w:tc>
          <w:tcPr>
            <w:tcW w:w="526" w:type="pct"/>
            <w:shd w:val="clear" w:color="auto" w:fill="C4C4C4"/>
            <w:tcMar>
              <w:top w:w="0" w:type="dxa"/>
              <w:left w:w="0" w:type="dxa"/>
              <w:bottom w:w="0" w:type="dxa"/>
              <w:right w:w="0" w:type="dxa"/>
            </w:tcMar>
            <w:vAlign w:val="center"/>
          </w:tcPr>
          <w:p w14:paraId="6114D8C3" w14:textId="77777777" w:rsidR="007F6C93" w:rsidRPr="00BE1811" w:rsidRDefault="007F6C93" w:rsidP="00567A45">
            <w:pPr>
              <w:spacing w:after="0" w:line="240" w:lineRule="auto"/>
              <w:jc w:val="center"/>
              <w:rPr>
                <w:b/>
              </w:rPr>
            </w:pPr>
            <w:r w:rsidRPr="00BE1811">
              <w:rPr>
                <w:b/>
              </w:rPr>
              <w:t xml:space="preserve">Alte </w:t>
            </w:r>
            <w:proofErr w:type="spellStart"/>
            <w:r w:rsidRPr="00BE1811">
              <w:rPr>
                <w:b/>
              </w:rPr>
              <w:t>info</w:t>
            </w:r>
            <w:proofErr w:type="spellEnd"/>
          </w:p>
        </w:tc>
      </w:tr>
      <w:tr w:rsidR="007F6C93" w:rsidRPr="00BE1811" w14:paraId="2D78F4A0" w14:textId="77777777" w:rsidTr="00567A45">
        <w:tc>
          <w:tcPr>
            <w:tcW w:w="0" w:type="auto"/>
            <w:gridSpan w:val="7"/>
            <w:shd w:val="clear" w:color="auto" w:fill="FFFFFF"/>
            <w:tcMar>
              <w:top w:w="0" w:type="dxa"/>
              <w:left w:w="0" w:type="dxa"/>
              <w:bottom w:w="0" w:type="dxa"/>
              <w:right w:w="0" w:type="dxa"/>
            </w:tcMar>
            <w:vAlign w:val="center"/>
          </w:tcPr>
          <w:p w14:paraId="001E824A" w14:textId="77777777" w:rsidR="007F6C93" w:rsidRPr="00BE1811" w:rsidRDefault="007F6C93" w:rsidP="00567A45">
            <w:pPr>
              <w:spacing w:after="0" w:line="240" w:lineRule="auto"/>
              <w:rPr>
                <w:b/>
              </w:rPr>
            </w:pPr>
          </w:p>
        </w:tc>
      </w:tr>
    </w:tbl>
    <w:p w14:paraId="144D6A42" w14:textId="77777777" w:rsidR="007F6C93" w:rsidRPr="00BE1811" w:rsidRDefault="007F6C93" w:rsidP="007F6C93">
      <w:pPr>
        <w:spacing w:after="0" w:line="240" w:lineRule="auto"/>
        <w:rPr>
          <w:b/>
          <w:i/>
        </w:rPr>
      </w:pPr>
      <w:r w:rsidRPr="00BE1811">
        <w:rPr>
          <w:b/>
          <w:i/>
        </w:rPr>
        <w:t>Informația se completează în profilul entității juridice, dreapta sus, Funcția Modificare persoană juridică. Se poate modifica doar de către reprezentantul legal/împuternicit</w:t>
      </w:r>
    </w:p>
    <w:p w14:paraId="78F21674" w14:textId="77777777" w:rsidR="007F6C93" w:rsidRPr="00BE1811" w:rsidRDefault="007F6C93" w:rsidP="007F6C93">
      <w:pPr>
        <w:spacing w:after="0" w:line="240" w:lineRule="auto"/>
        <w:rPr>
          <w:b/>
        </w:rPr>
      </w:pPr>
    </w:p>
    <w:p w14:paraId="7A544DFB" w14:textId="77777777" w:rsidR="007F6C93" w:rsidRPr="00BE1811" w:rsidRDefault="007F6C93" w:rsidP="007F6C93">
      <w:pPr>
        <w:spacing w:after="0" w:line="240" w:lineRule="auto"/>
        <w:rPr>
          <w:b/>
          <w:color w:val="7030A0"/>
        </w:rPr>
      </w:pPr>
      <w:r w:rsidRPr="00BE1811">
        <w:rPr>
          <w:b/>
          <w:color w:val="7030A0"/>
        </w:rPr>
        <w:t>Exerciții financiare</w:t>
      </w:r>
    </w:p>
    <w:p w14:paraId="0F40A17B" w14:textId="77777777" w:rsidR="007F6C93" w:rsidRPr="00BE1811" w:rsidRDefault="007F6C93" w:rsidP="007F6C93">
      <w:pPr>
        <w:spacing w:after="0" w:line="240" w:lineRule="auto"/>
        <w:rPr>
          <w:b/>
        </w:rPr>
      </w:pPr>
      <w:r w:rsidRPr="00BE1811">
        <w:rPr>
          <w:b/>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245"/>
        <w:gridCol w:w="1210"/>
        <w:gridCol w:w="1219"/>
        <w:gridCol w:w="1966"/>
        <w:gridCol w:w="795"/>
        <w:gridCol w:w="723"/>
        <w:gridCol w:w="1270"/>
        <w:gridCol w:w="1211"/>
      </w:tblGrid>
      <w:tr w:rsidR="007F6C93" w:rsidRPr="00BE1811" w14:paraId="18E2A72D" w14:textId="77777777" w:rsidTr="00567A45">
        <w:trPr>
          <w:tblHeader/>
        </w:trPr>
        <w:tc>
          <w:tcPr>
            <w:tcW w:w="0" w:type="auto"/>
            <w:shd w:val="clear" w:color="auto" w:fill="C4C4C4"/>
            <w:tcMar>
              <w:top w:w="0" w:type="dxa"/>
              <w:left w:w="0" w:type="dxa"/>
              <w:bottom w:w="0" w:type="dxa"/>
              <w:right w:w="0" w:type="dxa"/>
            </w:tcMar>
            <w:vAlign w:val="center"/>
          </w:tcPr>
          <w:p w14:paraId="3D7F9292" w14:textId="77777777" w:rsidR="007F6C93" w:rsidRPr="00BE1811" w:rsidRDefault="007F6C93" w:rsidP="00567A45">
            <w:pPr>
              <w:spacing w:after="0" w:line="240" w:lineRule="auto"/>
              <w:jc w:val="center"/>
              <w:rPr>
                <w:b/>
              </w:rPr>
            </w:pPr>
            <w:r w:rsidRPr="00BE1811">
              <w:rPr>
                <w:b/>
              </w:rPr>
              <w:t xml:space="preserve">Data </w:t>
            </w:r>
            <w:proofErr w:type="spellStart"/>
            <w:r w:rsidRPr="00BE1811">
              <w:rPr>
                <w:b/>
              </w:rPr>
              <w:t>inceput</w:t>
            </w:r>
            <w:proofErr w:type="spellEnd"/>
            <w:r w:rsidRPr="00BE1811">
              <w:rPr>
                <w:b/>
              </w:rPr>
              <w:t xml:space="preserve"> perioada</w:t>
            </w:r>
          </w:p>
        </w:tc>
        <w:tc>
          <w:tcPr>
            <w:tcW w:w="0" w:type="auto"/>
            <w:shd w:val="clear" w:color="auto" w:fill="C4C4C4"/>
            <w:tcMar>
              <w:top w:w="0" w:type="dxa"/>
              <w:left w:w="0" w:type="dxa"/>
              <w:bottom w:w="0" w:type="dxa"/>
              <w:right w:w="0" w:type="dxa"/>
            </w:tcMar>
            <w:vAlign w:val="center"/>
          </w:tcPr>
          <w:p w14:paraId="6226CF4B" w14:textId="77777777" w:rsidR="007F6C93" w:rsidRPr="00BE1811" w:rsidRDefault="007F6C93" w:rsidP="00567A45">
            <w:pPr>
              <w:spacing w:after="0" w:line="240" w:lineRule="auto"/>
              <w:jc w:val="center"/>
              <w:rPr>
                <w:b/>
              </w:rPr>
            </w:pPr>
            <w:r w:rsidRPr="00BE1811">
              <w:rPr>
                <w:b/>
              </w:rPr>
              <w:t xml:space="preserve">Data </w:t>
            </w:r>
            <w:proofErr w:type="spellStart"/>
            <w:r w:rsidRPr="00BE1811">
              <w:rPr>
                <w:b/>
              </w:rPr>
              <w:t>sfarsit</w:t>
            </w:r>
            <w:proofErr w:type="spellEnd"/>
            <w:r w:rsidRPr="00BE1811">
              <w:rPr>
                <w:b/>
              </w:rPr>
              <w:t xml:space="preserve"> perioada</w:t>
            </w:r>
          </w:p>
        </w:tc>
        <w:tc>
          <w:tcPr>
            <w:tcW w:w="0" w:type="auto"/>
            <w:shd w:val="clear" w:color="auto" w:fill="C4C4C4"/>
            <w:tcMar>
              <w:top w:w="0" w:type="dxa"/>
              <w:left w:w="0" w:type="dxa"/>
              <w:bottom w:w="0" w:type="dxa"/>
              <w:right w:w="0" w:type="dxa"/>
            </w:tcMar>
            <w:vAlign w:val="center"/>
          </w:tcPr>
          <w:p w14:paraId="05EB4B70" w14:textId="77777777" w:rsidR="007F6C93" w:rsidRPr="00BE1811" w:rsidRDefault="007F6C93" w:rsidP="00567A45">
            <w:pPr>
              <w:spacing w:after="0" w:line="240" w:lineRule="auto"/>
              <w:jc w:val="center"/>
              <w:rPr>
                <w:b/>
              </w:rPr>
            </w:pPr>
            <w:proofErr w:type="spellStart"/>
            <w:r w:rsidRPr="00BE1811">
              <w:rPr>
                <w:b/>
              </w:rPr>
              <w:t>Numar</w:t>
            </w:r>
            <w:proofErr w:type="spellEnd"/>
            <w:r w:rsidRPr="00BE1811">
              <w:rPr>
                <w:b/>
              </w:rPr>
              <w:t xml:space="preserve"> mediu </w:t>
            </w:r>
            <w:proofErr w:type="spellStart"/>
            <w:r w:rsidRPr="00BE1811">
              <w:rPr>
                <w:b/>
              </w:rPr>
              <w:t>angajati</w:t>
            </w:r>
            <w:proofErr w:type="spellEnd"/>
          </w:p>
        </w:tc>
        <w:tc>
          <w:tcPr>
            <w:tcW w:w="0" w:type="auto"/>
            <w:shd w:val="clear" w:color="auto" w:fill="C4C4C4"/>
            <w:tcMar>
              <w:top w:w="0" w:type="dxa"/>
              <w:left w:w="0" w:type="dxa"/>
              <w:bottom w:w="0" w:type="dxa"/>
              <w:right w:w="0" w:type="dxa"/>
            </w:tcMar>
            <w:vAlign w:val="center"/>
          </w:tcPr>
          <w:p w14:paraId="2EB9BD56" w14:textId="77777777" w:rsidR="007F6C93" w:rsidRPr="00BE1811" w:rsidRDefault="007F6C93" w:rsidP="00567A45">
            <w:pPr>
              <w:spacing w:after="0" w:line="240" w:lineRule="auto"/>
              <w:jc w:val="center"/>
              <w:rPr>
                <w:b/>
              </w:rPr>
            </w:pPr>
            <w:r w:rsidRPr="00BE1811">
              <w:rPr>
                <w:b/>
              </w:rPr>
              <w:t>Cifra de afaceri/Venituri totale</w:t>
            </w:r>
          </w:p>
        </w:tc>
        <w:tc>
          <w:tcPr>
            <w:tcW w:w="0" w:type="auto"/>
            <w:shd w:val="clear" w:color="auto" w:fill="C4C4C4"/>
            <w:tcMar>
              <w:top w:w="0" w:type="dxa"/>
              <w:left w:w="0" w:type="dxa"/>
              <w:bottom w:w="0" w:type="dxa"/>
              <w:right w:w="0" w:type="dxa"/>
            </w:tcMar>
            <w:vAlign w:val="center"/>
          </w:tcPr>
          <w:p w14:paraId="26A1682E" w14:textId="77777777" w:rsidR="007F6C93" w:rsidRPr="00BE1811" w:rsidRDefault="007F6C93" w:rsidP="00567A45">
            <w:pPr>
              <w:spacing w:after="0" w:line="240" w:lineRule="auto"/>
              <w:jc w:val="center"/>
              <w:rPr>
                <w:b/>
              </w:rPr>
            </w:pPr>
            <w:r w:rsidRPr="00BE1811">
              <w:rPr>
                <w:b/>
              </w:rPr>
              <w:t>Active totale</w:t>
            </w:r>
          </w:p>
        </w:tc>
        <w:tc>
          <w:tcPr>
            <w:tcW w:w="0" w:type="auto"/>
            <w:shd w:val="clear" w:color="auto" w:fill="C4C4C4"/>
            <w:tcMar>
              <w:top w:w="0" w:type="dxa"/>
              <w:left w:w="0" w:type="dxa"/>
              <w:bottom w:w="0" w:type="dxa"/>
              <w:right w:w="0" w:type="dxa"/>
            </w:tcMar>
            <w:vAlign w:val="center"/>
          </w:tcPr>
          <w:p w14:paraId="192681AF" w14:textId="77777777" w:rsidR="007F6C93" w:rsidRPr="00BE1811" w:rsidRDefault="007F6C93" w:rsidP="00567A45">
            <w:pPr>
              <w:spacing w:after="0" w:line="240" w:lineRule="auto"/>
              <w:jc w:val="center"/>
              <w:rPr>
                <w:b/>
              </w:rPr>
            </w:pPr>
            <w:r w:rsidRPr="00BE1811">
              <w:rPr>
                <w:b/>
              </w:rPr>
              <w:t>Profit NET</w:t>
            </w:r>
          </w:p>
        </w:tc>
        <w:tc>
          <w:tcPr>
            <w:tcW w:w="0" w:type="auto"/>
            <w:shd w:val="clear" w:color="auto" w:fill="C4C4C4"/>
            <w:tcMar>
              <w:top w:w="0" w:type="dxa"/>
              <w:left w:w="0" w:type="dxa"/>
              <w:bottom w:w="0" w:type="dxa"/>
              <w:right w:w="0" w:type="dxa"/>
            </w:tcMar>
            <w:vAlign w:val="center"/>
          </w:tcPr>
          <w:p w14:paraId="7549C94C" w14:textId="77777777" w:rsidR="007F6C93" w:rsidRPr="00BE1811" w:rsidRDefault="007F6C93" w:rsidP="00567A45">
            <w:pPr>
              <w:spacing w:after="0" w:line="240" w:lineRule="auto"/>
              <w:jc w:val="center"/>
              <w:rPr>
                <w:b/>
              </w:rPr>
            </w:pPr>
            <w:r w:rsidRPr="00BE1811">
              <w:rPr>
                <w:b/>
              </w:rPr>
              <w:t>Profit in exploatare</w:t>
            </w:r>
          </w:p>
        </w:tc>
        <w:tc>
          <w:tcPr>
            <w:tcW w:w="0" w:type="auto"/>
            <w:shd w:val="clear" w:color="auto" w:fill="C4C4C4"/>
            <w:tcMar>
              <w:top w:w="0" w:type="dxa"/>
              <w:left w:w="0" w:type="dxa"/>
              <w:bottom w:w="0" w:type="dxa"/>
              <w:right w:w="0" w:type="dxa"/>
            </w:tcMar>
            <w:vAlign w:val="center"/>
          </w:tcPr>
          <w:p w14:paraId="2ABC67B0" w14:textId="77777777" w:rsidR="007F6C93" w:rsidRPr="00BE1811" w:rsidRDefault="007F6C93" w:rsidP="00567A45">
            <w:pPr>
              <w:spacing w:after="0" w:line="240" w:lineRule="auto"/>
              <w:jc w:val="center"/>
              <w:rPr>
                <w:b/>
              </w:rPr>
            </w:pPr>
            <w:r w:rsidRPr="00BE1811">
              <w:rPr>
                <w:b/>
              </w:rPr>
              <w:t>Venituri Cercetare</w:t>
            </w:r>
          </w:p>
        </w:tc>
      </w:tr>
      <w:tr w:rsidR="007F6C93" w:rsidRPr="00BE1811" w14:paraId="3E132C35" w14:textId="77777777" w:rsidTr="00567A45">
        <w:trPr>
          <w:tblHeader/>
        </w:trPr>
        <w:tc>
          <w:tcPr>
            <w:tcW w:w="0" w:type="auto"/>
            <w:tcMar>
              <w:top w:w="0" w:type="dxa"/>
              <w:left w:w="0" w:type="dxa"/>
              <w:bottom w:w="0" w:type="dxa"/>
              <w:right w:w="0" w:type="dxa"/>
            </w:tcMar>
            <w:vAlign w:val="center"/>
          </w:tcPr>
          <w:p w14:paraId="4A3433D3"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4FB5149F"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70E4F1F9"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1A23D1F9"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6B3B0250"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51D4B47E"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681D224F"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40BA170D" w14:textId="77777777" w:rsidR="007F6C93" w:rsidRPr="00BE1811" w:rsidRDefault="007F6C93" w:rsidP="00567A45">
            <w:pPr>
              <w:spacing w:after="0" w:line="240" w:lineRule="auto"/>
              <w:jc w:val="center"/>
              <w:rPr>
                <w:b/>
              </w:rPr>
            </w:pPr>
          </w:p>
        </w:tc>
      </w:tr>
    </w:tbl>
    <w:p w14:paraId="0093C8F8" w14:textId="77777777" w:rsidR="007F6C93" w:rsidRPr="00BE1811" w:rsidRDefault="007F6C93" w:rsidP="007F6C93">
      <w:pPr>
        <w:spacing w:after="0" w:line="240" w:lineRule="auto"/>
        <w:rPr>
          <w:b/>
          <w:i/>
        </w:rPr>
      </w:pPr>
      <w:r w:rsidRPr="00BE1811">
        <w:rPr>
          <w:b/>
          <w:i/>
        </w:rPr>
        <w:t>Informația se completează în profilul entității juridice, dreapta sus, Funcția Modificare persoană juridică. Se poate modifica doar de către reprezentantul legal/împuternicit</w:t>
      </w:r>
    </w:p>
    <w:p w14:paraId="40919228" w14:textId="77777777" w:rsidR="007F6C93" w:rsidRPr="00BE1811" w:rsidRDefault="007F6C93" w:rsidP="007F6C93">
      <w:pPr>
        <w:spacing w:after="0" w:line="240" w:lineRule="auto"/>
        <w:rPr>
          <w:b/>
          <w:color w:val="2F5496"/>
        </w:rPr>
      </w:pPr>
    </w:p>
    <w:p w14:paraId="2BA0EDFD" w14:textId="77777777" w:rsidR="007F6C93" w:rsidRPr="00BE1811" w:rsidRDefault="007F6C93" w:rsidP="007F6C93">
      <w:pPr>
        <w:spacing w:after="0" w:line="240" w:lineRule="auto"/>
        <w:rPr>
          <w:b/>
          <w:color w:val="2F5496"/>
        </w:rPr>
      </w:pPr>
      <w:r w:rsidRPr="00BE1811">
        <w:rPr>
          <w:b/>
          <w:color w:val="2F5496"/>
        </w:rPr>
        <w:t xml:space="preserve">FINANTARI </w:t>
      </w:r>
    </w:p>
    <w:p w14:paraId="57D6BF9A" w14:textId="77777777" w:rsidR="007F6C93" w:rsidRPr="00BE1811" w:rsidRDefault="007F6C93" w:rsidP="007F6C93">
      <w:pPr>
        <w:spacing w:after="0" w:line="240" w:lineRule="auto"/>
        <w:rPr>
          <w:b/>
          <w:color w:val="7030A0"/>
        </w:rPr>
      </w:pPr>
      <w:r w:rsidRPr="00BE1811">
        <w:rPr>
          <w:b/>
          <w:color w:val="7030A0"/>
        </w:rPr>
        <w:t>Asistenta acordata</w:t>
      </w:r>
    </w:p>
    <w:p w14:paraId="648155BA" w14:textId="77777777" w:rsidR="007F6C93" w:rsidRPr="00BE1811" w:rsidRDefault="007F6C93" w:rsidP="007F6C93">
      <w:pPr>
        <w:spacing w:after="0" w:line="240" w:lineRule="auto"/>
        <w:jc w:val="center"/>
        <w:rPr>
          <w:b/>
        </w:rPr>
      </w:pPr>
      <w:r w:rsidRPr="00BE1811">
        <w:rPr>
          <w:b/>
        </w:rPr>
        <w:t>Asistenta acordata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8"/>
        <w:gridCol w:w="725"/>
        <w:gridCol w:w="674"/>
        <w:gridCol w:w="674"/>
        <w:gridCol w:w="755"/>
        <w:gridCol w:w="633"/>
        <w:gridCol w:w="582"/>
        <w:gridCol w:w="817"/>
        <w:gridCol w:w="817"/>
        <w:gridCol w:w="1001"/>
        <w:gridCol w:w="950"/>
        <w:gridCol w:w="653"/>
        <w:gridCol w:w="572"/>
        <w:gridCol w:w="388"/>
      </w:tblGrid>
      <w:tr w:rsidR="007F6C93" w:rsidRPr="00BE1811" w14:paraId="118BC7E5" w14:textId="77777777" w:rsidTr="00567A45">
        <w:trPr>
          <w:tblHeader/>
        </w:trPr>
        <w:tc>
          <w:tcPr>
            <w:tcW w:w="734" w:type="pct"/>
            <w:shd w:val="clear" w:color="auto" w:fill="C4C4C4"/>
            <w:tcMar>
              <w:top w:w="0" w:type="dxa"/>
              <w:left w:w="0" w:type="dxa"/>
              <w:bottom w:w="0" w:type="dxa"/>
              <w:right w:w="0" w:type="dxa"/>
            </w:tcMar>
            <w:vAlign w:val="center"/>
          </w:tcPr>
          <w:p w14:paraId="50C2B828" w14:textId="77777777" w:rsidR="007F6C93" w:rsidRPr="00BE1811" w:rsidRDefault="007F6C93" w:rsidP="00567A45">
            <w:pPr>
              <w:spacing w:after="0" w:line="240" w:lineRule="auto"/>
              <w:jc w:val="center"/>
              <w:rPr>
                <w:b/>
              </w:rPr>
            </w:pPr>
            <w:r w:rsidRPr="00BE1811">
              <w:rPr>
                <w:b/>
              </w:rPr>
              <w:t>Titlu</w:t>
            </w:r>
          </w:p>
        </w:tc>
        <w:tc>
          <w:tcPr>
            <w:tcW w:w="334" w:type="pct"/>
            <w:shd w:val="clear" w:color="auto" w:fill="C4C4C4"/>
            <w:tcMar>
              <w:top w:w="0" w:type="dxa"/>
              <w:left w:w="0" w:type="dxa"/>
              <w:bottom w:w="0" w:type="dxa"/>
              <w:right w:w="0" w:type="dxa"/>
            </w:tcMar>
            <w:vAlign w:val="center"/>
          </w:tcPr>
          <w:p w14:paraId="591FAC79" w14:textId="77777777" w:rsidR="007F6C93" w:rsidRPr="00BE1811" w:rsidRDefault="007F6C93" w:rsidP="00567A45">
            <w:pPr>
              <w:spacing w:after="0" w:line="240" w:lineRule="auto"/>
              <w:jc w:val="center"/>
              <w:rPr>
                <w:b/>
              </w:rPr>
            </w:pPr>
            <w:proofErr w:type="spellStart"/>
            <w:r w:rsidRPr="00BE1811">
              <w:rPr>
                <w:b/>
              </w:rPr>
              <w:t>Nr.inreg</w:t>
            </w:r>
            <w:proofErr w:type="spellEnd"/>
            <w:r w:rsidRPr="00BE1811">
              <w:rPr>
                <w:b/>
              </w:rPr>
              <w:t>. contract</w:t>
            </w:r>
          </w:p>
        </w:tc>
        <w:tc>
          <w:tcPr>
            <w:tcW w:w="0" w:type="auto"/>
            <w:shd w:val="clear" w:color="auto" w:fill="C4C4C4"/>
            <w:tcMar>
              <w:top w:w="0" w:type="dxa"/>
              <w:left w:w="0" w:type="dxa"/>
              <w:bottom w:w="0" w:type="dxa"/>
              <w:right w:w="0" w:type="dxa"/>
            </w:tcMar>
            <w:vAlign w:val="center"/>
          </w:tcPr>
          <w:p w14:paraId="2F2884E9" w14:textId="77777777" w:rsidR="007F6C93" w:rsidRPr="00BE1811" w:rsidRDefault="007F6C93" w:rsidP="00567A45">
            <w:pPr>
              <w:spacing w:after="0" w:line="240" w:lineRule="auto"/>
              <w:jc w:val="center"/>
              <w:rPr>
                <w:b/>
              </w:rPr>
            </w:pPr>
            <w:r w:rsidRPr="00BE1811">
              <w:rPr>
                <w:b/>
              </w:rPr>
              <w:t>Data semnare</w:t>
            </w:r>
          </w:p>
        </w:tc>
        <w:tc>
          <w:tcPr>
            <w:tcW w:w="0" w:type="auto"/>
            <w:shd w:val="clear" w:color="auto" w:fill="C4C4C4"/>
            <w:tcMar>
              <w:top w:w="0" w:type="dxa"/>
              <w:left w:w="0" w:type="dxa"/>
              <w:bottom w:w="0" w:type="dxa"/>
              <w:right w:w="0" w:type="dxa"/>
            </w:tcMar>
            <w:vAlign w:val="center"/>
          </w:tcPr>
          <w:p w14:paraId="407FA826" w14:textId="77777777" w:rsidR="007F6C93" w:rsidRPr="00BE1811" w:rsidRDefault="007F6C93" w:rsidP="00567A45">
            <w:pPr>
              <w:spacing w:after="0" w:line="240" w:lineRule="auto"/>
              <w:jc w:val="center"/>
              <w:rPr>
                <w:b/>
              </w:rPr>
            </w:pPr>
            <w:r w:rsidRPr="00BE1811">
              <w:rPr>
                <w:b/>
              </w:rPr>
              <w:t xml:space="preserve">Data </w:t>
            </w:r>
            <w:proofErr w:type="spellStart"/>
            <w:r w:rsidRPr="00BE1811">
              <w:rPr>
                <w:b/>
              </w:rPr>
              <w:t>incepere</w:t>
            </w:r>
            <w:proofErr w:type="spellEnd"/>
          </w:p>
        </w:tc>
        <w:tc>
          <w:tcPr>
            <w:tcW w:w="0" w:type="auto"/>
            <w:shd w:val="clear" w:color="auto" w:fill="C4C4C4"/>
            <w:tcMar>
              <w:top w:w="0" w:type="dxa"/>
              <w:left w:w="0" w:type="dxa"/>
              <w:bottom w:w="0" w:type="dxa"/>
              <w:right w:w="0" w:type="dxa"/>
            </w:tcMar>
            <w:vAlign w:val="center"/>
          </w:tcPr>
          <w:p w14:paraId="7C629AE9" w14:textId="77777777" w:rsidR="007F6C93" w:rsidRPr="00BE1811" w:rsidRDefault="007F6C93" w:rsidP="00567A45">
            <w:pPr>
              <w:spacing w:after="0" w:line="240" w:lineRule="auto"/>
              <w:jc w:val="center"/>
              <w:rPr>
                <w:b/>
              </w:rPr>
            </w:pPr>
            <w:r w:rsidRPr="00BE1811">
              <w:rPr>
                <w:b/>
              </w:rPr>
              <w:t>Data finalizare</w:t>
            </w:r>
          </w:p>
        </w:tc>
        <w:tc>
          <w:tcPr>
            <w:tcW w:w="0" w:type="auto"/>
            <w:shd w:val="clear" w:color="auto" w:fill="C4C4C4"/>
            <w:tcMar>
              <w:top w:w="0" w:type="dxa"/>
              <w:left w:w="0" w:type="dxa"/>
              <w:bottom w:w="0" w:type="dxa"/>
              <w:right w:w="0" w:type="dxa"/>
            </w:tcMar>
            <w:vAlign w:val="center"/>
          </w:tcPr>
          <w:p w14:paraId="6DDDC611" w14:textId="77777777" w:rsidR="007F6C93" w:rsidRPr="00BE1811" w:rsidRDefault="007F6C93" w:rsidP="00567A45">
            <w:pPr>
              <w:spacing w:after="0" w:line="240" w:lineRule="auto"/>
              <w:jc w:val="center"/>
              <w:rPr>
                <w:b/>
              </w:rPr>
            </w:pPr>
            <w:r w:rsidRPr="00BE1811">
              <w:rPr>
                <w:b/>
              </w:rPr>
              <w:t>Valoare Totala Proiect</w:t>
            </w:r>
          </w:p>
        </w:tc>
        <w:tc>
          <w:tcPr>
            <w:tcW w:w="0" w:type="auto"/>
            <w:shd w:val="clear" w:color="auto" w:fill="C4C4C4"/>
            <w:tcMar>
              <w:top w:w="0" w:type="dxa"/>
              <w:left w:w="0" w:type="dxa"/>
              <w:bottom w:w="0" w:type="dxa"/>
              <w:right w:w="0" w:type="dxa"/>
            </w:tcMar>
            <w:vAlign w:val="center"/>
          </w:tcPr>
          <w:p w14:paraId="700469E4" w14:textId="77777777" w:rsidR="007F6C93" w:rsidRPr="00BE1811" w:rsidRDefault="007F6C93" w:rsidP="00567A45">
            <w:pPr>
              <w:spacing w:after="0" w:line="240" w:lineRule="auto"/>
              <w:jc w:val="center"/>
              <w:rPr>
                <w:b/>
              </w:rPr>
            </w:pPr>
            <w:r w:rsidRPr="00BE1811">
              <w:rPr>
                <w:b/>
              </w:rPr>
              <w:t>Eligibil Proiect</w:t>
            </w:r>
          </w:p>
        </w:tc>
        <w:tc>
          <w:tcPr>
            <w:tcW w:w="0" w:type="auto"/>
            <w:shd w:val="clear" w:color="auto" w:fill="C4C4C4"/>
            <w:tcMar>
              <w:top w:w="0" w:type="dxa"/>
              <w:left w:w="0" w:type="dxa"/>
              <w:bottom w:w="0" w:type="dxa"/>
              <w:right w:w="0" w:type="dxa"/>
            </w:tcMar>
            <w:vAlign w:val="center"/>
          </w:tcPr>
          <w:p w14:paraId="745F496F" w14:textId="77777777" w:rsidR="007F6C93" w:rsidRPr="00BE1811" w:rsidRDefault="007F6C93" w:rsidP="00567A45">
            <w:pPr>
              <w:spacing w:after="0" w:line="240" w:lineRule="auto"/>
              <w:jc w:val="center"/>
              <w:rPr>
                <w:b/>
              </w:rPr>
            </w:pPr>
            <w:r w:rsidRPr="00BE1811">
              <w:rPr>
                <w:b/>
              </w:rPr>
              <w:t>Eligibil Beneficiar</w:t>
            </w:r>
          </w:p>
        </w:tc>
        <w:tc>
          <w:tcPr>
            <w:tcW w:w="0" w:type="auto"/>
            <w:shd w:val="clear" w:color="auto" w:fill="C4C4C4"/>
            <w:tcMar>
              <w:top w:w="0" w:type="dxa"/>
              <w:left w:w="0" w:type="dxa"/>
              <w:bottom w:w="0" w:type="dxa"/>
              <w:right w:w="0" w:type="dxa"/>
            </w:tcMar>
            <w:vAlign w:val="center"/>
          </w:tcPr>
          <w:p w14:paraId="0691200A" w14:textId="77777777" w:rsidR="007F6C93" w:rsidRPr="00BE1811" w:rsidRDefault="007F6C93" w:rsidP="00567A45">
            <w:pPr>
              <w:spacing w:after="0" w:line="240" w:lineRule="auto"/>
              <w:jc w:val="center"/>
              <w:rPr>
                <w:b/>
              </w:rPr>
            </w:pPr>
            <w:r w:rsidRPr="00BE1811">
              <w:rPr>
                <w:b/>
              </w:rPr>
              <w:t>Sprijin Beneficiar</w:t>
            </w:r>
          </w:p>
        </w:tc>
        <w:tc>
          <w:tcPr>
            <w:tcW w:w="437" w:type="pct"/>
            <w:shd w:val="clear" w:color="auto" w:fill="C4C4C4"/>
            <w:tcMar>
              <w:top w:w="0" w:type="dxa"/>
              <w:left w:w="0" w:type="dxa"/>
              <w:bottom w:w="0" w:type="dxa"/>
              <w:right w:w="0" w:type="dxa"/>
            </w:tcMar>
            <w:vAlign w:val="center"/>
          </w:tcPr>
          <w:p w14:paraId="0886C4BA" w14:textId="77777777" w:rsidR="007F6C93" w:rsidRPr="00BE1811" w:rsidRDefault="007F6C93" w:rsidP="00567A45">
            <w:pPr>
              <w:spacing w:after="0" w:line="240" w:lineRule="auto"/>
              <w:jc w:val="center"/>
              <w:rPr>
                <w:b/>
              </w:rPr>
            </w:pPr>
            <w:r w:rsidRPr="00BE1811">
              <w:rPr>
                <w:b/>
              </w:rPr>
              <w:t>Rambursare Efectiva</w:t>
            </w:r>
          </w:p>
        </w:tc>
        <w:tc>
          <w:tcPr>
            <w:tcW w:w="485" w:type="pct"/>
            <w:shd w:val="clear" w:color="auto" w:fill="C4C4C4"/>
            <w:tcMar>
              <w:top w:w="0" w:type="dxa"/>
              <w:left w:w="0" w:type="dxa"/>
              <w:bottom w:w="0" w:type="dxa"/>
              <w:right w:w="0" w:type="dxa"/>
            </w:tcMar>
            <w:vAlign w:val="center"/>
          </w:tcPr>
          <w:p w14:paraId="3535C3AD" w14:textId="77777777" w:rsidR="007F6C93" w:rsidRPr="00BE1811" w:rsidRDefault="007F6C93" w:rsidP="00567A45">
            <w:pPr>
              <w:spacing w:after="0" w:line="240" w:lineRule="auto"/>
              <w:jc w:val="center"/>
              <w:rPr>
                <w:b/>
              </w:rPr>
            </w:pPr>
            <w:r w:rsidRPr="00BE1811">
              <w:rPr>
                <w:b/>
              </w:rPr>
              <w:t>Surse Financiare</w:t>
            </w:r>
            <w:r w:rsidRPr="00BE1811">
              <w:rPr>
                <w:b/>
                <w:color w:val="FF0000"/>
              </w:rPr>
              <w:t>*</w:t>
            </w:r>
          </w:p>
        </w:tc>
        <w:tc>
          <w:tcPr>
            <w:tcW w:w="303" w:type="pct"/>
            <w:shd w:val="clear" w:color="auto" w:fill="C4C4C4"/>
            <w:tcMar>
              <w:top w:w="0" w:type="dxa"/>
              <w:left w:w="0" w:type="dxa"/>
              <w:bottom w:w="0" w:type="dxa"/>
              <w:right w:w="0" w:type="dxa"/>
            </w:tcMar>
            <w:vAlign w:val="center"/>
          </w:tcPr>
          <w:p w14:paraId="6AA08ED9" w14:textId="77777777" w:rsidR="007F6C93" w:rsidRPr="00BE1811" w:rsidRDefault="007F6C93" w:rsidP="00567A45">
            <w:pPr>
              <w:spacing w:after="0" w:line="240" w:lineRule="auto"/>
              <w:jc w:val="center"/>
              <w:rPr>
                <w:b/>
              </w:rPr>
            </w:pPr>
            <w:r w:rsidRPr="00BE1811">
              <w:rPr>
                <w:b/>
              </w:rPr>
              <w:t>Moneda</w:t>
            </w:r>
          </w:p>
        </w:tc>
        <w:tc>
          <w:tcPr>
            <w:tcW w:w="0" w:type="auto"/>
            <w:shd w:val="clear" w:color="auto" w:fill="C4C4C4"/>
            <w:tcMar>
              <w:top w:w="0" w:type="dxa"/>
              <w:left w:w="0" w:type="dxa"/>
              <w:bottom w:w="0" w:type="dxa"/>
              <w:right w:w="0" w:type="dxa"/>
            </w:tcMar>
            <w:vAlign w:val="center"/>
          </w:tcPr>
          <w:p w14:paraId="2C951438" w14:textId="77777777" w:rsidR="007F6C93" w:rsidRPr="00BE1811" w:rsidRDefault="007F6C93" w:rsidP="00567A45">
            <w:pPr>
              <w:spacing w:after="0" w:line="240" w:lineRule="auto"/>
              <w:jc w:val="center"/>
              <w:rPr>
                <w:b/>
              </w:rPr>
            </w:pPr>
            <w:r w:rsidRPr="00BE1811">
              <w:rPr>
                <w:b/>
              </w:rPr>
              <w:t>Curs de schimb</w:t>
            </w:r>
          </w:p>
        </w:tc>
        <w:tc>
          <w:tcPr>
            <w:tcW w:w="0" w:type="auto"/>
            <w:shd w:val="clear" w:color="auto" w:fill="C4C4C4"/>
            <w:tcMar>
              <w:top w:w="0" w:type="dxa"/>
              <w:left w:w="0" w:type="dxa"/>
              <w:bottom w:w="0" w:type="dxa"/>
              <w:right w:w="0" w:type="dxa"/>
            </w:tcMar>
            <w:vAlign w:val="center"/>
          </w:tcPr>
          <w:p w14:paraId="6E3565B5" w14:textId="77777777" w:rsidR="007F6C93" w:rsidRPr="00BE1811" w:rsidRDefault="007F6C93" w:rsidP="00567A45">
            <w:pPr>
              <w:spacing w:after="0" w:line="240" w:lineRule="auto"/>
              <w:jc w:val="center"/>
              <w:rPr>
                <w:b/>
              </w:rPr>
            </w:pPr>
            <w:r w:rsidRPr="00BE1811">
              <w:rPr>
                <w:b/>
              </w:rPr>
              <w:t>Data curs</w:t>
            </w:r>
          </w:p>
        </w:tc>
      </w:tr>
      <w:tr w:rsidR="007F6C93" w:rsidRPr="00BE1811" w14:paraId="3946C0E9" w14:textId="77777777" w:rsidTr="00567A45">
        <w:tc>
          <w:tcPr>
            <w:tcW w:w="0" w:type="auto"/>
            <w:shd w:val="clear" w:color="auto" w:fill="FFFFFF"/>
            <w:tcMar>
              <w:top w:w="0" w:type="dxa"/>
              <w:left w:w="0" w:type="dxa"/>
              <w:bottom w:w="0" w:type="dxa"/>
              <w:right w:w="0" w:type="dxa"/>
            </w:tcMar>
            <w:vAlign w:val="center"/>
          </w:tcPr>
          <w:p w14:paraId="3A80487A"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66693135"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6C91A3A1"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2A3F4E7A"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59B262E1"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2B88334C"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2324B11E"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51ABA2D1"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4091FA60"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3B3F1588"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7E29E861"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28C4D99C"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22DCFFA1" w14:textId="77777777" w:rsidR="007F6C93" w:rsidRPr="00BE1811" w:rsidRDefault="007F6C93" w:rsidP="00567A45">
            <w:pPr>
              <w:spacing w:after="0" w:line="240" w:lineRule="auto"/>
              <w:rPr>
                <w:b/>
              </w:rPr>
            </w:pPr>
          </w:p>
        </w:tc>
        <w:tc>
          <w:tcPr>
            <w:tcW w:w="0" w:type="auto"/>
            <w:shd w:val="clear" w:color="auto" w:fill="FFFFFF"/>
            <w:tcMar>
              <w:top w:w="0" w:type="dxa"/>
              <w:left w:w="0" w:type="dxa"/>
              <w:bottom w:w="0" w:type="dxa"/>
              <w:right w:w="0" w:type="dxa"/>
            </w:tcMar>
            <w:vAlign w:val="center"/>
          </w:tcPr>
          <w:p w14:paraId="134781AF" w14:textId="77777777" w:rsidR="007F6C93" w:rsidRPr="00BE1811" w:rsidRDefault="007F6C93" w:rsidP="00567A45">
            <w:pPr>
              <w:spacing w:after="0" w:line="240" w:lineRule="auto"/>
              <w:rPr>
                <w:b/>
              </w:rPr>
            </w:pPr>
          </w:p>
        </w:tc>
      </w:tr>
    </w:tbl>
    <w:p w14:paraId="6A63762C" w14:textId="77777777" w:rsidR="007F6C93" w:rsidRPr="00BE1811" w:rsidRDefault="007F6C93" w:rsidP="007F6C93">
      <w:pPr>
        <w:spacing w:after="0" w:line="240" w:lineRule="auto"/>
        <w:rPr>
          <w:b/>
          <w:color w:val="7030A0"/>
        </w:rPr>
      </w:pPr>
      <w:r w:rsidRPr="00BE1811">
        <w:rPr>
          <w:b/>
          <w:i/>
        </w:rPr>
        <w:t>* se selectează din nomenclator</w:t>
      </w:r>
      <w:r w:rsidRPr="00BE1811">
        <w:rPr>
          <w:b/>
          <w:i/>
          <w:color w:val="FF0000"/>
        </w:rPr>
        <w:br/>
      </w:r>
      <w:r w:rsidRPr="00BE1811">
        <w:rPr>
          <w:b/>
          <w:color w:val="7030A0"/>
        </w:rPr>
        <w:t>Asistenta solicitata</w:t>
      </w:r>
    </w:p>
    <w:p w14:paraId="04B9536D" w14:textId="77777777" w:rsidR="007F6C93" w:rsidRPr="00BE1811" w:rsidRDefault="007F6C93" w:rsidP="007F6C93">
      <w:pPr>
        <w:spacing w:after="0" w:line="240" w:lineRule="auto"/>
        <w:jc w:val="center"/>
        <w:rPr>
          <w:b/>
        </w:rPr>
      </w:pPr>
      <w:r w:rsidRPr="00BE1811">
        <w:rPr>
          <w:b/>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51"/>
        <w:gridCol w:w="2138"/>
        <w:gridCol w:w="1468"/>
        <w:gridCol w:w="1040"/>
        <w:gridCol w:w="1135"/>
        <w:gridCol w:w="780"/>
        <w:gridCol w:w="1066"/>
        <w:gridCol w:w="661"/>
      </w:tblGrid>
      <w:tr w:rsidR="007F6C93" w:rsidRPr="00BE1811" w14:paraId="006F2CC1" w14:textId="77777777" w:rsidTr="00567A45">
        <w:trPr>
          <w:tblHeader/>
        </w:trPr>
        <w:tc>
          <w:tcPr>
            <w:tcW w:w="730" w:type="pct"/>
            <w:shd w:val="clear" w:color="auto" w:fill="C4C4C4"/>
            <w:tcMar>
              <w:top w:w="0" w:type="dxa"/>
              <w:left w:w="0" w:type="dxa"/>
              <w:bottom w:w="0" w:type="dxa"/>
              <w:right w:w="0" w:type="dxa"/>
            </w:tcMar>
            <w:vAlign w:val="center"/>
          </w:tcPr>
          <w:p w14:paraId="54C21D1E" w14:textId="77777777" w:rsidR="007F6C93" w:rsidRPr="00BE1811" w:rsidRDefault="007F6C93" w:rsidP="00567A45">
            <w:pPr>
              <w:spacing w:after="0" w:line="240" w:lineRule="auto"/>
              <w:jc w:val="center"/>
              <w:rPr>
                <w:b/>
              </w:rPr>
            </w:pPr>
            <w:r w:rsidRPr="00BE1811">
              <w:rPr>
                <w:b/>
              </w:rPr>
              <w:t>Titlu</w:t>
            </w:r>
          </w:p>
        </w:tc>
        <w:tc>
          <w:tcPr>
            <w:tcW w:w="0" w:type="auto"/>
            <w:shd w:val="clear" w:color="auto" w:fill="C4C4C4"/>
            <w:tcMar>
              <w:top w:w="0" w:type="dxa"/>
              <w:left w:w="0" w:type="dxa"/>
              <w:bottom w:w="0" w:type="dxa"/>
              <w:right w:w="0" w:type="dxa"/>
            </w:tcMar>
            <w:vAlign w:val="center"/>
          </w:tcPr>
          <w:p w14:paraId="35E3DB4B" w14:textId="77777777" w:rsidR="007F6C93" w:rsidRPr="00BE1811" w:rsidRDefault="007F6C93" w:rsidP="00567A45">
            <w:pPr>
              <w:spacing w:after="0" w:line="240" w:lineRule="auto"/>
              <w:jc w:val="center"/>
              <w:rPr>
                <w:b/>
              </w:rPr>
            </w:pPr>
            <w:proofErr w:type="spellStart"/>
            <w:r w:rsidRPr="00BE1811">
              <w:rPr>
                <w:b/>
              </w:rPr>
              <w:t>Informatii</w:t>
            </w:r>
            <w:proofErr w:type="spellEnd"/>
            <w:r w:rsidRPr="00BE1811">
              <w:rPr>
                <w:b/>
              </w:rPr>
              <w:t xml:space="preserve"> </w:t>
            </w:r>
            <w:proofErr w:type="spellStart"/>
            <w:r w:rsidRPr="00BE1811">
              <w:rPr>
                <w:b/>
              </w:rPr>
              <w:t>inregistrare</w:t>
            </w:r>
            <w:proofErr w:type="spellEnd"/>
            <w:r w:rsidRPr="00BE1811">
              <w:rPr>
                <w:b/>
              </w:rPr>
              <w:t xml:space="preserve"> solicitare</w:t>
            </w:r>
          </w:p>
        </w:tc>
        <w:tc>
          <w:tcPr>
            <w:tcW w:w="0" w:type="auto"/>
            <w:shd w:val="clear" w:color="auto" w:fill="C4C4C4"/>
            <w:tcMar>
              <w:top w:w="0" w:type="dxa"/>
              <w:left w:w="0" w:type="dxa"/>
              <w:bottom w:w="0" w:type="dxa"/>
              <w:right w:w="0" w:type="dxa"/>
            </w:tcMar>
            <w:vAlign w:val="center"/>
          </w:tcPr>
          <w:p w14:paraId="0160AC75" w14:textId="77777777" w:rsidR="007F6C93" w:rsidRPr="00BE1811" w:rsidRDefault="007F6C93" w:rsidP="00567A45">
            <w:pPr>
              <w:spacing w:after="0" w:line="240" w:lineRule="auto"/>
              <w:jc w:val="center"/>
              <w:rPr>
                <w:b/>
              </w:rPr>
            </w:pPr>
            <w:r w:rsidRPr="00BE1811">
              <w:rPr>
                <w:b/>
              </w:rPr>
              <w:t>Valoare Totala Proiect</w:t>
            </w:r>
          </w:p>
        </w:tc>
        <w:tc>
          <w:tcPr>
            <w:tcW w:w="0" w:type="auto"/>
            <w:shd w:val="clear" w:color="auto" w:fill="C4C4C4"/>
            <w:tcMar>
              <w:top w:w="0" w:type="dxa"/>
              <w:left w:w="0" w:type="dxa"/>
              <w:bottom w:w="0" w:type="dxa"/>
              <w:right w:w="0" w:type="dxa"/>
            </w:tcMar>
            <w:vAlign w:val="center"/>
          </w:tcPr>
          <w:p w14:paraId="74C4C0AB" w14:textId="77777777" w:rsidR="007F6C93" w:rsidRPr="00BE1811" w:rsidRDefault="007F6C93" w:rsidP="00567A45">
            <w:pPr>
              <w:spacing w:after="0" w:line="240" w:lineRule="auto"/>
              <w:jc w:val="center"/>
              <w:rPr>
                <w:b/>
              </w:rPr>
            </w:pPr>
            <w:r w:rsidRPr="00BE1811">
              <w:rPr>
                <w:b/>
              </w:rPr>
              <w:t>Eligibil Proiect</w:t>
            </w:r>
          </w:p>
        </w:tc>
        <w:tc>
          <w:tcPr>
            <w:tcW w:w="480" w:type="pct"/>
            <w:shd w:val="clear" w:color="auto" w:fill="C4C4C4"/>
            <w:tcMar>
              <w:top w:w="0" w:type="dxa"/>
              <w:left w:w="0" w:type="dxa"/>
              <w:bottom w:w="0" w:type="dxa"/>
              <w:right w:w="0" w:type="dxa"/>
            </w:tcMar>
            <w:vAlign w:val="center"/>
          </w:tcPr>
          <w:p w14:paraId="3B205ADB" w14:textId="77777777" w:rsidR="007F6C93" w:rsidRPr="00BE1811" w:rsidRDefault="007F6C93" w:rsidP="00567A45">
            <w:pPr>
              <w:spacing w:after="0" w:line="240" w:lineRule="auto"/>
              <w:jc w:val="center"/>
              <w:rPr>
                <w:b/>
              </w:rPr>
            </w:pPr>
            <w:r w:rsidRPr="00BE1811">
              <w:rPr>
                <w:b/>
              </w:rPr>
              <w:t>Surse Financiare</w:t>
            </w:r>
            <w:r w:rsidRPr="00BE1811">
              <w:rPr>
                <w:b/>
                <w:color w:val="FF0000"/>
              </w:rPr>
              <w:t>*</w:t>
            </w:r>
          </w:p>
        </w:tc>
        <w:tc>
          <w:tcPr>
            <w:tcW w:w="340" w:type="pct"/>
            <w:shd w:val="clear" w:color="auto" w:fill="C4C4C4"/>
            <w:tcMar>
              <w:top w:w="0" w:type="dxa"/>
              <w:left w:w="0" w:type="dxa"/>
              <w:bottom w:w="0" w:type="dxa"/>
              <w:right w:w="0" w:type="dxa"/>
            </w:tcMar>
            <w:vAlign w:val="center"/>
          </w:tcPr>
          <w:p w14:paraId="634A56CD" w14:textId="77777777" w:rsidR="007F6C93" w:rsidRPr="00BE1811" w:rsidRDefault="007F6C93" w:rsidP="00567A45">
            <w:pPr>
              <w:spacing w:after="0" w:line="240" w:lineRule="auto"/>
              <w:jc w:val="center"/>
              <w:rPr>
                <w:b/>
              </w:rPr>
            </w:pPr>
            <w:r w:rsidRPr="00BE1811">
              <w:rPr>
                <w:b/>
              </w:rPr>
              <w:t>Moneda</w:t>
            </w:r>
          </w:p>
        </w:tc>
        <w:tc>
          <w:tcPr>
            <w:tcW w:w="0" w:type="auto"/>
            <w:shd w:val="clear" w:color="auto" w:fill="C4C4C4"/>
            <w:tcMar>
              <w:top w:w="0" w:type="dxa"/>
              <w:left w:w="0" w:type="dxa"/>
              <w:bottom w:w="0" w:type="dxa"/>
              <w:right w:w="0" w:type="dxa"/>
            </w:tcMar>
            <w:vAlign w:val="center"/>
          </w:tcPr>
          <w:p w14:paraId="35F0EF1C" w14:textId="77777777" w:rsidR="007F6C93" w:rsidRPr="00BE1811" w:rsidRDefault="007F6C93" w:rsidP="00567A45">
            <w:pPr>
              <w:spacing w:after="0" w:line="240" w:lineRule="auto"/>
              <w:jc w:val="center"/>
              <w:rPr>
                <w:b/>
              </w:rPr>
            </w:pPr>
            <w:r w:rsidRPr="00BE1811">
              <w:rPr>
                <w:b/>
              </w:rPr>
              <w:t>Curs de schimb</w:t>
            </w:r>
          </w:p>
        </w:tc>
        <w:tc>
          <w:tcPr>
            <w:tcW w:w="0" w:type="auto"/>
            <w:shd w:val="clear" w:color="auto" w:fill="C4C4C4"/>
            <w:tcMar>
              <w:top w:w="0" w:type="dxa"/>
              <w:left w:w="0" w:type="dxa"/>
              <w:bottom w:w="0" w:type="dxa"/>
              <w:right w:w="0" w:type="dxa"/>
            </w:tcMar>
            <w:vAlign w:val="center"/>
          </w:tcPr>
          <w:p w14:paraId="7711C994" w14:textId="77777777" w:rsidR="007F6C93" w:rsidRPr="00BE1811" w:rsidRDefault="007F6C93" w:rsidP="00567A45">
            <w:pPr>
              <w:spacing w:after="0" w:line="240" w:lineRule="auto"/>
              <w:jc w:val="center"/>
              <w:rPr>
                <w:b/>
              </w:rPr>
            </w:pPr>
            <w:r w:rsidRPr="00BE1811">
              <w:rPr>
                <w:b/>
              </w:rPr>
              <w:t>Data curs</w:t>
            </w:r>
          </w:p>
        </w:tc>
      </w:tr>
      <w:tr w:rsidR="007F6C93" w:rsidRPr="00BE1811" w14:paraId="6ABF6DD5" w14:textId="77777777" w:rsidTr="00567A45">
        <w:trPr>
          <w:tblHeader/>
        </w:trPr>
        <w:tc>
          <w:tcPr>
            <w:tcW w:w="730" w:type="pct"/>
            <w:tcMar>
              <w:top w:w="0" w:type="dxa"/>
              <w:left w:w="0" w:type="dxa"/>
              <w:bottom w:w="0" w:type="dxa"/>
              <w:right w:w="0" w:type="dxa"/>
            </w:tcMar>
            <w:vAlign w:val="center"/>
          </w:tcPr>
          <w:p w14:paraId="44149080"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63F854AB"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48D50514"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2F30ABC1" w14:textId="77777777" w:rsidR="007F6C93" w:rsidRPr="00BE1811" w:rsidRDefault="007F6C93" w:rsidP="00567A45">
            <w:pPr>
              <w:spacing w:after="0" w:line="240" w:lineRule="auto"/>
              <w:jc w:val="center"/>
              <w:rPr>
                <w:b/>
              </w:rPr>
            </w:pPr>
          </w:p>
        </w:tc>
        <w:tc>
          <w:tcPr>
            <w:tcW w:w="480" w:type="pct"/>
            <w:tcMar>
              <w:top w:w="0" w:type="dxa"/>
              <w:left w:w="0" w:type="dxa"/>
              <w:bottom w:w="0" w:type="dxa"/>
              <w:right w:w="0" w:type="dxa"/>
            </w:tcMar>
            <w:vAlign w:val="center"/>
          </w:tcPr>
          <w:p w14:paraId="7939DCA2" w14:textId="77777777" w:rsidR="007F6C93" w:rsidRPr="00BE1811" w:rsidRDefault="007F6C93" w:rsidP="00567A45">
            <w:pPr>
              <w:spacing w:after="0" w:line="240" w:lineRule="auto"/>
              <w:jc w:val="center"/>
              <w:rPr>
                <w:b/>
              </w:rPr>
            </w:pPr>
          </w:p>
        </w:tc>
        <w:tc>
          <w:tcPr>
            <w:tcW w:w="340" w:type="pct"/>
            <w:tcMar>
              <w:top w:w="0" w:type="dxa"/>
              <w:left w:w="0" w:type="dxa"/>
              <w:bottom w:w="0" w:type="dxa"/>
              <w:right w:w="0" w:type="dxa"/>
            </w:tcMar>
            <w:vAlign w:val="center"/>
          </w:tcPr>
          <w:p w14:paraId="3BD224AB"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07D58AAB" w14:textId="77777777" w:rsidR="007F6C93" w:rsidRPr="00BE1811" w:rsidRDefault="007F6C93" w:rsidP="00567A45">
            <w:pPr>
              <w:spacing w:after="0" w:line="240" w:lineRule="auto"/>
              <w:jc w:val="center"/>
              <w:rPr>
                <w:b/>
              </w:rPr>
            </w:pPr>
          </w:p>
        </w:tc>
        <w:tc>
          <w:tcPr>
            <w:tcW w:w="0" w:type="auto"/>
            <w:tcMar>
              <w:top w:w="0" w:type="dxa"/>
              <w:left w:w="0" w:type="dxa"/>
              <w:bottom w:w="0" w:type="dxa"/>
              <w:right w:w="0" w:type="dxa"/>
            </w:tcMar>
            <w:vAlign w:val="center"/>
          </w:tcPr>
          <w:p w14:paraId="26356DBB" w14:textId="77777777" w:rsidR="007F6C93" w:rsidRPr="00BE1811" w:rsidRDefault="007F6C93" w:rsidP="00567A45">
            <w:pPr>
              <w:spacing w:after="0" w:line="240" w:lineRule="auto"/>
              <w:jc w:val="center"/>
              <w:rPr>
                <w:b/>
              </w:rPr>
            </w:pPr>
          </w:p>
        </w:tc>
      </w:tr>
    </w:tbl>
    <w:p w14:paraId="4CE5687C" w14:textId="77777777" w:rsidR="007F6C93" w:rsidRPr="00BE1811" w:rsidRDefault="007F6C93" w:rsidP="007F6C93">
      <w:pPr>
        <w:spacing w:after="0" w:line="240" w:lineRule="auto"/>
        <w:rPr>
          <w:b/>
        </w:rPr>
      </w:pPr>
      <w:r w:rsidRPr="00BE1811">
        <w:rPr>
          <w:b/>
          <w:i/>
        </w:rPr>
        <w:t>* se selectează din nomenclator</w:t>
      </w:r>
      <w:r w:rsidRPr="00BE1811">
        <w:rPr>
          <w:b/>
          <w:i/>
          <w:color w:val="FF0000"/>
        </w:rPr>
        <w:br/>
      </w:r>
    </w:p>
    <w:p w14:paraId="17E62A4D" w14:textId="77777777" w:rsidR="007F6C93" w:rsidRPr="00BE1811" w:rsidRDefault="007F6C93" w:rsidP="007F6C93">
      <w:pPr>
        <w:spacing w:after="0" w:line="240" w:lineRule="auto"/>
        <w:rPr>
          <w:b/>
        </w:rPr>
      </w:pPr>
    </w:p>
    <w:p w14:paraId="73F189DC" w14:textId="77777777" w:rsidR="007F6C93" w:rsidRPr="00BE1811" w:rsidRDefault="007F6C93" w:rsidP="007F6C93">
      <w:pPr>
        <w:jc w:val="center"/>
        <w:rPr>
          <w:b/>
          <w:u w:val="single"/>
        </w:rPr>
      </w:pPr>
    </w:p>
    <w:p w14:paraId="1442BE7A" w14:textId="77777777" w:rsidR="007F6C93" w:rsidRPr="00BE1811" w:rsidRDefault="007F6C93" w:rsidP="007F6C93">
      <w:pPr>
        <w:jc w:val="center"/>
        <w:rPr>
          <w:b/>
          <w:u w:val="single"/>
        </w:rPr>
      </w:pPr>
    </w:p>
    <w:p w14:paraId="5F92040B" w14:textId="77777777" w:rsidR="007F6C93" w:rsidRPr="00BE1811" w:rsidRDefault="007F6C93" w:rsidP="007F6C93">
      <w:pPr>
        <w:jc w:val="center"/>
        <w:rPr>
          <w:b/>
          <w:u w:val="single"/>
        </w:rPr>
      </w:pPr>
      <w:r w:rsidRPr="00BE1811">
        <w:rPr>
          <w:b/>
          <w:u w:val="single"/>
        </w:rPr>
        <w:lastRenderedPageBreak/>
        <w:t>2. Atribute proiect</w:t>
      </w:r>
    </w:p>
    <w:p w14:paraId="7FB1FCE6" w14:textId="77777777" w:rsidR="007F6C93" w:rsidRPr="00BE1811" w:rsidRDefault="007F6C93" w:rsidP="007F6C93">
      <w:pPr>
        <w:spacing w:after="0" w:line="240" w:lineRule="auto"/>
        <w:rPr>
          <w:b/>
        </w:rPr>
      </w:pPr>
    </w:p>
    <w:p w14:paraId="6A3FFAC3" w14:textId="77777777" w:rsidR="007F6C93" w:rsidRPr="00BE1811" w:rsidRDefault="007F6C93" w:rsidP="007F6C93">
      <w:pPr>
        <w:shd w:val="clear" w:color="auto" w:fill="FBFBFB"/>
        <w:spacing w:after="0" w:line="240" w:lineRule="auto"/>
        <w:rPr>
          <w:color w:val="262626"/>
        </w:rPr>
      </w:pPr>
      <w:r w:rsidRPr="00BE1811">
        <w:rPr>
          <w:b/>
          <w:color w:val="262626"/>
        </w:rPr>
        <w:t xml:space="preserve">Proiect major </w:t>
      </w:r>
      <w:r w:rsidRPr="00BE1811">
        <w:rPr>
          <w:color w:val="262626"/>
        </w:rPr>
        <w:t>DA / NU</w:t>
      </w:r>
    </w:p>
    <w:p w14:paraId="33840ABE" w14:textId="77777777" w:rsidR="007F6C93" w:rsidRPr="00BE1811" w:rsidRDefault="007F6C93" w:rsidP="007F6C93">
      <w:pPr>
        <w:shd w:val="clear" w:color="auto" w:fill="FBFBFB"/>
        <w:spacing w:after="0" w:line="240" w:lineRule="auto"/>
        <w:rPr>
          <w:b/>
          <w:color w:val="262626"/>
        </w:rPr>
      </w:pPr>
    </w:p>
    <w:p w14:paraId="6B9CF72F" w14:textId="77777777" w:rsidR="007F6C93" w:rsidRPr="00BE1811" w:rsidRDefault="007F6C93" w:rsidP="007F6C93">
      <w:pPr>
        <w:shd w:val="clear" w:color="auto" w:fill="FBFBFB"/>
        <w:spacing w:after="0" w:line="240" w:lineRule="auto"/>
        <w:rPr>
          <w:b/>
          <w:color w:val="262626"/>
        </w:rPr>
      </w:pPr>
      <w:r w:rsidRPr="00BE1811">
        <w:rPr>
          <w:b/>
          <w:shd w:val="clear" w:color="auto" w:fill="FBFBFB"/>
        </w:rPr>
        <w:t>Codul comun de identificare (</w:t>
      </w:r>
      <w:r w:rsidRPr="00BE1811">
        <w:rPr>
          <w:b/>
          <w:color w:val="262626"/>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1141CA15" w14:textId="77777777" w:rsidTr="00567A45">
        <w:tc>
          <w:tcPr>
            <w:tcW w:w="9288" w:type="dxa"/>
          </w:tcPr>
          <w:p w14:paraId="7FC3AFF2" w14:textId="77777777" w:rsidR="007F6C93" w:rsidRPr="00BE1811" w:rsidRDefault="007F6C93" w:rsidP="00567A45">
            <w:pPr>
              <w:rPr>
                <w:b/>
                <w:color w:val="262626"/>
              </w:rPr>
            </w:pPr>
          </w:p>
        </w:tc>
      </w:tr>
    </w:tbl>
    <w:p w14:paraId="23F24226" w14:textId="77777777" w:rsidR="007F6C93" w:rsidRPr="00BE1811" w:rsidRDefault="007F6C93" w:rsidP="007F6C93">
      <w:pPr>
        <w:shd w:val="clear" w:color="auto" w:fill="FBFBFB"/>
        <w:spacing w:after="0" w:line="240" w:lineRule="auto"/>
        <w:rPr>
          <w:b/>
          <w:color w:val="262626"/>
        </w:rPr>
      </w:pPr>
    </w:p>
    <w:p w14:paraId="1FE08053" w14:textId="77777777" w:rsidR="007F6C93" w:rsidRPr="00BE1811" w:rsidRDefault="007F6C93" w:rsidP="007F6C93">
      <w:pPr>
        <w:shd w:val="clear" w:color="auto" w:fill="FBFBFB"/>
        <w:spacing w:after="0" w:line="240" w:lineRule="auto"/>
        <w:rPr>
          <w:color w:val="262626"/>
        </w:rPr>
      </w:pPr>
      <w:r w:rsidRPr="00BE1811">
        <w:rPr>
          <w:b/>
          <w:color w:val="262626"/>
        </w:rPr>
        <w:t xml:space="preserve">Proiectul figurează in lista Proiectelor Majore (PM) </w:t>
      </w:r>
      <w:r w:rsidRPr="00BE1811">
        <w:rPr>
          <w:color w:val="262626"/>
        </w:rPr>
        <w:t>DA / NU</w:t>
      </w:r>
    </w:p>
    <w:p w14:paraId="02A7C5CD" w14:textId="77777777" w:rsidR="007F6C93" w:rsidRPr="00BE1811" w:rsidRDefault="007F6C93" w:rsidP="007F6C93">
      <w:pPr>
        <w:shd w:val="clear" w:color="auto" w:fill="FBFBFB"/>
        <w:spacing w:after="0" w:line="240" w:lineRule="auto"/>
        <w:rPr>
          <w:b/>
          <w:color w:val="262626"/>
        </w:rPr>
      </w:pPr>
    </w:p>
    <w:p w14:paraId="795BEE2F" w14:textId="77777777" w:rsidR="007F6C93" w:rsidRPr="00BE1811" w:rsidRDefault="007F6C93" w:rsidP="007F6C93">
      <w:pPr>
        <w:shd w:val="clear" w:color="auto" w:fill="FBFBFB"/>
        <w:spacing w:after="0" w:line="240" w:lineRule="auto"/>
        <w:rPr>
          <w:color w:val="262626"/>
        </w:rPr>
      </w:pPr>
      <w:r w:rsidRPr="00BE1811">
        <w:rPr>
          <w:b/>
          <w:color w:val="262626"/>
        </w:rPr>
        <w:t xml:space="preserve">Proiect </w:t>
      </w:r>
      <w:proofErr w:type="spellStart"/>
      <w:r w:rsidRPr="00BE1811">
        <w:rPr>
          <w:b/>
          <w:color w:val="262626"/>
        </w:rPr>
        <w:t>fazat</w:t>
      </w:r>
      <w:proofErr w:type="spellEnd"/>
      <w:r w:rsidRPr="00BE1811">
        <w:rPr>
          <w:b/>
          <w:color w:val="262626"/>
        </w:rPr>
        <w:t xml:space="preserve"> </w:t>
      </w:r>
      <w:r w:rsidRPr="00BE1811">
        <w:rPr>
          <w:color w:val="262626"/>
        </w:rPr>
        <w:t>DA / NU</w:t>
      </w:r>
    </w:p>
    <w:p w14:paraId="56CD816D" w14:textId="77777777" w:rsidR="007F6C93" w:rsidRPr="00BE1811" w:rsidRDefault="007F6C93" w:rsidP="007F6C93">
      <w:pPr>
        <w:shd w:val="clear" w:color="auto" w:fill="FBFBFB"/>
        <w:spacing w:after="0" w:line="240" w:lineRule="auto"/>
        <w:rPr>
          <w:b/>
          <w:color w:val="262626"/>
        </w:rPr>
      </w:pPr>
    </w:p>
    <w:p w14:paraId="24EB2936" w14:textId="77777777" w:rsidR="007F6C93" w:rsidRPr="00BE1811" w:rsidRDefault="007F6C93" w:rsidP="007F6C93">
      <w:pPr>
        <w:shd w:val="clear" w:color="auto" w:fill="FBFBFB"/>
        <w:spacing w:after="0" w:line="240" w:lineRule="auto"/>
        <w:rPr>
          <w:b/>
          <w:color w:val="262626"/>
        </w:rPr>
      </w:pPr>
      <w:r w:rsidRPr="00BE1811">
        <w:rPr>
          <w:b/>
          <w:color w:val="262626"/>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BBED6D4" w14:textId="77777777" w:rsidTr="00567A45">
        <w:tc>
          <w:tcPr>
            <w:tcW w:w="9288" w:type="dxa"/>
          </w:tcPr>
          <w:p w14:paraId="6C98C4B2" w14:textId="77777777" w:rsidR="007F6C93" w:rsidRPr="00BE1811" w:rsidRDefault="007F6C93" w:rsidP="00567A45">
            <w:pPr>
              <w:rPr>
                <w:b/>
                <w:color w:val="262626"/>
              </w:rPr>
            </w:pPr>
          </w:p>
        </w:tc>
      </w:tr>
    </w:tbl>
    <w:p w14:paraId="234447BA" w14:textId="77777777" w:rsidR="007F6C93" w:rsidRPr="00BE1811" w:rsidRDefault="007F6C93" w:rsidP="007F6C93">
      <w:pPr>
        <w:shd w:val="clear" w:color="auto" w:fill="FBFBFB"/>
        <w:spacing w:after="0" w:line="240" w:lineRule="auto"/>
        <w:rPr>
          <w:b/>
          <w:color w:val="262626"/>
        </w:rPr>
      </w:pPr>
    </w:p>
    <w:p w14:paraId="0D8073B4" w14:textId="77777777" w:rsidR="007F6C93" w:rsidRPr="00BE1811" w:rsidRDefault="007F6C93" w:rsidP="007F6C93">
      <w:pPr>
        <w:shd w:val="clear" w:color="auto" w:fill="FBFBFB"/>
        <w:spacing w:after="0" w:line="240" w:lineRule="auto"/>
        <w:rPr>
          <w:color w:val="262626"/>
        </w:rPr>
      </w:pPr>
      <w:r w:rsidRPr="00BE1811">
        <w:rPr>
          <w:b/>
          <w:color w:val="262626"/>
        </w:rPr>
        <w:t xml:space="preserve">Proiectul face parte dintr-o rețea transeuropeana </w:t>
      </w:r>
      <w:r w:rsidRPr="00BE1811">
        <w:rPr>
          <w:color w:val="262626"/>
        </w:rPr>
        <w:t>DA / NU</w:t>
      </w:r>
    </w:p>
    <w:p w14:paraId="13E37EA9" w14:textId="77777777" w:rsidR="007F6C93" w:rsidRPr="00BE1811" w:rsidRDefault="007F6C93" w:rsidP="007F6C93">
      <w:pPr>
        <w:shd w:val="clear" w:color="auto" w:fill="FBFBFB"/>
        <w:spacing w:after="0" w:line="240" w:lineRule="auto"/>
        <w:rPr>
          <w:b/>
          <w:color w:val="262626"/>
        </w:rPr>
      </w:pPr>
    </w:p>
    <w:p w14:paraId="197ECAB3" w14:textId="77777777" w:rsidR="007F6C93" w:rsidRPr="00BE1811" w:rsidRDefault="007F6C93" w:rsidP="007F6C93">
      <w:pPr>
        <w:shd w:val="clear" w:color="auto" w:fill="FBFBFB"/>
        <w:spacing w:after="0" w:line="240" w:lineRule="auto"/>
        <w:rPr>
          <w:color w:val="262626"/>
        </w:rPr>
      </w:pPr>
      <w:r w:rsidRPr="00BE1811">
        <w:rPr>
          <w:b/>
          <w:color w:val="262626"/>
        </w:rPr>
        <w:t xml:space="preserve">Operațiunea este Plan de Acțiune Comun (PAC) </w:t>
      </w:r>
      <w:r w:rsidRPr="00BE1811">
        <w:rPr>
          <w:color w:val="262626"/>
        </w:rPr>
        <w:t>DA / NU</w:t>
      </w:r>
    </w:p>
    <w:p w14:paraId="3032FC6F" w14:textId="77777777" w:rsidR="007F6C93" w:rsidRPr="00BE1811" w:rsidRDefault="007F6C93" w:rsidP="007F6C93">
      <w:pPr>
        <w:shd w:val="clear" w:color="auto" w:fill="FBFBFB"/>
        <w:spacing w:after="0" w:line="240" w:lineRule="auto"/>
        <w:rPr>
          <w:b/>
          <w:color w:val="262626"/>
        </w:rPr>
      </w:pPr>
    </w:p>
    <w:p w14:paraId="2F0B0C23" w14:textId="77777777" w:rsidR="007F6C93" w:rsidRPr="00BE1811" w:rsidRDefault="007F6C93" w:rsidP="007F6C93">
      <w:pPr>
        <w:shd w:val="clear" w:color="auto" w:fill="FBFBFB"/>
        <w:spacing w:after="0"/>
        <w:rPr>
          <w:b/>
        </w:rPr>
      </w:pPr>
      <w:r w:rsidRPr="00BE1811">
        <w:rPr>
          <w:b/>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286EE40F" w14:textId="77777777" w:rsidTr="00567A45">
        <w:tc>
          <w:tcPr>
            <w:tcW w:w="9288" w:type="dxa"/>
          </w:tcPr>
          <w:p w14:paraId="55DD5E13" w14:textId="77777777" w:rsidR="007F6C93" w:rsidRPr="00BE1811" w:rsidRDefault="007F6C93" w:rsidP="00567A45">
            <w:pPr>
              <w:rPr>
                <w:b/>
                <w:color w:val="262626"/>
              </w:rPr>
            </w:pPr>
          </w:p>
        </w:tc>
      </w:tr>
    </w:tbl>
    <w:p w14:paraId="412FCF2B" w14:textId="77777777" w:rsidR="007F6C93" w:rsidRPr="00BE1811" w:rsidRDefault="007F6C93" w:rsidP="007F6C93">
      <w:pPr>
        <w:shd w:val="clear" w:color="auto" w:fill="FBFBFB"/>
        <w:spacing w:after="0" w:line="240" w:lineRule="auto"/>
        <w:rPr>
          <w:b/>
          <w:color w:val="262626"/>
        </w:rPr>
      </w:pPr>
      <w:r w:rsidRPr="00BE1811">
        <w:rPr>
          <w:b/>
          <w:color w:val="262626"/>
        </w:rPr>
        <w:t xml:space="preserve">Proiectul include finanțare Inițiativa Locuri de Muncă pentru Tineri (ILMT): Da/Nu </w:t>
      </w:r>
    </w:p>
    <w:p w14:paraId="622B758B" w14:textId="77777777" w:rsidR="007F6C93" w:rsidRPr="00BE1811" w:rsidRDefault="007F6C93" w:rsidP="007F6C93">
      <w:pPr>
        <w:shd w:val="clear" w:color="auto" w:fill="FBFBFB"/>
        <w:spacing w:after="0" w:line="240" w:lineRule="auto"/>
        <w:rPr>
          <w:color w:val="262626"/>
        </w:rPr>
      </w:pPr>
      <w:r w:rsidRPr="00BE1811">
        <w:rPr>
          <w:b/>
          <w:color w:val="262626"/>
        </w:rPr>
        <w:t xml:space="preserve">Sprijinul public va constitui ajutor de stat: </w:t>
      </w:r>
      <w:r w:rsidRPr="00BE1811">
        <w:rPr>
          <w:color w:val="262626"/>
        </w:rPr>
        <w:t>DA / NU</w:t>
      </w:r>
    </w:p>
    <w:p w14:paraId="384935EE" w14:textId="77777777" w:rsidR="007F6C93" w:rsidRPr="00BE1811" w:rsidRDefault="007F6C93" w:rsidP="007F6C93">
      <w:pPr>
        <w:shd w:val="clear" w:color="auto" w:fill="FBFBFB"/>
        <w:spacing w:after="0" w:line="240" w:lineRule="auto"/>
        <w:rPr>
          <w:b/>
          <w:color w:val="262626"/>
        </w:rPr>
      </w:pPr>
      <w:r w:rsidRPr="00BE1811">
        <w:rPr>
          <w:b/>
          <w:color w:val="262626"/>
        </w:rPr>
        <w:t>Proiectul este derulat in cadrul unei structuri Parteneriat Public Privat (PPP): Da/NU</w:t>
      </w:r>
    </w:p>
    <w:p w14:paraId="6BA6BC88" w14:textId="77777777" w:rsidR="007F6C93" w:rsidRPr="00BE1811" w:rsidRDefault="007F6C93" w:rsidP="007F6C93">
      <w:pPr>
        <w:shd w:val="clear" w:color="auto" w:fill="FBFBFB"/>
        <w:spacing w:after="0" w:line="240" w:lineRule="auto"/>
        <w:rPr>
          <w:color w:val="262626"/>
        </w:rPr>
      </w:pPr>
      <w:r w:rsidRPr="00BE1811">
        <w:rPr>
          <w:b/>
          <w:color w:val="262626"/>
        </w:rPr>
        <w:t xml:space="preserve">Proiectul este generator de venit: </w:t>
      </w:r>
      <w:r w:rsidRPr="00BE1811">
        <w:rPr>
          <w:color w:val="262626"/>
        </w:rPr>
        <w:t>DA / NU</w:t>
      </w:r>
    </w:p>
    <w:p w14:paraId="769B9BC6" w14:textId="77777777" w:rsidR="007F6C93" w:rsidRPr="00BE1811" w:rsidRDefault="007F6C93" w:rsidP="007F6C93">
      <w:pPr>
        <w:shd w:val="clear" w:color="auto" w:fill="FBFBFB"/>
        <w:spacing w:after="0" w:line="240" w:lineRule="auto"/>
        <w:rPr>
          <w:b/>
          <w:color w:val="262626"/>
        </w:rPr>
      </w:pPr>
      <w:r w:rsidRPr="00BE1811">
        <w:rPr>
          <w:b/>
          <w:color w:val="262626"/>
        </w:rPr>
        <w:t>Proiectul este asociat cu site-ul Natura2000 DA / NU</w:t>
      </w:r>
    </w:p>
    <w:p w14:paraId="4AB3EA33" w14:textId="77777777" w:rsidR="007F6C93" w:rsidRPr="00BE1811" w:rsidRDefault="007F6C93" w:rsidP="007F6C93">
      <w:pPr>
        <w:shd w:val="clear" w:color="auto" w:fill="FBFBFB"/>
        <w:spacing w:after="0" w:line="240" w:lineRule="auto"/>
        <w:rPr>
          <w:b/>
          <w:color w:val="262626"/>
        </w:rPr>
      </w:pPr>
      <w:r w:rsidRPr="00BE1811">
        <w:rPr>
          <w:b/>
          <w:color w:val="262626"/>
        </w:rPr>
        <w:t>Proiectul este relevant pentru mecanismul ITI Delta Dunării DA/NU</w:t>
      </w:r>
    </w:p>
    <w:p w14:paraId="732C7653" w14:textId="77777777" w:rsidR="007F6C93" w:rsidRPr="00BE1811" w:rsidRDefault="007F6C93" w:rsidP="007F6C93">
      <w:pPr>
        <w:shd w:val="clear" w:color="auto" w:fill="FBFBFB"/>
        <w:spacing w:after="0" w:line="240" w:lineRule="auto"/>
        <w:rPr>
          <w:b/>
          <w:color w:val="262626"/>
        </w:rPr>
      </w:pPr>
      <w:r w:rsidRPr="00BE1811">
        <w:rPr>
          <w:b/>
          <w:color w:val="262626"/>
        </w:rPr>
        <w:t>Proiectul este relevant pentru SUERD DA/NU</w:t>
      </w:r>
    </w:p>
    <w:p w14:paraId="0BC43927" w14:textId="77777777" w:rsidR="007F6C93" w:rsidRPr="00BE1811" w:rsidRDefault="007F6C93" w:rsidP="007F6C93">
      <w:pPr>
        <w:shd w:val="clear" w:color="auto" w:fill="FBFBFB"/>
        <w:rPr>
          <w:b/>
        </w:rPr>
      </w:pPr>
    </w:p>
    <w:p w14:paraId="01D14F55" w14:textId="77777777" w:rsidR="007F6C93" w:rsidRPr="00BE1811" w:rsidRDefault="007F6C93" w:rsidP="007F6C93">
      <w:pPr>
        <w:shd w:val="clear" w:color="auto" w:fill="FBFBFB"/>
        <w:spacing w:after="0" w:line="240" w:lineRule="auto"/>
        <w:rPr>
          <w:color w:val="262626"/>
        </w:rPr>
      </w:pPr>
    </w:p>
    <w:p w14:paraId="55DD3244" w14:textId="77777777" w:rsidR="007F6C93" w:rsidRPr="00BE1811" w:rsidRDefault="007F6C93" w:rsidP="007F6C93">
      <w:pPr>
        <w:jc w:val="center"/>
        <w:rPr>
          <w:b/>
          <w:u w:val="single"/>
        </w:rPr>
      </w:pPr>
      <w:r w:rsidRPr="00BE1811">
        <w:rPr>
          <w:b/>
          <w:u w:val="single"/>
        </w:rPr>
        <w:t>3. Responsabil de proiect</w:t>
      </w:r>
    </w:p>
    <w:p w14:paraId="21DE3200"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7F6C93" w:rsidRPr="00BE1811" w14:paraId="1FE8B4E2" w14:textId="77777777" w:rsidTr="00567A45">
        <w:tc>
          <w:tcPr>
            <w:tcW w:w="3096" w:type="dxa"/>
          </w:tcPr>
          <w:p w14:paraId="6430E591" w14:textId="77777777" w:rsidR="007F6C93" w:rsidRPr="00BE1811" w:rsidRDefault="007F6C93" w:rsidP="00567A45">
            <w:pPr>
              <w:rPr>
                <w:b/>
              </w:rPr>
            </w:pPr>
            <w:r w:rsidRPr="00BE1811">
              <w:rPr>
                <w:b/>
              </w:rPr>
              <w:t>Nume</w:t>
            </w:r>
          </w:p>
        </w:tc>
        <w:tc>
          <w:tcPr>
            <w:tcW w:w="3096" w:type="dxa"/>
          </w:tcPr>
          <w:p w14:paraId="42E3D506" w14:textId="77777777" w:rsidR="007F6C93" w:rsidRPr="00BE1811" w:rsidRDefault="007F6C93" w:rsidP="00567A45">
            <w:pPr>
              <w:rPr>
                <w:b/>
              </w:rPr>
            </w:pPr>
            <w:r w:rsidRPr="00BE1811">
              <w:rPr>
                <w:b/>
              </w:rPr>
              <w:t>Prenume</w:t>
            </w:r>
          </w:p>
        </w:tc>
        <w:tc>
          <w:tcPr>
            <w:tcW w:w="3096" w:type="dxa"/>
          </w:tcPr>
          <w:p w14:paraId="39702FDB" w14:textId="77777777" w:rsidR="007F6C93" w:rsidRPr="00BE1811" w:rsidRDefault="007F6C93" w:rsidP="00567A45">
            <w:pPr>
              <w:rPr>
                <w:b/>
              </w:rPr>
            </w:pPr>
            <w:r w:rsidRPr="00BE1811">
              <w:rPr>
                <w:b/>
              </w:rPr>
              <w:t>Funcție</w:t>
            </w:r>
          </w:p>
        </w:tc>
      </w:tr>
      <w:tr w:rsidR="007F6C93" w:rsidRPr="00BE1811" w14:paraId="5DAED9D7" w14:textId="77777777" w:rsidTr="00567A45">
        <w:tc>
          <w:tcPr>
            <w:tcW w:w="6192" w:type="dxa"/>
            <w:gridSpan w:val="2"/>
          </w:tcPr>
          <w:p w14:paraId="3D701127" w14:textId="77777777" w:rsidR="007F6C93" w:rsidRPr="00BE1811" w:rsidRDefault="007F6C93" w:rsidP="00567A45">
            <w:r w:rsidRPr="00BE1811">
              <w:rPr>
                <w:i/>
              </w:rPr>
              <w:t>Se completează cu numele și prenumele managerului de proiect</w:t>
            </w:r>
          </w:p>
        </w:tc>
        <w:tc>
          <w:tcPr>
            <w:tcW w:w="3096" w:type="dxa"/>
          </w:tcPr>
          <w:p w14:paraId="0F4ED0D9" w14:textId="77777777" w:rsidR="007F6C93" w:rsidRPr="00BE1811" w:rsidRDefault="007F6C93" w:rsidP="00567A45">
            <w:pPr>
              <w:rPr>
                <w:b/>
              </w:rPr>
            </w:pPr>
            <w:r w:rsidRPr="00BE1811">
              <w:rPr>
                <w:i/>
              </w:rPr>
              <w:t>manager de proiect</w:t>
            </w:r>
          </w:p>
        </w:tc>
      </w:tr>
    </w:tbl>
    <w:p w14:paraId="17E7F21D"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7F6C93" w:rsidRPr="00BE1811" w14:paraId="5570923F" w14:textId="77777777" w:rsidTr="00567A45">
        <w:tc>
          <w:tcPr>
            <w:tcW w:w="3096" w:type="dxa"/>
          </w:tcPr>
          <w:p w14:paraId="383FF051" w14:textId="77777777" w:rsidR="007F6C93" w:rsidRPr="00BE1811" w:rsidRDefault="007F6C93" w:rsidP="00567A45">
            <w:pPr>
              <w:rPr>
                <w:b/>
              </w:rPr>
            </w:pPr>
            <w:r w:rsidRPr="00BE1811">
              <w:rPr>
                <w:b/>
              </w:rPr>
              <w:t>Telefon</w:t>
            </w:r>
          </w:p>
        </w:tc>
        <w:tc>
          <w:tcPr>
            <w:tcW w:w="3096" w:type="dxa"/>
          </w:tcPr>
          <w:p w14:paraId="07F32C98" w14:textId="77777777" w:rsidR="007F6C93" w:rsidRPr="00BE1811" w:rsidRDefault="007F6C93" w:rsidP="00567A45">
            <w:pPr>
              <w:rPr>
                <w:b/>
              </w:rPr>
            </w:pPr>
            <w:r w:rsidRPr="00BE1811">
              <w:rPr>
                <w:b/>
              </w:rPr>
              <w:t>Fax</w:t>
            </w:r>
          </w:p>
        </w:tc>
        <w:tc>
          <w:tcPr>
            <w:tcW w:w="3096" w:type="dxa"/>
          </w:tcPr>
          <w:p w14:paraId="17027C8B" w14:textId="77777777" w:rsidR="007F6C93" w:rsidRPr="00BE1811" w:rsidRDefault="007F6C93" w:rsidP="00567A45">
            <w:pPr>
              <w:rPr>
                <w:b/>
              </w:rPr>
            </w:pPr>
            <w:r w:rsidRPr="00BE1811">
              <w:rPr>
                <w:b/>
              </w:rPr>
              <w:t>Email</w:t>
            </w:r>
          </w:p>
        </w:tc>
      </w:tr>
      <w:tr w:rsidR="007F6C93" w:rsidRPr="00BE1811" w14:paraId="67F2F27E" w14:textId="77777777" w:rsidTr="00567A45">
        <w:tc>
          <w:tcPr>
            <w:tcW w:w="3096" w:type="dxa"/>
          </w:tcPr>
          <w:p w14:paraId="5AA76C1A" w14:textId="77777777" w:rsidR="007F6C93" w:rsidRPr="00BE1811" w:rsidRDefault="007F6C93" w:rsidP="00567A45">
            <w:pPr>
              <w:rPr>
                <w:b/>
              </w:rPr>
            </w:pPr>
          </w:p>
        </w:tc>
        <w:tc>
          <w:tcPr>
            <w:tcW w:w="3096" w:type="dxa"/>
          </w:tcPr>
          <w:p w14:paraId="63EB0CE4" w14:textId="77777777" w:rsidR="007F6C93" w:rsidRPr="00BE1811" w:rsidRDefault="007F6C93" w:rsidP="00567A45">
            <w:pPr>
              <w:rPr>
                <w:b/>
              </w:rPr>
            </w:pPr>
          </w:p>
        </w:tc>
        <w:tc>
          <w:tcPr>
            <w:tcW w:w="3096" w:type="dxa"/>
          </w:tcPr>
          <w:p w14:paraId="4B5A72CD" w14:textId="77777777" w:rsidR="007F6C93" w:rsidRPr="00BE1811" w:rsidRDefault="007F6C93" w:rsidP="00567A45">
            <w:pPr>
              <w:rPr>
                <w:b/>
              </w:rPr>
            </w:pPr>
          </w:p>
        </w:tc>
      </w:tr>
    </w:tbl>
    <w:p w14:paraId="6E4DCBAC" w14:textId="77777777" w:rsidR="007F6C93" w:rsidRPr="00BE1811" w:rsidRDefault="007F6C93" w:rsidP="007F6C93">
      <w:pPr>
        <w:spacing w:after="0" w:line="240" w:lineRule="auto"/>
        <w:rPr>
          <w:b/>
        </w:rPr>
      </w:pPr>
    </w:p>
    <w:p w14:paraId="398B8803" w14:textId="77777777" w:rsidR="007F6C93" w:rsidRPr="00BE1811" w:rsidRDefault="007F6C93" w:rsidP="007F6C93">
      <w:pPr>
        <w:jc w:val="center"/>
        <w:rPr>
          <w:b/>
          <w:u w:val="single"/>
        </w:rPr>
      </w:pPr>
      <w:r w:rsidRPr="00BE1811">
        <w:rPr>
          <w:b/>
          <w:u w:val="single"/>
        </w:rPr>
        <w:t>4. Persoana de contact</w:t>
      </w:r>
    </w:p>
    <w:p w14:paraId="38ED9EC0"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7F6C93" w:rsidRPr="00BE1811" w14:paraId="78F7C1C7" w14:textId="77777777" w:rsidTr="00567A45">
        <w:tc>
          <w:tcPr>
            <w:tcW w:w="3096" w:type="dxa"/>
          </w:tcPr>
          <w:p w14:paraId="0EF0066B" w14:textId="77777777" w:rsidR="007F6C93" w:rsidRPr="00BE1811" w:rsidRDefault="007F6C93" w:rsidP="00567A45">
            <w:pPr>
              <w:rPr>
                <w:b/>
              </w:rPr>
            </w:pPr>
            <w:r w:rsidRPr="00BE1811">
              <w:rPr>
                <w:b/>
              </w:rPr>
              <w:t>Nume</w:t>
            </w:r>
          </w:p>
        </w:tc>
        <w:tc>
          <w:tcPr>
            <w:tcW w:w="3096" w:type="dxa"/>
          </w:tcPr>
          <w:p w14:paraId="2932E21B" w14:textId="77777777" w:rsidR="007F6C93" w:rsidRPr="00BE1811" w:rsidRDefault="007F6C93" w:rsidP="00567A45">
            <w:pPr>
              <w:rPr>
                <w:b/>
              </w:rPr>
            </w:pPr>
            <w:r w:rsidRPr="00BE1811">
              <w:rPr>
                <w:b/>
              </w:rPr>
              <w:t>Prenume</w:t>
            </w:r>
          </w:p>
        </w:tc>
        <w:tc>
          <w:tcPr>
            <w:tcW w:w="3096" w:type="dxa"/>
          </w:tcPr>
          <w:p w14:paraId="2018F83B" w14:textId="77777777" w:rsidR="007F6C93" w:rsidRPr="00BE1811" w:rsidRDefault="007F6C93" w:rsidP="00567A45">
            <w:pPr>
              <w:rPr>
                <w:b/>
              </w:rPr>
            </w:pPr>
            <w:r w:rsidRPr="00BE1811">
              <w:rPr>
                <w:b/>
              </w:rPr>
              <w:t>Funcție</w:t>
            </w:r>
          </w:p>
        </w:tc>
      </w:tr>
      <w:tr w:rsidR="007F6C93" w:rsidRPr="00BE1811" w14:paraId="36137DBB" w14:textId="77777777" w:rsidTr="00567A45">
        <w:tc>
          <w:tcPr>
            <w:tcW w:w="6192" w:type="dxa"/>
            <w:gridSpan w:val="2"/>
          </w:tcPr>
          <w:p w14:paraId="53D1E109" w14:textId="77777777" w:rsidR="007F6C93" w:rsidRPr="00BE1811" w:rsidRDefault="007F6C93" w:rsidP="00567A45">
            <w:pPr>
              <w:jc w:val="both"/>
              <w:rPr>
                <w:i/>
              </w:rPr>
            </w:pPr>
            <w:r w:rsidRPr="00BE1811">
              <w:rPr>
                <w:i/>
              </w:rPr>
              <w:t xml:space="preserve">Persoana de contact este persoana desemnată de Solicitant să </w:t>
            </w:r>
            <w:proofErr w:type="spellStart"/>
            <w:r w:rsidRPr="00BE1811">
              <w:rPr>
                <w:i/>
              </w:rPr>
              <w:t>menţină</w:t>
            </w:r>
            <w:proofErr w:type="spellEnd"/>
            <w:r w:rsidRPr="00BE1811">
              <w:rPr>
                <w:i/>
              </w:rPr>
              <w:t xml:space="preserve"> contactul cu Autoritatea de Management în procesul de evaluare </w:t>
            </w:r>
            <w:proofErr w:type="spellStart"/>
            <w:r w:rsidRPr="00BE1811">
              <w:rPr>
                <w:i/>
              </w:rPr>
              <w:t>şi</w:t>
            </w:r>
            <w:proofErr w:type="spellEnd"/>
            <w:r w:rsidRPr="00BE1811">
              <w:rPr>
                <w:i/>
              </w:rPr>
              <w:t xml:space="preserve"> </w:t>
            </w:r>
            <w:proofErr w:type="spellStart"/>
            <w:r w:rsidRPr="00BE1811">
              <w:rPr>
                <w:i/>
              </w:rPr>
              <w:t>selecţie</w:t>
            </w:r>
            <w:proofErr w:type="spellEnd"/>
            <w:r w:rsidRPr="00BE1811">
              <w:rPr>
                <w:i/>
              </w:rPr>
              <w:t xml:space="preserve"> a Cererii de </w:t>
            </w:r>
            <w:proofErr w:type="spellStart"/>
            <w:r w:rsidRPr="00BE1811">
              <w:rPr>
                <w:i/>
              </w:rPr>
              <w:t>finanţare</w:t>
            </w:r>
            <w:proofErr w:type="spellEnd"/>
            <w:r w:rsidRPr="00BE1811">
              <w:rPr>
                <w:i/>
              </w:rPr>
              <w:t>.</w:t>
            </w:r>
          </w:p>
          <w:p w14:paraId="35B2E5EB" w14:textId="77777777" w:rsidR="007F6C93" w:rsidRPr="00BE1811" w:rsidRDefault="007F6C93" w:rsidP="00567A45">
            <w:pPr>
              <w:jc w:val="both"/>
              <w:rPr>
                <w:b/>
              </w:rPr>
            </w:pPr>
            <w:r w:rsidRPr="00BE1811">
              <w:rPr>
                <w:i/>
              </w:rPr>
              <w:t>Persoana de contact poate fi accesași cu reprezentantul legal sau Managerul de Proiect</w:t>
            </w:r>
          </w:p>
        </w:tc>
        <w:tc>
          <w:tcPr>
            <w:tcW w:w="3096" w:type="dxa"/>
          </w:tcPr>
          <w:p w14:paraId="2B2B456F" w14:textId="77777777" w:rsidR="007F6C93" w:rsidRPr="00BE1811" w:rsidRDefault="007F6C93" w:rsidP="00567A45">
            <w:pPr>
              <w:jc w:val="both"/>
              <w:rPr>
                <w:i/>
              </w:rPr>
            </w:pPr>
            <w:r w:rsidRPr="00BE1811">
              <w:rPr>
                <w:i/>
              </w:rPr>
              <w:t>Se completează cu denumirea funcției pe care o deține persoana de contact desemnată, în cadrul proiectului.</w:t>
            </w:r>
          </w:p>
        </w:tc>
      </w:tr>
    </w:tbl>
    <w:p w14:paraId="24CB3093"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7F6C93" w:rsidRPr="00BE1811" w14:paraId="2362A62A" w14:textId="77777777" w:rsidTr="00567A45">
        <w:tc>
          <w:tcPr>
            <w:tcW w:w="3096" w:type="dxa"/>
          </w:tcPr>
          <w:p w14:paraId="22132F60" w14:textId="77777777" w:rsidR="007F6C93" w:rsidRPr="00BE1811" w:rsidRDefault="007F6C93" w:rsidP="00567A45">
            <w:pPr>
              <w:rPr>
                <w:b/>
              </w:rPr>
            </w:pPr>
            <w:r w:rsidRPr="00BE1811">
              <w:rPr>
                <w:b/>
              </w:rPr>
              <w:t>Telefon</w:t>
            </w:r>
          </w:p>
        </w:tc>
        <w:tc>
          <w:tcPr>
            <w:tcW w:w="3096" w:type="dxa"/>
          </w:tcPr>
          <w:p w14:paraId="550D43A6" w14:textId="77777777" w:rsidR="007F6C93" w:rsidRPr="00BE1811" w:rsidRDefault="007F6C93" w:rsidP="00567A45">
            <w:pPr>
              <w:rPr>
                <w:b/>
              </w:rPr>
            </w:pPr>
            <w:r w:rsidRPr="00BE1811">
              <w:rPr>
                <w:b/>
              </w:rPr>
              <w:t>Fax</w:t>
            </w:r>
          </w:p>
        </w:tc>
        <w:tc>
          <w:tcPr>
            <w:tcW w:w="3096" w:type="dxa"/>
          </w:tcPr>
          <w:p w14:paraId="78E925F8" w14:textId="77777777" w:rsidR="007F6C93" w:rsidRPr="00BE1811" w:rsidRDefault="007F6C93" w:rsidP="00567A45">
            <w:pPr>
              <w:rPr>
                <w:b/>
              </w:rPr>
            </w:pPr>
            <w:r w:rsidRPr="00BE1811">
              <w:rPr>
                <w:b/>
              </w:rPr>
              <w:t>Email</w:t>
            </w:r>
          </w:p>
        </w:tc>
      </w:tr>
      <w:tr w:rsidR="007F6C93" w:rsidRPr="00BE1811" w14:paraId="20EAA840" w14:textId="77777777" w:rsidTr="00567A45">
        <w:tc>
          <w:tcPr>
            <w:tcW w:w="3096" w:type="dxa"/>
          </w:tcPr>
          <w:p w14:paraId="1A8D5188" w14:textId="77777777" w:rsidR="007F6C93" w:rsidRPr="00BE1811" w:rsidRDefault="007F6C93" w:rsidP="00567A45">
            <w:pPr>
              <w:rPr>
                <w:b/>
              </w:rPr>
            </w:pPr>
          </w:p>
        </w:tc>
        <w:tc>
          <w:tcPr>
            <w:tcW w:w="3096" w:type="dxa"/>
          </w:tcPr>
          <w:p w14:paraId="3A7D91B1" w14:textId="77777777" w:rsidR="007F6C93" w:rsidRPr="00BE1811" w:rsidRDefault="007F6C93" w:rsidP="00567A45">
            <w:pPr>
              <w:rPr>
                <w:b/>
              </w:rPr>
            </w:pPr>
          </w:p>
        </w:tc>
        <w:tc>
          <w:tcPr>
            <w:tcW w:w="3096" w:type="dxa"/>
          </w:tcPr>
          <w:p w14:paraId="7E4B117B" w14:textId="77777777" w:rsidR="007F6C93" w:rsidRPr="00BE1811" w:rsidRDefault="007F6C93" w:rsidP="00567A45">
            <w:pPr>
              <w:rPr>
                <w:b/>
              </w:rPr>
            </w:pPr>
          </w:p>
        </w:tc>
      </w:tr>
    </w:tbl>
    <w:p w14:paraId="65456FCC" w14:textId="77777777" w:rsidR="007F6C93" w:rsidRPr="00BE1811" w:rsidRDefault="007F6C93" w:rsidP="007F6C93">
      <w:pPr>
        <w:spacing w:after="0" w:line="240" w:lineRule="auto"/>
        <w:rPr>
          <w:b/>
        </w:rPr>
      </w:pPr>
    </w:p>
    <w:p w14:paraId="33DEC911" w14:textId="77777777" w:rsidR="007F6C93" w:rsidRPr="00BE1811" w:rsidRDefault="007F6C93" w:rsidP="007F6C93">
      <w:pPr>
        <w:jc w:val="center"/>
        <w:rPr>
          <w:b/>
          <w:u w:val="single"/>
        </w:rPr>
      </w:pPr>
      <w:r w:rsidRPr="00BE1811">
        <w:rPr>
          <w:b/>
          <w:u w:val="single"/>
        </w:rPr>
        <w:t>5. Capacitate solicitant</w:t>
      </w:r>
    </w:p>
    <w:p w14:paraId="04D4507E" w14:textId="77777777" w:rsidR="007F6C93" w:rsidRPr="00BE1811" w:rsidRDefault="007F6C93" w:rsidP="007F6C93">
      <w:pPr>
        <w:spacing w:after="0" w:line="240" w:lineRule="auto"/>
        <w:rPr>
          <w:i/>
        </w:rPr>
      </w:pPr>
      <w:r w:rsidRPr="00BE1811">
        <w:rPr>
          <w:i/>
        </w:rPr>
        <w:t>Se completează atât pentru lider, cât și pentru membrii asocierii</w:t>
      </w:r>
    </w:p>
    <w:p w14:paraId="6020B7E8" w14:textId="77777777" w:rsidR="007F6C93" w:rsidRPr="00BE1811" w:rsidRDefault="007F6C93" w:rsidP="007F6C93">
      <w:pPr>
        <w:spacing w:after="0" w:line="240" w:lineRule="auto"/>
        <w:rPr>
          <w:b/>
        </w:rPr>
      </w:pPr>
    </w:p>
    <w:p w14:paraId="623C19B8" w14:textId="77777777" w:rsidR="007F6C93" w:rsidRPr="00BE1811" w:rsidRDefault="007F6C93" w:rsidP="007F6C93">
      <w:pPr>
        <w:spacing w:after="0" w:line="240" w:lineRule="auto"/>
        <w:rPr>
          <w:b/>
        </w:rPr>
      </w:pPr>
      <w:r w:rsidRPr="00BE1811">
        <w:rPr>
          <w:b/>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20E47857" w14:textId="77777777" w:rsidTr="00567A45">
        <w:tc>
          <w:tcPr>
            <w:tcW w:w="9288" w:type="dxa"/>
          </w:tcPr>
          <w:p w14:paraId="36B38AE6" w14:textId="77777777" w:rsidR="007F6C93" w:rsidRPr="00BE1811" w:rsidRDefault="007F6C93" w:rsidP="00567A45">
            <w:pPr>
              <w:rPr>
                <w:b/>
              </w:rPr>
            </w:pPr>
            <w:r w:rsidRPr="00BE1811">
              <w:rPr>
                <w:i/>
              </w:rPr>
              <w:t>Selectați din nomenclator</w:t>
            </w:r>
          </w:p>
        </w:tc>
      </w:tr>
    </w:tbl>
    <w:p w14:paraId="77E972D3" w14:textId="77777777" w:rsidR="007F6C93" w:rsidRPr="00BE1811" w:rsidRDefault="007F6C93" w:rsidP="007F6C93">
      <w:pPr>
        <w:spacing w:after="0" w:line="240" w:lineRule="auto"/>
        <w:rPr>
          <w:b/>
        </w:rPr>
      </w:pPr>
    </w:p>
    <w:p w14:paraId="51E704F5" w14:textId="77777777" w:rsidR="007F6C93" w:rsidRPr="00BE1811" w:rsidRDefault="007F6C93" w:rsidP="007F6C93">
      <w:pPr>
        <w:spacing w:after="0" w:line="240" w:lineRule="auto"/>
        <w:rPr>
          <w:b/>
        </w:rPr>
      </w:pPr>
      <w:r w:rsidRPr="00BE1811">
        <w:rPr>
          <w:b/>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1DE8D61" w14:textId="77777777" w:rsidTr="00567A45">
        <w:tc>
          <w:tcPr>
            <w:tcW w:w="9288" w:type="dxa"/>
          </w:tcPr>
          <w:p w14:paraId="26B61208" w14:textId="77777777" w:rsidR="007F6C93" w:rsidRPr="00BE1811" w:rsidRDefault="007F6C93" w:rsidP="00567A45">
            <w:pPr>
              <w:rPr>
                <w:b/>
              </w:rPr>
            </w:pPr>
            <w:r w:rsidRPr="00BE1811">
              <w:rPr>
                <w:i/>
              </w:rPr>
              <w:t xml:space="preserve">Selectați din nomenclator </w:t>
            </w:r>
          </w:p>
        </w:tc>
      </w:tr>
    </w:tbl>
    <w:p w14:paraId="41E29F39" w14:textId="77777777" w:rsidR="007F6C93" w:rsidRPr="00BE1811" w:rsidRDefault="007F6C93" w:rsidP="007F6C93">
      <w:pPr>
        <w:spacing w:after="0" w:line="240" w:lineRule="auto"/>
        <w:rPr>
          <w:b/>
        </w:rPr>
      </w:pPr>
    </w:p>
    <w:p w14:paraId="2E033782" w14:textId="77777777" w:rsidR="007F6C93" w:rsidRPr="00BE1811" w:rsidRDefault="007F6C93" w:rsidP="007F6C93">
      <w:pPr>
        <w:spacing w:after="0" w:line="240" w:lineRule="auto"/>
        <w:rPr>
          <w:b/>
        </w:rPr>
      </w:pPr>
      <w:r w:rsidRPr="00BE1811">
        <w:rPr>
          <w:b/>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488B1082" w14:textId="77777777" w:rsidTr="00567A45">
        <w:tc>
          <w:tcPr>
            <w:tcW w:w="9288" w:type="dxa"/>
          </w:tcPr>
          <w:p w14:paraId="4C753BFC" w14:textId="77777777" w:rsidR="007F6C93" w:rsidRPr="00BE1811" w:rsidRDefault="007F6C93" w:rsidP="00567A45">
            <w:pPr>
              <w:jc w:val="both"/>
              <w:rPr>
                <w:b/>
              </w:rPr>
            </w:pPr>
            <w:r w:rsidRPr="00BE1811">
              <w:rPr>
                <w:i/>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1A051C87" w14:textId="77777777" w:rsidR="007F6C93" w:rsidRPr="00BE1811" w:rsidRDefault="007F6C93" w:rsidP="007F6C93">
      <w:pPr>
        <w:spacing w:after="0" w:line="240" w:lineRule="auto"/>
        <w:rPr>
          <w:b/>
        </w:rPr>
      </w:pPr>
    </w:p>
    <w:p w14:paraId="51241D97" w14:textId="77777777" w:rsidR="007F6C93" w:rsidRPr="00BE1811" w:rsidRDefault="007F6C93" w:rsidP="007F6C93">
      <w:pPr>
        <w:spacing w:after="0" w:line="240" w:lineRule="auto"/>
        <w:rPr>
          <w:b/>
        </w:rPr>
      </w:pPr>
      <w:r w:rsidRPr="00BE1811">
        <w:rPr>
          <w:b/>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7F6C93" w:rsidRPr="00BE1811" w14:paraId="3E4385D1" w14:textId="77777777" w:rsidTr="00567A45">
        <w:tc>
          <w:tcPr>
            <w:tcW w:w="9356" w:type="dxa"/>
          </w:tcPr>
          <w:p w14:paraId="71900CAF" w14:textId="77777777" w:rsidR="007F6C93" w:rsidRPr="00BE1811" w:rsidRDefault="007F6C93" w:rsidP="00567A45">
            <w:pPr>
              <w:jc w:val="both"/>
              <w:rPr>
                <w:i/>
                <w:color w:val="FF0000"/>
              </w:rPr>
            </w:pPr>
            <w:r w:rsidRPr="00BE1811">
              <w:rPr>
                <w:i/>
              </w:rPr>
              <w:t>Capacitatea financiară (vă rugăm să confirmați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3F7180A9" w14:textId="77777777" w:rsidR="007F6C93" w:rsidRPr="00BE1811" w:rsidRDefault="007F6C93" w:rsidP="007F6C93">
      <w:pPr>
        <w:spacing w:after="0" w:line="240" w:lineRule="auto"/>
        <w:rPr>
          <w:b/>
        </w:rPr>
      </w:pPr>
    </w:p>
    <w:p w14:paraId="0061B627" w14:textId="77777777" w:rsidR="007F6C93" w:rsidRPr="00BE1811" w:rsidRDefault="007F6C93" w:rsidP="007F6C93">
      <w:pPr>
        <w:spacing w:after="0" w:line="240" w:lineRule="auto"/>
        <w:rPr>
          <w:b/>
        </w:rPr>
      </w:pPr>
      <w:r w:rsidRPr="00BE1811">
        <w:rPr>
          <w:b/>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4859D44A" w14:textId="77777777" w:rsidTr="00567A45">
        <w:tc>
          <w:tcPr>
            <w:tcW w:w="9288" w:type="dxa"/>
          </w:tcPr>
          <w:p w14:paraId="3F95B914" w14:textId="77777777" w:rsidR="007F6C93" w:rsidRPr="00BE1811" w:rsidRDefault="007F6C93" w:rsidP="00567A45">
            <w:pPr>
              <w:jc w:val="both"/>
              <w:rPr>
                <w:i/>
              </w:rPr>
            </w:pPr>
            <w:r w:rsidRPr="00BE1811">
              <w:rPr>
                <w:i/>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6DEA15F9" w14:textId="77777777" w:rsidR="007F6C93" w:rsidRPr="00BE1811" w:rsidRDefault="007F6C93" w:rsidP="00567A45">
            <w:pPr>
              <w:jc w:val="both"/>
              <w:rPr>
                <w:b/>
              </w:rPr>
            </w:pPr>
            <w:r w:rsidRPr="00BE1811">
              <w:rPr>
                <w:i/>
              </w:rPr>
              <w:t>Se va descrie succint solicitantul (personalul angajat, servicii oferite, alte informații relevante)</w:t>
            </w:r>
          </w:p>
        </w:tc>
      </w:tr>
    </w:tbl>
    <w:p w14:paraId="3931E4D6" w14:textId="77777777" w:rsidR="007F6C93" w:rsidRPr="00BE1811" w:rsidRDefault="007F6C93" w:rsidP="007F6C93">
      <w:pPr>
        <w:spacing w:after="0" w:line="240" w:lineRule="auto"/>
        <w:rPr>
          <w:b/>
        </w:rPr>
      </w:pPr>
    </w:p>
    <w:p w14:paraId="4A24CA4C" w14:textId="77777777" w:rsidR="007F6C93" w:rsidRPr="00BE1811" w:rsidRDefault="007F6C93" w:rsidP="007F6C93">
      <w:pPr>
        <w:spacing w:after="0" w:line="240" w:lineRule="auto"/>
        <w:rPr>
          <w:b/>
        </w:rPr>
      </w:pPr>
      <w:r w:rsidRPr="00BE1811">
        <w:rPr>
          <w:b/>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20A0203B" w14:textId="77777777" w:rsidTr="00567A45">
        <w:tc>
          <w:tcPr>
            <w:tcW w:w="9288" w:type="dxa"/>
          </w:tcPr>
          <w:p w14:paraId="00719650" w14:textId="77777777" w:rsidR="007F6C93" w:rsidRPr="00BE1811" w:rsidRDefault="007F6C93" w:rsidP="00567A45">
            <w:pPr>
              <w:jc w:val="both"/>
              <w:rPr>
                <w:b/>
              </w:rPr>
            </w:pPr>
            <w:r w:rsidRPr="00BE1811">
              <w:rPr>
                <w:i/>
              </w:rPr>
              <w:t>Capacitatea juridică (indicați statutul juridic al beneficiarului (solicitantului) care permite implementarea proiectului, precum și capacitatea sa de a întreprinde acțiuni legale, dacă este necesar).</w:t>
            </w:r>
          </w:p>
        </w:tc>
      </w:tr>
    </w:tbl>
    <w:p w14:paraId="3A012E82" w14:textId="77777777" w:rsidR="007F6C93" w:rsidRPr="00BE1811" w:rsidRDefault="007F6C93" w:rsidP="007F6C93">
      <w:pPr>
        <w:spacing w:after="0" w:line="240" w:lineRule="auto"/>
        <w:rPr>
          <w:b/>
        </w:rPr>
      </w:pPr>
    </w:p>
    <w:p w14:paraId="5A62039C" w14:textId="77777777" w:rsidR="007F6C93" w:rsidRPr="00BE1811" w:rsidRDefault="007F6C93" w:rsidP="007F6C93">
      <w:pPr>
        <w:spacing w:after="0" w:line="240" w:lineRule="auto"/>
        <w:rPr>
          <w:b/>
        </w:rPr>
      </w:pPr>
    </w:p>
    <w:p w14:paraId="7D3159AD" w14:textId="77777777" w:rsidR="007F6C93" w:rsidRPr="00BE1811" w:rsidRDefault="007F6C93" w:rsidP="007F6C93">
      <w:pPr>
        <w:spacing w:after="0" w:line="240" w:lineRule="auto"/>
        <w:rPr>
          <w:b/>
        </w:rPr>
      </w:pPr>
    </w:p>
    <w:p w14:paraId="694A322A" w14:textId="77777777" w:rsidR="007F6C93" w:rsidRPr="00BE1811" w:rsidRDefault="007F6C93" w:rsidP="007F6C93">
      <w:pPr>
        <w:spacing w:after="0" w:line="240" w:lineRule="auto"/>
        <w:rPr>
          <w:b/>
        </w:rPr>
      </w:pPr>
    </w:p>
    <w:p w14:paraId="5E7359E3" w14:textId="77777777" w:rsidR="007F6C93" w:rsidRPr="00BE1811" w:rsidRDefault="007F6C93" w:rsidP="007F6C93">
      <w:pPr>
        <w:spacing w:after="0" w:line="240" w:lineRule="auto"/>
        <w:rPr>
          <w:b/>
        </w:rPr>
      </w:pPr>
    </w:p>
    <w:p w14:paraId="0A4C3122" w14:textId="77777777" w:rsidR="007F6C93" w:rsidRPr="00BE1811" w:rsidRDefault="007F6C93" w:rsidP="007F6C93">
      <w:pPr>
        <w:spacing w:after="0" w:line="240" w:lineRule="auto"/>
        <w:rPr>
          <w:b/>
        </w:rPr>
      </w:pPr>
    </w:p>
    <w:p w14:paraId="2805ACC3" w14:textId="77777777" w:rsidR="007F6C93" w:rsidRPr="00BE1811" w:rsidRDefault="007F6C93" w:rsidP="007F6C93">
      <w:pPr>
        <w:spacing w:after="0" w:line="240" w:lineRule="auto"/>
        <w:rPr>
          <w:b/>
        </w:rPr>
      </w:pPr>
    </w:p>
    <w:p w14:paraId="7CC16C49" w14:textId="77777777" w:rsidR="007F6C93" w:rsidRPr="00BE1811" w:rsidRDefault="007F6C93" w:rsidP="007F6C93">
      <w:pPr>
        <w:jc w:val="center"/>
        <w:rPr>
          <w:b/>
          <w:u w:val="single"/>
        </w:rPr>
      </w:pPr>
    </w:p>
    <w:p w14:paraId="2364163F" w14:textId="77777777" w:rsidR="007F6C93" w:rsidRPr="00BE1811" w:rsidRDefault="007F6C93" w:rsidP="007F6C93">
      <w:pPr>
        <w:jc w:val="center"/>
        <w:rPr>
          <w:b/>
          <w:u w:val="single"/>
        </w:rPr>
      </w:pPr>
    </w:p>
    <w:p w14:paraId="51B62DC0" w14:textId="77777777" w:rsidR="007F6C93" w:rsidRPr="00BE1811" w:rsidRDefault="007F6C93" w:rsidP="007F6C93">
      <w:pPr>
        <w:jc w:val="center"/>
        <w:rPr>
          <w:b/>
          <w:u w:val="single"/>
        </w:rPr>
      </w:pPr>
    </w:p>
    <w:p w14:paraId="550607CC" w14:textId="77777777" w:rsidR="007F6C93" w:rsidRPr="00BE1811" w:rsidRDefault="007F6C93" w:rsidP="007F6C93">
      <w:pPr>
        <w:jc w:val="center"/>
        <w:rPr>
          <w:b/>
          <w:u w:val="single"/>
        </w:rPr>
      </w:pPr>
    </w:p>
    <w:p w14:paraId="63661046" w14:textId="77777777" w:rsidR="007F6C93" w:rsidRPr="00BE1811" w:rsidRDefault="007F6C93" w:rsidP="007F6C93">
      <w:pPr>
        <w:jc w:val="center"/>
        <w:rPr>
          <w:b/>
          <w:u w:val="single"/>
        </w:rPr>
      </w:pPr>
      <w:r w:rsidRPr="00BE1811">
        <w:rPr>
          <w:b/>
          <w:u w:val="single"/>
        </w:rPr>
        <w:lastRenderedPageBreak/>
        <w:t>6. Localizare proiect</w:t>
      </w:r>
    </w:p>
    <w:p w14:paraId="5D8B2E3C" w14:textId="77777777" w:rsidR="007F6C93" w:rsidRPr="00BE1811" w:rsidRDefault="007F6C93" w:rsidP="007F6C93">
      <w:pPr>
        <w:spacing w:after="0" w:line="240" w:lineRule="auto"/>
        <w:rPr>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501"/>
        <w:gridCol w:w="1780"/>
        <w:gridCol w:w="1167"/>
        <w:gridCol w:w="2164"/>
        <w:gridCol w:w="31"/>
      </w:tblGrid>
      <w:tr w:rsidR="007F6C93" w:rsidRPr="00BE1811" w14:paraId="77B4BC58" w14:textId="77777777" w:rsidTr="00567A45">
        <w:trPr>
          <w:tblHeader/>
          <w:jc w:val="center"/>
        </w:trPr>
        <w:tc>
          <w:tcPr>
            <w:tcW w:w="2334" w:type="pct"/>
            <w:shd w:val="clear" w:color="auto" w:fill="C4C4C4"/>
            <w:tcMar>
              <w:top w:w="0" w:type="dxa"/>
              <w:left w:w="0" w:type="dxa"/>
              <w:bottom w:w="0" w:type="dxa"/>
              <w:right w:w="0" w:type="dxa"/>
            </w:tcMar>
            <w:vAlign w:val="center"/>
          </w:tcPr>
          <w:p w14:paraId="3F79A7B6" w14:textId="77777777" w:rsidR="007F6C93" w:rsidRPr="00BE1811" w:rsidRDefault="007F6C93" w:rsidP="00567A45">
            <w:pPr>
              <w:spacing w:after="0" w:line="240" w:lineRule="auto"/>
              <w:jc w:val="center"/>
              <w:rPr>
                <w:b/>
              </w:rPr>
            </w:pPr>
            <w:r w:rsidRPr="00BE1811">
              <w:rPr>
                <w:b/>
              </w:rPr>
              <w:t>Regiune</w:t>
            </w:r>
          </w:p>
        </w:tc>
        <w:tc>
          <w:tcPr>
            <w:tcW w:w="923" w:type="pct"/>
            <w:shd w:val="clear" w:color="auto" w:fill="C4C4C4"/>
            <w:tcMar>
              <w:top w:w="0" w:type="dxa"/>
              <w:left w:w="0" w:type="dxa"/>
              <w:bottom w:w="0" w:type="dxa"/>
              <w:right w:w="0" w:type="dxa"/>
            </w:tcMar>
            <w:vAlign w:val="center"/>
          </w:tcPr>
          <w:p w14:paraId="3923CAE2" w14:textId="77777777" w:rsidR="007F6C93" w:rsidRPr="00BE1811" w:rsidRDefault="007F6C93" w:rsidP="00567A45">
            <w:pPr>
              <w:spacing w:after="0" w:line="240" w:lineRule="auto"/>
              <w:jc w:val="center"/>
              <w:rPr>
                <w:b/>
              </w:rPr>
            </w:pPr>
            <w:proofErr w:type="spellStart"/>
            <w:r w:rsidRPr="00BE1811">
              <w:rPr>
                <w:b/>
              </w:rPr>
              <w:t>Judet</w:t>
            </w:r>
            <w:proofErr w:type="spellEnd"/>
          </w:p>
        </w:tc>
        <w:tc>
          <w:tcPr>
            <w:tcW w:w="605" w:type="pct"/>
            <w:shd w:val="clear" w:color="auto" w:fill="C4C4C4"/>
            <w:tcMar>
              <w:top w:w="0" w:type="dxa"/>
              <w:left w:w="0" w:type="dxa"/>
              <w:bottom w:w="0" w:type="dxa"/>
              <w:right w:w="0" w:type="dxa"/>
            </w:tcMar>
            <w:vAlign w:val="center"/>
          </w:tcPr>
          <w:p w14:paraId="2D2B0ACE" w14:textId="77777777" w:rsidR="007F6C93" w:rsidRPr="00BE1811" w:rsidRDefault="007F6C93" w:rsidP="00567A45">
            <w:pPr>
              <w:spacing w:after="0" w:line="240" w:lineRule="auto"/>
              <w:jc w:val="center"/>
              <w:rPr>
                <w:b/>
              </w:rPr>
            </w:pPr>
            <w:r w:rsidRPr="00BE1811">
              <w:rPr>
                <w:b/>
              </w:rPr>
              <w:t>Localitate</w:t>
            </w:r>
          </w:p>
        </w:tc>
        <w:tc>
          <w:tcPr>
            <w:tcW w:w="1122" w:type="pct"/>
            <w:shd w:val="clear" w:color="auto" w:fill="C4C4C4"/>
            <w:tcMar>
              <w:top w:w="0" w:type="dxa"/>
              <w:left w:w="0" w:type="dxa"/>
              <w:bottom w:w="0" w:type="dxa"/>
              <w:right w:w="0" w:type="dxa"/>
            </w:tcMar>
            <w:vAlign w:val="center"/>
          </w:tcPr>
          <w:p w14:paraId="674A5E58" w14:textId="77777777" w:rsidR="007F6C93" w:rsidRPr="00BE1811" w:rsidRDefault="007F6C93" w:rsidP="00567A45">
            <w:pPr>
              <w:spacing w:after="0" w:line="240" w:lineRule="auto"/>
              <w:jc w:val="center"/>
              <w:rPr>
                <w:b/>
              </w:rPr>
            </w:pPr>
            <w:r w:rsidRPr="00BE1811">
              <w:rPr>
                <w:b/>
              </w:rPr>
              <w:t>Informații proiect</w:t>
            </w:r>
          </w:p>
        </w:tc>
        <w:tc>
          <w:tcPr>
            <w:tcW w:w="16" w:type="pct"/>
            <w:shd w:val="clear" w:color="auto" w:fill="C4C4C4"/>
            <w:tcMar>
              <w:top w:w="0" w:type="dxa"/>
              <w:left w:w="0" w:type="dxa"/>
              <w:bottom w:w="0" w:type="dxa"/>
              <w:right w:w="0" w:type="dxa"/>
            </w:tcMar>
            <w:vAlign w:val="center"/>
          </w:tcPr>
          <w:p w14:paraId="2B124A2F" w14:textId="77777777" w:rsidR="007F6C93" w:rsidRPr="00BE1811" w:rsidRDefault="007F6C93" w:rsidP="00567A45">
            <w:pPr>
              <w:spacing w:after="0" w:line="240" w:lineRule="auto"/>
              <w:jc w:val="center"/>
              <w:rPr>
                <w:b/>
              </w:rPr>
            </w:pPr>
          </w:p>
        </w:tc>
      </w:tr>
      <w:tr w:rsidR="007F6C93" w:rsidRPr="00BE1811" w14:paraId="47A5613A" w14:textId="77777777" w:rsidTr="00567A45">
        <w:trPr>
          <w:tblHeader/>
          <w:jc w:val="center"/>
        </w:trPr>
        <w:tc>
          <w:tcPr>
            <w:tcW w:w="2334" w:type="pct"/>
            <w:tcMar>
              <w:top w:w="0" w:type="dxa"/>
              <w:left w:w="0" w:type="dxa"/>
              <w:bottom w:w="0" w:type="dxa"/>
              <w:right w:w="0" w:type="dxa"/>
            </w:tcMar>
            <w:vAlign w:val="center"/>
          </w:tcPr>
          <w:p w14:paraId="6BAA82EA" w14:textId="77777777" w:rsidR="007F6C93" w:rsidRPr="00BE1811" w:rsidRDefault="007F6C93" w:rsidP="00567A45">
            <w:pPr>
              <w:spacing w:after="0" w:line="240" w:lineRule="auto"/>
              <w:ind w:left="147" w:right="163"/>
              <w:jc w:val="both"/>
              <w:rPr>
                <w:i/>
              </w:rPr>
            </w:pPr>
            <w:r w:rsidRPr="00BE1811">
              <w:rPr>
                <w:i/>
              </w:rPr>
              <w:t>Automat sistemul va atribui regiunea/regiunile de dezvoltare unde va fi implementat proiectul propus spre finanțare.</w:t>
            </w:r>
          </w:p>
          <w:p w14:paraId="076D2A18" w14:textId="77777777" w:rsidR="007F6C93" w:rsidRPr="00BE1811" w:rsidRDefault="007F6C93" w:rsidP="00567A45">
            <w:pPr>
              <w:spacing w:after="0" w:line="240" w:lineRule="auto"/>
              <w:ind w:left="147" w:right="163"/>
              <w:jc w:val="both"/>
              <w:rPr>
                <w:i/>
              </w:rPr>
            </w:pPr>
            <w:r w:rsidRPr="00BE1811">
              <w:rPr>
                <w:i/>
              </w:rPr>
              <w:t xml:space="preserve">Dacă proiectul se implementează pe o arie mai largă, care străbate mai multe regiuni, </w:t>
            </w:r>
            <w:proofErr w:type="spellStart"/>
            <w:r w:rsidRPr="00BE1811">
              <w:rPr>
                <w:i/>
              </w:rPr>
              <w:t>judeţe</w:t>
            </w:r>
            <w:proofErr w:type="spellEnd"/>
            <w:r w:rsidRPr="00BE1811">
              <w:rPr>
                <w:i/>
              </w:rPr>
              <w:t xml:space="preserve"> sau </w:t>
            </w:r>
            <w:proofErr w:type="spellStart"/>
            <w:r w:rsidRPr="00BE1811">
              <w:rPr>
                <w:i/>
              </w:rPr>
              <w:t>localităţi</w:t>
            </w:r>
            <w:proofErr w:type="spellEnd"/>
            <w:r w:rsidRPr="00BE1811">
              <w:rPr>
                <w:i/>
              </w:rPr>
              <w:t xml:space="preserve">, se vor </w:t>
            </w:r>
            <w:proofErr w:type="spellStart"/>
            <w:r w:rsidRPr="00BE1811">
              <w:rPr>
                <w:i/>
              </w:rPr>
              <w:t>menţiona</w:t>
            </w:r>
            <w:proofErr w:type="spellEnd"/>
            <w:r w:rsidRPr="00BE1811">
              <w:rPr>
                <w:i/>
              </w:rPr>
              <w:t xml:space="preserve"> regiunile, </w:t>
            </w:r>
            <w:proofErr w:type="spellStart"/>
            <w:r w:rsidRPr="00BE1811">
              <w:rPr>
                <w:i/>
              </w:rPr>
              <w:t>judeţele</w:t>
            </w:r>
            <w:proofErr w:type="spellEnd"/>
            <w:r w:rsidRPr="00BE1811">
              <w:rPr>
                <w:i/>
              </w:rPr>
              <w:t xml:space="preserve">, </w:t>
            </w:r>
            <w:proofErr w:type="spellStart"/>
            <w:r w:rsidRPr="00BE1811">
              <w:rPr>
                <w:i/>
              </w:rPr>
              <w:t>localităţile</w:t>
            </w:r>
            <w:proofErr w:type="spellEnd"/>
            <w:r w:rsidRPr="00BE1811">
              <w:rPr>
                <w:i/>
              </w:rPr>
              <w:t>.</w:t>
            </w:r>
          </w:p>
        </w:tc>
        <w:tc>
          <w:tcPr>
            <w:tcW w:w="923" w:type="pct"/>
            <w:tcMar>
              <w:top w:w="0" w:type="dxa"/>
              <w:left w:w="0" w:type="dxa"/>
              <w:bottom w:w="0" w:type="dxa"/>
              <w:right w:w="0" w:type="dxa"/>
            </w:tcMar>
            <w:vAlign w:val="center"/>
          </w:tcPr>
          <w:p w14:paraId="01F4A188" w14:textId="77777777" w:rsidR="007F6C93" w:rsidRPr="00BE1811" w:rsidRDefault="007F6C93" w:rsidP="00567A45">
            <w:pPr>
              <w:spacing w:after="0" w:line="240" w:lineRule="auto"/>
              <w:ind w:left="147" w:right="163"/>
              <w:jc w:val="both"/>
              <w:rPr>
                <w:i/>
              </w:rPr>
            </w:pPr>
            <w:r w:rsidRPr="00BE1811">
              <w:rPr>
                <w:i/>
              </w:rPr>
              <w:t xml:space="preserve">Se va/vor selecta județul/județele </w:t>
            </w:r>
          </w:p>
          <w:p w14:paraId="20E58479" w14:textId="77777777" w:rsidR="007F6C93" w:rsidRPr="00BE1811" w:rsidRDefault="007F6C93" w:rsidP="00567A45">
            <w:pPr>
              <w:spacing w:after="0" w:line="240" w:lineRule="auto"/>
              <w:ind w:left="147" w:right="163"/>
              <w:jc w:val="both"/>
              <w:rPr>
                <w:i/>
              </w:rPr>
            </w:pPr>
          </w:p>
          <w:p w14:paraId="2017D3ED" w14:textId="77777777" w:rsidR="007F6C93" w:rsidRPr="00BE1811" w:rsidRDefault="007F6C93" w:rsidP="00567A45">
            <w:pPr>
              <w:spacing w:after="0" w:line="240" w:lineRule="auto"/>
              <w:ind w:left="147" w:right="163"/>
              <w:jc w:val="both"/>
              <w:rPr>
                <w:i/>
              </w:rPr>
            </w:pPr>
            <w:r w:rsidRPr="00BE1811">
              <w:rPr>
                <w:i/>
              </w:rPr>
              <w:t>În cazul in care proiectul se implementează la nivel național se vor selecta toate județele.</w:t>
            </w:r>
          </w:p>
        </w:tc>
        <w:tc>
          <w:tcPr>
            <w:tcW w:w="605" w:type="pct"/>
            <w:tcMar>
              <w:top w:w="0" w:type="dxa"/>
              <w:left w:w="0" w:type="dxa"/>
              <w:bottom w:w="0" w:type="dxa"/>
              <w:right w:w="0" w:type="dxa"/>
            </w:tcMar>
            <w:vAlign w:val="center"/>
          </w:tcPr>
          <w:p w14:paraId="4D29FDE5" w14:textId="77777777" w:rsidR="007F6C93" w:rsidRPr="00BE1811" w:rsidRDefault="007F6C93" w:rsidP="00567A45">
            <w:pPr>
              <w:spacing w:after="0" w:line="240" w:lineRule="auto"/>
              <w:ind w:left="147" w:right="163"/>
              <w:jc w:val="both"/>
              <w:rPr>
                <w:i/>
              </w:rPr>
            </w:pPr>
            <w:r w:rsidRPr="00BE1811">
              <w:rPr>
                <w:i/>
              </w:rPr>
              <w:t>Se va/vor selecta localitatea/localitățile</w:t>
            </w:r>
          </w:p>
        </w:tc>
        <w:tc>
          <w:tcPr>
            <w:tcW w:w="1122" w:type="pct"/>
            <w:tcMar>
              <w:top w:w="0" w:type="dxa"/>
              <w:left w:w="0" w:type="dxa"/>
              <w:bottom w:w="0" w:type="dxa"/>
              <w:right w:w="0" w:type="dxa"/>
            </w:tcMar>
            <w:vAlign w:val="center"/>
          </w:tcPr>
          <w:p w14:paraId="5EFE0904" w14:textId="77777777" w:rsidR="007F6C93" w:rsidRPr="00BE1811" w:rsidRDefault="007F6C93" w:rsidP="00567A45">
            <w:pPr>
              <w:spacing w:after="0" w:line="240" w:lineRule="auto"/>
              <w:ind w:left="147" w:right="163"/>
              <w:jc w:val="both"/>
              <w:rPr>
                <w:i/>
              </w:rPr>
            </w:pPr>
            <w:r w:rsidRPr="00BE1811">
              <w:rPr>
                <w:i/>
              </w:rPr>
              <w:t xml:space="preserve">Se va completa cu alte informații relevante despre localizarea proiectului, dacă sunt solicitate expres in Ghid </w:t>
            </w:r>
          </w:p>
        </w:tc>
        <w:tc>
          <w:tcPr>
            <w:tcW w:w="16" w:type="pct"/>
            <w:tcMar>
              <w:top w:w="0" w:type="dxa"/>
              <w:left w:w="0" w:type="dxa"/>
              <w:bottom w:w="0" w:type="dxa"/>
              <w:right w:w="0" w:type="dxa"/>
            </w:tcMar>
            <w:vAlign w:val="center"/>
          </w:tcPr>
          <w:p w14:paraId="52ACBB97" w14:textId="77777777" w:rsidR="007F6C93" w:rsidRPr="00BE1811" w:rsidRDefault="007F6C93" w:rsidP="00567A45">
            <w:pPr>
              <w:spacing w:after="0" w:line="240" w:lineRule="auto"/>
              <w:jc w:val="center"/>
              <w:rPr>
                <w:b/>
              </w:rPr>
            </w:pPr>
          </w:p>
        </w:tc>
      </w:tr>
    </w:tbl>
    <w:p w14:paraId="2E8FD1F3" w14:textId="77777777" w:rsidR="007F6C93" w:rsidRPr="00BE1811" w:rsidRDefault="007F6C93" w:rsidP="007F6C93">
      <w:pPr>
        <w:spacing w:after="0" w:line="240" w:lineRule="auto"/>
        <w:rPr>
          <w:b/>
        </w:rPr>
      </w:pPr>
    </w:p>
    <w:p w14:paraId="5E7635FC" w14:textId="77777777" w:rsidR="007F6C93" w:rsidRPr="00BE1811" w:rsidRDefault="007F6C93" w:rsidP="007F6C93">
      <w:pPr>
        <w:jc w:val="center"/>
        <w:rPr>
          <w:b/>
          <w:u w:val="single"/>
        </w:rPr>
      </w:pPr>
      <w:r w:rsidRPr="00BE1811">
        <w:rPr>
          <w:b/>
          <w:u w:val="single"/>
        </w:rPr>
        <w:t>7. Obiective proiect</w:t>
      </w:r>
    </w:p>
    <w:p w14:paraId="7801F529" w14:textId="77777777" w:rsidR="007F6C93" w:rsidRPr="00BE1811" w:rsidRDefault="007F6C93" w:rsidP="007F6C93">
      <w:pPr>
        <w:spacing w:after="0" w:line="240" w:lineRule="auto"/>
        <w:rPr>
          <w:b/>
        </w:rPr>
      </w:pPr>
    </w:p>
    <w:p w14:paraId="7E272651" w14:textId="77777777" w:rsidR="007F6C93" w:rsidRPr="00BE1811" w:rsidRDefault="007F6C93" w:rsidP="007F6C93">
      <w:pPr>
        <w:spacing w:after="0" w:line="240" w:lineRule="auto"/>
        <w:rPr>
          <w:b/>
        </w:rPr>
      </w:pPr>
      <w:r w:rsidRPr="00BE1811">
        <w:rPr>
          <w:b/>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7E31E8FD" w14:textId="77777777" w:rsidTr="00567A45">
        <w:tc>
          <w:tcPr>
            <w:tcW w:w="9288" w:type="dxa"/>
          </w:tcPr>
          <w:p w14:paraId="3EF5FE84" w14:textId="77777777" w:rsidR="007F6C93" w:rsidRPr="00BE1811" w:rsidRDefault="007F6C93" w:rsidP="00567A45">
            <w:pPr>
              <w:spacing w:before="100" w:beforeAutospacing="1" w:after="100" w:afterAutospacing="1" w:line="240" w:lineRule="auto"/>
              <w:rPr>
                <w:i/>
                <w:color w:val="FF0000"/>
              </w:rPr>
            </w:pPr>
            <w:r w:rsidRPr="00BE1811">
              <w:rPr>
                <w:i/>
              </w:rPr>
              <w:t xml:space="preserve">Se va prezenta si descrie obiectivul general ale proiectului; și cu obiectivele specifice ale acestuia care trebuie să fie în concordanță cu cerințele prezentului ghid; de asemenea, se va explica cum contribuie proiectul la realizarea obiectivului specific al Programului Operațional Competitivitate  </w:t>
            </w:r>
          </w:p>
        </w:tc>
      </w:tr>
    </w:tbl>
    <w:p w14:paraId="5BC42659" w14:textId="77777777" w:rsidR="007F6C93" w:rsidRPr="00BE1811" w:rsidRDefault="007F6C93" w:rsidP="007F6C93">
      <w:pPr>
        <w:spacing w:after="0" w:line="240" w:lineRule="auto"/>
        <w:ind w:left="147" w:right="163"/>
        <w:jc w:val="both"/>
        <w:rPr>
          <w:i/>
          <w:color w:val="FF0000"/>
        </w:rPr>
      </w:pPr>
    </w:p>
    <w:p w14:paraId="0F0008AA" w14:textId="77777777" w:rsidR="007F6C93" w:rsidRPr="00BE1811" w:rsidRDefault="007F6C93" w:rsidP="007F6C93">
      <w:pPr>
        <w:spacing w:after="0" w:line="240" w:lineRule="auto"/>
        <w:rPr>
          <w:b/>
        </w:rPr>
      </w:pPr>
      <w:r w:rsidRPr="00BE1811">
        <w:rPr>
          <w:b/>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7F6C93" w:rsidRPr="00BE1811" w14:paraId="7BBF6ED8" w14:textId="77777777" w:rsidTr="00567A45">
        <w:tc>
          <w:tcPr>
            <w:tcW w:w="959" w:type="dxa"/>
            <w:vAlign w:val="center"/>
          </w:tcPr>
          <w:p w14:paraId="0F591D8E" w14:textId="77777777" w:rsidR="007F6C93" w:rsidRPr="00BE1811" w:rsidRDefault="007F6C93" w:rsidP="00567A45">
            <w:pPr>
              <w:rPr>
                <w:b/>
                <w:color w:val="4F4F4F"/>
              </w:rPr>
            </w:pPr>
            <w:r w:rsidRPr="00BE1811">
              <w:rPr>
                <w:rStyle w:val="ui-column-title1"/>
                <w:b/>
                <w:color w:val="4F4F4F"/>
              </w:rPr>
              <w:t>Nr. crt.</w:t>
            </w:r>
          </w:p>
        </w:tc>
        <w:tc>
          <w:tcPr>
            <w:tcW w:w="8329" w:type="dxa"/>
            <w:vAlign w:val="center"/>
          </w:tcPr>
          <w:p w14:paraId="68CF821D" w14:textId="77777777" w:rsidR="007F6C93" w:rsidRPr="00BE1811" w:rsidRDefault="007F6C93" w:rsidP="00567A45">
            <w:pPr>
              <w:rPr>
                <w:b/>
                <w:color w:val="4F4F4F"/>
              </w:rPr>
            </w:pPr>
            <w:r w:rsidRPr="00BE1811">
              <w:rPr>
                <w:rStyle w:val="ui-column-title1"/>
                <w:b/>
                <w:color w:val="4F4F4F"/>
              </w:rPr>
              <w:t>Descriere obiective specifice ale proiectului</w:t>
            </w:r>
          </w:p>
        </w:tc>
      </w:tr>
      <w:tr w:rsidR="007F6C93" w:rsidRPr="00BE1811" w14:paraId="0D8E901E" w14:textId="77777777" w:rsidTr="00567A45">
        <w:tc>
          <w:tcPr>
            <w:tcW w:w="959" w:type="dxa"/>
            <w:vAlign w:val="center"/>
          </w:tcPr>
          <w:p w14:paraId="7A0C4C47" w14:textId="77777777" w:rsidR="007F6C93" w:rsidRPr="00BE1811" w:rsidRDefault="007F6C93" w:rsidP="00567A45">
            <w:pPr>
              <w:rPr>
                <w:rStyle w:val="ui-column-title1"/>
                <w:b/>
                <w:color w:val="4F4F4F"/>
              </w:rPr>
            </w:pPr>
          </w:p>
        </w:tc>
        <w:tc>
          <w:tcPr>
            <w:tcW w:w="8329" w:type="dxa"/>
            <w:vAlign w:val="center"/>
          </w:tcPr>
          <w:p w14:paraId="44D72AB7" w14:textId="77777777" w:rsidR="007F6C93" w:rsidRPr="00BE1811" w:rsidRDefault="007F6C93" w:rsidP="00567A45">
            <w:pPr>
              <w:ind w:left="147" w:right="163"/>
              <w:jc w:val="both"/>
              <w:rPr>
                <w:rStyle w:val="ui-column-title1"/>
                <w:b/>
                <w:color w:val="4F4F4F"/>
              </w:rPr>
            </w:pPr>
            <w:r w:rsidRPr="00BE1811">
              <w:rPr>
                <w:i/>
              </w:rPr>
              <w:t xml:space="preserve">Se vor formula obiectivele specifice ale proiectului. Obiectivele trebuie să fie  formulate clar, cuantificate și în strânsă corelare cu </w:t>
            </w:r>
            <w:proofErr w:type="spellStart"/>
            <w:r w:rsidRPr="00BE1811">
              <w:rPr>
                <w:i/>
              </w:rPr>
              <w:t>activităţile</w:t>
            </w:r>
            <w:proofErr w:type="spellEnd"/>
            <w:r w:rsidRPr="00BE1811">
              <w:rPr>
                <w:i/>
              </w:rPr>
              <w:t xml:space="preserve"> </w:t>
            </w:r>
            <w:proofErr w:type="spellStart"/>
            <w:r w:rsidRPr="00BE1811">
              <w:rPr>
                <w:i/>
              </w:rPr>
              <w:t>şi</w:t>
            </w:r>
            <w:proofErr w:type="spellEnd"/>
            <w:r w:rsidRPr="00BE1811">
              <w:rPr>
                <w:i/>
              </w:rPr>
              <w:t xml:space="preserve"> rezultatele (output/</w:t>
            </w:r>
            <w:proofErr w:type="spellStart"/>
            <w:r w:rsidRPr="00BE1811">
              <w:rPr>
                <w:i/>
              </w:rPr>
              <w:t>outcome</w:t>
            </w:r>
            <w:proofErr w:type="spellEnd"/>
            <w:r w:rsidRPr="00BE1811">
              <w:rPr>
                <w:i/>
              </w:rPr>
              <w:t>) prevăzute a se realiza/</w:t>
            </w:r>
            <w:proofErr w:type="spellStart"/>
            <w:r w:rsidRPr="00BE1811">
              <w:rPr>
                <w:i/>
              </w:rPr>
              <w:t>obţine</w:t>
            </w:r>
            <w:proofErr w:type="spellEnd"/>
          </w:p>
        </w:tc>
      </w:tr>
    </w:tbl>
    <w:p w14:paraId="313B7603" w14:textId="77777777" w:rsidR="007F6C93" w:rsidRPr="00BE1811" w:rsidRDefault="007F6C93" w:rsidP="007F6C93">
      <w:pPr>
        <w:spacing w:after="0" w:line="240" w:lineRule="auto"/>
        <w:rPr>
          <w:b/>
        </w:rPr>
      </w:pPr>
    </w:p>
    <w:p w14:paraId="512B23E3" w14:textId="77777777" w:rsidR="007F6C93" w:rsidRPr="00BE1811" w:rsidRDefault="007F6C93" w:rsidP="007F6C93">
      <w:pPr>
        <w:jc w:val="center"/>
        <w:rPr>
          <w:b/>
          <w:u w:val="single"/>
        </w:rPr>
      </w:pPr>
      <w:r w:rsidRPr="00BE1811">
        <w:rPr>
          <w:b/>
          <w:u w:val="single"/>
        </w:rPr>
        <w:t>8. Rezultate așteptate</w:t>
      </w:r>
    </w:p>
    <w:p w14:paraId="7F0C8A49"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7F6C93" w:rsidRPr="00BE1811" w14:paraId="788BE82F" w14:textId="77777777" w:rsidTr="00567A45">
        <w:tc>
          <w:tcPr>
            <w:tcW w:w="959" w:type="dxa"/>
            <w:vAlign w:val="center"/>
          </w:tcPr>
          <w:p w14:paraId="1F221605" w14:textId="77777777" w:rsidR="007F6C93" w:rsidRPr="00BE1811" w:rsidRDefault="007F6C93" w:rsidP="00567A45">
            <w:pPr>
              <w:rPr>
                <w:rStyle w:val="ui-column-title1"/>
                <w:b/>
                <w:color w:val="4F4F4F"/>
              </w:rPr>
            </w:pPr>
            <w:r w:rsidRPr="00BE1811">
              <w:rPr>
                <w:rStyle w:val="ui-column-title1"/>
                <w:b/>
                <w:color w:val="4F4F4F"/>
              </w:rPr>
              <w:t>Nr. crt.</w:t>
            </w:r>
          </w:p>
        </w:tc>
        <w:tc>
          <w:tcPr>
            <w:tcW w:w="8329" w:type="dxa"/>
            <w:vAlign w:val="center"/>
          </w:tcPr>
          <w:p w14:paraId="79B38F43" w14:textId="77777777" w:rsidR="007F6C93" w:rsidRPr="00BE1811" w:rsidRDefault="007F6C93" w:rsidP="00567A45">
            <w:pPr>
              <w:rPr>
                <w:rStyle w:val="ui-column-title1"/>
                <w:b/>
              </w:rPr>
            </w:pPr>
            <w:r w:rsidRPr="00BE1811">
              <w:rPr>
                <w:rStyle w:val="ui-column-title1"/>
                <w:b/>
              </w:rPr>
              <w:t>Detalii rezultat</w:t>
            </w:r>
          </w:p>
        </w:tc>
      </w:tr>
      <w:tr w:rsidR="007F6C93" w:rsidRPr="00BE1811" w14:paraId="3D29312E" w14:textId="77777777" w:rsidTr="00567A45">
        <w:tc>
          <w:tcPr>
            <w:tcW w:w="959" w:type="dxa"/>
            <w:vAlign w:val="center"/>
          </w:tcPr>
          <w:p w14:paraId="2A57542D" w14:textId="77777777" w:rsidR="007F6C93" w:rsidRPr="00BE1811" w:rsidRDefault="007F6C93" w:rsidP="00567A45">
            <w:pPr>
              <w:rPr>
                <w:b/>
              </w:rPr>
            </w:pPr>
          </w:p>
        </w:tc>
        <w:tc>
          <w:tcPr>
            <w:tcW w:w="8329" w:type="dxa"/>
            <w:vAlign w:val="center"/>
          </w:tcPr>
          <w:p w14:paraId="73451AFC" w14:textId="77777777" w:rsidR="007F6C93" w:rsidRPr="00BE1811" w:rsidRDefault="007F6C93" w:rsidP="00567A45">
            <w:pPr>
              <w:ind w:left="147" w:right="163"/>
              <w:jc w:val="both"/>
              <w:rPr>
                <w:b/>
              </w:rPr>
            </w:pPr>
            <w:r w:rsidRPr="00BE1811">
              <w:rPr>
                <w:i/>
              </w:rPr>
              <w:t xml:space="preserve">Se completează cu formularea și descrierea fiecărui rezultat. Se descriu rezultatele din punct de vedere științific, propuse a fi realizate în urma desfășurării efective a activităților CDI. </w:t>
            </w:r>
          </w:p>
        </w:tc>
      </w:tr>
    </w:tbl>
    <w:p w14:paraId="70508075" w14:textId="77777777" w:rsidR="007F6C93" w:rsidRPr="00BE1811" w:rsidRDefault="007F6C93" w:rsidP="007F6C93">
      <w:pPr>
        <w:spacing w:after="0" w:line="240" w:lineRule="auto"/>
        <w:rPr>
          <w:b/>
        </w:rPr>
      </w:pPr>
    </w:p>
    <w:p w14:paraId="5B5D0509" w14:textId="77777777" w:rsidR="007F6C93" w:rsidRPr="00BE1811" w:rsidRDefault="007F6C93" w:rsidP="007F6C93">
      <w:pPr>
        <w:jc w:val="center"/>
        <w:rPr>
          <w:b/>
          <w:u w:val="single"/>
        </w:rPr>
      </w:pPr>
      <w:r w:rsidRPr="00BE1811">
        <w:rPr>
          <w:b/>
          <w:u w:val="single"/>
        </w:rPr>
        <w:t>9. Context</w:t>
      </w:r>
    </w:p>
    <w:p w14:paraId="1A96FFEA"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7DEB2654" w14:textId="77777777" w:rsidTr="00567A45">
        <w:tc>
          <w:tcPr>
            <w:tcW w:w="9288" w:type="dxa"/>
          </w:tcPr>
          <w:p w14:paraId="2DE47F16" w14:textId="77777777" w:rsidR="007F6C93" w:rsidRPr="00BE1811" w:rsidRDefault="007F6C93" w:rsidP="00567A45">
            <w:pPr>
              <w:jc w:val="both"/>
              <w:rPr>
                <w:i/>
              </w:rPr>
            </w:pPr>
            <w:r w:rsidRPr="00BE1811">
              <w:rPr>
                <w:i/>
              </w:rPr>
              <w:t>În cadrul acestei secțiuni se vor prezenta, cu titlu de exemplu, următoarele:</w:t>
            </w:r>
          </w:p>
          <w:p w14:paraId="31EC48FB" w14:textId="77777777" w:rsidR="007F6C93" w:rsidRPr="00BE1811" w:rsidRDefault="007F6C93" w:rsidP="00567A45">
            <w:pPr>
              <w:numPr>
                <w:ilvl w:val="0"/>
                <w:numId w:val="11"/>
              </w:numPr>
              <w:spacing w:after="0" w:line="240" w:lineRule="auto"/>
              <w:jc w:val="both"/>
              <w:rPr>
                <w:i/>
              </w:rPr>
            </w:pPr>
            <w:r w:rsidRPr="00BE1811">
              <w:rPr>
                <w:i/>
              </w:rPr>
              <w:t>Contextul promovării proiectului, precum și complementaritatea cu alte proiecte finanțate din fonduri europene sau alte surse</w:t>
            </w:r>
          </w:p>
          <w:p w14:paraId="50B8A4CB" w14:textId="77777777" w:rsidR="007F6C93" w:rsidRPr="00BE1811" w:rsidRDefault="007F6C93" w:rsidP="00567A45">
            <w:pPr>
              <w:numPr>
                <w:ilvl w:val="0"/>
                <w:numId w:val="11"/>
              </w:numPr>
              <w:spacing w:after="0" w:line="240" w:lineRule="auto"/>
              <w:jc w:val="both"/>
              <w:rPr>
                <w:i/>
              </w:rPr>
            </w:pPr>
            <w:r w:rsidRPr="00BE1811">
              <w:rPr>
                <w:i/>
              </w:rPr>
              <w:t>Date generale privind investiția propusă</w:t>
            </w:r>
          </w:p>
          <w:p w14:paraId="5696D0E4" w14:textId="77777777" w:rsidR="007F6C93" w:rsidRPr="00BE1811" w:rsidRDefault="007F6C93" w:rsidP="00567A45">
            <w:pPr>
              <w:numPr>
                <w:ilvl w:val="0"/>
                <w:numId w:val="11"/>
              </w:numPr>
              <w:spacing w:after="0" w:line="240" w:lineRule="auto"/>
              <w:jc w:val="both"/>
              <w:rPr>
                <w:i/>
              </w:rPr>
            </w:pPr>
            <w:r w:rsidRPr="00BE1811">
              <w:rPr>
                <w:i/>
              </w:rPr>
              <w:t>Componentele și activitățile investiției, și modul în care acoperă/soluționează problemele identificate în  secțiunea Justificarea proiectului</w:t>
            </w:r>
          </w:p>
          <w:p w14:paraId="72D8B02A" w14:textId="77777777" w:rsidR="007F6C93" w:rsidRPr="00BE1811" w:rsidRDefault="007F6C93" w:rsidP="00567A45">
            <w:pPr>
              <w:numPr>
                <w:ilvl w:val="0"/>
                <w:numId w:val="11"/>
              </w:numPr>
              <w:spacing w:after="0" w:line="240" w:lineRule="auto"/>
              <w:rPr>
                <w:i/>
                <w:color w:val="FF0000"/>
              </w:rPr>
            </w:pPr>
            <w:r w:rsidRPr="00BE1811">
              <w:rPr>
                <w:i/>
              </w:rPr>
              <w:t>Aspecte detaliate legate de locația de implementare a proiectului</w:t>
            </w:r>
          </w:p>
        </w:tc>
      </w:tr>
    </w:tbl>
    <w:p w14:paraId="412A5416" w14:textId="77777777" w:rsidR="007F6C93" w:rsidRPr="00BE1811" w:rsidRDefault="007F6C93" w:rsidP="007F6C93">
      <w:pPr>
        <w:jc w:val="center"/>
        <w:rPr>
          <w:b/>
          <w:u w:val="single"/>
        </w:rPr>
      </w:pPr>
    </w:p>
    <w:p w14:paraId="0FE8954E" w14:textId="77777777" w:rsidR="007F6C93" w:rsidRPr="00BE1811" w:rsidRDefault="007F6C93" w:rsidP="007F6C93">
      <w:pPr>
        <w:jc w:val="center"/>
        <w:rPr>
          <w:b/>
          <w:u w:val="single"/>
        </w:rPr>
      </w:pPr>
    </w:p>
    <w:p w14:paraId="68B4857C" w14:textId="77777777" w:rsidR="007F6C93" w:rsidRPr="00BE1811" w:rsidRDefault="007F6C93" w:rsidP="007F6C93">
      <w:pPr>
        <w:jc w:val="center"/>
        <w:rPr>
          <w:b/>
          <w:u w:val="single"/>
        </w:rPr>
      </w:pPr>
    </w:p>
    <w:p w14:paraId="7071D011" w14:textId="77777777" w:rsidR="007F6C93" w:rsidRPr="00BE1811" w:rsidRDefault="007F6C93" w:rsidP="007F6C93">
      <w:pPr>
        <w:jc w:val="center"/>
        <w:rPr>
          <w:b/>
          <w:u w:val="single"/>
        </w:rPr>
      </w:pPr>
    </w:p>
    <w:p w14:paraId="59481D33" w14:textId="77777777" w:rsidR="007F6C93" w:rsidRPr="00BE1811" w:rsidRDefault="007F6C93" w:rsidP="007F6C93">
      <w:pPr>
        <w:jc w:val="center"/>
        <w:rPr>
          <w:b/>
          <w:u w:val="single"/>
        </w:rPr>
      </w:pPr>
      <w:r w:rsidRPr="00BE1811">
        <w:rPr>
          <w:b/>
          <w:u w:val="single"/>
        </w:rPr>
        <w:lastRenderedPageBreak/>
        <w:t>10. Justificare</w:t>
      </w:r>
    </w:p>
    <w:p w14:paraId="3E9525A3"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10C02DCC" w14:textId="77777777" w:rsidTr="00567A45">
        <w:tc>
          <w:tcPr>
            <w:tcW w:w="9288" w:type="dxa"/>
          </w:tcPr>
          <w:p w14:paraId="7AD1BE92" w14:textId="77777777" w:rsidR="007F6C93" w:rsidRPr="00BE1811" w:rsidRDefault="007F6C93" w:rsidP="00567A45">
            <w:pPr>
              <w:rPr>
                <w:i/>
              </w:rPr>
            </w:pPr>
            <w:r w:rsidRPr="00BE1811">
              <w:rPr>
                <w:i/>
              </w:rPr>
              <w:t>În vederea justificării proiectului, se vor prezenta următoarele elemente:</w:t>
            </w:r>
          </w:p>
          <w:p w14:paraId="5B88D781" w14:textId="77777777" w:rsidR="007F6C93" w:rsidRPr="00BE1811" w:rsidRDefault="007F6C93" w:rsidP="00567A45">
            <w:pPr>
              <w:numPr>
                <w:ilvl w:val="0"/>
                <w:numId w:val="42"/>
              </w:numPr>
              <w:spacing w:after="0" w:line="240" w:lineRule="auto"/>
              <w:jc w:val="both"/>
              <w:rPr>
                <w:i/>
              </w:rPr>
            </w:pPr>
            <w:r w:rsidRPr="00BE1811">
              <w:rPr>
                <w:i/>
              </w:rPr>
              <w:t xml:space="preserve">modul în care proiectul </w:t>
            </w:r>
            <w:proofErr w:type="spellStart"/>
            <w:r w:rsidRPr="00BE1811">
              <w:rPr>
                <w:i/>
              </w:rPr>
              <w:t>relaţionează</w:t>
            </w:r>
            <w:proofErr w:type="spellEnd"/>
            <w:r w:rsidRPr="00BE1811">
              <w:rPr>
                <w:i/>
              </w:rPr>
              <w:t xml:space="preserve">/se încadrează/răspunde unei strategii </w:t>
            </w:r>
            <w:proofErr w:type="spellStart"/>
            <w:r w:rsidRPr="00BE1811">
              <w:rPr>
                <w:i/>
              </w:rPr>
              <w:t>naţionale</w:t>
            </w:r>
            <w:proofErr w:type="spellEnd"/>
            <w:r w:rsidRPr="00BE1811">
              <w:rPr>
                <w:i/>
              </w:rPr>
              <w:t xml:space="preserve"> în domeniu, modul în care proiectul se corelează cu alte proiecte </w:t>
            </w:r>
            <w:proofErr w:type="spellStart"/>
            <w:r w:rsidRPr="00BE1811">
              <w:rPr>
                <w:i/>
              </w:rPr>
              <w:t>finanţate</w:t>
            </w:r>
            <w:proofErr w:type="spellEnd"/>
            <w:r w:rsidRPr="00BE1811">
              <w:rPr>
                <w:i/>
              </w:rPr>
              <w:t xml:space="preserve"> din fonduri publice/private în regiune/ </w:t>
            </w:r>
            <w:proofErr w:type="spellStart"/>
            <w:r w:rsidRPr="00BE1811">
              <w:rPr>
                <w:i/>
              </w:rPr>
              <w:t>judeţ</w:t>
            </w:r>
            <w:proofErr w:type="spellEnd"/>
            <w:r w:rsidRPr="00BE1811">
              <w:rPr>
                <w:i/>
              </w:rPr>
              <w:t>/țară, modul în care proiectul se încadrează în strategia națională sau locală de dezvoltare, etc.</w:t>
            </w:r>
          </w:p>
          <w:p w14:paraId="2BC0626E" w14:textId="77777777" w:rsidR="007F6C93" w:rsidRPr="00BE1811" w:rsidRDefault="007F6C93" w:rsidP="00567A45">
            <w:pPr>
              <w:numPr>
                <w:ilvl w:val="0"/>
                <w:numId w:val="42"/>
              </w:numPr>
              <w:spacing w:after="0" w:line="240" w:lineRule="auto"/>
              <w:jc w:val="both"/>
              <w:rPr>
                <w:i/>
              </w:rPr>
            </w:pPr>
            <w:r w:rsidRPr="00BE1811">
              <w:rPr>
                <w:i/>
                <w:lang w:val="it-IT"/>
              </w:rPr>
              <w:t>modalitatea în care finanțarea acordată ajută la dezvoltarea de noi activități și/sau direcții de cercetare, precum și contribuția acestora la crearea de valoare adăugată din punct de vedere științific și economic</w:t>
            </w:r>
          </w:p>
          <w:p w14:paraId="0E8CE563" w14:textId="77777777" w:rsidR="007F6C93" w:rsidRPr="00BE1811" w:rsidRDefault="007F6C93" w:rsidP="00567A45">
            <w:pPr>
              <w:numPr>
                <w:ilvl w:val="0"/>
                <w:numId w:val="42"/>
              </w:numPr>
              <w:spacing w:after="0" w:line="240" w:lineRule="auto"/>
              <w:jc w:val="both"/>
              <w:rPr>
                <w:i/>
              </w:rPr>
            </w:pPr>
            <w:r w:rsidRPr="00BE1811">
              <w:rPr>
                <w:i/>
              </w:rPr>
              <w:t>încadrarea proiectului în  domeniul  și subdomeniul  de specializare inteligentă și sănătate din anexa 3</w:t>
            </w:r>
          </w:p>
          <w:p w14:paraId="4E48CF1F" w14:textId="77777777" w:rsidR="007F6C93" w:rsidRPr="00BE1811" w:rsidRDefault="007F6C93" w:rsidP="00567A45">
            <w:pPr>
              <w:numPr>
                <w:ilvl w:val="0"/>
                <w:numId w:val="42"/>
              </w:numPr>
              <w:spacing w:after="0" w:line="240" w:lineRule="auto"/>
              <w:rPr>
                <w:i/>
              </w:rPr>
            </w:pPr>
            <w:r w:rsidRPr="00BE1811">
              <w:rPr>
                <w:i/>
              </w:rPr>
              <w:t xml:space="preserve">principalele nevoi/necesități/probleme care justifică intervențiile </w:t>
            </w:r>
          </w:p>
          <w:p w14:paraId="5A3EAF07" w14:textId="77777777" w:rsidR="007F6C93" w:rsidRPr="00BE1811" w:rsidRDefault="007F6C93" w:rsidP="00567A45">
            <w:pPr>
              <w:numPr>
                <w:ilvl w:val="0"/>
                <w:numId w:val="42"/>
              </w:numPr>
              <w:spacing w:after="0" w:line="240" w:lineRule="auto"/>
              <w:rPr>
                <w:b/>
                <w:i/>
              </w:rPr>
            </w:pPr>
            <w:r w:rsidRPr="00BE1811">
              <w:rPr>
                <w:i/>
              </w:rPr>
              <w:t>aspecte legate de guvernanța în domeniu care justifică intervenția proiectului</w:t>
            </w:r>
          </w:p>
          <w:p w14:paraId="31CD866C" w14:textId="77777777" w:rsidR="007F6C93" w:rsidRPr="00BE1811" w:rsidRDefault="007F6C93" w:rsidP="00567A45">
            <w:pPr>
              <w:spacing w:after="0" w:line="240" w:lineRule="auto"/>
              <w:rPr>
                <w:i/>
              </w:rPr>
            </w:pPr>
          </w:p>
          <w:p w14:paraId="34AA9FC6" w14:textId="77777777" w:rsidR="007F6C93" w:rsidRPr="00BE1811" w:rsidRDefault="007F6C93" w:rsidP="00567A45">
            <w:pPr>
              <w:spacing w:after="0" w:line="240" w:lineRule="auto"/>
              <w:rPr>
                <w:i/>
              </w:rPr>
            </w:pPr>
            <w:r w:rsidRPr="00BE1811">
              <w:rPr>
                <w:i/>
              </w:rPr>
              <w:t>Se va prezenta gradul de noutate al produsului/procesului în comparație cu produsele/ procesele existente pe piață la momentul propunerii; impactul implementării proiectului și necesitatea privind obținerea ajutorului nerambursabil; măsura în care rezultatele preconizate a se obține prin implementarea proiectului vor avea piață de desfacere și sunt prezentate beneficiile și avantajele acestora comparativ cu concurența, îmbunătățire/creșterea nivelului tehnologic al întreprinderii solicitante prin introducerea în producție a rezultatelor cercetării și achiziționarea de active corporale/necorporale care să sprijine procesul tehnologic comparativ cu tehnologiile existente înaintea demarării proiectului, avantajele și beneficiile fluxului tehnologic inovativ comparativ cu cel existent în întreprindere la momentul solicitării finanțării nerambursabile etc.</w:t>
            </w:r>
          </w:p>
        </w:tc>
      </w:tr>
    </w:tbl>
    <w:p w14:paraId="37A9ADCC" w14:textId="77777777" w:rsidR="007F6C93" w:rsidRPr="00BE1811" w:rsidRDefault="007F6C93" w:rsidP="007F6C93">
      <w:pPr>
        <w:spacing w:after="0" w:line="240" w:lineRule="auto"/>
        <w:rPr>
          <w:b/>
        </w:rPr>
      </w:pPr>
    </w:p>
    <w:p w14:paraId="037D37EA" w14:textId="77777777" w:rsidR="007F6C93" w:rsidRPr="00BE1811" w:rsidRDefault="007F6C93" w:rsidP="007F6C93">
      <w:pPr>
        <w:jc w:val="center"/>
        <w:rPr>
          <w:b/>
          <w:u w:val="single"/>
        </w:rPr>
      </w:pPr>
      <w:r w:rsidRPr="00BE1811">
        <w:rPr>
          <w:b/>
          <w:u w:val="single"/>
        </w:rPr>
        <w:t>11. Grup țintă</w:t>
      </w:r>
    </w:p>
    <w:p w14:paraId="75D6C673"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FE7E924" w14:textId="77777777" w:rsidTr="00567A45">
        <w:tc>
          <w:tcPr>
            <w:tcW w:w="9288" w:type="dxa"/>
          </w:tcPr>
          <w:p w14:paraId="4B881DB1" w14:textId="77777777" w:rsidR="007F6C93" w:rsidRPr="00BE1811" w:rsidRDefault="007F6C93" w:rsidP="00567A45">
            <w:pPr>
              <w:jc w:val="both"/>
              <w:rPr>
                <w:b/>
                <w:i/>
              </w:rPr>
            </w:pPr>
            <w:r w:rsidRPr="00BE1811">
              <w:rPr>
                <w:i/>
              </w:rPr>
              <w:t xml:space="preserve">Se va completa cu descrierea grupului/grupurilor </w:t>
            </w:r>
            <w:proofErr w:type="spellStart"/>
            <w:r w:rsidRPr="00BE1811">
              <w:rPr>
                <w:i/>
              </w:rPr>
              <w:t>ţintă</w:t>
            </w:r>
            <w:proofErr w:type="spellEnd"/>
            <w:r w:rsidRPr="00BE1811">
              <w:rPr>
                <w:i/>
              </w:rPr>
              <w:t xml:space="preserve">, cuantificarea grupului </w:t>
            </w:r>
            <w:proofErr w:type="spellStart"/>
            <w:r w:rsidRPr="00BE1811">
              <w:rPr>
                <w:i/>
              </w:rPr>
              <w:t>ţintă</w:t>
            </w:r>
            <w:proofErr w:type="spellEnd"/>
            <w:r w:rsidRPr="00BE1811">
              <w:rPr>
                <w:i/>
              </w:rPr>
              <w:t xml:space="preserve"> (cu </w:t>
            </w:r>
            <w:proofErr w:type="spellStart"/>
            <w:r w:rsidRPr="00BE1811">
              <w:rPr>
                <w:i/>
              </w:rPr>
              <w:t>menţionarea</w:t>
            </w:r>
            <w:proofErr w:type="spellEnd"/>
            <w:r w:rsidRPr="00BE1811">
              <w:rPr>
                <w:i/>
              </w:rPr>
              <w:t xml:space="preserve"> sursei de </w:t>
            </w:r>
            <w:proofErr w:type="spellStart"/>
            <w:r w:rsidRPr="00BE1811">
              <w:rPr>
                <w:i/>
              </w:rPr>
              <w:t>informaţii</w:t>
            </w:r>
            <w:proofErr w:type="spellEnd"/>
            <w:r w:rsidRPr="00BE1811">
              <w:rPr>
                <w:i/>
              </w:rPr>
              <w:t xml:space="preserve">) precum </w:t>
            </w:r>
            <w:proofErr w:type="spellStart"/>
            <w:r w:rsidRPr="00BE1811">
              <w:rPr>
                <w:i/>
              </w:rPr>
              <w:t>şi</w:t>
            </w:r>
            <w:proofErr w:type="spellEnd"/>
            <w:r w:rsidRPr="00BE1811">
              <w:rPr>
                <w:i/>
              </w:rPr>
              <w:t xml:space="preserve"> </w:t>
            </w:r>
            <w:proofErr w:type="spellStart"/>
            <w:r w:rsidRPr="00BE1811">
              <w:rPr>
                <w:i/>
              </w:rPr>
              <w:t>informaţii</w:t>
            </w:r>
            <w:proofErr w:type="spellEnd"/>
            <w:r w:rsidRPr="00BE1811">
              <w:rPr>
                <w:i/>
              </w:rPr>
              <w:t xml:space="preserve"> referitoare la efectul proiectului asupra grupului </w:t>
            </w:r>
            <w:proofErr w:type="spellStart"/>
            <w:r w:rsidRPr="00BE1811">
              <w:rPr>
                <w:i/>
              </w:rPr>
              <w:t>ţintă</w:t>
            </w:r>
            <w:proofErr w:type="spellEnd"/>
            <w:r w:rsidRPr="00BE1811">
              <w:rPr>
                <w:i/>
              </w:rPr>
              <w:t>.</w:t>
            </w:r>
          </w:p>
        </w:tc>
      </w:tr>
    </w:tbl>
    <w:p w14:paraId="3EE7DBC0" w14:textId="77777777" w:rsidR="007F6C93" w:rsidRPr="00BE1811" w:rsidRDefault="007F6C93" w:rsidP="007F6C93">
      <w:pPr>
        <w:spacing w:after="0" w:line="240" w:lineRule="auto"/>
        <w:rPr>
          <w:b/>
        </w:rPr>
      </w:pPr>
    </w:p>
    <w:p w14:paraId="5FE62E23" w14:textId="77777777" w:rsidR="007F6C93" w:rsidRPr="00BE1811" w:rsidRDefault="007F6C93" w:rsidP="007F6C93">
      <w:pPr>
        <w:spacing w:after="0" w:line="240" w:lineRule="auto"/>
        <w:rPr>
          <w:b/>
        </w:rPr>
      </w:pPr>
    </w:p>
    <w:p w14:paraId="1C84E94E" w14:textId="77777777" w:rsidR="007F6C93" w:rsidRPr="00BE1811" w:rsidRDefault="007F6C93" w:rsidP="007F6C93">
      <w:pPr>
        <w:jc w:val="center"/>
        <w:rPr>
          <w:b/>
          <w:u w:val="single"/>
        </w:rPr>
      </w:pPr>
      <w:r w:rsidRPr="00BE1811">
        <w:rPr>
          <w:b/>
          <w:u w:val="single"/>
        </w:rPr>
        <w:t>12. Sustenabilitate</w:t>
      </w:r>
    </w:p>
    <w:p w14:paraId="31F72117" w14:textId="77777777" w:rsidR="007F6C93" w:rsidRPr="00BE1811" w:rsidRDefault="007F6C93" w:rsidP="007F6C93">
      <w:pPr>
        <w:spacing w:after="0" w:line="240" w:lineRule="auto"/>
        <w:rPr>
          <w:b/>
        </w:rPr>
      </w:pPr>
    </w:p>
    <w:p w14:paraId="70BD3B55" w14:textId="77777777" w:rsidR="007F6C93" w:rsidRPr="00BE1811" w:rsidRDefault="007F6C93" w:rsidP="007F6C93">
      <w:pPr>
        <w:spacing w:after="0" w:line="240" w:lineRule="auto"/>
        <w:rPr>
          <w:b/>
        </w:rPr>
      </w:pPr>
      <w:r w:rsidRPr="00BE1811">
        <w:rPr>
          <w:b/>
        </w:rPr>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2BDFAB10" w14:textId="77777777" w:rsidTr="00567A45">
        <w:tc>
          <w:tcPr>
            <w:tcW w:w="9288" w:type="dxa"/>
          </w:tcPr>
          <w:p w14:paraId="269A0CC3" w14:textId="77777777" w:rsidR="007F6C93" w:rsidRPr="00BE1811" w:rsidRDefault="007F6C93" w:rsidP="00567A45">
            <w:pPr>
              <w:jc w:val="both"/>
              <w:rPr>
                <w:i/>
              </w:rPr>
            </w:pPr>
            <w:r w:rsidRPr="00BE1811">
              <w:rPr>
                <w:i/>
              </w:rPr>
              <w:t xml:space="preserve">Se va preciza modul in care proiectul se va </w:t>
            </w:r>
            <w:proofErr w:type="spellStart"/>
            <w:r w:rsidRPr="00BE1811">
              <w:rPr>
                <w:i/>
              </w:rPr>
              <w:t>autosusţine</w:t>
            </w:r>
            <w:proofErr w:type="spellEnd"/>
            <w:r w:rsidRPr="00BE1811">
              <w:rPr>
                <w:i/>
              </w:rPr>
              <w:t xml:space="preserve"> financiar după încetarea </w:t>
            </w:r>
            <w:proofErr w:type="spellStart"/>
            <w:r w:rsidRPr="00BE1811">
              <w:rPr>
                <w:i/>
              </w:rPr>
              <w:t>finanţării</w:t>
            </w:r>
            <w:proofErr w:type="spellEnd"/>
            <w:r w:rsidRPr="00BE1811">
              <w:rPr>
                <w:i/>
              </w:rPr>
              <w:t xml:space="preserve"> solicitate prin prezenta cerere de </w:t>
            </w:r>
            <w:proofErr w:type="spellStart"/>
            <w:r w:rsidRPr="00BE1811">
              <w:rPr>
                <w:i/>
              </w:rPr>
              <w:t>finanţare</w:t>
            </w:r>
            <w:proofErr w:type="spellEnd"/>
            <w:r w:rsidRPr="00BE1811">
              <w:rPr>
                <w:i/>
              </w:rPr>
              <w:t xml:space="preserve">, capacitatea de a asigura operarea </w:t>
            </w:r>
            <w:proofErr w:type="spellStart"/>
            <w:r w:rsidRPr="00BE1811">
              <w:rPr>
                <w:i/>
              </w:rPr>
              <w:t>şi</w:t>
            </w:r>
            <w:proofErr w:type="spellEnd"/>
            <w:r w:rsidRPr="00BE1811">
              <w:rPr>
                <w:i/>
              </w:rPr>
              <w:t xml:space="preserve"> </w:t>
            </w:r>
            <w:proofErr w:type="spellStart"/>
            <w:r w:rsidRPr="00BE1811">
              <w:rPr>
                <w:i/>
              </w:rPr>
              <w:t>întreţinerea</w:t>
            </w:r>
            <w:proofErr w:type="spellEnd"/>
            <w:r w:rsidRPr="00BE1811">
              <w:rPr>
                <w:i/>
              </w:rPr>
              <w:t xml:space="preserve"> </w:t>
            </w:r>
            <w:proofErr w:type="spellStart"/>
            <w:r w:rsidRPr="00BE1811">
              <w:rPr>
                <w:i/>
              </w:rPr>
              <w:t>investiţiei</w:t>
            </w:r>
            <w:proofErr w:type="spellEnd"/>
            <w:r w:rsidRPr="00BE1811">
              <w:rPr>
                <w:i/>
              </w:rPr>
              <w:t xml:space="preserve"> după finalizare (</w:t>
            </w:r>
            <w:proofErr w:type="spellStart"/>
            <w:r w:rsidRPr="00BE1811">
              <w:rPr>
                <w:i/>
              </w:rPr>
              <w:t>entităţi</w:t>
            </w:r>
            <w:proofErr w:type="spellEnd"/>
            <w:r w:rsidRPr="00BE1811">
              <w:rPr>
                <w:i/>
              </w:rPr>
              <w:t xml:space="preserve"> responsabile, fonduri, </w:t>
            </w:r>
            <w:proofErr w:type="spellStart"/>
            <w:r w:rsidRPr="00BE1811">
              <w:rPr>
                <w:i/>
              </w:rPr>
              <w:t>activităţi</w:t>
            </w:r>
            <w:proofErr w:type="spellEnd"/>
            <w:r w:rsidRPr="00BE1811">
              <w:rPr>
                <w:i/>
              </w:rPr>
              <w:t xml:space="preserve">, orizont de timp. De asemenea, se va preciza modalitatea prin care proiectul va evalua/cuantifica </w:t>
            </w:r>
            <w:proofErr w:type="spellStart"/>
            <w:r w:rsidRPr="00BE1811">
              <w:rPr>
                <w:i/>
              </w:rPr>
              <w:t>şi</w:t>
            </w:r>
            <w:proofErr w:type="spellEnd"/>
            <w:r w:rsidRPr="00BE1811">
              <w:rPr>
                <w:i/>
              </w:rPr>
              <w:t xml:space="preserve"> estima impactul pe care îl au </w:t>
            </w:r>
            <w:proofErr w:type="spellStart"/>
            <w:r w:rsidRPr="00BE1811">
              <w:rPr>
                <w:i/>
              </w:rPr>
              <w:t>activităţile</w:t>
            </w:r>
            <w:proofErr w:type="spellEnd"/>
            <w:r w:rsidRPr="00BE1811">
              <w:rPr>
                <w:i/>
              </w:rPr>
              <w:t xml:space="preserve"> de diseminare/</w:t>
            </w:r>
            <w:proofErr w:type="spellStart"/>
            <w:r w:rsidRPr="00BE1811">
              <w:rPr>
                <w:i/>
              </w:rPr>
              <w:t>conştientizare</w:t>
            </w:r>
            <w:proofErr w:type="spellEnd"/>
            <w:r w:rsidRPr="00BE1811">
              <w:rPr>
                <w:i/>
              </w:rPr>
              <w:t xml:space="preserve">, atât în perioada de implementare, cât </w:t>
            </w:r>
            <w:proofErr w:type="spellStart"/>
            <w:r w:rsidRPr="00BE1811">
              <w:rPr>
                <w:i/>
              </w:rPr>
              <w:t>şi</w:t>
            </w:r>
            <w:proofErr w:type="spellEnd"/>
            <w:r w:rsidRPr="00BE1811">
              <w:rPr>
                <w:i/>
              </w:rPr>
              <w:t xml:space="preserve"> după finalizarea proiectului):</w:t>
            </w:r>
          </w:p>
          <w:p w14:paraId="7EE8696E" w14:textId="77777777" w:rsidR="007F6C93" w:rsidRPr="00BE1811" w:rsidRDefault="007F6C93" w:rsidP="00567A45">
            <w:pPr>
              <w:numPr>
                <w:ilvl w:val="0"/>
                <w:numId w:val="43"/>
              </w:numPr>
              <w:spacing w:after="0" w:line="240" w:lineRule="auto"/>
              <w:jc w:val="both"/>
              <w:rPr>
                <w:i/>
              </w:rPr>
            </w:pPr>
            <w:r w:rsidRPr="00BE1811">
              <w:rPr>
                <w:i/>
              </w:rPr>
              <w:t xml:space="preserve">Ce </w:t>
            </w:r>
            <w:proofErr w:type="spellStart"/>
            <w:r w:rsidRPr="00BE1811">
              <w:rPr>
                <w:i/>
              </w:rPr>
              <w:t>acţiuni</w:t>
            </w:r>
            <w:proofErr w:type="spellEnd"/>
            <w:r w:rsidRPr="00BE1811">
              <w:rPr>
                <w:i/>
              </w:rPr>
              <w:t>/</w:t>
            </w:r>
            <w:proofErr w:type="spellStart"/>
            <w:r w:rsidRPr="00BE1811">
              <w:rPr>
                <w:i/>
              </w:rPr>
              <w:t>activităţi</w:t>
            </w:r>
            <w:proofErr w:type="spellEnd"/>
            <w:r w:rsidRPr="00BE1811">
              <w:rPr>
                <w:i/>
              </w:rPr>
              <w:t xml:space="preserve"> vor trebui realizate </w:t>
            </w:r>
            <w:proofErr w:type="spellStart"/>
            <w:r w:rsidRPr="00BE1811">
              <w:rPr>
                <w:i/>
              </w:rPr>
              <w:t>şi</w:t>
            </w:r>
            <w:proofErr w:type="spellEnd"/>
            <w:r w:rsidRPr="00BE1811">
              <w:rPr>
                <w:i/>
              </w:rPr>
              <w:t>/sau continuate după finalizarea proiectului</w:t>
            </w:r>
          </w:p>
          <w:p w14:paraId="3521A3F0" w14:textId="77777777" w:rsidR="007F6C93" w:rsidRPr="00BE1811" w:rsidRDefault="007F6C93" w:rsidP="00567A45">
            <w:pPr>
              <w:numPr>
                <w:ilvl w:val="0"/>
                <w:numId w:val="43"/>
              </w:numPr>
              <w:spacing w:after="0" w:line="240" w:lineRule="auto"/>
              <w:jc w:val="both"/>
              <w:rPr>
                <w:i/>
              </w:rPr>
            </w:pPr>
            <w:r w:rsidRPr="00BE1811">
              <w:rPr>
                <w:i/>
              </w:rPr>
              <w:t xml:space="preserve">Cum vor fi realizate aceste </w:t>
            </w:r>
            <w:proofErr w:type="spellStart"/>
            <w:r w:rsidRPr="00BE1811">
              <w:rPr>
                <w:i/>
              </w:rPr>
              <w:t>acţiuni</w:t>
            </w:r>
            <w:proofErr w:type="spellEnd"/>
            <w:r w:rsidRPr="00BE1811">
              <w:rPr>
                <w:i/>
              </w:rPr>
              <w:t>/</w:t>
            </w:r>
            <w:proofErr w:type="spellStart"/>
            <w:r w:rsidRPr="00BE1811">
              <w:rPr>
                <w:i/>
              </w:rPr>
              <w:t>activităţi</w:t>
            </w:r>
            <w:proofErr w:type="spellEnd"/>
            <w:r w:rsidRPr="00BE1811">
              <w:rPr>
                <w:i/>
              </w:rPr>
              <w:t xml:space="preserve"> </w:t>
            </w:r>
            <w:proofErr w:type="spellStart"/>
            <w:r w:rsidRPr="00BE1811">
              <w:rPr>
                <w:i/>
              </w:rPr>
              <w:t>şi</w:t>
            </w:r>
            <w:proofErr w:type="spellEnd"/>
            <w:r w:rsidRPr="00BE1811">
              <w:rPr>
                <w:i/>
              </w:rPr>
              <w:t xml:space="preserve"> ce resurse vor fi necesare</w:t>
            </w:r>
          </w:p>
          <w:p w14:paraId="669AF524" w14:textId="77777777" w:rsidR="007F6C93" w:rsidRPr="00BE1811" w:rsidRDefault="007F6C93" w:rsidP="00567A45">
            <w:pPr>
              <w:numPr>
                <w:ilvl w:val="0"/>
                <w:numId w:val="43"/>
              </w:numPr>
              <w:spacing w:after="0" w:line="240" w:lineRule="auto"/>
              <w:jc w:val="both"/>
              <w:rPr>
                <w:i/>
              </w:rPr>
            </w:pPr>
            <w:r w:rsidRPr="00BE1811">
              <w:rPr>
                <w:i/>
              </w:rPr>
              <w:t xml:space="preserve">Posibilitatea de a </w:t>
            </w:r>
            <w:proofErr w:type="spellStart"/>
            <w:r w:rsidRPr="00BE1811">
              <w:rPr>
                <w:i/>
              </w:rPr>
              <w:t>obţine</w:t>
            </w:r>
            <w:proofErr w:type="spellEnd"/>
            <w:r w:rsidRPr="00BE1811">
              <w:rPr>
                <w:i/>
              </w:rPr>
              <w:t xml:space="preserve"> alte finanțări după finalizarea proiectului</w:t>
            </w:r>
          </w:p>
          <w:p w14:paraId="61BB66CE" w14:textId="77777777" w:rsidR="007F6C93" w:rsidRPr="00BE1811" w:rsidRDefault="007F6C93" w:rsidP="00567A45">
            <w:pPr>
              <w:numPr>
                <w:ilvl w:val="0"/>
                <w:numId w:val="43"/>
              </w:numPr>
              <w:spacing w:after="0" w:line="240" w:lineRule="auto"/>
              <w:jc w:val="both"/>
              <w:rPr>
                <w:i/>
              </w:rPr>
            </w:pPr>
            <w:r w:rsidRPr="00BE1811">
              <w:rPr>
                <w:i/>
              </w:rPr>
              <w:t xml:space="preserve">Nivelul/Statutul de </w:t>
            </w:r>
            <w:proofErr w:type="spellStart"/>
            <w:r w:rsidRPr="00BE1811">
              <w:rPr>
                <w:i/>
              </w:rPr>
              <w:t>protecţie</w:t>
            </w:r>
            <w:proofErr w:type="spellEnd"/>
            <w:r w:rsidRPr="00BE1811">
              <w:rPr>
                <w:i/>
              </w:rPr>
              <w:t xml:space="preserve"> vizat conform </w:t>
            </w:r>
            <w:proofErr w:type="spellStart"/>
            <w:r w:rsidRPr="00BE1811">
              <w:rPr>
                <w:i/>
              </w:rPr>
              <w:t>legislaţiei</w:t>
            </w:r>
            <w:proofErr w:type="spellEnd"/>
            <w:r w:rsidRPr="00BE1811">
              <w:rPr>
                <w:i/>
              </w:rPr>
              <w:t xml:space="preserve"> </w:t>
            </w:r>
            <w:proofErr w:type="spellStart"/>
            <w:r w:rsidRPr="00BE1811">
              <w:rPr>
                <w:i/>
              </w:rPr>
              <w:t>naţionale</w:t>
            </w:r>
            <w:proofErr w:type="spellEnd"/>
            <w:r w:rsidRPr="00BE1811">
              <w:rPr>
                <w:i/>
              </w:rPr>
              <w:t xml:space="preserve"> cu privire la ...... (dacă este relevant)</w:t>
            </w:r>
          </w:p>
          <w:p w14:paraId="6D63C8EC" w14:textId="77777777" w:rsidR="007F6C93" w:rsidRPr="00BE1811" w:rsidRDefault="007F6C93" w:rsidP="00567A45">
            <w:pPr>
              <w:numPr>
                <w:ilvl w:val="0"/>
                <w:numId w:val="43"/>
              </w:numPr>
              <w:spacing w:after="0" w:line="240" w:lineRule="auto"/>
              <w:jc w:val="both"/>
              <w:rPr>
                <w:i/>
              </w:rPr>
            </w:pPr>
            <w:r w:rsidRPr="00BE1811">
              <w:rPr>
                <w:i/>
              </w:rPr>
              <w:t xml:space="preserve">Cum, unde </w:t>
            </w:r>
            <w:proofErr w:type="spellStart"/>
            <w:r w:rsidRPr="00BE1811">
              <w:rPr>
                <w:i/>
              </w:rPr>
              <w:t>şi</w:t>
            </w:r>
            <w:proofErr w:type="spellEnd"/>
            <w:r w:rsidRPr="00BE1811">
              <w:rPr>
                <w:i/>
              </w:rPr>
              <w:t xml:space="preserve"> de cine va fi utilizat echipamentul/</w:t>
            </w:r>
            <w:proofErr w:type="spellStart"/>
            <w:r w:rsidRPr="00BE1811">
              <w:rPr>
                <w:i/>
              </w:rPr>
              <w:t>locatia</w:t>
            </w:r>
            <w:proofErr w:type="spellEnd"/>
            <w:r w:rsidRPr="00BE1811">
              <w:rPr>
                <w:i/>
              </w:rPr>
              <w:t>/etc. după finalizarea proiectului</w:t>
            </w:r>
          </w:p>
          <w:p w14:paraId="281FE8A4" w14:textId="77777777" w:rsidR="007F6C93" w:rsidRPr="00BE1811" w:rsidRDefault="007F6C93" w:rsidP="00567A45">
            <w:pPr>
              <w:numPr>
                <w:ilvl w:val="0"/>
                <w:numId w:val="43"/>
              </w:numPr>
              <w:spacing w:after="0" w:line="240" w:lineRule="auto"/>
              <w:jc w:val="both"/>
              <w:rPr>
                <w:i/>
              </w:rPr>
            </w:pPr>
            <w:r w:rsidRPr="00BE1811">
              <w:rPr>
                <w:i/>
              </w:rPr>
              <w:t xml:space="preserve">În ce măsură vor fi diseminate rezultatele </w:t>
            </w:r>
            <w:proofErr w:type="spellStart"/>
            <w:r w:rsidRPr="00BE1811">
              <w:rPr>
                <w:i/>
              </w:rPr>
              <w:t>şi</w:t>
            </w:r>
            <w:proofErr w:type="spellEnd"/>
            <w:r w:rsidRPr="00BE1811">
              <w:rPr>
                <w:i/>
              </w:rPr>
              <w:t xml:space="preserve"> </w:t>
            </w:r>
            <w:proofErr w:type="spellStart"/>
            <w:r w:rsidRPr="00BE1811">
              <w:rPr>
                <w:i/>
              </w:rPr>
              <w:t>experienţele</w:t>
            </w:r>
            <w:proofErr w:type="spellEnd"/>
            <w:r w:rsidRPr="00BE1811">
              <w:rPr>
                <w:i/>
              </w:rPr>
              <w:t xml:space="preserve"> după finalizarea proiectului către persoanele </w:t>
            </w:r>
            <w:proofErr w:type="spellStart"/>
            <w:r w:rsidRPr="00BE1811">
              <w:rPr>
                <w:i/>
              </w:rPr>
              <w:t>şi</w:t>
            </w:r>
            <w:proofErr w:type="spellEnd"/>
            <w:r w:rsidRPr="00BE1811">
              <w:rPr>
                <w:i/>
              </w:rPr>
              <w:t xml:space="preserve">/sau </w:t>
            </w:r>
            <w:proofErr w:type="spellStart"/>
            <w:r w:rsidRPr="00BE1811">
              <w:rPr>
                <w:i/>
              </w:rPr>
              <w:t>organizaţiile</w:t>
            </w:r>
            <w:proofErr w:type="spellEnd"/>
            <w:r w:rsidRPr="00BE1811">
              <w:rPr>
                <w:i/>
              </w:rPr>
              <w:t xml:space="preserve"> care le-ar putea utiliza cel mai bine (vă rugăm </w:t>
            </w:r>
            <w:proofErr w:type="spellStart"/>
            <w:r w:rsidRPr="00BE1811">
              <w:rPr>
                <w:i/>
              </w:rPr>
              <w:t>identificaţi</w:t>
            </w:r>
            <w:proofErr w:type="spellEnd"/>
            <w:r w:rsidRPr="00BE1811">
              <w:rPr>
                <w:i/>
              </w:rPr>
              <w:t xml:space="preserve"> pe cât posibil aceste persoane/</w:t>
            </w:r>
            <w:proofErr w:type="spellStart"/>
            <w:r w:rsidRPr="00BE1811">
              <w:rPr>
                <w:i/>
              </w:rPr>
              <w:t>organizaţii</w:t>
            </w:r>
            <w:proofErr w:type="spellEnd"/>
            <w:r w:rsidRPr="00BE1811">
              <w:rPr>
                <w:i/>
              </w:rPr>
              <w:t>)</w:t>
            </w:r>
          </w:p>
          <w:p w14:paraId="6B2CAC6C" w14:textId="77777777" w:rsidR="007F6C93" w:rsidRPr="00BE1811" w:rsidRDefault="007F6C93" w:rsidP="00567A45">
            <w:pPr>
              <w:rPr>
                <w:b/>
                <w:i/>
              </w:rPr>
            </w:pPr>
            <w:r w:rsidRPr="00BE1811">
              <w:rPr>
                <w:i/>
              </w:rPr>
              <w:t>Alte aspecte relevante</w:t>
            </w:r>
          </w:p>
        </w:tc>
      </w:tr>
    </w:tbl>
    <w:p w14:paraId="3EB25A28" w14:textId="77777777" w:rsidR="007F6C93" w:rsidRPr="00BE1811" w:rsidRDefault="007F6C93" w:rsidP="007F6C93">
      <w:pPr>
        <w:spacing w:after="0" w:line="240" w:lineRule="auto"/>
        <w:rPr>
          <w:b/>
        </w:rPr>
      </w:pPr>
    </w:p>
    <w:p w14:paraId="5B398619" w14:textId="77777777" w:rsidR="007F6C93" w:rsidRPr="00BE1811" w:rsidRDefault="007F6C93" w:rsidP="007F6C93">
      <w:pPr>
        <w:spacing w:after="0" w:line="240" w:lineRule="auto"/>
        <w:jc w:val="both"/>
        <w:rPr>
          <w:b/>
        </w:rPr>
      </w:pPr>
      <w:r w:rsidRPr="00BE1811">
        <w:rPr>
          <w:b/>
        </w:rPr>
        <w:lastRenderedPageBreak/>
        <w:t>Furnizați informații cu privire la toate acordurile instituționale relevante încheiate cu  terțe părți pentru implementarea proiectului si exploatarea cu succes a facilităților care au fost planificate si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7B5DC0B1" w14:textId="77777777" w:rsidTr="00567A45">
        <w:tc>
          <w:tcPr>
            <w:tcW w:w="9288" w:type="dxa"/>
          </w:tcPr>
          <w:p w14:paraId="48DA578E" w14:textId="77777777" w:rsidR="007F6C93" w:rsidRPr="00BE1811" w:rsidRDefault="007F6C93" w:rsidP="00567A45">
            <w:pPr>
              <w:rPr>
                <w:b/>
              </w:rPr>
            </w:pPr>
          </w:p>
        </w:tc>
      </w:tr>
    </w:tbl>
    <w:p w14:paraId="56B64BE6" w14:textId="77777777" w:rsidR="007F6C93" w:rsidRPr="00BE1811" w:rsidRDefault="007F6C93" w:rsidP="007F6C93">
      <w:pPr>
        <w:spacing w:after="0" w:line="240" w:lineRule="auto"/>
        <w:rPr>
          <w:b/>
        </w:rPr>
      </w:pPr>
    </w:p>
    <w:p w14:paraId="2A8A8B4D" w14:textId="77777777" w:rsidR="007F6C93" w:rsidRPr="00BE1811" w:rsidRDefault="007F6C93" w:rsidP="007F6C93">
      <w:pPr>
        <w:spacing w:after="0" w:line="240" w:lineRule="auto"/>
        <w:jc w:val="both"/>
        <w:rPr>
          <w:b/>
        </w:rPr>
      </w:pPr>
      <w:r w:rsidRPr="00BE1811">
        <w:rPr>
          <w:b/>
        </w:rPr>
        <w:t>Oferiți detalii cu privire la modul in care va fi gestionata infrastructura 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72E15C9B" w14:textId="77777777" w:rsidTr="00567A45">
        <w:tc>
          <w:tcPr>
            <w:tcW w:w="9288" w:type="dxa"/>
          </w:tcPr>
          <w:p w14:paraId="200ECD29" w14:textId="77777777" w:rsidR="007F6C93" w:rsidRPr="00BE1811" w:rsidRDefault="007F6C93" w:rsidP="00567A45">
            <w:pPr>
              <w:numPr>
                <w:ilvl w:val="0"/>
                <w:numId w:val="43"/>
              </w:numPr>
              <w:spacing w:after="0" w:line="240" w:lineRule="auto"/>
              <w:jc w:val="both"/>
              <w:rPr>
                <w:i/>
                <w:color w:val="FF0000"/>
              </w:rPr>
            </w:pPr>
            <w:r w:rsidRPr="00BE1811">
              <w:rPr>
                <w:i/>
              </w:rPr>
              <w:t>Cum va fi asigurată operarea infrastructurii, unde este cazul</w:t>
            </w:r>
          </w:p>
        </w:tc>
      </w:tr>
    </w:tbl>
    <w:p w14:paraId="4AAAA7C9" w14:textId="77777777" w:rsidR="007F6C93" w:rsidRPr="00BE1811" w:rsidRDefault="007F6C93" w:rsidP="007F6C93">
      <w:pPr>
        <w:jc w:val="center"/>
        <w:rPr>
          <w:b/>
          <w:u w:val="single"/>
        </w:rPr>
      </w:pPr>
    </w:p>
    <w:p w14:paraId="0FF39F11" w14:textId="77777777" w:rsidR="007F6C93" w:rsidRPr="00BE1811" w:rsidRDefault="007F6C93" w:rsidP="007F6C93">
      <w:pPr>
        <w:jc w:val="center"/>
        <w:rPr>
          <w:b/>
          <w:u w:val="single"/>
        </w:rPr>
      </w:pPr>
      <w:r w:rsidRPr="00BE1811">
        <w:rPr>
          <w:b/>
          <w:u w:val="single"/>
        </w:rPr>
        <w:t>13. Relevanță</w:t>
      </w:r>
    </w:p>
    <w:p w14:paraId="102A08E0" w14:textId="77777777" w:rsidR="007F6C93" w:rsidRPr="00BE1811" w:rsidRDefault="007F6C93" w:rsidP="007F6C93">
      <w:pPr>
        <w:pStyle w:val="ListParagraph"/>
        <w:numPr>
          <w:ilvl w:val="0"/>
          <w:numId w:val="43"/>
        </w:numPr>
        <w:spacing w:after="0" w:line="240" w:lineRule="auto"/>
        <w:rPr>
          <w:b/>
          <w:sz w:val="22"/>
          <w:szCs w:val="22"/>
        </w:rPr>
      </w:pPr>
      <w:r w:rsidRPr="00BE1811">
        <w:rPr>
          <w:b/>
          <w:sz w:val="22"/>
          <w:szCs w:val="22"/>
        </w:rPr>
        <w:t>Relevanță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0E74C1B2" w14:textId="77777777" w:rsidTr="00567A45">
        <w:tc>
          <w:tcPr>
            <w:tcW w:w="9288" w:type="dxa"/>
          </w:tcPr>
          <w:p w14:paraId="37A3279B" w14:textId="77777777" w:rsidR="007F6C93" w:rsidRPr="00BE1811" w:rsidRDefault="007F6C93" w:rsidP="00567A45">
            <w:pPr>
              <w:spacing w:before="100" w:beforeAutospacing="1" w:after="100" w:afterAutospacing="1" w:line="240" w:lineRule="auto"/>
              <w:rPr>
                <w:i/>
              </w:rPr>
            </w:pPr>
            <w:r w:rsidRPr="00BE1811">
              <w:rPr>
                <w:i/>
              </w:rPr>
              <w:t>Se va descrie relevanța proiectului propus (vezi criteriul de evaluare Relevanta din cadrul Cap. 4.5) .</w:t>
            </w:r>
          </w:p>
          <w:p w14:paraId="093341EC" w14:textId="77777777" w:rsidR="007F6C93" w:rsidRPr="00BE1811" w:rsidRDefault="007F6C93" w:rsidP="00567A45">
            <w:pPr>
              <w:spacing w:before="100" w:beforeAutospacing="1" w:after="100" w:afterAutospacing="1" w:line="240" w:lineRule="auto"/>
              <w:jc w:val="both"/>
              <w:rPr>
                <w:i/>
              </w:rPr>
            </w:pPr>
            <w:r w:rsidRPr="00BE1811">
              <w:rPr>
                <w:i/>
              </w:rPr>
              <w:t xml:space="preserve">Se face referire la relevanța proiectului din punctul de vedere al contribuției acestuia la obiectivele Strategiei Naționale de CDI 2014-2020, precum și a legăturii cu alte strategii la care contribuie proiectul propus. </w:t>
            </w:r>
          </w:p>
        </w:tc>
      </w:tr>
    </w:tbl>
    <w:p w14:paraId="30377DAA" w14:textId="77777777" w:rsidR="007F6C93" w:rsidRPr="00BE1811" w:rsidRDefault="007F6C93" w:rsidP="007F6C93">
      <w:pPr>
        <w:jc w:val="center"/>
        <w:rPr>
          <w:b/>
          <w:u w:val="single"/>
        </w:rPr>
      </w:pPr>
    </w:p>
    <w:p w14:paraId="5BDCBED8" w14:textId="77777777" w:rsidR="007F6C93" w:rsidRPr="00BE1811" w:rsidRDefault="007F6C93" w:rsidP="007F6C93">
      <w:pPr>
        <w:pStyle w:val="ListParagraph"/>
        <w:numPr>
          <w:ilvl w:val="0"/>
          <w:numId w:val="43"/>
        </w:numPr>
        <w:spacing w:after="0" w:line="240" w:lineRule="auto"/>
        <w:rPr>
          <w:b/>
          <w:sz w:val="22"/>
          <w:szCs w:val="22"/>
        </w:rPr>
      </w:pPr>
      <w:r w:rsidRPr="00BE1811">
        <w:rPr>
          <w:b/>
          <w:sz w:val="22"/>
          <w:szCs w:val="22"/>
        </w:rPr>
        <w:t>Referitoare la SUERD (Strategia Uniunii Europene pentru Regiunea Dunării)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0CC8FEBA" w14:textId="77777777" w:rsidTr="00567A45">
        <w:tc>
          <w:tcPr>
            <w:tcW w:w="9288" w:type="dxa"/>
          </w:tcPr>
          <w:p w14:paraId="3E924760" w14:textId="77777777" w:rsidR="007F6C93" w:rsidRPr="00BE1811" w:rsidRDefault="007F6C93" w:rsidP="00567A45">
            <w:pPr>
              <w:jc w:val="both"/>
              <w:rPr>
                <w:b/>
              </w:rPr>
            </w:pPr>
            <w:r w:rsidRPr="00BE1811">
              <w:rPr>
                <w:i/>
              </w:rPr>
              <w:t xml:space="preserve">Se va completa cu informații despre relevanța proiectului în contextul </w:t>
            </w:r>
            <w:proofErr w:type="spellStart"/>
            <w:r w:rsidRPr="00BE1811">
              <w:rPr>
                <w:i/>
              </w:rPr>
              <w:t>contribuţiei</w:t>
            </w:r>
            <w:proofErr w:type="spellEnd"/>
            <w:r w:rsidRPr="00BE1811">
              <w:rPr>
                <w:i/>
              </w:rPr>
              <w:t xml:space="preserve"> la implementarea ariei prioritare relevante din cadrul SUERD</w:t>
            </w:r>
          </w:p>
        </w:tc>
      </w:tr>
    </w:tbl>
    <w:p w14:paraId="15E0D8AD" w14:textId="77777777" w:rsidR="007F6C93" w:rsidRPr="00BE1811" w:rsidRDefault="007F6C93" w:rsidP="007F6C93">
      <w:pPr>
        <w:spacing w:after="0" w:line="240" w:lineRule="auto"/>
        <w:rPr>
          <w:b/>
        </w:rPr>
      </w:pPr>
    </w:p>
    <w:p w14:paraId="6DE513AD" w14:textId="77777777" w:rsidR="007F6C93" w:rsidRPr="00BE1811" w:rsidRDefault="007F6C93" w:rsidP="007F6C93">
      <w:pPr>
        <w:pStyle w:val="ListParagraph"/>
        <w:numPr>
          <w:ilvl w:val="0"/>
          <w:numId w:val="43"/>
        </w:numPr>
        <w:spacing w:after="0" w:line="240" w:lineRule="auto"/>
        <w:rPr>
          <w:b/>
          <w:sz w:val="22"/>
          <w:szCs w:val="22"/>
        </w:rPr>
      </w:pPr>
      <w:r w:rsidRPr="00BE1811">
        <w:rPr>
          <w:b/>
          <w:sz w:val="22"/>
          <w:szCs w:val="22"/>
        </w:rPr>
        <w:t>Aria prioritară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516EEE19" w14:textId="77777777" w:rsidTr="00567A45">
        <w:tc>
          <w:tcPr>
            <w:tcW w:w="9288" w:type="dxa"/>
          </w:tcPr>
          <w:p w14:paraId="0830C1D9" w14:textId="77777777" w:rsidR="007F6C93" w:rsidRPr="00BE1811" w:rsidRDefault="007F6C93" w:rsidP="00567A45">
            <w:pPr>
              <w:jc w:val="both"/>
              <w:rPr>
                <w:i/>
              </w:rPr>
            </w:pPr>
            <w:r w:rsidRPr="00BE1811">
              <w:rPr>
                <w:i/>
              </w:rPr>
              <w:t>Se selectează din nomenclator</w:t>
            </w:r>
          </w:p>
          <w:p w14:paraId="518947D2"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Interconectarea regiunii Dunării - Căi navigabile interioare</w:t>
            </w:r>
          </w:p>
          <w:p w14:paraId="1A9520A7"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 xml:space="preserve">Interconectarea regiunii Dunării - Legături rutiere, feroviare </w:t>
            </w:r>
            <w:proofErr w:type="spellStart"/>
            <w:r w:rsidRPr="00BE1811">
              <w:rPr>
                <w:i/>
                <w:sz w:val="22"/>
                <w:szCs w:val="22"/>
              </w:rPr>
              <w:t>şi</w:t>
            </w:r>
            <w:proofErr w:type="spellEnd"/>
            <w:r w:rsidRPr="00BE1811">
              <w:rPr>
                <w:i/>
                <w:sz w:val="22"/>
                <w:szCs w:val="22"/>
              </w:rPr>
              <w:t xml:space="preserve"> aeriene</w:t>
            </w:r>
          </w:p>
          <w:p w14:paraId="66126694"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Încurajarea energiilor durabile</w:t>
            </w:r>
          </w:p>
          <w:p w14:paraId="6AF639A5"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 xml:space="preserve">Promovarea culturii </w:t>
            </w:r>
            <w:proofErr w:type="spellStart"/>
            <w:r w:rsidRPr="00BE1811">
              <w:rPr>
                <w:i/>
                <w:sz w:val="22"/>
                <w:szCs w:val="22"/>
              </w:rPr>
              <w:t>şi</w:t>
            </w:r>
            <w:proofErr w:type="spellEnd"/>
            <w:r w:rsidRPr="00BE1811">
              <w:rPr>
                <w:i/>
                <w:sz w:val="22"/>
                <w:szCs w:val="22"/>
              </w:rPr>
              <w:t xml:space="preserve"> a turismului, a contactelor directe între oameni</w:t>
            </w:r>
          </w:p>
          <w:p w14:paraId="030E4EC7"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 xml:space="preserve">Restaurarea </w:t>
            </w:r>
            <w:proofErr w:type="spellStart"/>
            <w:r w:rsidRPr="00BE1811">
              <w:rPr>
                <w:i/>
                <w:sz w:val="22"/>
                <w:szCs w:val="22"/>
              </w:rPr>
              <w:t>şi</w:t>
            </w:r>
            <w:proofErr w:type="spellEnd"/>
            <w:r w:rsidRPr="00BE1811">
              <w:rPr>
                <w:i/>
                <w:sz w:val="22"/>
                <w:szCs w:val="22"/>
              </w:rPr>
              <w:t xml:space="preserve"> </w:t>
            </w:r>
            <w:proofErr w:type="spellStart"/>
            <w:r w:rsidRPr="00BE1811">
              <w:rPr>
                <w:i/>
                <w:sz w:val="22"/>
                <w:szCs w:val="22"/>
              </w:rPr>
              <w:t>întreţinerea</w:t>
            </w:r>
            <w:proofErr w:type="spellEnd"/>
            <w:r w:rsidRPr="00BE1811">
              <w:rPr>
                <w:i/>
                <w:sz w:val="22"/>
                <w:szCs w:val="22"/>
              </w:rPr>
              <w:t xml:space="preserve"> </w:t>
            </w:r>
            <w:proofErr w:type="spellStart"/>
            <w:r w:rsidRPr="00BE1811">
              <w:rPr>
                <w:i/>
                <w:sz w:val="22"/>
                <w:szCs w:val="22"/>
              </w:rPr>
              <w:t>calităţii</w:t>
            </w:r>
            <w:proofErr w:type="spellEnd"/>
            <w:r w:rsidRPr="00BE1811">
              <w:rPr>
                <w:i/>
                <w:sz w:val="22"/>
                <w:szCs w:val="22"/>
              </w:rPr>
              <w:t xml:space="preserve"> apelor</w:t>
            </w:r>
          </w:p>
          <w:p w14:paraId="56F0E80E"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Gestionarea riscurilor de mediu</w:t>
            </w:r>
          </w:p>
          <w:p w14:paraId="73035107"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 xml:space="preserve">Conservarea </w:t>
            </w:r>
            <w:proofErr w:type="spellStart"/>
            <w:r w:rsidRPr="00BE1811">
              <w:rPr>
                <w:i/>
                <w:sz w:val="22"/>
                <w:szCs w:val="22"/>
              </w:rPr>
              <w:t>biodiversităţii</w:t>
            </w:r>
            <w:proofErr w:type="spellEnd"/>
            <w:r w:rsidRPr="00BE1811">
              <w:rPr>
                <w:i/>
                <w:sz w:val="22"/>
                <w:szCs w:val="22"/>
              </w:rPr>
              <w:t xml:space="preserve">, a peisajelor </w:t>
            </w:r>
            <w:proofErr w:type="spellStart"/>
            <w:r w:rsidRPr="00BE1811">
              <w:rPr>
                <w:i/>
                <w:sz w:val="22"/>
                <w:szCs w:val="22"/>
              </w:rPr>
              <w:t>şi</w:t>
            </w:r>
            <w:proofErr w:type="spellEnd"/>
            <w:r w:rsidRPr="00BE1811">
              <w:rPr>
                <w:i/>
                <w:sz w:val="22"/>
                <w:szCs w:val="22"/>
              </w:rPr>
              <w:t xml:space="preserve"> a </w:t>
            </w:r>
            <w:proofErr w:type="spellStart"/>
            <w:r w:rsidRPr="00BE1811">
              <w:rPr>
                <w:i/>
                <w:sz w:val="22"/>
                <w:szCs w:val="22"/>
              </w:rPr>
              <w:t>calităţii</w:t>
            </w:r>
            <w:proofErr w:type="spellEnd"/>
            <w:r w:rsidRPr="00BE1811">
              <w:rPr>
                <w:i/>
                <w:sz w:val="22"/>
                <w:szCs w:val="22"/>
              </w:rPr>
              <w:t xml:space="preserve"> aerului </w:t>
            </w:r>
            <w:proofErr w:type="spellStart"/>
            <w:r w:rsidRPr="00BE1811">
              <w:rPr>
                <w:i/>
                <w:sz w:val="22"/>
                <w:szCs w:val="22"/>
              </w:rPr>
              <w:t>şi</w:t>
            </w:r>
            <w:proofErr w:type="spellEnd"/>
            <w:r w:rsidRPr="00BE1811">
              <w:rPr>
                <w:i/>
                <w:sz w:val="22"/>
                <w:szCs w:val="22"/>
              </w:rPr>
              <w:t xml:space="preserve"> solurilor</w:t>
            </w:r>
          </w:p>
          <w:p w14:paraId="6148789F"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 xml:space="preserve">Dezvoltarea </w:t>
            </w:r>
            <w:proofErr w:type="spellStart"/>
            <w:r w:rsidRPr="00BE1811">
              <w:rPr>
                <w:i/>
                <w:sz w:val="22"/>
                <w:szCs w:val="22"/>
              </w:rPr>
              <w:t>societăţii</w:t>
            </w:r>
            <w:proofErr w:type="spellEnd"/>
            <w:r w:rsidRPr="00BE1811">
              <w:rPr>
                <w:i/>
                <w:sz w:val="22"/>
                <w:szCs w:val="22"/>
              </w:rPr>
              <w:t xml:space="preserve"> bazate pe </w:t>
            </w:r>
            <w:proofErr w:type="spellStart"/>
            <w:r w:rsidRPr="00BE1811">
              <w:rPr>
                <w:i/>
                <w:sz w:val="22"/>
                <w:szCs w:val="22"/>
              </w:rPr>
              <w:t>cunoaştere</w:t>
            </w:r>
            <w:proofErr w:type="spellEnd"/>
            <w:r w:rsidRPr="00BE1811">
              <w:rPr>
                <w:i/>
                <w:sz w:val="22"/>
                <w:szCs w:val="22"/>
              </w:rPr>
              <w:t xml:space="preserve"> prin cercetare, </w:t>
            </w:r>
            <w:proofErr w:type="spellStart"/>
            <w:r w:rsidRPr="00BE1811">
              <w:rPr>
                <w:i/>
                <w:sz w:val="22"/>
                <w:szCs w:val="22"/>
              </w:rPr>
              <w:t>educaţie</w:t>
            </w:r>
            <w:proofErr w:type="spellEnd"/>
            <w:r w:rsidRPr="00BE1811">
              <w:rPr>
                <w:i/>
                <w:sz w:val="22"/>
                <w:szCs w:val="22"/>
              </w:rPr>
              <w:t xml:space="preserve"> </w:t>
            </w:r>
            <w:proofErr w:type="spellStart"/>
            <w:r w:rsidRPr="00BE1811">
              <w:rPr>
                <w:i/>
                <w:sz w:val="22"/>
                <w:szCs w:val="22"/>
              </w:rPr>
              <w:t>şi</w:t>
            </w:r>
            <w:proofErr w:type="spellEnd"/>
            <w:r w:rsidRPr="00BE1811">
              <w:rPr>
                <w:i/>
                <w:sz w:val="22"/>
                <w:szCs w:val="22"/>
              </w:rPr>
              <w:t xml:space="preserve"> tehnologii ale </w:t>
            </w:r>
            <w:proofErr w:type="spellStart"/>
            <w:r w:rsidRPr="00BE1811">
              <w:rPr>
                <w:i/>
                <w:sz w:val="22"/>
                <w:szCs w:val="22"/>
              </w:rPr>
              <w:t>informaţiei</w:t>
            </w:r>
            <w:proofErr w:type="spellEnd"/>
          </w:p>
          <w:p w14:paraId="34484800"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 xml:space="preserve">Sprijinirea </w:t>
            </w:r>
            <w:proofErr w:type="spellStart"/>
            <w:r w:rsidRPr="00BE1811">
              <w:rPr>
                <w:i/>
                <w:sz w:val="22"/>
                <w:szCs w:val="22"/>
              </w:rPr>
              <w:t>competitivităţii</w:t>
            </w:r>
            <w:proofErr w:type="spellEnd"/>
            <w:r w:rsidRPr="00BE1811">
              <w:rPr>
                <w:i/>
                <w:sz w:val="22"/>
                <w:szCs w:val="22"/>
              </w:rPr>
              <w:t xml:space="preserve"> întreprinderilor, inclusiv dezvoltarea grupurilor</w:t>
            </w:r>
          </w:p>
          <w:p w14:paraId="53FEF27A" w14:textId="77777777" w:rsidR="007F6C93" w:rsidRPr="00BE1811" w:rsidRDefault="007F6C93" w:rsidP="00567A45">
            <w:pPr>
              <w:pStyle w:val="ListParagraph"/>
              <w:numPr>
                <w:ilvl w:val="0"/>
                <w:numId w:val="43"/>
              </w:numPr>
              <w:spacing w:after="0" w:line="240" w:lineRule="auto"/>
              <w:jc w:val="both"/>
              <w:rPr>
                <w:i/>
                <w:sz w:val="22"/>
                <w:szCs w:val="22"/>
              </w:rPr>
            </w:pPr>
            <w:proofErr w:type="spellStart"/>
            <w:r w:rsidRPr="00BE1811">
              <w:rPr>
                <w:i/>
                <w:sz w:val="22"/>
                <w:szCs w:val="22"/>
              </w:rPr>
              <w:t>Investiţia</w:t>
            </w:r>
            <w:proofErr w:type="spellEnd"/>
            <w:r w:rsidRPr="00BE1811">
              <w:rPr>
                <w:i/>
                <w:sz w:val="22"/>
                <w:szCs w:val="22"/>
              </w:rPr>
              <w:t xml:space="preserve"> în oameni </w:t>
            </w:r>
            <w:proofErr w:type="spellStart"/>
            <w:r w:rsidRPr="00BE1811">
              <w:rPr>
                <w:i/>
                <w:sz w:val="22"/>
                <w:szCs w:val="22"/>
              </w:rPr>
              <w:t>şi</w:t>
            </w:r>
            <w:proofErr w:type="spellEnd"/>
            <w:r w:rsidRPr="00BE1811">
              <w:rPr>
                <w:i/>
                <w:sz w:val="22"/>
                <w:szCs w:val="22"/>
              </w:rPr>
              <w:t xml:space="preserve"> </w:t>
            </w:r>
            <w:proofErr w:type="spellStart"/>
            <w:r w:rsidRPr="00BE1811">
              <w:rPr>
                <w:i/>
                <w:sz w:val="22"/>
                <w:szCs w:val="22"/>
              </w:rPr>
              <w:t>capacităţi</w:t>
            </w:r>
            <w:proofErr w:type="spellEnd"/>
          </w:p>
          <w:p w14:paraId="76A92149" w14:textId="77777777" w:rsidR="007F6C93" w:rsidRPr="00BE1811" w:rsidRDefault="007F6C93" w:rsidP="00567A45">
            <w:pPr>
              <w:pStyle w:val="ListParagraph"/>
              <w:numPr>
                <w:ilvl w:val="0"/>
                <w:numId w:val="43"/>
              </w:numPr>
              <w:spacing w:after="0" w:line="240" w:lineRule="auto"/>
              <w:jc w:val="both"/>
              <w:rPr>
                <w:i/>
                <w:sz w:val="22"/>
                <w:szCs w:val="22"/>
              </w:rPr>
            </w:pPr>
            <w:r w:rsidRPr="00BE1811">
              <w:rPr>
                <w:i/>
                <w:sz w:val="22"/>
                <w:szCs w:val="22"/>
              </w:rPr>
              <w:t xml:space="preserve">Ameliorarea </w:t>
            </w:r>
            <w:proofErr w:type="spellStart"/>
            <w:r w:rsidRPr="00BE1811">
              <w:rPr>
                <w:i/>
                <w:sz w:val="22"/>
                <w:szCs w:val="22"/>
              </w:rPr>
              <w:t>capacităţii</w:t>
            </w:r>
            <w:proofErr w:type="spellEnd"/>
            <w:r w:rsidRPr="00BE1811">
              <w:rPr>
                <w:i/>
                <w:sz w:val="22"/>
                <w:szCs w:val="22"/>
              </w:rPr>
              <w:t xml:space="preserve"> </w:t>
            </w:r>
            <w:proofErr w:type="spellStart"/>
            <w:r w:rsidRPr="00BE1811">
              <w:rPr>
                <w:i/>
                <w:sz w:val="22"/>
                <w:szCs w:val="22"/>
              </w:rPr>
              <w:t>instituţionale</w:t>
            </w:r>
            <w:proofErr w:type="spellEnd"/>
            <w:r w:rsidRPr="00BE1811">
              <w:rPr>
                <w:i/>
                <w:sz w:val="22"/>
                <w:szCs w:val="22"/>
              </w:rPr>
              <w:t xml:space="preserve"> </w:t>
            </w:r>
            <w:proofErr w:type="spellStart"/>
            <w:r w:rsidRPr="00BE1811">
              <w:rPr>
                <w:i/>
                <w:sz w:val="22"/>
                <w:szCs w:val="22"/>
              </w:rPr>
              <w:t>şi</w:t>
            </w:r>
            <w:proofErr w:type="spellEnd"/>
            <w:r w:rsidRPr="00BE1811">
              <w:rPr>
                <w:i/>
                <w:sz w:val="22"/>
                <w:szCs w:val="22"/>
              </w:rPr>
              <w:t xml:space="preserve"> a cooperării </w:t>
            </w:r>
          </w:p>
        </w:tc>
      </w:tr>
    </w:tbl>
    <w:p w14:paraId="27B1033C" w14:textId="77777777" w:rsidR="007F6C93" w:rsidRPr="00BE1811" w:rsidRDefault="007F6C93" w:rsidP="007F6C93">
      <w:pPr>
        <w:spacing w:after="0" w:line="240" w:lineRule="auto"/>
        <w:rPr>
          <w:b/>
        </w:rPr>
      </w:pPr>
    </w:p>
    <w:p w14:paraId="4CD5D995" w14:textId="77777777" w:rsidR="007F6C93" w:rsidRPr="00BE1811" w:rsidRDefault="007F6C93" w:rsidP="007F6C93">
      <w:pPr>
        <w:pStyle w:val="ListParagraph"/>
        <w:numPr>
          <w:ilvl w:val="0"/>
          <w:numId w:val="43"/>
        </w:numPr>
        <w:spacing w:after="0" w:line="240" w:lineRule="auto"/>
        <w:rPr>
          <w:b/>
          <w:sz w:val="22"/>
          <w:szCs w:val="22"/>
        </w:rPr>
      </w:pPr>
      <w:r w:rsidRPr="00BE1811">
        <w:rPr>
          <w:b/>
          <w:sz w:val="22"/>
          <w:szCs w:val="22"/>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3A2DA96" w14:textId="77777777" w:rsidTr="00567A45">
        <w:tc>
          <w:tcPr>
            <w:tcW w:w="9288" w:type="dxa"/>
          </w:tcPr>
          <w:p w14:paraId="4308F93A" w14:textId="77777777" w:rsidR="007F6C93" w:rsidRPr="00BE1811" w:rsidRDefault="007F6C93" w:rsidP="00567A45">
            <w:pPr>
              <w:jc w:val="both"/>
              <w:rPr>
                <w:i/>
              </w:rPr>
            </w:pPr>
            <w:r w:rsidRPr="00BE1811">
              <w:rPr>
                <w:i/>
              </w:rPr>
              <w:t xml:space="preserve">După caz, se selectează una dintre opțiuni (nomenclator) </w:t>
            </w:r>
          </w:p>
          <w:p w14:paraId="4A4E0694" w14:textId="77777777" w:rsidR="007F6C93" w:rsidRPr="00BE1811" w:rsidRDefault="007F6C93" w:rsidP="00567A45">
            <w:pPr>
              <w:pStyle w:val="ListParagraph"/>
              <w:numPr>
                <w:ilvl w:val="0"/>
                <w:numId w:val="47"/>
              </w:numPr>
              <w:spacing w:after="0" w:line="240" w:lineRule="auto"/>
              <w:ind w:left="426" w:hanging="284"/>
              <w:jc w:val="both"/>
              <w:rPr>
                <w:i/>
                <w:sz w:val="22"/>
                <w:szCs w:val="22"/>
              </w:rPr>
            </w:pPr>
            <w:r w:rsidRPr="00BE1811">
              <w:rPr>
                <w:i/>
                <w:sz w:val="22"/>
                <w:szCs w:val="22"/>
              </w:rPr>
              <w:t>Strategia Integrată de Dezvoltare Durabilă a Deltei Dunării (2030)  - Pilonul 1: Protecția resurselor naturale si a  mediului</w:t>
            </w:r>
          </w:p>
          <w:p w14:paraId="2E5F33CF" w14:textId="77777777" w:rsidR="007F6C93" w:rsidRPr="00BE1811" w:rsidRDefault="007F6C93" w:rsidP="00567A45">
            <w:pPr>
              <w:pStyle w:val="ListParagraph"/>
              <w:numPr>
                <w:ilvl w:val="0"/>
                <w:numId w:val="47"/>
              </w:numPr>
              <w:spacing w:after="0" w:line="240" w:lineRule="auto"/>
              <w:ind w:left="426" w:hanging="284"/>
              <w:jc w:val="both"/>
              <w:rPr>
                <w:i/>
                <w:sz w:val="22"/>
                <w:szCs w:val="22"/>
              </w:rPr>
            </w:pPr>
            <w:r w:rsidRPr="00BE1811">
              <w:rPr>
                <w:i/>
                <w:sz w:val="22"/>
                <w:szCs w:val="22"/>
              </w:rPr>
              <w:t>Strategia Integrată de Dezvoltare Durabilă a Deltei Dunării (2030) - Pilonul II: Dezvoltarea durabilă, în scopul de a sprijini economia locală și oportunitățile locale de îmbunătățire</w:t>
            </w:r>
          </w:p>
          <w:p w14:paraId="15535016" w14:textId="77777777" w:rsidR="007F6C93" w:rsidRPr="00BE1811" w:rsidRDefault="007F6C93" w:rsidP="00567A45">
            <w:pPr>
              <w:pStyle w:val="ListParagraph"/>
              <w:numPr>
                <w:ilvl w:val="0"/>
                <w:numId w:val="47"/>
              </w:numPr>
              <w:spacing w:after="0" w:line="240" w:lineRule="auto"/>
              <w:ind w:left="426" w:hanging="284"/>
              <w:jc w:val="both"/>
              <w:rPr>
                <w:i/>
                <w:sz w:val="22"/>
                <w:szCs w:val="22"/>
              </w:rPr>
            </w:pPr>
            <w:r w:rsidRPr="00BE1811">
              <w:rPr>
                <w:i/>
                <w:sz w:val="22"/>
                <w:szCs w:val="22"/>
              </w:rPr>
              <w:t>Strategia Integrată de Dezvoltare Durabilă a Deltei Dunării (2030) - Pilonul III:  Sporirea conectivității și accesibilității</w:t>
            </w:r>
          </w:p>
          <w:p w14:paraId="38342533" w14:textId="77777777" w:rsidR="007F6C93" w:rsidRPr="00BE1811" w:rsidRDefault="007F6C93" w:rsidP="00567A45">
            <w:pPr>
              <w:pStyle w:val="ListParagraph"/>
              <w:numPr>
                <w:ilvl w:val="0"/>
                <w:numId w:val="47"/>
              </w:numPr>
              <w:spacing w:after="0" w:line="240" w:lineRule="auto"/>
              <w:jc w:val="both"/>
              <w:rPr>
                <w:i/>
                <w:sz w:val="22"/>
                <w:szCs w:val="22"/>
              </w:rPr>
            </w:pPr>
            <w:r w:rsidRPr="00BE1811">
              <w:rPr>
                <w:i/>
                <w:sz w:val="22"/>
                <w:szCs w:val="22"/>
              </w:rPr>
              <w:t xml:space="preserve">Strategie de Dezvoltare Locală în cadrul Mecanismului DLRC(Dezvoltare Locală plasată sub Responsabilitatea </w:t>
            </w:r>
            <w:proofErr w:type="spellStart"/>
            <w:r w:rsidRPr="00BE1811">
              <w:rPr>
                <w:i/>
                <w:sz w:val="22"/>
                <w:szCs w:val="22"/>
              </w:rPr>
              <w:t>Comunităţii</w:t>
            </w:r>
            <w:proofErr w:type="spellEnd"/>
            <w:r w:rsidRPr="00BE1811">
              <w:rPr>
                <w:i/>
                <w:sz w:val="22"/>
                <w:szCs w:val="22"/>
              </w:rPr>
              <w:t>)</w:t>
            </w:r>
          </w:p>
          <w:p w14:paraId="4383DAC3" w14:textId="77777777" w:rsidR="007F6C93" w:rsidRPr="00BE1811" w:rsidRDefault="007F6C93" w:rsidP="00567A45">
            <w:pPr>
              <w:pStyle w:val="ListParagraph"/>
              <w:numPr>
                <w:ilvl w:val="0"/>
                <w:numId w:val="47"/>
              </w:numPr>
              <w:spacing w:after="0" w:line="240" w:lineRule="auto"/>
              <w:ind w:left="426" w:hanging="284"/>
              <w:jc w:val="both"/>
              <w:rPr>
                <w:i/>
                <w:sz w:val="22"/>
                <w:szCs w:val="22"/>
              </w:rPr>
            </w:pPr>
            <w:r w:rsidRPr="00BE1811">
              <w:rPr>
                <w:i/>
                <w:sz w:val="22"/>
                <w:szCs w:val="22"/>
              </w:rPr>
              <w:t>Strategie Integrată de Dezvoltare Urbană (SIDU) – proiect din lista prioritară a SIDU</w:t>
            </w:r>
          </w:p>
          <w:p w14:paraId="346C3E63"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de Cercetare, Dezvoltare </w:t>
            </w:r>
            <w:proofErr w:type="spellStart"/>
            <w:r w:rsidRPr="00BE1811">
              <w:rPr>
                <w:i/>
              </w:rPr>
              <w:t>şi</w:t>
            </w:r>
            <w:proofErr w:type="spellEnd"/>
            <w:r w:rsidRPr="00BE1811">
              <w:rPr>
                <w:i/>
              </w:rPr>
              <w:t xml:space="preserve"> Inovare 2014 – 2020</w:t>
            </w:r>
          </w:p>
          <w:p w14:paraId="37A223BF"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privind Agenda Digitală pentru România 2020 </w:t>
            </w:r>
          </w:p>
          <w:p w14:paraId="624230AC"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Planul Național pentru Dezvoltarea Infrastructurii NGN (</w:t>
            </w:r>
            <w:proofErr w:type="spellStart"/>
            <w:r w:rsidRPr="00BE1811">
              <w:rPr>
                <w:i/>
              </w:rPr>
              <w:t>Next</w:t>
            </w:r>
            <w:proofErr w:type="spellEnd"/>
            <w:r w:rsidRPr="00BE1811">
              <w:rPr>
                <w:i/>
              </w:rPr>
              <w:t xml:space="preserve"> </w:t>
            </w:r>
            <w:proofErr w:type="spellStart"/>
            <w:r w:rsidRPr="00BE1811">
              <w:rPr>
                <w:i/>
              </w:rPr>
              <w:t>Generation</w:t>
            </w:r>
            <w:proofErr w:type="spellEnd"/>
            <w:r w:rsidRPr="00BE1811">
              <w:rPr>
                <w:i/>
              </w:rPr>
              <w:t xml:space="preserve"> </w:t>
            </w:r>
            <w:proofErr w:type="spellStart"/>
            <w:r w:rsidRPr="00BE1811">
              <w:rPr>
                <w:i/>
              </w:rPr>
              <w:t>Networks</w:t>
            </w:r>
            <w:proofErr w:type="spellEnd"/>
            <w:r w:rsidRPr="00BE1811">
              <w:rPr>
                <w:i/>
              </w:rPr>
              <w:t>)</w:t>
            </w:r>
          </w:p>
          <w:p w14:paraId="205231F8"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lastRenderedPageBreak/>
              <w:t>Strategia Națională pentru Ocuparea Forței de Muncă 2014-2020</w:t>
            </w:r>
          </w:p>
          <w:p w14:paraId="0C53B7C3"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Națională pentru Persoanele Vârstnice </w:t>
            </w:r>
            <w:proofErr w:type="spellStart"/>
            <w:r w:rsidRPr="00BE1811">
              <w:rPr>
                <w:i/>
              </w:rPr>
              <w:t>şi</w:t>
            </w:r>
            <w:proofErr w:type="spellEnd"/>
            <w:r w:rsidRPr="00BE1811">
              <w:rPr>
                <w:i/>
              </w:rPr>
              <w:t xml:space="preserve"> Promovarea Îmbătrânirii Active 2014-2020</w:t>
            </w:r>
          </w:p>
          <w:p w14:paraId="02BD5DF4"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Guvernamentală pentru Dezvoltarea Sectorului Întreprinderilor Mici </w:t>
            </w:r>
            <w:proofErr w:type="spellStart"/>
            <w:r w:rsidRPr="00BE1811">
              <w:rPr>
                <w:i/>
              </w:rPr>
              <w:t>şi</w:t>
            </w:r>
            <w:proofErr w:type="spellEnd"/>
            <w:r w:rsidRPr="00BE1811">
              <w:rPr>
                <w:i/>
              </w:rPr>
              <w:t xml:space="preserve"> Mijlocii (IMM)</w:t>
            </w:r>
          </w:p>
          <w:p w14:paraId="35CA1044"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Implementare a </w:t>
            </w:r>
            <w:proofErr w:type="spellStart"/>
            <w:r w:rsidRPr="00BE1811">
              <w:rPr>
                <w:i/>
              </w:rPr>
              <w:t>Garanţiei</w:t>
            </w:r>
            <w:proofErr w:type="spellEnd"/>
            <w:r w:rsidRPr="00BE1811">
              <w:rPr>
                <w:i/>
              </w:rPr>
              <w:t xml:space="preserve"> pentru Tineret 2014-2015</w:t>
            </w:r>
          </w:p>
          <w:p w14:paraId="23DEC425"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Strategia Națională privind Incluziunea Socială și Reducerea Sărăciei 2014-2020</w:t>
            </w:r>
          </w:p>
          <w:p w14:paraId="341775D7"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Guvernului României de incluziune a </w:t>
            </w:r>
            <w:proofErr w:type="spellStart"/>
            <w:r w:rsidRPr="00BE1811">
              <w:rPr>
                <w:i/>
              </w:rPr>
              <w:t>cetăţenilor</w:t>
            </w:r>
            <w:proofErr w:type="spellEnd"/>
            <w:r w:rsidRPr="00BE1811">
              <w:rPr>
                <w:i/>
              </w:rPr>
              <w:t xml:space="preserve"> români </w:t>
            </w:r>
            <w:proofErr w:type="spellStart"/>
            <w:r w:rsidRPr="00BE1811">
              <w:rPr>
                <w:i/>
              </w:rPr>
              <w:t>aparţinând</w:t>
            </w:r>
            <w:proofErr w:type="spellEnd"/>
            <w:r w:rsidRPr="00BE1811">
              <w:rPr>
                <w:i/>
              </w:rPr>
              <w:t xml:space="preserve"> </w:t>
            </w:r>
            <w:proofErr w:type="spellStart"/>
            <w:r w:rsidRPr="00BE1811">
              <w:rPr>
                <w:i/>
              </w:rPr>
              <w:t>minorităţii</w:t>
            </w:r>
            <w:proofErr w:type="spellEnd"/>
            <w:r w:rsidRPr="00BE1811">
              <w:rPr>
                <w:i/>
              </w:rPr>
              <w:t xml:space="preserve"> rome pentru perioada 2015-2020</w:t>
            </w:r>
          </w:p>
          <w:p w14:paraId="03108E01"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de Sănătate 2014-2020</w:t>
            </w:r>
          </w:p>
          <w:p w14:paraId="2D24681F"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privind Reducerea Părăsirii Timpurii a </w:t>
            </w:r>
            <w:proofErr w:type="spellStart"/>
            <w:r w:rsidRPr="00BE1811">
              <w:rPr>
                <w:i/>
              </w:rPr>
              <w:t>Şcolii</w:t>
            </w:r>
            <w:proofErr w:type="spellEnd"/>
            <w:r w:rsidRPr="00BE1811">
              <w:rPr>
                <w:i/>
              </w:rPr>
              <w:t xml:space="preserve"> în România </w:t>
            </w:r>
          </w:p>
          <w:p w14:paraId="68BB4A19"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pentru </w:t>
            </w:r>
            <w:proofErr w:type="spellStart"/>
            <w:r w:rsidRPr="00BE1811">
              <w:rPr>
                <w:i/>
              </w:rPr>
              <w:t>Învăţământ</w:t>
            </w:r>
            <w:proofErr w:type="spellEnd"/>
            <w:r w:rsidRPr="00BE1811">
              <w:rPr>
                <w:i/>
              </w:rPr>
              <w:t xml:space="preserve"> </w:t>
            </w:r>
            <w:proofErr w:type="spellStart"/>
            <w:r w:rsidRPr="00BE1811">
              <w:rPr>
                <w:i/>
              </w:rPr>
              <w:t>Terţiar</w:t>
            </w:r>
            <w:proofErr w:type="spellEnd"/>
            <w:r w:rsidRPr="00BE1811">
              <w:rPr>
                <w:i/>
              </w:rPr>
              <w:t xml:space="preserve"> 2015-2020</w:t>
            </w:r>
          </w:p>
          <w:p w14:paraId="741693F2"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privind Învățarea pe tot Parcursul Vieții</w:t>
            </w:r>
          </w:p>
          <w:p w14:paraId="21369637"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Strategia pentru Consolidarea Administrație Publice 2014-2020</w:t>
            </w:r>
          </w:p>
          <w:p w14:paraId="462D73A7"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pentru Competitivitate 2014-2020</w:t>
            </w:r>
          </w:p>
          <w:p w14:paraId="58BAA5EF"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Planul Național de Acțiune privind Energia Regenerabilă</w:t>
            </w:r>
          </w:p>
          <w:p w14:paraId="0B7C9A9E"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Master Planul General de Transport</w:t>
            </w:r>
          </w:p>
          <w:p w14:paraId="46445C3D"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Master planurile județene/zonale pentru apă și apă uzată </w:t>
            </w:r>
          </w:p>
          <w:p w14:paraId="47937CE2"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Master Plan privind </w:t>
            </w:r>
            <w:proofErr w:type="spellStart"/>
            <w:r w:rsidRPr="00BE1811">
              <w:rPr>
                <w:i/>
              </w:rPr>
              <w:t>Protecţia</w:t>
            </w:r>
            <w:proofErr w:type="spellEnd"/>
            <w:r w:rsidRPr="00BE1811">
              <w:rPr>
                <w:i/>
              </w:rPr>
              <w:t xml:space="preserve"> </w:t>
            </w:r>
            <w:proofErr w:type="spellStart"/>
            <w:r w:rsidRPr="00BE1811">
              <w:rPr>
                <w:i/>
              </w:rPr>
              <w:t>şi</w:t>
            </w:r>
            <w:proofErr w:type="spellEnd"/>
            <w:r w:rsidRPr="00BE1811">
              <w:rPr>
                <w:i/>
              </w:rPr>
              <w:t xml:space="preserve"> Reabilitarea Zonei Costiere </w:t>
            </w:r>
            <w:proofErr w:type="spellStart"/>
            <w:r w:rsidRPr="00BE1811">
              <w:rPr>
                <w:i/>
              </w:rPr>
              <w:t>Româneşti</w:t>
            </w:r>
            <w:proofErr w:type="spellEnd"/>
          </w:p>
          <w:p w14:paraId="002AB316"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Națională de Gestionare a Deșeurilor 2014-2020 </w:t>
            </w:r>
          </w:p>
          <w:p w14:paraId="01250353"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de Management al Riscului la </w:t>
            </w:r>
            <w:proofErr w:type="spellStart"/>
            <w:r w:rsidRPr="00BE1811">
              <w:rPr>
                <w:i/>
              </w:rPr>
              <w:t>Inundaţii</w:t>
            </w:r>
            <w:proofErr w:type="spellEnd"/>
            <w:r w:rsidRPr="00BE1811">
              <w:rPr>
                <w:i/>
              </w:rPr>
              <w:t xml:space="preserve"> pe termen mediu </w:t>
            </w:r>
            <w:proofErr w:type="spellStart"/>
            <w:r w:rsidRPr="00BE1811">
              <w:rPr>
                <w:i/>
              </w:rPr>
              <w:t>şi</w:t>
            </w:r>
            <w:proofErr w:type="spellEnd"/>
            <w:r w:rsidRPr="00BE1811">
              <w:rPr>
                <w:i/>
              </w:rPr>
              <w:t xml:space="preserve"> lung (perioada 2010 – 2035) </w:t>
            </w:r>
          </w:p>
          <w:p w14:paraId="03FD40B4"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a României privind Schimbările Climatice 2013 – 2020 </w:t>
            </w:r>
          </w:p>
          <w:p w14:paraId="25A7E80F"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Națională si Planul Național de Acțiune Pentru Gestionarea Siturilor Contaminate din Romania </w:t>
            </w:r>
          </w:p>
          <w:p w14:paraId="357E5C1F"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pentru </w:t>
            </w:r>
            <w:proofErr w:type="spellStart"/>
            <w:r w:rsidRPr="00BE1811">
              <w:rPr>
                <w:i/>
              </w:rPr>
              <w:t>Siguranţă</w:t>
            </w:r>
            <w:proofErr w:type="spellEnd"/>
            <w:r w:rsidRPr="00BE1811">
              <w:rPr>
                <w:i/>
              </w:rPr>
              <w:t xml:space="preserve"> Rutieră 2013 – 2020 </w:t>
            </w:r>
          </w:p>
          <w:p w14:paraId="4BA0CE7A"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Cadrul de Acțiune Prioritară pentru Natura 2000 </w:t>
            </w:r>
          </w:p>
          <w:p w14:paraId="731E0784"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w:t>
            </w:r>
            <w:proofErr w:type="spellStart"/>
            <w:r w:rsidRPr="00BE1811">
              <w:rPr>
                <w:i/>
              </w:rPr>
              <w:t>Naţională</w:t>
            </w:r>
            <w:proofErr w:type="spellEnd"/>
            <w:r w:rsidRPr="00BE1811">
              <w:rPr>
                <w:i/>
              </w:rPr>
              <w:t xml:space="preserve"> </w:t>
            </w:r>
            <w:proofErr w:type="spellStart"/>
            <w:r w:rsidRPr="00BE1811">
              <w:rPr>
                <w:i/>
              </w:rPr>
              <w:t>şi</w:t>
            </w:r>
            <w:proofErr w:type="spellEnd"/>
            <w:r w:rsidRPr="00BE1811">
              <w:rPr>
                <w:i/>
              </w:rPr>
              <w:t xml:space="preserve"> Planul de </w:t>
            </w:r>
            <w:proofErr w:type="spellStart"/>
            <w:r w:rsidRPr="00BE1811">
              <w:rPr>
                <w:i/>
              </w:rPr>
              <w:t>Acţiune</w:t>
            </w:r>
            <w:proofErr w:type="spellEnd"/>
            <w:r w:rsidRPr="00BE1811">
              <w:rPr>
                <w:i/>
              </w:rPr>
              <w:t xml:space="preserve"> pentru Conservarea </w:t>
            </w:r>
            <w:proofErr w:type="spellStart"/>
            <w:r w:rsidRPr="00BE1811">
              <w:rPr>
                <w:i/>
              </w:rPr>
              <w:t>Biodiversităţii</w:t>
            </w:r>
            <w:proofErr w:type="spellEnd"/>
            <w:r w:rsidRPr="00BE1811">
              <w:rPr>
                <w:i/>
              </w:rPr>
              <w:t xml:space="preserve"> 2013 – 2020 </w:t>
            </w:r>
          </w:p>
          <w:p w14:paraId="6213540E"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w:t>
            </w:r>
            <w:proofErr w:type="spellStart"/>
            <w:r w:rsidRPr="00BE1811">
              <w:rPr>
                <w:i/>
              </w:rPr>
              <w:t>Naţional</w:t>
            </w:r>
            <w:proofErr w:type="spellEnd"/>
            <w:r w:rsidRPr="00BE1811">
              <w:rPr>
                <w:i/>
              </w:rPr>
              <w:t xml:space="preserve"> de </w:t>
            </w:r>
            <w:proofErr w:type="spellStart"/>
            <w:r w:rsidRPr="00BE1811">
              <w:rPr>
                <w:i/>
              </w:rPr>
              <w:t>Acţiune</w:t>
            </w:r>
            <w:proofErr w:type="spellEnd"/>
            <w:r w:rsidRPr="00BE1811">
              <w:rPr>
                <w:i/>
              </w:rPr>
              <w:t xml:space="preserve"> în Domeniul </w:t>
            </w:r>
            <w:proofErr w:type="spellStart"/>
            <w:r w:rsidRPr="00BE1811">
              <w:rPr>
                <w:i/>
              </w:rPr>
              <w:t>Eficienţei</w:t>
            </w:r>
            <w:proofErr w:type="spellEnd"/>
            <w:r w:rsidRPr="00BE1811">
              <w:rPr>
                <w:i/>
              </w:rPr>
              <w:t xml:space="preserve"> Energetice III </w:t>
            </w:r>
          </w:p>
          <w:p w14:paraId="1A8C75BB"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Dezvoltare a Rețelei Electrice de Transport perioada 2014-2023 </w:t>
            </w:r>
          </w:p>
          <w:p w14:paraId="198D35D7"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Dezvoltare al Sistemului Național de Transport Gaze 2014-2023 </w:t>
            </w:r>
          </w:p>
          <w:p w14:paraId="595747B4"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w:t>
            </w:r>
            <w:proofErr w:type="spellStart"/>
            <w:r w:rsidRPr="00BE1811">
              <w:rPr>
                <w:i/>
              </w:rPr>
              <w:t>Naţional</w:t>
            </w:r>
            <w:proofErr w:type="spellEnd"/>
            <w:r w:rsidRPr="00BE1811">
              <w:rPr>
                <w:i/>
              </w:rPr>
              <w:t xml:space="preserve"> de </w:t>
            </w:r>
            <w:proofErr w:type="spellStart"/>
            <w:r w:rsidRPr="00BE1811">
              <w:rPr>
                <w:i/>
              </w:rPr>
              <w:t>Acţiune</w:t>
            </w:r>
            <w:proofErr w:type="spellEnd"/>
            <w:r w:rsidRPr="00BE1811">
              <w:rPr>
                <w:i/>
              </w:rPr>
              <w:t xml:space="preserve"> în Domeniul Energiei din Surse Regenerabile </w:t>
            </w:r>
          </w:p>
          <w:p w14:paraId="0466B2FD"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Strategia pentru Mediul Marin </w:t>
            </w:r>
          </w:p>
          <w:p w14:paraId="72ED4B48"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Amenajare a </w:t>
            </w:r>
            <w:proofErr w:type="spellStart"/>
            <w:r w:rsidRPr="00BE1811">
              <w:rPr>
                <w:i/>
              </w:rPr>
              <w:t>Spaţiului</w:t>
            </w:r>
            <w:proofErr w:type="spellEnd"/>
            <w:r w:rsidRPr="00BE1811">
              <w:rPr>
                <w:i/>
              </w:rPr>
              <w:t xml:space="preserve"> Maritim Transfrontalier al zonei Mării Negre </w:t>
            </w:r>
          </w:p>
          <w:p w14:paraId="146DEBEA"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Mobilitate Urbană Durabilă a Regiunii București-Ilfov </w:t>
            </w:r>
          </w:p>
          <w:p w14:paraId="58003311"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Mobilitate Urbană Durabilă a Regiunii Nord-Est </w:t>
            </w:r>
          </w:p>
          <w:p w14:paraId="1AB402D2"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Mobilitate Urbană Durabilă a Regiunii Sud-Est </w:t>
            </w:r>
          </w:p>
          <w:p w14:paraId="06DCFE7F"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Mobilitate Urbană Durabilă a Regiunii Sud </w:t>
            </w:r>
          </w:p>
          <w:p w14:paraId="671BF732"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Mobilitate Urbană Durabilă a Regiunii Sud-Vest </w:t>
            </w:r>
          </w:p>
          <w:p w14:paraId="36E727AF"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Mobilitate Urbană Durabilă a Regiunii Vest </w:t>
            </w:r>
          </w:p>
          <w:p w14:paraId="5CEA3B57"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 xml:space="preserve">Planul de Mobilitate Urbană Durabilă a Regiunii Nord-Vest </w:t>
            </w:r>
          </w:p>
          <w:p w14:paraId="20F35F7C" w14:textId="77777777" w:rsidR="007F6C93" w:rsidRPr="00BE1811" w:rsidRDefault="007F6C93" w:rsidP="00567A45">
            <w:pPr>
              <w:numPr>
                <w:ilvl w:val="0"/>
                <w:numId w:val="47"/>
              </w:numPr>
              <w:spacing w:after="0" w:line="240" w:lineRule="auto"/>
              <w:ind w:left="454" w:hanging="283"/>
              <w:contextualSpacing/>
              <w:jc w:val="both"/>
              <w:rPr>
                <w:i/>
              </w:rPr>
            </w:pPr>
            <w:r w:rsidRPr="00BE1811">
              <w:rPr>
                <w:i/>
              </w:rPr>
              <w:t>Planul de Mobilitate Urbană Durabilă a Regiunii Centru</w:t>
            </w:r>
          </w:p>
        </w:tc>
      </w:tr>
    </w:tbl>
    <w:p w14:paraId="09A86B5C" w14:textId="77777777" w:rsidR="007F6C93" w:rsidRPr="00BE1811" w:rsidRDefault="007F6C93" w:rsidP="007F6C93">
      <w:pPr>
        <w:pBdr>
          <w:top w:val="single" w:sz="4" w:space="1" w:color="auto"/>
          <w:left w:val="single" w:sz="4" w:space="4" w:color="auto"/>
          <w:bottom w:val="single" w:sz="4" w:space="1" w:color="auto"/>
          <w:right w:val="single" w:sz="4" w:space="4" w:color="auto"/>
        </w:pBdr>
        <w:spacing w:after="0" w:line="240" w:lineRule="auto"/>
        <w:rPr>
          <w:i/>
        </w:rPr>
      </w:pPr>
      <w:r w:rsidRPr="00BE1811">
        <w:rPr>
          <w:i/>
        </w:rPr>
        <w:lastRenderedPageBreak/>
        <w:t>Se completează conform opțiunii selectate</w:t>
      </w:r>
    </w:p>
    <w:p w14:paraId="1D2B6B1C" w14:textId="77777777" w:rsidR="007F6C93" w:rsidRPr="00BE1811" w:rsidRDefault="007F6C93" w:rsidP="007F6C93">
      <w:pPr>
        <w:spacing w:after="0" w:line="240" w:lineRule="auto"/>
        <w:rPr>
          <w:b/>
        </w:rPr>
      </w:pPr>
    </w:p>
    <w:p w14:paraId="25B8DDFA" w14:textId="77777777" w:rsidR="007F6C93" w:rsidRPr="00BE1811" w:rsidRDefault="007F6C93" w:rsidP="007F6C93">
      <w:pPr>
        <w:spacing w:after="0" w:line="240" w:lineRule="auto"/>
        <w:rPr>
          <w:b/>
        </w:rPr>
      </w:pPr>
    </w:p>
    <w:p w14:paraId="40287A44" w14:textId="77777777" w:rsidR="007F6C93" w:rsidRPr="00BE1811" w:rsidRDefault="007F6C93" w:rsidP="007F6C93">
      <w:pPr>
        <w:spacing w:after="0" w:line="240" w:lineRule="auto"/>
        <w:rPr>
          <w:b/>
        </w:rPr>
      </w:pPr>
    </w:p>
    <w:p w14:paraId="6BE75040" w14:textId="77777777" w:rsidR="007F6C93" w:rsidRPr="00BE1811" w:rsidRDefault="007F6C93" w:rsidP="007F6C93">
      <w:pPr>
        <w:spacing w:after="0" w:line="240" w:lineRule="auto"/>
        <w:rPr>
          <w:b/>
        </w:rPr>
      </w:pPr>
    </w:p>
    <w:p w14:paraId="23FEA761" w14:textId="77777777" w:rsidR="007F6C93" w:rsidRPr="00BE1811" w:rsidRDefault="007F6C93" w:rsidP="007F6C93">
      <w:pPr>
        <w:jc w:val="center"/>
        <w:rPr>
          <w:b/>
          <w:u w:val="single"/>
        </w:rPr>
      </w:pPr>
      <w:r w:rsidRPr="00BE1811">
        <w:rPr>
          <w:b/>
          <w:u w:val="single"/>
        </w:rPr>
        <w:t>14. Riscuri</w:t>
      </w:r>
    </w:p>
    <w:p w14:paraId="7B67FF17" w14:textId="77777777" w:rsidR="007F6C93" w:rsidRPr="00BE1811" w:rsidRDefault="007F6C93" w:rsidP="007F6C93">
      <w:pPr>
        <w:spacing w:after="0" w:line="240" w:lineRule="auto"/>
        <w:rPr>
          <w:b/>
        </w:rPr>
      </w:pPr>
    </w:p>
    <w:p w14:paraId="5FB200CD" w14:textId="77777777" w:rsidR="007F6C93" w:rsidRPr="00BE1811" w:rsidRDefault="007F6C93" w:rsidP="007F6C93">
      <w:pPr>
        <w:spacing w:after="0" w:line="240" w:lineRule="auto"/>
        <w:rPr>
          <w:b/>
        </w:rPr>
      </w:pPr>
      <w:r w:rsidRPr="00BE1811">
        <w:rPr>
          <w:b/>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0118392F" w14:textId="77777777" w:rsidTr="00567A45">
        <w:tc>
          <w:tcPr>
            <w:tcW w:w="9288" w:type="dxa"/>
          </w:tcPr>
          <w:p w14:paraId="4AD5A498" w14:textId="77777777" w:rsidR="007F6C93" w:rsidRPr="00BE1811" w:rsidRDefault="007F6C93" w:rsidP="00567A45">
            <w:pPr>
              <w:rPr>
                <w:b/>
              </w:rPr>
            </w:pPr>
            <w:r w:rsidRPr="00BE1811">
              <w:rPr>
                <w:i/>
              </w:rPr>
              <w:t>Se vor descrie riscurile și măsurile corespunzătoare de prevenire/gestionare a acestora.</w:t>
            </w:r>
          </w:p>
        </w:tc>
      </w:tr>
    </w:tbl>
    <w:p w14:paraId="19566B03" w14:textId="77777777" w:rsidR="007F6C93" w:rsidRPr="00BE1811" w:rsidRDefault="007F6C93" w:rsidP="007F6C93">
      <w:pPr>
        <w:spacing w:after="0" w:line="240" w:lineRule="auto"/>
        <w:rPr>
          <w:b/>
        </w:rPr>
      </w:pPr>
    </w:p>
    <w:p w14:paraId="235408A4" w14:textId="77777777" w:rsidR="007F6C93" w:rsidRPr="00BE1811" w:rsidRDefault="007F6C93" w:rsidP="007F6C93">
      <w:pPr>
        <w:spacing w:after="0" w:line="240" w:lineRule="auto"/>
        <w:rPr>
          <w:b/>
        </w:rPr>
      </w:pPr>
      <w:r w:rsidRPr="00BE1811">
        <w:rPr>
          <w:b/>
        </w:rPr>
        <w:t xml:space="preserve">Detaliere riscuri: </w:t>
      </w:r>
    </w:p>
    <w:p w14:paraId="69DC438B"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7F6C93" w:rsidRPr="00BE1811" w14:paraId="3A783D9A" w14:textId="77777777" w:rsidTr="00567A45">
        <w:tc>
          <w:tcPr>
            <w:tcW w:w="959" w:type="dxa"/>
          </w:tcPr>
          <w:p w14:paraId="42182A63" w14:textId="77777777" w:rsidR="007F6C93" w:rsidRPr="00BE1811" w:rsidRDefault="007F6C93" w:rsidP="00567A45">
            <w:pPr>
              <w:rPr>
                <w:b/>
              </w:rPr>
            </w:pPr>
            <w:r w:rsidRPr="00BE1811">
              <w:rPr>
                <w:b/>
              </w:rPr>
              <w:t>Nr. crt.</w:t>
            </w:r>
          </w:p>
        </w:tc>
        <w:tc>
          <w:tcPr>
            <w:tcW w:w="3118" w:type="dxa"/>
          </w:tcPr>
          <w:p w14:paraId="341EF5ED" w14:textId="77777777" w:rsidR="007F6C93" w:rsidRPr="00BE1811" w:rsidRDefault="007F6C93" w:rsidP="00567A45">
            <w:pPr>
              <w:rPr>
                <w:b/>
              </w:rPr>
            </w:pPr>
            <w:r w:rsidRPr="00BE1811">
              <w:rPr>
                <w:b/>
              </w:rPr>
              <w:t>Risc identificat</w:t>
            </w:r>
          </w:p>
        </w:tc>
        <w:tc>
          <w:tcPr>
            <w:tcW w:w="5211" w:type="dxa"/>
          </w:tcPr>
          <w:p w14:paraId="22CD5666" w14:textId="77777777" w:rsidR="007F6C93" w:rsidRPr="00BE1811" w:rsidRDefault="007F6C93" w:rsidP="00567A45">
            <w:pPr>
              <w:rPr>
                <w:b/>
              </w:rPr>
            </w:pPr>
            <w:r w:rsidRPr="00BE1811">
              <w:rPr>
                <w:b/>
              </w:rPr>
              <w:t>Masuri de atenuare ale riscului</w:t>
            </w:r>
          </w:p>
        </w:tc>
      </w:tr>
      <w:tr w:rsidR="007F6C93" w:rsidRPr="00BE1811" w14:paraId="20CB4DEF" w14:textId="77777777" w:rsidTr="00567A45">
        <w:tc>
          <w:tcPr>
            <w:tcW w:w="959" w:type="dxa"/>
          </w:tcPr>
          <w:p w14:paraId="31E01FC7" w14:textId="77777777" w:rsidR="007F6C93" w:rsidRPr="00BE1811" w:rsidRDefault="007F6C93" w:rsidP="00567A45">
            <w:pPr>
              <w:rPr>
                <w:b/>
              </w:rPr>
            </w:pPr>
          </w:p>
        </w:tc>
        <w:tc>
          <w:tcPr>
            <w:tcW w:w="3118" w:type="dxa"/>
          </w:tcPr>
          <w:p w14:paraId="7E2FDF2B" w14:textId="77777777" w:rsidR="007F6C93" w:rsidRPr="00BE1811" w:rsidRDefault="007F6C93" w:rsidP="00567A45">
            <w:pPr>
              <w:jc w:val="both"/>
              <w:rPr>
                <w:i/>
              </w:rPr>
            </w:pPr>
            <w:r w:rsidRPr="00BE1811">
              <w:rPr>
                <w:i/>
              </w:rPr>
              <w:t>Se va completa pentru fiecare risc identificat pentru implementarea proiectului</w:t>
            </w:r>
          </w:p>
        </w:tc>
        <w:tc>
          <w:tcPr>
            <w:tcW w:w="5211" w:type="dxa"/>
          </w:tcPr>
          <w:p w14:paraId="0D917893" w14:textId="77777777" w:rsidR="007F6C93" w:rsidRPr="00BE1811" w:rsidRDefault="007F6C93" w:rsidP="00567A45">
            <w:pPr>
              <w:jc w:val="both"/>
              <w:rPr>
                <w:i/>
              </w:rPr>
            </w:pPr>
            <w:r w:rsidRPr="00BE1811">
              <w:rPr>
                <w:i/>
              </w:rPr>
              <w:t>Se vor descrie măsurile de diminuare/remediere cu precizarea impactul pentru fiecare risc identificat – semnificativ/mediu/mic.</w:t>
            </w:r>
          </w:p>
        </w:tc>
      </w:tr>
    </w:tbl>
    <w:p w14:paraId="32799BF2" w14:textId="77777777" w:rsidR="007F6C93" w:rsidRPr="00BE1811" w:rsidRDefault="007F6C93" w:rsidP="007F6C93">
      <w:pPr>
        <w:spacing w:after="0" w:line="240" w:lineRule="auto"/>
        <w:rPr>
          <w:b/>
        </w:rPr>
      </w:pPr>
    </w:p>
    <w:p w14:paraId="7E606FBF" w14:textId="77777777" w:rsidR="007F6C93" w:rsidRPr="00BE1811" w:rsidRDefault="007F6C93" w:rsidP="007F6C93">
      <w:pPr>
        <w:spacing w:after="0" w:line="240" w:lineRule="auto"/>
        <w:rPr>
          <w:b/>
        </w:rPr>
      </w:pPr>
    </w:p>
    <w:p w14:paraId="54ABF49C" w14:textId="77777777" w:rsidR="007F6C93" w:rsidRPr="00BE1811" w:rsidRDefault="007F6C93" w:rsidP="007F6C93">
      <w:pPr>
        <w:jc w:val="center"/>
        <w:rPr>
          <w:b/>
          <w:u w:val="single"/>
        </w:rPr>
      </w:pPr>
      <w:r w:rsidRPr="00BE1811">
        <w:rPr>
          <w:b/>
          <w:u w:val="single"/>
        </w:rPr>
        <w:t>15. Principii orizontale</w:t>
      </w:r>
    </w:p>
    <w:p w14:paraId="63D3F92F" w14:textId="77777777" w:rsidR="007F6C93" w:rsidRPr="00BE1811" w:rsidRDefault="007F6C93" w:rsidP="007F6C93">
      <w:pPr>
        <w:spacing w:after="0" w:line="240" w:lineRule="auto"/>
        <w:rPr>
          <w:b/>
        </w:rPr>
      </w:pPr>
    </w:p>
    <w:p w14:paraId="560B6B38" w14:textId="77777777" w:rsidR="007F6C93" w:rsidRPr="00BE1811" w:rsidRDefault="007F6C93" w:rsidP="007F6C93">
      <w:pPr>
        <w:spacing w:after="0" w:line="240" w:lineRule="auto"/>
        <w:rPr>
          <w:b/>
        </w:rPr>
      </w:pPr>
      <w:r w:rsidRPr="00BE1811">
        <w:rPr>
          <w:b/>
        </w:rPr>
        <w:t>ȘANSE EGALE</w:t>
      </w:r>
    </w:p>
    <w:p w14:paraId="0F1D39CF" w14:textId="77777777" w:rsidR="007F6C93" w:rsidRPr="00BE1811" w:rsidRDefault="007F6C93" w:rsidP="007F6C93">
      <w:pPr>
        <w:spacing w:after="0" w:line="240" w:lineRule="auto"/>
        <w:rPr>
          <w:b/>
        </w:rPr>
      </w:pPr>
      <w:r w:rsidRPr="00BE1811">
        <w:rPr>
          <w:i/>
        </w:rPr>
        <w:t xml:space="preserve">A se vedea în acest sens recomandările din Ghidul privind integrarea principiilor orizontale în cadrul proiectelor </w:t>
      </w:r>
      <w:proofErr w:type="spellStart"/>
      <w:r w:rsidRPr="00BE1811">
        <w:rPr>
          <w:i/>
        </w:rPr>
        <w:t>finanţate</w:t>
      </w:r>
      <w:proofErr w:type="spellEnd"/>
      <w:r w:rsidRPr="00BE1811">
        <w:rPr>
          <w:i/>
        </w:rPr>
        <w:t xml:space="preserve"> din Fondurile Europene Structurale </w:t>
      </w:r>
      <w:proofErr w:type="spellStart"/>
      <w:r w:rsidRPr="00BE1811">
        <w:rPr>
          <w:i/>
        </w:rPr>
        <w:t>şi</w:t>
      </w:r>
      <w:proofErr w:type="spellEnd"/>
      <w:r w:rsidRPr="00BE1811">
        <w:rPr>
          <w:i/>
        </w:rPr>
        <w:t xml:space="preserve"> de </w:t>
      </w:r>
      <w:proofErr w:type="spellStart"/>
      <w:r w:rsidRPr="00BE1811">
        <w:rPr>
          <w:i/>
        </w:rPr>
        <w:t>Investiţii</w:t>
      </w:r>
      <w:proofErr w:type="spellEnd"/>
      <w:r w:rsidRPr="00BE1811">
        <w:rPr>
          <w:i/>
        </w:rPr>
        <w:t xml:space="preserve"> 2014-2020, și, dacă este cazul  măsurile minime impuse prin Ghidul solicitantului.</w:t>
      </w:r>
    </w:p>
    <w:p w14:paraId="6F3F7457" w14:textId="77777777" w:rsidR="007F6C93" w:rsidRPr="00BE1811" w:rsidRDefault="007F6C93" w:rsidP="007F6C93">
      <w:pPr>
        <w:spacing w:after="0" w:line="240" w:lineRule="auto"/>
        <w:rPr>
          <w:b/>
        </w:rPr>
      </w:pPr>
      <w:r w:rsidRPr="00BE1811">
        <w:rPr>
          <w:b/>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055586EF" w14:textId="77777777" w:rsidTr="00567A45">
        <w:tc>
          <w:tcPr>
            <w:tcW w:w="9288" w:type="dxa"/>
          </w:tcPr>
          <w:p w14:paraId="705F2C02" w14:textId="77777777" w:rsidR="007F6C93" w:rsidRPr="00BE1811" w:rsidRDefault="007F6C93" w:rsidP="00567A45">
            <w:pPr>
              <w:jc w:val="both"/>
              <w:rPr>
                <w:i/>
              </w:rPr>
            </w:pPr>
            <w:r w:rsidRPr="00BE1811">
              <w:rPr>
                <w:i/>
              </w:rPr>
              <w:t xml:space="preserve">Pentru a promova egalitatea de gen, proiectul trebuie să încorporeze diverse  </w:t>
            </w:r>
            <w:proofErr w:type="spellStart"/>
            <w:r w:rsidRPr="00BE1811">
              <w:rPr>
                <w:i/>
              </w:rPr>
              <w:t>acţiuni</w:t>
            </w:r>
            <w:proofErr w:type="spellEnd"/>
            <w:r w:rsidRPr="00BE1811">
              <w:rPr>
                <w:i/>
              </w:rPr>
              <w:t xml:space="preserve">, ca parte integrantă a stadiilor din ciclul de viață al unui proiect, care să reflecte modul în care va fi transpus principiul mai sus </w:t>
            </w:r>
            <w:proofErr w:type="spellStart"/>
            <w:r w:rsidRPr="00BE1811">
              <w:rPr>
                <w:i/>
              </w:rPr>
              <w:t>menţionat</w:t>
            </w:r>
            <w:proofErr w:type="spellEnd"/>
            <w:r w:rsidRPr="00BE1811">
              <w:rPr>
                <w:i/>
              </w:rPr>
              <w:t>.</w:t>
            </w:r>
          </w:p>
          <w:p w14:paraId="0E28330E" w14:textId="77777777" w:rsidR="007F6C93" w:rsidRPr="00BE1811" w:rsidRDefault="007F6C93" w:rsidP="00567A45">
            <w:pPr>
              <w:jc w:val="both"/>
              <w:rPr>
                <w:i/>
              </w:rPr>
            </w:pPr>
            <w:r w:rsidRPr="00BE1811">
              <w:rPr>
                <w:i/>
              </w:rPr>
              <w:t xml:space="preserve">Respectarea principiului </w:t>
            </w:r>
            <w:proofErr w:type="spellStart"/>
            <w:r w:rsidRPr="00BE1811">
              <w:rPr>
                <w:i/>
              </w:rPr>
              <w:t>egalităţii</w:t>
            </w:r>
            <w:proofErr w:type="spellEnd"/>
            <w:r w:rsidRPr="00BE1811">
              <w:rPr>
                <w:i/>
              </w:rPr>
              <w:t xml:space="preserve">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373B49F9" w14:textId="77777777" w:rsidR="007F6C93" w:rsidRPr="00BE1811" w:rsidRDefault="007F6C93" w:rsidP="00567A45">
            <w:pPr>
              <w:jc w:val="both"/>
              <w:rPr>
                <w:i/>
              </w:rPr>
            </w:pPr>
            <w:r w:rsidRPr="00BE1811">
              <w:rPr>
                <w:i/>
              </w:rPr>
              <w:t xml:space="preserve">Se vor prezenta. după caz, acele măsuri specifice prin care se asigură respectarea  prevederilor legale în domeniul egalității de gen. </w:t>
            </w:r>
          </w:p>
          <w:p w14:paraId="78919D89" w14:textId="77777777" w:rsidR="007F6C93" w:rsidRPr="00BE1811" w:rsidRDefault="007F6C93" w:rsidP="00567A45">
            <w:pPr>
              <w:jc w:val="both"/>
              <w:rPr>
                <w:b/>
              </w:rPr>
            </w:pPr>
            <w:r w:rsidRPr="00BE1811">
              <w:rPr>
                <w:i/>
              </w:rPr>
              <w:t xml:space="preserve">Se completează cu o prezentare a modului în care beneficiarul va asigura egalitatea de </w:t>
            </w:r>
            <w:proofErr w:type="spellStart"/>
            <w:r w:rsidRPr="00BE1811">
              <w:rPr>
                <w:i/>
              </w:rPr>
              <w:t>şanse</w:t>
            </w:r>
            <w:proofErr w:type="spellEnd"/>
            <w:r w:rsidRPr="00BE1811">
              <w:rPr>
                <w:i/>
              </w:rPr>
              <w:t xml:space="preserve"> </w:t>
            </w:r>
            <w:proofErr w:type="spellStart"/>
            <w:r w:rsidRPr="00BE1811">
              <w:rPr>
                <w:i/>
              </w:rPr>
              <w:t>şi</w:t>
            </w:r>
            <w:proofErr w:type="spellEnd"/>
            <w:r w:rsidRPr="00BE1811">
              <w:rPr>
                <w:i/>
              </w:rPr>
              <w:t xml:space="preserve"> de tratament între </w:t>
            </w:r>
            <w:proofErr w:type="spellStart"/>
            <w:r w:rsidRPr="00BE1811">
              <w:rPr>
                <w:i/>
              </w:rPr>
              <w:t>angajaţi</w:t>
            </w:r>
            <w:proofErr w:type="spellEnd"/>
            <w:r w:rsidRPr="00BE1811">
              <w:rPr>
                <w:i/>
              </w:rPr>
              <w:t xml:space="preserve">, femei </w:t>
            </w:r>
            <w:proofErr w:type="spellStart"/>
            <w:r w:rsidRPr="00BE1811">
              <w:rPr>
                <w:i/>
              </w:rPr>
              <w:t>şi</w:t>
            </w:r>
            <w:proofErr w:type="spellEnd"/>
            <w:r w:rsidRPr="00BE1811">
              <w:rPr>
                <w:i/>
              </w:rPr>
              <w:t xml:space="preserve"> </w:t>
            </w:r>
            <w:proofErr w:type="spellStart"/>
            <w:r w:rsidRPr="00BE1811">
              <w:rPr>
                <w:i/>
              </w:rPr>
              <w:t>bărbaţi</w:t>
            </w:r>
            <w:proofErr w:type="spellEnd"/>
            <w:r w:rsidRPr="00BE1811">
              <w:rPr>
                <w:i/>
              </w:rPr>
              <w:t xml:space="preserve">, în cadrul </w:t>
            </w:r>
            <w:proofErr w:type="spellStart"/>
            <w:r w:rsidRPr="00BE1811">
              <w:rPr>
                <w:i/>
              </w:rPr>
              <w:t>relaţiilor</w:t>
            </w:r>
            <w:proofErr w:type="spellEnd"/>
            <w:r w:rsidRPr="00BE1811">
              <w:rPr>
                <w:i/>
              </w:rPr>
              <w:t xml:space="preserve"> de muncă de orice fel.</w:t>
            </w:r>
          </w:p>
        </w:tc>
      </w:tr>
    </w:tbl>
    <w:p w14:paraId="3D264389" w14:textId="77777777" w:rsidR="007F6C93" w:rsidRPr="00BE1811" w:rsidRDefault="007F6C93" w:rsidP="007F6C93">
      <w:pPr>
        <w:spacing w:after="0" w:line="240" w:lineRule="auto"/>
        <w:rPr>
          <w:b/>
        </w:rPr>
      </w:pPr>
      <w:r w:rsidRPr="00BE1811">
        <w:rPr>
          <w:b/>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0764B94E" w14:textId="77777777" w:rsidTr="00567A45">
        <w:tc>
          <w:tcPr>
            <w:tcW w:w="9288" w:type="dxa"/>
          </w:tcPr>
          <w:p w14:paraId="7FF9A7E5" w14:textId="77777777" w:rsidR="007F6C93" w:rsidRPr="00BE1811" w:rsidRDefault="007F6C93" w:rsidP="00567A45">
            <w:pPr>
              <w:jc w:val="both"/>
              <w:rPr>
                <w:i/>
              </w:rPr>
            </w:pPr>
            <w:r w:rsidRPr="00BE1811">
              <w:rPr>
                <w:i/>
              </w:rPr>
              <w:t xml:space="preserve">Pentru a asigura respectarea principiului nediscriminării, proiectul trebuie să ofere o descriere a modului în care </w:t>
            </w:r>
            <w:proofErr w:type="spellStart"/>
            <w:r w:rsidRPr="00BE1811">
              <w:rPr>
                <w:i/>
              </w:rPr>
              <w:t>activităţile</w:t>
            </w:r>
            <w:proofErr w:type="spellEnd"/>
            <w:r w:rsidRPr="00BE1811">
              <w:rPr>
                <w:i/>
              </w:rPr>
              <w:t xml:space="preserve"> </w:t>
            </w:r>
            <w:proofErr w:type="spellStart"/>
            <w:r w:rsidRPr="00BE1811">
              <w:rPr>
                <w:i/>
              </w:rPr>
              <w:t>desfăşurate</w:t>
            </w:r>
            <w:proofErr w:type="spellEnd"/>
            <w:r w:rsidRPr="00BE1811">
              <w:rPr>
                <w:i/>
              </w:rPr>
              <w:t xml:space="preserve"> se supun  reglementărilor care interzic discriminarea.</w:t>
            </w:r>
          </w:p>
          <w:p w14:paraId="27AB072F" w14:textId="77777777" w:rsidR="007F6C93" w:rsidRPr="00BE1811" w:rsidRDefault="007F6C93" w:rsidP="00567A45">
            <w:pPr>
              <w:jc w:val="both"/>
              <w:rPr>
                <w:i/>
              </w:rPr>
            </w:pPr>
            <w:r w:rsidRPr="00BE1811">
              <w:rPr>
                <w:i/>
              </w:rPr>
              <w:t xml:space="preserve">Se completează cu o prezentare a modului în care solicitantul se va asigura că nu există condiții discriminatorii în modalitatea de implementare a proiectului. </w:t>
            </w:r>
          </w:p>
          <w:p w14:paraId="673F6DD0" w14:textId="77777777" w:rsidR="007F6C93" w:rsidRPr="00BE1811" w:rsidRDefault="007F6C93" w:rsidP="00567A45">
            <w:pPr>
              <w:jc w:val="both"/>
              <w:rPr>
                <w:i/>
              </w:rPr>
            </w:pPr>
            <w:r w:rsidRPr="00BE1811">
              <w:rPr>
                <w:i/>
              </w:rPr>
              <w:t xml:space="preserve">Prin discriminare se </w:t>
            </w:r>
            <w:proofErr w:type="spellStart"/>
            <w:r w:rsidRPr="00BE1811">
              <w:rPr>
                <w:i/>
              </w:rPr>
              <w:t>înţelege</w:t>
            </w:r>
            <w:proofErr w:type="spellEnd"/>
            <w:r w:rsidRPr="00BE1811">
              <w:rPr>
                <w:i/>
              </w:rPr>
              <w:t xml:space="preserve"> „orice deosebire, excludere, </w:t>
            </w:r>
            <w:proofErr w:type="spellStart"/>
            <w:r w:rsidRPr="00BE1811">
              <w:rPr>
                <w:i/>
              </w:rPr>
              <w:t>restricţie</w:t>
            </w:r>
            <w:proofErr w:type="spellEnd"/>
            <w:r w:rsidRPr="00BE1811">
              <w:rPr>
                <w:i/>
              </w:rPr>
              <w:t xml:space="preserve"> sau </w:t>
            </w:r>
            <w:proofErr w:type="spellStart"/>
            <w:r w:rsidRPr="00BE1811">
              <w:rPr>
                <w:i/>
              </w:rPr>
              <w:t>preferinţă</w:t>
            </w:r>
            <w:proofErr w:type="spellEnd"/>
            <w:r w:rsidRPr="00BE1811">
              <w:rPr>
                <w:i/>
              </w:rPr>
              <w:t xml:space="preserve">, pe bază de rasă, </w:t>
            </w:r>
            <w:proofErr w:type="spellStart"/>
            <w:r w:rsidRPr="00BE1811">
              <w:rPr>
                <w:i/>
              </w:rPr>
              <w:t>naţionalitate</w:t>
            </w:r>
            <w:proofErr w:type="spellEnd"/>
            <w:r w:rsidRPr="00BE1811">
              <w:rPr>
                <w:i/>
              </w:rPr>
              <w:t xml:space="preserve">, etnie, limbă, religie, categorie socială, convingeri, sex, orientare sexuală, vârstă, handicap, boală cronică necontagioasă, infectare HIV, </w:t>
            </w:r>
            <w:proofErr w:type="spellStart"/>
            <w:r w:rsidRPr="00BE1811">
              <w:rPr>
                <w:i/>
              </w:rPr>
              <w:t>apartenenţă</w:t>
            </w:r>
            <w:proofErr w:type="spellEnd"/>
            <w:r w:rsidRPr="00BE1811">
              <w:rPr>
                <w:i/>
              </w:rPr>
              <w:t xml:space="preserve"> la o categorie defavorizată, precum </w:t>
            </w:r>
            <w:proofErr w:type="spellStart"/>
            <w:r w:rsidRPr="00BE1811">
              <w:rPr>
                <w:i/>
              </w:rPr>
              <w:t>şi</w:t>
            </w:r>
            <w:proofErr w:type="spellEnd"/>
            <w:r w:rsidRPr="00BE1811">
              <w:rPr>
                <w:i/>
              </w:rPr>
              <w:t xml:space="preserve"> orice alt criteriu care are ca scop sau efect restrângerea, înlăturarea </w:t>
            </w:r>
            <w:proofErr w:type="spellStart"/>
            <w:r w:rsidRPr="00BE1811">
              <w:rPr>
                <w:i/>
              </w:rPr>
              <w:t>recunoaşterii</w:t>
            </w:r>
            <w:proofErr w:type="spellEnd"/>
            <w:r w:rsidRPr="00BE1811">
              <w:rPr>
                <w:i/>
              </w:rPr>
              <w:t xml:space="preserve">, </w:t>
            </w:r>
            <w:proofErr w:type="spellStart"/>
            <w:r w:rsidRPr="00BE1811">
              <w:rPr>
                <w:i/>
              </w:rPr>
              <w:t>folosinţei</w:t>
            </w:r>
            <w:proofErr w:type="spellEnd"/>
            <w:r w:rsidRPr="00BE1811">
              <w:rPr>
                <w:i/>
              </w:rPr>
              <w:t xml:space="preserve"> sau exercitării, în </w:t>
            </w:r>
            <w:proofErr w:type="spellStart"/>
            <w:r w:rsidRPr="00BE1811">
              <w:rPr>
                <w:i/>
              </w:rPr>
              <w:t>condiţii</w:t>
            </w:r>
            <w:proofErr w:type="spellEnd"/>
            <w:r w:rsidRPr="00BE1811">
              <w:rPr>
                <w:i/>
              </w:rPr>
              <w:t xml:space="preserve"> de egalitate, a drepturilor omului </w:t>
            </w:r>
            <w:proofErr w:type="spellStart"/>
            <w:r w:rsidRPr="00BE1811">
              <w:rPr>
                <w:i/>
              </w:rPr>
              <w:t>şi</w:t>
            </w:r>
            <w:proofErr w:type="spellEnd"/>
            <w:r w:rsidRPr="00BE1811">
              <w:rPr>
                <w:i/>
              </w:rPr>
              <w:t xml:space="preserve"> a </w:t>
            </w:r>
            <w:proofErr w:type="spellStart"/>
            <w:r w:rsidRPr="00BE1811">
              <w:rPr>
                <w:i/>
              </w:rPr>
              <w:t>libertăţilor</w:t>
            </w:r>
            <w:proofErr w:type="spellEnd"/>
            <w:r w:rsidRPr="00BE1811">
              <w:rPr>
                <w:i/>
              </w:rPr>
              <w:t xml:space="preserve"> fundamentale sau a drepturilor recunoscute de lege, în domeniul politic, economic, social </w:t>
            </w:r>
            <w:proofErr w:type="spellStart"/>
            <w:r w:rsidRPr="00BE1811">
              <w:rPr>
                <w:i/>
              </w:rPr>
              <w:t>şi</w:t>
            </w:r>
            <w:proofErr w:type="spellEnd"/>
            <w:r w:rsidRPr="00BE1811">
              <w:rPr>
                <w:i/>
              </w:rPr>
              <w:t xml:space="preserve"> cultural sau în orice alte domenii ale </w:t>
            </w:r>
            <w:proofErr w:type="spellStart"/>
            <w:r w:rsidRPr="00BE1811">
              <w:rPr>
                <w:i/>
              </w:rPr>
              <w:t>vieţii</w:t>
            </w:r>
            <w:proofErr w:type="spellEnd"/>
            <w:r w:rsidRPr="00BE1811">
              <w:rPr>
                <w:i/>
              </w:rPr>
              <w:t xml:space="preserve"> publice” (</w:t>
            </w:r>
            <w:r w:rsidRPr="00BE1811">
              <w:rPr>
                <w:b/>
                <w:i/>
              </w:rPr>
              <w:t>Ordonanța de Guvern nr. 137/2000 privind prevenirea și sancționarea tuturor formelor de discriminare, Art. 2.1</w:t>
            </w:r>
            <w:r w:rsidRPr="00BE1811">
              <w:rPr>
                <w:i/>
              </w:rPr>
              <w:t>).</w:t>
            </w:r>
          </w:p>
        </w:tc>
      </w:tr>
    </w:tbl>
    <w:p w14:paraId="3E2598AA" w14:textId="77777777" w:rsidR="007F6C93" w:rsidRPr="00BE1811" w:rsidRDefault="007F6C93" w:rsidP="007F6C93">
      <w:pPr>
        <w:spacing w:after="0" w:line="240" w:lineRule="auto"/>
        <w:rPr>
          <w:b/>
        </w:rPr>
      </w:pPr>
      <w:r w:rsidRPr="00BE1811">
        <w:rPr>
          <w:b/>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19231743" w14:textId="77777777" w:rsidTr="00567A45">
        <w:tc>
          <w:tcPr>
            <w:tcW w:w="9288" w:type="dxa"/>
          </w:tcPr>
          <w:p w14:paraId="435E757E" w14:textId="77777777" w:rsidR="007F6C93" w:rsidRPr="00BE1811" w:rsidRDefault="007F6C93" w:rsidP="00567A45">
            <w:pPr>
              <w:autoSpaceDE w:val="0"/>
              <w:autoSpaceDN w:val="0"/>
              <w:adjustRightInd w:val="0"/>
              <w:jc w:val="both"/>
              <w:rPr>
                <w:i/>
              </w:rPr>
            </w:pPr>
            <w:r w:rsidRPr="00BE1811">
              <w:rPr>
                <w:i/>
              </w:rPr>
              <w:t xml:space="preserve">Conceptul de accesibilitate este definit în „Strategia europeană a dizabilității 2010 - 2020 - Reînnoirea angajamentului către o </w:t>
            </w:r>
            <w:proofErr w:type="spellStart"/>
            <w:r w:rsidRPr="00BE1811">
              <w:rPr>
                <w:i/>
              </w:rPr>
              <w:t>Europă</w:t>
            </w:r>
            <w:proofErr w:type="spellEnd"/>
            <w:r w:rsidRPr="00BE1811">
              <w:rPr>
                <w:i/>
              </w:rPr>
              <w:t xml:space="preserve">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19CE4468" w14:textId="77777777" w:rsidR="007F6C93" w:rsidRPr="00BE1811" w:rsidRDefault="007F6C93" w:rsidP="00567A45">
            <w:pPr>
              <w:autoSpaceDE w:val="0"/>
              <w:autoSpaceDN w:val="0"/>
              <w:adjustRightInd w:val="0"/>
              <w:jc w:val="both"/>
              <w:rPr>
                <w:i/>
              </w:rPr>
            </w:pPr>
            <w:r w:rsidRPr="00BE1811">
              <w:rPr>
                <w:i/>
              </w:rPr>
              <w:t xml:space="preserve">Se completează cu o prezentare a modului în care solicitantul se va asigura că </w:t>
            </w:r>
            <w:r w:rsidRPr="00BE1811">
              <w:rPr>
                <w:i/>
                <w:u w:val="single"/>
              </w:rPr>
              <w:t xml:space="preserve">principiul accesibilității </w:t>
            </w:r>
            <w:r w:rsidRPr="00BE1811">
              <w:rPr>
                <w:i/>
              </w:rPr>
              <w:t xml:space="preserve">va fi respectat. (în cadrul tuturor </w:t>
            </w:r>
            <w:proofErr w:type="spellStart"/>
            <w:r w:rsidRPr="00BE1811">
              <w:rPr>
                <w:i/>
              </w:rPr>
              <w:t>investiţiilor</w:t>
            </w:r>
            <w:proofErr w:type="spellEnd"/>
            <w:r w:rsidRPr="00BE1811">
              <w:rPr>
                <w:i/>
              </w:rPr>
              <w:t xml:space="preserve">, se va avea în vedere ca toate obstacolele fizice să fie înlăturate / ameliorate, vor fi prevăzute </w:t>
            </w:r>
            <w:proofErr w:type="spellStart"/>
            <w:r w:rsidRPr="00BE1811">
              <w:rPr>
                <w:i/>
              </w:rPr>
              <w:t>spaţii</w:t>
            </w:r>
            <w:proofErr w:type="spellEnd"/>
            <w:r w:rsidRPr="00BE1811">
              <w:rPr>
                <w:i/>
              </w:rPr>
              <w:t xml:space="preserve"> speciale de acces în vederea asigurării </w:t>
            </w:r>
            <w:proofErr w:type="spellStart"/>
            <w:r w:rsidRPr="00BE1811">
              <w:rPr>
                <w:i/>
              </w:rPr>
              <w:t>accesibilităţii</w:t>
            </w:r>
            <w:proofErr w:type="spellEnd"/>
            <w:r w:rsidRPr="00BE1811">
              <w:rPr>
                <w:i/>
              </w:rPr>
              <w:t xml:space="preserve"> </w:t>
            </w:r>
            <w:r w:rsidRPr="00BE1811">
              <w:rPr>
                <w:i/>
              </w:rPr>
              <w:lastRenderedPageBreak/>
              <w:t xml:space="preserve">pentru persoanele cu </w:t>
            </w:r>
            <w:proofErr w:type="spellStart"/>
            <w:r w:rsidRPr="00BE1811">
              <w:rPr>
                <w:i/>
              </w:rPr>
              <w:t>dizabilităţi</w:t>
            </w:r>
            <w:proofErr w:type="spellEnd"/>
            <w:r w:rsidRPr="00BE1811">
              <w:rPr>
                <w:i/>
              </w:rPr>
              <w:t xml:space="preserve">, îndeplinind astfel prevederile </w:t>
            </w:r>
            <w:proofErr w:type="spellStart"/>
            <w:r w:rsidRPr="00BE1811">
              <w:rPr>
                <w:i/>
              </w:rPr>
              <w:t>legislaţiei</w:t>
            </w:r>
            <w:proofErr w:type="spellEnd"/>
            <w:r w:rsidRPr="00BE1811">
              <w:rPr>
                <w:i/>
              </w:rPr>
              <w:t xml:space="preserve"> în vigoare cu privire la accesul în clădirile </w:t>
            </w:r>
            <w:proofErr w:type="spellStart"/>
            <w:r w:rsidRPr="00BE1811">
              <w:rPr>
                <w:i/>
              </w:rPr>
              <w:t>şi</w:t>
            </w:r>
            <w:proofErr w:type="spellEnd"/>
            <w:r w:rsidRPr="00BE1811">
              <w:rPr>
                <w:i/>
              </w:rPr>
              <w:t xml:space="preserve"> structurile de utilitate publică).</w:t>
            </w:r>
          </w:p>
        </w:tc>
      </w:tr>
    </w:tbl>
    <w:p w14:paraId="724011C5" w14:textId="77777777" w:rsidR="007F6C93" w:rsidRPr="00BE1811" w:rsidRDefault="007F6C93" w:rsidP="007F6C93">
      <w:pPr>
        <w:spacing w:after="0" w:line="240" w:lineRule="auto"/>
        <w:rPr>
          <w:b/>
        </w:rPr>
      </w:pPr>
    </w:p>
    <w:p w14:paraId="1EF6A7C2" w14:textId="77777777" w:rsidR="007F6C93" w:rsidRPr="00BE1811" w:rsidRDefault="007F6C93" w:rsidP="007F6C93">
      <w:pPr>
        <w:spacing w:after="0" w:line="240" w:lineRule="auto"/>
        <w:rPr>
          <w:b/>
        </w:rPr>
      </w:pPr>
      <w:r w:rsidRPr="00BE1811">
        <w:rPr>
          <w:b/>
        </w:rPr>
        <w:t>DEZVOLTARE DURABILĂ</w:t>
      </w:r>
    </w:p>
    <w:p w14:paraId="778E743F" w14:textId="77777777" w:rsidR="007F6C93" w:rsidRPr="00BE1811" w:rsidRDefault="007F6C93" w:rsidP="007F6C93">
      <w:pPr>
        <w:spacing w:after="0" w:line="240" w:lineRule="auto"/>
        <w:rPr>
          <w:b/>
        </w:rPr>
      </w:pPr>
    </w:p>
    <w:p w14:paraId="2F0E8CA0" w14:textId="77777777" w:rsidR="007F6C93" w:rsidRPr="00BE1811" w:rsidRDefault="007F6C93" w:rsidP="007F6C93">
      <w:pPr>
        <w:spacing w:after="0" w:line="240" w:lineRule="auto"/>
        <w:rPr>
          <w:b/>
        </w:rPr>
      </w:pPr>
      <w:r w:rsidRPr="00BE1811">
        <w:rPr>
          <w:b/>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0E739908" w14:textId="77777777" w:rsidTr="00567A45">
        <w:tc>
          <w:tcPr>
            <w:tcW w:w="9288" w:type="dxa"/>
          </w:tcPr>
          <w:p w14:paraId="5C3593CA" w14:textId="77777777" w:rsidR="007F6C93" w:rsidRPr="00BE1811" w:rsidRDefault="007F6C93" w:rsidP="00567A45">
            <w:pPr>
              <w:jc w:val="both"/>
              <w:rPr>
                <w:b/>
              </w:rPr>
            </w:pPr>
            <w:r w:rsidRPr="00BE1811">
              <w:rPr>
                <w:i/>
              </w:rPr>
              <w:t>Se completează prin referirea la modul în care proiectul va  contribui la respectarea principiului care prevede ca plata costurilor cauzate de poluare să fie suportată de cei care o generează</w:t>
            </w:r>
          </w:p>
        </w:tc>
      </w:tr>
    </w:tbl>
    <w:p w14:paraId="03C289EC" w14:textId="77777777" w:rsidR="007F6C93" w:rsidRPr="00BE1811" w:rsidRDefault="007F6C93" w:rsidP="007F6C93">
      <w:pPr>
        <w:spacing w:after="0" w:line="240" w:lineRule="auto"/>
        <w:rPr>
          <w:b/>
        </w:rPr>
      </w:pPr>
      <w:r w:rsidRPr="00BE1811">
        <w:rPr>
          <w:b/>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44E2AD4A" w14:textId="77777777" w:rsidTr="00567A45">
        <w:tc>
          <w:tcPr>
            <w:tcW w:w="9288" w:type="dxa"/>
          </w:tcPr>
          <w:p w14:paraId="5931D72F" w14:textId="77777777" w:rsidR="007F6C93" w:rsidRPr="00BE1811" w:rsidRDefault="007F6C93" w:rsidP="00567A45">
            <w:pPr>
              <w:jc w:val="both"/>
              <w:rPr>
                <w:i/>
              </w:rPr>
            </w:pPr>
            <w:r w:rsidRPr="00BE1811">
              <w:rPr>
                <w:i/>
              </w:rPr>
              <w:t xml:space="preserve">În vederea protejării acestui valoros capital natural </w:t>
            </w:r>
            <w:proofErr w:type="spellStart"/>
            <w:r w:rsidRPr="00BE1811">
              <w:rPr>
                <w:i/>
              </w:rPr>
              <w:t>şi</w:t>
            </w:r>
            <w:proofErr w:type="spellEnd"/>
            <w:r w:rsidRPr="00BE1811">
              <w:rPr>
                <w:i/>
              </w:rPr>
              <w:t xml:space="preserve"> asigurării unei stări favorabile de conservare a habitatelor naturale, este importantă implementarea măsurilor privind conservarea </w:t>
            </w:r>
            <w:proofErr w:type="spellStart"/>
            <w:r w:rsidRPr="00BE1811">
              <w:rPr>
                <w:i/>
              </w:rPr>
              <w:t>şi</w:t>
            </w:r>
            <w:proofErr w:type="spellEnd"/>
            <w:r w:rsidRPr="00BE1811">
              <w:rPr>
                <w:i/>
              </w:rPr>
              <w:t xml:space="preserve"> protejarea </w:t>
            </w:r>
            <w:proofErr w:type="spellStart"/>
            <w:r w:rsidRPr="00BE1811">
              <w:rPr>
                <w:i/>
              </w:rPr>
              <w:t>biodiversităţii</w:t>
            </w:r>
            <w:proofErr w:type="spellEnd"/>
            <w:r w:rsidRPr="00BE1811">
              <w:rPr>
                <w:i/>
              </w:rPr>
              <w:t xml:space="preserve"> în orice proiect de dezvoltare viitoare.</w:t>
            </w:r>
          </w:p>
          <w:p w14:paraId="6819059B" w14:textId="77777777" w:rsidR="007F6C93" w:rsidRPr="00BE1811" w:rsidRDefault="007F6C93" w:rsidP="00567A45">
            <w:pPr>
              <w:jc w:val="both"/>
              <w:rPr>
                <w:i/>
              </w:rPr>
            </w:pPr>
            <w:r w:rsidRPr="00BE1811">
              <w:rPr>
                <w:i/>
              </w:rPr>
              <w:t xml:space="preserve">Biodiversitatea implică patru nivele de abordare, respectiv diversitatea ecosistemelor,  diversitatea speciilor, diversitatea genetică </w:t>
            </w:r>
            <w:proofErr w:type="spellStart"/>
            <w:r w:rsidRPr="00BE1811">
              <w:rPr>
                <w:i/>
              </w:rPr>
              <w:t>şi</w:t>
            </w:r>
            <w:proofErr w:type="spellEnd"/>
            <w:r w:rsidRPr="00BE1811">
              <w:rPr>
                <w:i/>
              </w:rPr>
              <w:t xml:space="preserve"> diversitatea etnoculturală. </w:t>
            </w:r>
          </w:p>
          <w:p w14:paraId="22F8FBDA" w14:textId="77777777" w:rsidR="007F6C93" w:rsidRPr="00BE1811" w:rsidRDefault="007F6C93" w:rsidP="00567A45">
            <w:pPr>
              <w:jc w:val="both"/>
              <w:rPr>
                <w:i/>
              </w:rPr>
            </w:pPr>
            <w:r w:rsidRPr="00BE1811">
              <w:rPr>
                <w:i/>
              </w:rPr>
              <w:t xml:space="preserve">Se completează, spre exemplu, prin referirea la modul în care proiectul va aduce o </w:t>
            </w:r>
            <w:proofErr w:type="spellStart"/>
            <w:r w:rsidRPr="00BE1811">
              <w:rPr>
                <w:i/>
              </w:rPr>
              <w:t>contribuţie</w:t>
            </w:r>
            <w:proofErr w:type="spellEnd"/>
            <w:r w:rsidRPr="00BE1811">
              <w:rPr>
                <w:i/>
              </w:rPr>
              <w:t xml:space="preserve"> la implementarea legislației privind managementul ariilor naturale protejate, conservarea zonelor umede etc...</w:t>
            </w:r>
          </w:p>
        </w:tc>
      </w:tr>
    </w:tbl>
    <w:p w14:paraId="471EDA95" w14:textId="77777777" w:rsidR="007F6C93" w:rsidRPr="00BE1811" w:rsidRDefault="007F6C93" w:rsidP="007F6C93">
      <w:pPr>
        <w:spacing w:after="0" w:line="240" w:lineRule="auto"/>
        <w:rPr>
          <w:b/>
        </w:rPr>
      </w:pPr>
      <w:r w:rsidRPr="00BE1811">
        <w:rPr>
          <w:b/>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71D89586" w14:textId="77777777" w:rsidTr="00567A45">
        <w:tc>
          <w:tcPr>
            <w:tcW w:w="9288" w:type="dxa"/>
          </w:tcPr>
          <w:p w14:paraId="05B452C9" w14:textId="77777777" w:rsidR="007F6C93" w:rsidRPr="00BE1811" w:rsidRDefault="007F6C93" w:rsidP="00567A45">
            <w:pPr>
              <w:autoSpaceDE w:val="0"/>
              <w:autoSpaceDN w:val="0"/>
              <w:adjustRightInd w:val="0"/>
              <w:jc w:val="both"/>
              <w:rPr>
                <w:i/>
              </w:rPr>
            </w:pPr>
            <w:r w:rsidRPr="00BE1811">
              <w:rPr>
                <w:i/>
              </w:rPr>
              <w:t xml:space="preserve">Se va completa cu descrierea efectivă a </w:t>
            </w:r>
            <w:proofErr w:type="spellStart"/>
            <w:r w:rsidRPr="00BE1811">
              <w:rPr>
                <w:i/>
              </w:rPr>
              <w:t>activităţilor</w:t>
            </w:r>
            <w:proofErr w:type="spellEnd"/>
            <w:r w:rsidRPr="00BE1811">
              <w:rPr>
                <w:i/>
              </w:rPr>
              <w:t xml:space="preserve"> din proiect orientate către direcționarea investițiilor spre </w:t>
            </w:r>
            <w:r w:rsidRPr="00BE1811">
              <w:rPr>
                <w:b/>
                <w:i/>
              </w:rPr>
              <w:t>opțiunile cele mai economice din punct de vedere al utilizării resurselor și cele mai durabile</w:t>
            </w:r>
            <w:r w:rsidRPr="00BE1811">
              <w:rPr>
                <w:i/>
              </w:rPr>
              <w:t xml:space="preserve">, </w:t>
            </w:r>
            <w:r w:rsidRPr="00BE1811">
              <w:rPr>
                <w:b/>
                <w:i/>
              </w:rPr>
              <w:t xml:space="preserve">evitarea investițiilor care pot avea un impact negativ semnificativ </w:t>
            </w:r>
            <w:r w:rsidRPr="00BE1811">
              <w:rPr>
                <w:i/>
              </w:rPr>
              <w:t xml:space="preserve">asupra mediului sau climatului și sprijinirea acțiunilor de atenuare a altor eventuale impacturi, </w:t>
            </w:r>
            <w:r w:rsidRPr="00BE1811">
              <w:rPr>
                <w:b/>
                <w:i/>
              </w:rPr>
              <w:t xml:space="preserve">adoptarea unei perspective pe termen lung </w:t>
            </w:r>
            <w:r w:rsidRPr="00BE1811">
              <w:rPr>
                <w:i/>
              </w:rPr>
              <w:t xml:space="preserve">pentru compararea costului diferitelor opțiuni de investiții asupra </w:t>
            </w:r>
            <w:r w:rsidRPr="00BE1811">
              <w:rPr>
                <w:b/>
                <w:i/>
              </w:rPr>
              <w:t xml:space="preserve">ciclului de viață </w:t>
            </w:r>
            <w:r w:rsidRPr="00BE1811">
              <w:rPr>
                <w:i/>
              </w:rPr>
              <w:t xml:space="preserve">sau  creșterea utilizării </w:t>
            </w:r>
            <w:r w:rsidRPr="00BE1811">
              <w:rPr>
                <w:b/>
                <w:i/>
              </w:rPr>
              <w:t>achizițiilor publice ecologice</w:t>
            </w:r>
            <w:r w:rsidRPr="00BE1811">
              <w:rPr>
                <w:i/>
              </w:rPr>
              <w:t>.</w:t>
            </w:r>
          </w:p>
        </w:tc>
      </w:tr>
    </w:tbl>
    <w:p w14:paraId="1CED31D7" w14:textId="77777777" w:rsidR="007F6C93" w:rsidRPr="00BE1811" w:rsidRDefault="007F6C93" w:rsidP="007F6C93">
      <w:pPr>
        <w:spacing w:after="0" w:line="240" w:lineRule="auto"/>
        <w:rPr>
          <w:b/>
        </w:rPr>
      </w:pPr>
      <w:r w:rsidRPr="00BE1811">
        <w:rPr>
          <w:b/>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1B3389CE" w14:textId="77777777" w:rsidTr="00567A45">
        <w:tc>
          <w:tcPr>
            <w:tcW w:w="9288" w:type="dxa"/>
          </w:tcPr>
          <w:p w14:paraId="529DB7D5" w14:textId="77777777" w:rsidR="007F6C93" w:rsidRPr="00BE1811" w:rsidRDefault="007F6C93" w:rsidP="00567A45">
            <w:pPr>
              <w:jc w:val="both"/>
              <w:rPr>
                <w:i/>
              </w:rPr>
            </w:pPr>
            <w:r w:rsidRPr="00BE1811">
              <w:rPr>
                <w:i/>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07A23F19" w14:textId="77777777" w:rsidR="007F6C93" w:rsidRPr="00BE1811" w:rsidRDefault="007F6C93" w:rsidP="00567A45">
            <w:pPr>
              <w:snapToGrid w:val="0"/>
              <w:jc w:val="both"/>
              <w:rPr>
                <w:i/>
              </w:rPr>
            </w:pPr>
            <w:r w:rsidRPr="00BE1811">
              <w:rPr>
                <w:i/>
              </w:rPr>
              <w:t>Adaptarea înseamnă luarea de măsuri pentru a consolida rezistența societății la schimbările climatice și pentru a reduce la minimum impactul efectelor negative ale acestora.</w:t>
            </w:r>
          </w:p>
          <w:p w14:paraId="765B57F4" w14:textId="77777777" w:rsidR="007F6C93" w:rsidRPr="00BE1811" w:rsidRDefault="007F6C93" w:rsidP="00567A45">
            <w:pPr>
              <w:jc w:val="both"/>
              <w:rPr>
                <w:i/>
              </w:rPr>
            </w:pPr>
            <w:r w:rsidRPr="00BE1811">
              <w:rPr>
                <w:i/>
              </w:rPr>
              <w:t>Atenuarea înseamnă reducerea sau limitarea emisiilor de gaze cu efect de seră.</w:t>
            </w:r>
          </w:p>
          <w:p w14:paraId="294A1C7C" w14:textId="77777777" w:rsidR="007F6C93" w:rsidRPr="00BE1811" w:rsidRDefault="007F6C93" w:rsidP="00567A45">
            <w:pPr>
              <w:jc w:val="both"/>
              <w:rPr>
                <w:i/>
              </w:rPr>
            </w:pPr>
            <w:r w:rsidRPr="00BE1811">
              <w:rPr>
                <w:i/>
              </w:rPr>
              <w:t xml:space="preserve">Se completează, spre exemplu, cu descrierea modului în care </w:t>
            </w:r>
            <w:proofErr w:type="spellStart"/>
            <w:r w:rsidRPr="00BE1811">
              <w:rPr>
                <w:i/>
              </w:rPr>
              <w:t>activităţile</w:t>
            </w:r>
            <w:proofErr w:type="spellEnd"/>
            <w:r w:rsidRPr="00BE1811">
              <w:rPr>
                <w:i/>
              </w:rPr>
              <w:t xml:space="preserve"> proiectului, prin măsurile dedicate ariilor naturale protejate, în special zonele împădurite, zonele umede sau  alte tipuri de infrastructură verde, contribuie direct sau indirect la  sechestrarea carbonului, etc;</w:t>
            </w:r>
          </w:p>
        </w:tc>
      </w:tr>
    </w:tbl>
    <w:p w14:paraId="233A65A0" w14:textId="77777777" w:rsidR="007F6C93" w:rsidRPr="00BE1811" w:rsidRDefault="007F6C93" w:rsidP="007F6C93">
      <w:pPr>
        <w:spacing w:after="0" w:line="240" w:lineRule="auto"/>
        <w:rPr>
          <w:b/>
        </w:rPr>
      </w:pPr>
    </w:p>
    <w:p w14:paraId="12597109" w14:textId="77777777" w:rsidR="007F6C93" w:rsidRPr="00BE1811" w:rsidRDefault="007F6C93" w:rsidP="007F6C93">
      <w:pPr>
        <w:spacing w:after="0" w:line="240" w:lineRule="auto"/>
        <w:rPr>
          <w:b/>
        </w:rPr>
      </w:pPr>
      <w:r w:rsidRPr="00BE1811">
        <w:rPr>
          <w:b/>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476746E4" w14:textId="77777777" w:rsidTr="00567A45">
        <w:tc>
          <w:tcPr>
            <w:tcW w:w="9288" w:type="dxa"/>
          </w:tcPr>
          <w:p w14:paraId="0C522BCE" w14:textId="77777777" w:rsidR="007F6C93" w:rsidRPr="00BE1811" w:rsidRDefault="007F6C93" w:rsidP="00567A45">
            <w:pPr>
              <w:jc w:val="both"/>
              <w:rPr>
                <w:i/>
              </w:rPr>
            </w:pPr>
            <w:r w:rsidRPr="00BE1811">
              <w:rPr>
                <w:i/>
              </w:rPr>
              <w:t xml:space="preserve">Se completează cu descrierea modului în care </w:t>
            </w:r>
            <w:proofErr w:type="spellStart"/>
            <w:r w:rsidRPr="00BE1811">
              <w:rPr>
                <w:i/>
              </w:rPr>
              <w:t>activităţile</w:t>
            </w:r>
            <w:proofErr w:type="spellEnd"/>
            <w:r w:rsidRPr="00BE1811">
              <w:rPr>
                <w:i/>
              </w:rPr>
              <w:t xml:space="preserve"> proiectului contribuie, spre exemplu, la măsurile de </w:t>
            </w:r>
            <w:proofErr w:type="spellStart"/>
            <w:r w:rsidRPr="00BE1811">
              <w:rPr>
                <w:i/>
              </w:rPr>
              <w:t>protecţie</w:t>
            </w:r>
            <w:proofErr w:type="spellEnd"/>
            <w:r w:rsidRPr="00BE1811">
              <w:rPr>
                <w:i/>
              </w:rPr>
              <w:t xml:space="preserve"> a </w:t>
            </w:r>
            <w:proofErr w:type="spellStart"/>
            <w:r w:rsidRPr="00BE1811">
              <w:rPr>
                <w:i/>
              </w:rPr>
              <w:t>biodiversităţii</w:t>
            </w:r>
            <w:proofErr w:type="spellEnd"/>
            <w:r w:rsidRPr="00BE1811">
              <w:rPr>
                <w:i/>
              </w:rPr>
              <w:t xml:space="preserve">, inclusiv crearea de zone umede, refacerea ecosistemelor </w:t>
            </w:r>
            <w:proofErr w:type="spellStart"/>
            <w:r w:rsidRPr="00BE1811">
              <w:rPr>
                <w:i/>
              </w:rPr>
              <w:t>şi</w:t>
            </w:r>
            <w:proofErr w:type="spellEnd"/>
            <w:r w:rsidRPr="00BE1811">
              <w:rPr>
                <w:i/>
              </w:rPr>
              <w:t xml:space="preserve"> alte măsuri de infrastructură verde, ce contribuie la </w:t>
            </w:r>
            <w:proofErr w:type="spellStart"/>
            <w:r w:rsidRPr="00BE1811">
              <w:rPr>
                <w:i/>
              </w:rPr>
              <w:t>reţinerea</w:t>
            </w:r>
            <w:proofErr w:type="spellEnd"/>
            <w:r w:rsidRPr="00BE1811">
              <w:rPr>
                <w:i/>
              </w:rPr>
              <w:t xml:space="preserve"> naturală a apei </w:t>
            </w:r>
            <w:proofErr w:type="spellStart"/>
            <w:r w:rsidRPr="00BE1811">
              <w:rPr>
                <w:i/>
              </w:rPr>
              <w:t>şi</w:t>
            </w:r>
            <w:proofErr w:type="spellEnd"/>
            <w:r w:rsidRPr="00BE1811">
              <w:rPr>
                <w:i/>
              </w:rPr>
              <w:t xml:space="preserve"> reducerea riscului de secetă, prevenirea și reducerea riscurilor de inundații și incendii de pădure.</w:t>
            </w:r>
          </w:p>
        </w:tc>
      </w:tr>
    </w:tbl>
    <w:p w14:paraId="6017767D" w14:textId="77777777" w:rsidR="007F6C93" w:rsidRPr="00BE1811" w:rsidRDefault="007F6C93" w:rsidP="007F6C93">
      <w:pPr>
        <w:spacing w:after="0" w:line="240" w:lineRule="auto"/>
        <w:rPr>
          <w:b/>
        </w:rPr>
      </w:pPr>
    </w:p>
    <w:p w14:paraId="442894AD" w14:textId="77777777" w:rsidR="00D13264" w:rsidRDefault="00D13264" w:rsidP="007F6C93">
      <w:pPr>
        <w:spacing w:after="0" w:line="240" w:lineRule="auto"/>
        <w:rPr>
          <w:b/>
        </w:rPr>
      </w:pPr>
    </w:p>
    <w:p w14:paraId="1FC6E7D8" w14:textId="77777777" w:rsidR="00D13264" w:rsidRDefault="00D13264" w:rsidP="007F6C93">
      <w:pPr>
        <w:spacing w:after="0" w:line="240" w:lineRule="auto"/>
        <w:rPr>
          <w:b/>
        </w:rPr>
      </w:pPr>
    </w:p>
    <w:p w14:paraId="5105F37D" w14:textId="77777777" w:rsidR="00D13264" w:rsidRDefault="00D13264" w:rsidP="007F6C93">
      <w:pPr>
        <w:spacing w:after="0" w:line="240" w:lineRule="auto"/>
        <w:rPr>
          <w:b/>
        </w:rPr>
      </w:pPr>
    </w:p>
    <w:p w14:paraId="765B626D" w14:textId="77777777" w:rsidR="00D13264" w:rsidRDefault="00D13264" w:rsidP="007F6C93">
      <w:pPr>
        <w:spacing w:after="0" w:line="240" w:lineRule="auto"/>
        <w:rPr>
          <w:b/>
        </w:rPr>
      </w:pPr>
    </w:p>
    <w:p w14:paraId="7F297532" w14:textId="6C5AE6F6" w:rsidR="007F6C93" w:rsidRPr="00BE1811" w:rsidRDefault="007F6C93" w:rsidP="007F6C93">
      <w:pPr>
        <w:spacing w:after="0" w:line="240" w:lineRule="auto"/>
        <w:rPr>
          <w:b/>
        </w:rPr>
      </w:pPr>
      <w:r w:rsidRPr="00BE1811">
        <w:rPr>
          <w:b/>
        </w:rPr>
        <w:lastRenderedPageBreak/>
        <w:t>SCHIMBĂRI DEMOGRAFICE</w:t>
      </w:r>
    </w:p>
    <w:p w14:paraId="7481EC8E" w14:textId="77777777" w:rsidR="007F6C93" w:rsidRPr="00BE1811" w:rsidRDefault="007F6C93" w:rsidP="007F6C93">
      <w:pPr>
        <w:spacing w:after="0" w:line="240" w:lineRule="auto"/>
        <w:rPr>
          <w:b/>
        </w:rPr>
      </w:pPr>
      <w:r w:rsidRPr="00BE1811">
        <w:rPr>
          <w:b/>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648391AB" w14:textId="77777777" w:rsidTr="00567A45">
        <w:tc>
          <w:tcPr>
            <w:tcW w:w="9288" w:type="dxa"/>
          </w:tcPr>
          <w:p w14:paraId="375D0B48" w14:textId="77777777" w:rsidR="007F6C93" w:rsidRPr="00BE1811" w:rsidRDefault="007F6C93" w:rsidP="00567A45">
            <w:pPr>
              <w:jc w:val="both"/>
              <w:rPr>
                <w:i/>
              </w:rPr>
            </w:pPr>
            <w:r w:rsidRPr="00BE1811">
              <w:rPr>
                <w:i/>
              </w:rPr>
              <w:t>Conceptul de „</w:t>
            </w:r>
            <w:r w:rsidRPr="00BE1811">
              <w:rPr>
                <w:b/>
                <w:i/>
              </w:rPr>
              <w:t>schimbări demografice</w:t>
            </w:r>
            <w:r w:rsidRPr="00BE1811">
              <w:rPr>
                <w:i/>
              </w:rPr>
              <w:t>” descrie structura de vârstă a unei populații care se adaptează permanent  la schimbări în condițiile sau mediul de viață. În consecință, modificările în compoziția structurii de vârstă reprezintă rezultatul schimbărilor sociale.</w:t>
            </w:r>
          </w:p>
          <w:p w14:paraId="0786A133" w14:textId="77777777" w:rsidR="007F6C93" w:rsidRPr="00BE1811" w:rsidRDefault="007F6C93" w:rsidP="00567A45">
            <w:pPr>
              <w:jc w:val="both"/>
              <w:rPr>
                <w:i/>
              </w:rPr>
            </w:pPr>
            <w:r w:rsidRPr="00BE1811">
              <w:rPr>
                <w:i/>
              </w:rPr>
              <w:t xml:space="preserve">Uniunea Europeană se confruntă cu schimbări demografice majore, reprezentate de: </w:t>
            </w:r>
          </w:p>
          <w:p w14:paraId="52E2E569" w14:textId="77777777" w:rsidR="007F6C93" w:rsidRPr="00BE1811" w:rsidRDefault="007F6C93" w:rsidP="00567A45">
            <w:pPr>
              <w:numPr>
                <w:ilvl w:val="0"/>
                <w:numId w:val="45"/>
              </w:numPr>
              <w:spacing w:after="0" w:line="240" w:lineRule="auto"/>
              <w:jc w:val="both"/>
              <w:rPr>
                <w:i/>
              </w:rPr>
            </w:pPr>
            <w:r w:rsidRPr="00BE1811">
              <w:rPr>
                <w:i/>
              </w:rPr>
              <w:t>Îmbătrânirea populației;</w:t>
            </w:r>
          </w:p>
          <w:p w14:paraId="6587DCB6" w14:textId="77777777" w:rsidR="007F6C93" w:rsidRPr="00BE1811" w:rsidRDefault="007F6C93" w:rsidP="00567A45">
            <w:pPr>
              <w:numPr>
                <w:ilvl w:val="0"/>
                <w:numId w:val="45"/>
              </w:numPr>
              <w:spacing w:after="0" w:line="240" w:lineRule="auto"/>
              <w:jc w:val="both"/>
              <w:rPr>
                <w:i/>
              </w:rPr>
            </w:pPr>
            <w:r w:rsidRPr="00BE1811">
              <w:rPr>
                <w:i/>
              </w:rPr>
              <w:t xml:space="preserve">Rate scăzute ale natalității; </w:t>
            </w:r>
          </w:p>
          <w:p w14:paraId="282B1DB7" w14:textId="77777777" w:rsidR="007F6C93" w:rsidRPr="00BE1811" w:rsidRDefault="007F6C93" w:rsidP="00567A45">
            <w:pPr>
              <w:numPr>
                <w:ilvl w:val="0"/>
                <w:numId w:val="45"/>
              </w:numPr>
              <w:spacing w:after="0" w:line="240" w:lineRule="auto"/>
              <w:jc w:val="both"/>
              <w:rPr>
                <w:i/>
              </w:rPr>
            </w:pPr>
            <w:r w:rsidRPr="00BE1811">
              <w:rPr>
                <w:i/>
              </w:rPr>
              <w:t>Structuri familiale modificate;</w:t>
            </w:r>
          </w:p>
          <w:p w14:paraId="191FC907" w14:textId="77777777" w:rsidR="007F6C93" w:rsidRPr="00BE1811" w:rsidRDefault="007F6C93" w:rsidP="00567A45">
            <w:pPr>
              <w:numPr>
                <w:ilvl w:val="0"/>
                <w:numId w:val="45"/>
              </w:numPr>
              <w:spacing w:after="0" w:line="240" w:lineRule="auto"/>
              <w:jc w:val="both"/>
              <w:rPr>
                <w:i/>
              </w:rPr>
            </w:pPr>
            <w:r w:rsidRPr="00BE1811">
              <w:rPr>
                <w:i/>
              </w:rPr>
              <w:t xml:space="preserve">Migrație. </w:t>
            </w:r>
          </w:p>
          <w:p w14:paraId="736FD952" w14:textId="77777777" w:rsidR="007F6C93" w:rsidRPr="00BE1811" w:rsidRDefault="007F6C93" w:rsidP="00567A45">
            <w:pPr>
              <w:jc w:val="both"/>
              <w:rPr>
                <w:i/>
              </w:rPr>
            </w:pPr>
            <w:r w:rsidRPr="00BE1811">
              <w:rPr>
                <w:i/>
              </w:rPr>
              <w:t xml:space="preserve">Schimbările demografice impun o serie măsuri </w:t>
            </w:r>
            <w:proofErr w:type="spellStart"/>
            <w:r w:rsidRPr="00BE1811">
              <w:rPr>
                <w:i/>
              </w:rPr>
              <w:t>proactive</w:t>
            </w:r>
            <w:proofErr w:type="spellEnd"/>
            <w:r w:rsidRPr="00BE1811">
              <w:rPr>
                <w:i/>
              </w:rPr>
              <w:t>, cum ar fi:</w:t>
            </w:r>
          </w:p>
          <w:p w14:paraId="24F11F71" w14:textId="77777777" w:rsidR="007F6C93" w:rsidRPr="00BE1811" w:rsidRDefault="007F6C93" w:rsidP="00567A45">
            <w:pPr>
              <w:numPr>
                <w:ilvl w:val="0"/>
                <w:numId w:val="46"/>
              </w:numPr>
              <w:spacing w:after="0" w:line="240" w:lineRule="auto"/>
              <w:contextualSpacing/>
              <w:jc w:val="both"/>
              <w:rPr>
                <w:i/>
              </w:rPr>
            </w:pPr>
            <w:r w:rsidRPr="00BE1811">
              <w:rPr>
                <w:i/>
              </w:rPr>
              <w:t>îmbunătățirea condițiilor de muncă și a posibilităților de angajare a persoanelor în vârstă;</w:t>
            </w:r>
          </w:p>
          <w:p w14:paraId="5150073E" w14:textId="77777777" w:rsidR="007F6C93" w:rsidRPr="00BE1811" w:rsidRDefault="007F6C93" w:rsidP="00567A45">
            <w:pPr>
              <w:numPr>
                <w:ilvl w:val="0"/>
                <w:numId w:val="46"/>
              </w:numPr>
              <w:spacing w:after="0" w:line="240" w:lineRule="auto"/>
              <w:contextualSpacing/>
              <w:jc w:val="both"/>
              <w:rPr>
                <w:i/>
              </w:rPr>
            </w:pPr>
            <w:r w:rsidRPr="00BE1811">
              <w:rPr>
                <w:i/>
              </w:rPr>
              <w:t>sprijinirea oportunităților de formare în vederea creșterii nivelului de ocupare a forței de muncă, de reconversie profesională și de incluziune socială a femeilor, a tinerilor și a persoanelor în vârstă;</w:t>
            </w:r>
          </w:p>
          <w:p w14:paraId="0632C386" w14:textId="77777777" w:rsidR="007F6C93" w:rsidRPr="00BE1811" w:rsidRDefault="007F6C93" w:rsidP="00567A45">
            <w:pPr>
              <w:numPr>
                <w:ilvl w:val="0"/>
                <w:numId w:val="46"/>
              </w:numPr>
              <w:spacing w:after="0" w:line="240" w:lineRule="auto"/>
              <w:contextualSpacing/>
              <w:jc w:val="both"/>
              <w:rPr>
                <w:i/>
              </w:rPr>
            </w:pPr>
            <w:r w:rsidRPr="00BE1811">
              <w:rPr>
                <w:i/>
              </w:rPr>
              <w:t>furnizarea de servicii sociale de interes general care să ajute familiile și copii, să ofere facilități și îngrijire persoanelor în vârstă;</w:t>
            </w:r>
          </w:p>
        </w:tc>
      </w:tr>
    </w:tbl>
    <w:p w14:paraId="26782A7C" w14:textId="77777777" w:rsidR="007F6C93" w:rsidRPr="00BE1811" w:rsidRDefault="007F6C93" w:rsidP="007F6C93">
      <w:pPr>
        <w:pStyle w:val="Heading1"/>
        <w:spacing w:before="0"/>
        <w:rPr>
          <w:sz w:val="22"/>
          <w:szCs w:val="22"/>
          <w:lang w:val="ro-RO"/>
        </w:rPr>
      </w:pPr>
    </w:p>
    <w:p w14:paraId="6B0296F5" w14:textId="77777777" w:rsidR="007F6C93" w:rsidRPr="00BE1811" w:rsidRDefault="007F6C93" w:rsidP="007F6C93">
      <w:pPr>
        <w:jc w:val="center"/>
        <w:rPr>
          <w:b/>
          <w:u w:val="single"/>
        </w:rPr>
      </w:pPr>
      <w:r w:rsidRPr="00BE1811">
        <w:rPr>
          <w:b/>
          <w:u w:val="single"/>
        </w:rPr>
        <w:t>16. Metodologie</w:t>
      </w:r>
    </w:p>
    <w:p w14:paraId="5D6632E2" w14:textId="77777777" w:rsidR="007F6C93" w:rsidRPr="00BE1811" w:rsidRDefault="007F6C93" w:rsidP="007F6C93">
      <w:pPr>
        <w:spacing w:after="0" w:line="240" w:lineRule="auto"/>
        <w:rPr>
          <w:b/>
        </w:rPr>
      </w:pPr>
    </w:p>
    <w:p w14:paraId="34BAE7F0" w14:textId="77777777" w:rsidR="007F6C93" w:rsidRPr="00BE1811" w:rsidRDefault="007F6C93" w:rsidP="007F6C93">
      <w:pPr>
        <w:spacing w:after="0" w:line="240" w:lineRule="auto"/>
        <w:rPr>
          <w:b/>
        </w:rPr>
      </w:pPr>
      <w:r w:rsidRPr="00BE1811">
        <w:rPr>
          <w:b/>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EB21483" w14:textId="77777777" w:rsidTr="00567A45">
        <w:tc>
          <w:tcPr>
            <w:tcW w:w="9288" w:type="dxa"/>
          </w:tcPr>
          <w:p w14:paraId="0160A1E1" w14:textId="77777777" w:rsidR="007F6C93" w:rsidRPr="00BE1811" w:rsidRDefault="007F6C93" w:rsidP="00567A45">
            <w:pPr>
              <w:rPr>
                <w:b/>
                <w:i/>
              </w:rPr>
            </w:pPr>
            <w:r w:rsidRPr="00BE1811">
              <w:rPr>
                <w:b/>
                <w:i/>
              </w:rPr>
              <w:t>Vor fi descrise/detaliate:</w:t>
            </w:r>
          </w:p>
          <w:p w14:paraId="732EF759" w14:textId="77777777" w:rsidR="007F6C93" w:rsidRPr="00BE1811" w:rsidRDefault="007F6C93" w:rsidP="00567A45">
            <w:pPr>
              <w:pStyle w:val="ListParagraph"/>
              <w:numPr>
                <w:ilvl w:val="0"/>
                <w:numId w:val="12"/>
              </w:numPr>
              <w:spacing w:after="0" w:line="240" w:lineRule="auto"/>
              <w:jc w:val="both"/>
              <w:rPr>
                <w:i/>
                <w:sz w:val="22"/>
                <w:szCs w:val="22"/>
              </w:rPr>
            </w:pPr>
            <w:r w:rsidRPr="00BE1811">
              <w:rPr>
                <w:i/>
                <w:sz w:val="22"/>
                <w:szCs w:val="22"/>
              </w:rPr>
              <w:t xml:space="preserve">managementul proiectului: </w:t>
            </w:r>
            <w:proofErr w:type="spellStart"/>
            <w:r w:rsidRPr="00BE1811">
              <w:rPr>
                <w:i/>
                <w:sz w:val="22"/>
                <w:szCs w:val="22"/>
              </w:rPr>
              <w:t>organizaţiile</w:t>
            </w:r>
            <w:proofErr w:type="spellEnd"/>
            <w:r w:rsidRPr="00BE1811">
              <w:rPr>
                <w:i/>
                <w:sz w:val="22"/>
                <w:szCs w:val="22"/>
              </w:rPr>
              <w:t xml:space="preserve"> implicate, echipa de proiect, rolul managerului de proiect, repartizarea </w:t>
            </w:r>
            <w:proofErr w:type="spellStart"/>
            <w:r w:rsidRPr="00BE1811">
              <w:rPr>
                <w:i/>
                <w:sz w:val="22"/>
                <w:szCs w:val="22"/>
              </w:rPr>
              <w:t>atribuţiilor</w:t>
            </w:r>
            <w:proofErr w:type="spellEnd"/>
            <w:r w:rsidRPr="00BE1811">
              <w:rPr>
                <w:i/>
                <w:sz w:val="22"/>
                <w:szCs w:val="22"/>
              </w:rPr>
              <w:t>, rolurile persoanelor implicate etc.</w:t>
            </w:r>
          </w:p>
          <w:p w14:paraId="6BD3FD87" w14:textId="77777777" w:rsidR="007F6C93" w:rsidRPr="00BE1811" w:rsidRDefault="007F6C93" w:rsidP="00567A45">
            <w:pPr>
              <w:pStyle w:val="ListParagraph"/>
              <w:numPr>
                <w:ilvl w:val="0"/>
                <w:numId w:val="12"/>
              </w:numPr>
              <w:spacing w:after="0" w:line="240" w:lineRule="auto"/>
              <w:jc w:val="both"/>
              <w:rPr>
                <w:b/>
                <w:sz w:val="22"/>
                <w:szCs w:val="22"/>
              </w:rPr>
            </w:pPr>
            <w:r w:rsidRPr="00BE1811">
              <w:rPr>
                <w:i/>
                <w:sz w:val="22"/>
                <w:szCs w:val="22"/>
              </w:rPr>
              <w:t xml:space="preserve">cheltuielile cu salariile, respectiv pentru fiecare persoană care implementează </w:t>
            </w:r>
            <w:proofErr w:type="spellStart"/>
            <w:r w:rsidRPr="00BE1811">
              <w:rPr>
                <w:i/>
                <w:sz w:val="22"/>
                <w:szCs w:val="22"/>
              </w:rPr>
              <w:t>activităţi</w:t>
            </w:r>
            <w:proofErr w:type="spellEnd"/>
            <w:r w:rsidRPr="00BE1811">
              <w:rPr>
                <w:i/>
                <w:sz w:val="22"/>
                <w:szCs w:val="22"/>
              </w:rPr>
              <w:t xml:space="preserve"> din cadrul organizației solicitantului /partenerului (valoarea netă/oră, valoarea totală/oră,  nr. ore/zi, nr zile/luni lucrate).</w:t>
            </w:r>
          </w:p>
        </w:tc>
      </w:tr>
    </w:tbl>
    <w:p w14:paraId="50C9B1CB" w14:textId="77777777" w:rsidR="007F6C93" w:rsidRPr="00BE1811" w:rsidRDefault="007F6C93" w:rsidP="007F6C93">
      <w:pPr>
        <w:spacing w:after="0" w:line="240" w:lineRule="auto"/>
        <w:rPr>
          <w:b/>
        </w:rPr>
      </w:pPr>
    </w:p>
    <w:p w14:paraId="64B6882B" w14:textId="77777777" w:rsidR="007F6C93" w:rsidRPr="00BE1811" w:rsidRDefault="007F6C93" w:rsidP="007F6C93">
      <w:pPr>
        <w:jc w:val="center"/>
        <w:rPr>
          <w:b/>
          <w:u w:val="single"/>
        </w:rPr>
      </w:pPr>
      <w:r w:rsidRPr="00BE1811">
        <w:rPr>
          <w:b/>
          <w:u w:val="single"/>
        </w:rPr>
        <w:t>17. Specializare inteligentă</w:t>
      </w:r>
    </w:p>
    <w:p w14:paraId="4992C824" w14:textId="77777777" w:rsidR="007F6C93" w:rsidRPr="00BE1811" w:rsidRDefault="007F6C93" w:rsidP="007F6C93">
      <w:pPr>
        <w:spacing w:after="0" w:line="240" w:lineRule="auto"/>
        <w:rPr>
          <w:b/>
        </w:rPr>
      </w:pPr>
    </w:p>
    <w:p w14:paraId="1F14E3D9" w14:textId="77777777" w:rsidR="007F6C93" w:rsidRPr="00BE1811" w:rsidRDefault="007F6C93" w:rsidP="007F6C93">
      <w:pPr>
        <w:spacing w:before="100" w:beforeAutospacing="1" w:after="100" w:afterAutospacing="1" w:line="240" w:lineRule="auto"/>
        <w:jc w:val="both"/>
        <w:rPr>
          <w:b/>
        </w:rPr>
      </w:pPr>
      <w:r w:rsidRPr="00BE1811">
        <w:rPr>
          <w:b/>
        </w:rPr>
        <w:t>Specializare inteligenta:</w:t>
      </w:r>
      <w:r w:rsidRPr="00BE1811">
        <w:rPr>
          <w:i/>
        </w:rPr>
        <w:t xml:space="preserve"> Se completează cu domeniul/domeniile și subdomeniul/subdomeniile de specializare inteligentă în care se </w:t>
      </w:r>
      <w:proofErr w:type="spellStart"/>
      <w:r w:rsidRPr="00BE1811">
        <w:rPr>
          <w:i/>
        </w:rPr>
        <w:t>înacadrează</w:t>
      </w:r>
      <w:proofErr w:type="spellEnd"/>
      <w:r w:rsidRPr="00BE1811">
        <w:rPr>
          <w:i/>
        </w:rPr>
        <w:t xml:space="preserve"> propunerea de proiect (vezi Anexa 3 la prezentul ghid)</w:t>
      </w:r>
    </w:p>
    <w:p w14:paraId="7F75BC57"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7F6C93" w:rsidRPr="00BE1811" w14:paraId="7593DE14" w14:textId="77777777" w:rsidTr="00567A45">
        <w:tc>
          <w:tcPr>
            <w:tcW w:w="1951" w:type="dxa"/>
          </w:tcPr>
          <w:p w14:paraId="62C764DE" w14:textId="77777777" w:rsidR="007F6C93" w:rsidRPr="00BE1811" w:rsidRDefault="007F6C93" w:rsidP="00567A45">
            <w:pPr>
              <w:rPr>
                <w:b/>
              </w:rPr>
            </w:pPr>
            <w:r w:rsidRPr="00BE1811">
              <w:rPr>
                <w:b/>
              </w:rPr>
              <w:t xml:space="preserve">Selectați grupul </w:t>
            </w:r>
          </w:p>
          <w:p w14:paraId="16757DE1" w14:textId="77777777" w:rsidR="007F6C93" w:rsidRPr="00BE1811" w:rsidRDefault="007F6C93" w:rsidP="00567A45">
            <w:pPr>
              <w:rPr>
                <w:b/>
              </w:rPr>
            </w:pPr>
          </w:p>
        </w:tc>
        <w:tc>
          <w:tcPr>
            <w:tcW w:w="7337" w:type="dxa"/>
          </w:tcPr>
          <w:p w14:paraId="346AE36D" w14:textId="77777777" w:rsidR="007F6C93" w:rsidRPr="00BE1811" w:rsidRDefault="007F6C93" w:rsidP="00567A45">
            <w:pPr>
              <w:jc w:val="both"/>
              <w:rPr>
                <w:i/>
              </w:rPr>
            </w:pPr>
            <w:r w:rsidRPr="00BE1811">
              <w:rPr>
                <w:i/>
              </w:rPr>
              <w:t>Bioeconomie</w:t>
            </w:r>
          </w:p>
          <w:p w14:paraId="03A39967" w14:textId="77777777" w:rsidR="007F6C93" w:rsidRPr="00BE1811" w:rsidRDefault="007F6C93" w:rsidP="00567A45">
            <w:pPr>
              <w:jc w:val="both"/>
              <w:rPr>
                <w:i/>
              </w:rPr>
            </w:pPr>
            <w:r w:rsidRPr="00BE1811">
              <w:rPr>
                <w:i/>
              </w:rPr>
              <w:t xml:space="preserve">TIC, spațiu </w:t>
            </w:r>
            <w:proofErr w:type="spellStart"/>
            <w:r w:rsidRPr="00BE1811">
              <w:rPr>
                <w:i/>
              </w:rPr>
              <w:t>şi</w:t>
            </w:r>
            <w:proofErr w:type="spellEnd"/>
            <w:r w:rsidRPr="00BE1811">
              <w:rPr>
                <w:i/>
              </w:rPr>
              <w:t xml:space="preserve"> securitate</w:t>
            </w:r>
          </w:p>
          <w:p w14:paraId="3640BEDD" w14:textId="77777777" w:rsidR="007F6C93" w:rsidRPr="00BE1811" w:rsidRDefault="007F6C93" w:rsidP="00567A45">
            <w:pPr>
              <w:jc w:val="both"/>
              <w:rPr>
                <w:i/>
              </w:rPr>
            </w:pPr>
            <w:r w:rsidRPr="00BE1811">
              <w:rPr>
                <w:i/>
              </w:rPr>
              <w:t>Energie, mediu, schimbări climatice</w:t>
            </w:r>
          </w:p>
          <w:p w14:paraId="6CE6F1D5" w14:textId="77777777" w:rsidR="007F6C93" w:rsidRPr="00BE1811" w:rsidRDefault="007F6C93" w:rsidP="00567A45">
            <w:pPr>
              <w:jc w:val="both"/>
              <w:rPr>
                <w:i/>
              </w:rPr>
            </w:pPr>
            <w:r w:rsidRPr="00BE1811">
              <w:rPr>
                <w:i/>
              </w:rPr>
              <w:t>Eco-</w:t>
            </w:r>
            <w:proofErr w:type="spellStart"/>
            <w:r w:rsidRPr="00BE1811">
              <w:rPr>
                <w:i/>
              </w:rPr>
              <w:t>nanotech</w:t>
            </w:r>
            <w:proofErr w:type="spellEnd"/>
            <w:r w:rsidRPr="00BE1811">
              <w:rPr>
                <w:i/>
              </w:rPr>
              <w:t xml:space="preserve"> </w:t>
            </w:r>
            <w:proofErr w:type="spellStart"/>
            <w:r w:rsidRPr="00BE1811">
              <w:rPr>
                <w:i/>
              </w:rPr>
              <w:t>şi</w:t>
            </w:r>
            <w:proofErr w:type="spellEnd"/>
            <w:r w:rsidRPr="00BE1811">
              <w:rPr>
                <w:i/>
              </w:rPr>
              <w:t xml:space="preserve"> materiale avansate</w:t>
            </w:r>
          </w:p>
          <w:p w14:paraId="72D87881" w14:textId="77777777" w:rsidR="007F6C93" w:rsidRPr="00BE1811" w:rsidRDefault="007F6C93" w:rsidP="00567A45">
            <w:pPr>
              <w:jc w:val="both"/>
              <w:rPr>
                <w:i/>
                <w:color w:val="FF0000"/>
              </w:rPr>
            </w:pPr>
            <w:r w:rsidRPr="00BE1811">
              <w:rPr>
                <w:i/>
              </w:rPr>
              <w:t>Sănătate</w:t>
            </w:r>
          </w:p>
        </w:tc>
      </w:tr>
    </w:tbl>
    <w:p w14:paraId="44BB90CA"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7F6C93" w:rsidRPr="00BE1811" w14:paraId="290528DF" w14:textId="77777777" w:rsidTr="00567A45">
        <w:tc>
          <w:tcPr>
            <w:tcW w:w="1951" w:type="dxa"/>
          </w:tcPr>
          <w:p w14:paraId="6AAE6208" w14:textId="77777777" w:rsidR="007F6C93" w:rsidRPr="00BE1811" w:rsidRDefault="007F6C93" w:rsidP="00567A45">
            <w:pPr>
              <w:rPr>
                <w:b/>
              </w:rPr>
            </w:pPr>
            <w:r w:rsidRPr="00BE1811">
              <w:rPr>
                <w:b/>
              </w:rPr>
              <w:t>Selectați domeniul</w:t>
            </w:r>
          </w:p>
        </w:tc>
        <w:tc>
          <w:tcPr>
            <w:tcW w:w="7337" w:type="dxa"/>
          </w:tcPr>
          <w:p w14:paraId="3EF3C624" w14:textId="77777777" w:rsidR="007F6C93" w:rsidRPr="00BE1811" w:rsidRDefault="007F6C93" w:rsidP="00567A45">
            <w:pPr>
              <w:rPr>
                <w:i/>
                <w:color w:val="FF0000"/>
              </w:rPr>
            </w:pPr>
            <w:r w:rsidRPr="00BE1811">
              <w:rPr>
                <w:i/>
              </w:rPr>
              <w:t>Conform grupului selectat</w:t>
            </w:r>
          </w:p>
        </w:tc>
      </w:tr>
    </w:tbl>
    <w:p w14:paraId="45FDCC07" w14:textId="77777777" w:rsidR="007F6C93" w:rsidRPr="00BE1811" w:rsidRDefault="007F6C93" w:rsidP="007F6C93">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912"/>
      </w:tblGrid>
      <w:tr w:rsidR="007F6C93" w:rsidRPr="00BE1811" w14:paraId="679319A0" w14:textId="77777777" w:rsidTr="00567A45">
        <w:tc>
          <w:tcPr>
            <w:tcW w:w="2376" w:type="dxa"/>
          </w:tcPr>
          <w:p w14:paraId="3488FA4A" w14:textId="77777777" w:rsidR="007F6C93" w:rsidRPr="00BE1811" w:rsidRDefault="007F6C93" w:rsidP="00567A45">
            <w:pPr>
              <w:rPr>
                <w:b/>
              </w:rPr>
            </w:pPr>
            <w:r w:rsidRPr="00BE1811">
              <w:rPr>
                <w:b/>
              </w:rPr>
              <w:t>Selectați subdomeniul</w:t>
            </w:r>
          </w:p>
        </w:tc>
        <w:tc>
          <w:tcPr>
            <w:tcW w:w="6912" w:type="dxa"/>
          </w:tcPr>
          <w:p w14:paraId="05F6C93F" w14:textId="77777777" w:rsidR="007F6C93" w:rsidRPr="00BE1811" w:rsidRDefault="007F6C93" w:rsidP="00567A45">
            <w:pPr>
              <w:rPr>
                <w:i/>
                <w:color w:val="FF0000"/>
              </w:rPr>
            </w:pPr>
            <w:r w:rsidRPr="00BE1811">
              <w:rPr>
                <w:i/>
              </w:rPr>
              <w:t>Conform domeniului selectat</w:t>
            </w:r>
          </w:p>
        </w:tc>
      </w:tr>
    </w:tbl>
    <w:p w14:paraId="114B019E" w14:textId="77777777" w:rsidR="007F6C93" w:rsidRPr="00BE1811" w:rsidRDefault="007F6C93" w:rsidP="007F6C93">
      <w:pPr>
        <w:spacing w:after="0" w:line="240" w:lineRule="auto"/>
        <w:rPr>
          <w:b/>
        </w:rPr>
      </w:pPr>
    </w:p>
    <w:p w14:paraId="0589D2DC" w14:textId="77777777" w:rsidR="007F6C93" w:rsidRPr="00BE1811" w:rsidRDefault="007F6C93" w:rsidP="007F6C93">
      <w:pPr>
        <w:jc w:val="center"/>
        <w:rPr>
          <w:b/>
          <w:u w:val="single"/>
        </w:rPr>
      </w:pPr>
    </w:p>
    <w:p w14:paraId="074CD323" w14:textId="77777777" w:rsidR="007F6C93" w:rsidRPr="00BE1811" w:rsidRDefault="007F6C93" w:rsidP="007F6C93">
      <w:pPr>
        <w:jc w:val="center"/>
      </w:pPr>
      <w:r w:rsidRPr="00BE1811">
        <w:rPr>
          <w:b/>
          <w:u w:val="single"/>
        </w:rPr>
        <w:lastRenderedPageBreak/>
        <w:t>18. Descrierea investiției</w:t>
      </w:r>
    </w:p>
    <w:p w14:paraId="294CA9C0" w14:textId="77777777" w:rsidR="007F6C93" w:rsidRPr="00BE1811" w:rsidRDefault="007F6C93" w:rsidP="007F6C93">
      <w:pPr>
        <w:spacing w:after="0" w:line="240" w:lineRule="auto"/>
        <w:rPr>
          <w:b/>
        </w:rPr>
      </w:pPr>
    </w:p>
    <w:p w14:paraId="7D1901E3" w14:textId="77777777" w:rsidR="007F6C93" w:rsidRPr="00BE1811" w:rsidRDefault="007F6C93" w:rsidP="007F6C93">
      <w:pPr>
        <w:spacing w:after="0" w:line="240" w:lineRule="auto"/>
        <w:rPr>
          <w:b/>
        </w:rPr>
      </w:pPr>
      <w:r w:rsidRPr="00BE1811">
        <w:rPr>
          <w:b/>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8FFC2FE" w14:textId="77777777" w:rsidTr="00567A45">
        <w:tc>
          <w:tcPr>
            <w:tcW w:w="9288" w:type="dxa"/>
          </w:tcPr>
          <w:p w14:paraId="436A6B2F" w14:textId="77777777" w:rsidR="007F6C93" w:rsidRPr="00BE1811" w:rsidRDefault="007F6C93" w:rsidP="00567A45">
            <w:pPr>
              <w:spacing w:before="100" w:beforeAutospacing="1" w:after="100" w:afterAutospacing="1" w:line="240" w:lineRule="auto"/>
              <w:jc w:val="both"/>
              <w:rPr>
                <w:b/>
              </w:rPr>
            </w:pPr>
            <w:r w:rsidRPr="00BE1811">
              <w:rPr>
                <w:i/>
              </w:rPr>
              <w:t xml:space="preserve">Se corelează cu cap. </w:t>
            </w:r>
            <w:r w:rsidRPr="00BE1811">
              <w:rPr>
                <w:b/>
                <w:i/>
              </w:rPr>
              <w:t>50 Activități previzionate</w:t>
            </w:r>
            <w:r w:rsidRPr="00BE1811">
              <w:rPr>
                <w:i/>
              </w:rPr>
              <w:t xml:space="preserve"> al cererii de finanțare.</w:t>
            </w:r>
            <w:r w:rsidRPr="00BE1811">
              <w:rPr>
                <w:b/>
              </w:rPr>
              <w:t xml:space="preserve"> </w:t>
            </w:r>
          </w:p>
          <w:p w14:paraId="649EBE84" w14:textId="77777777" w:rsidR="007F6C93" w:rsidRPr="00BE1811" w:rsidRDefault="007F6C93" w:rsidP="00567A45">
            <w:pPr>
              <w:spacing w:before="100" w:beforeAutospacing="1" w:after="100" w:afterAutospacing="1" w:line="240" w:lineRule="auto"/>
              <w:jc w:val="both"/>
              <w:rPr>
                <w:i/>
                <w:color w:val="FF0000"/>
              </w:rPr>
            </w:pPr>
            <w:r w:rsidRPr="00BE1811">
              <w:rPr>
                <w:i/>
              </w:rPr>
              <w:t xml:space="preserve">Se face o descriere generala a proiectului, a activităților/sub-activităților si legătura lor cu rezultatele așteptate din proiect. </w:t>
            </w:r>
          </w:p>
        </w:tc>
      </w:tr>
      <w:tr w:rsidR="007F6C93" w:rsidRPr="00BE1811" w14:paraId="2BC8D42C" w14:textId="77777777" w:rsidTr="00567A45">
        <w:tc>
          <w:tcPr>
            <w:tcW w:w="9288" w:type="dxa"/>
            <w:tcBorders>
              <w:left w:val="nil"/>
              <w:bottom w:val="nil"/>
              <w:right w:val="nil"/>
            </w:tcBorders>
          </w:tcPr>
          <w:p w14:paraId="46E85979" w14:textId="77777777" w:rsidR="007F6C93" w:rsidRPr="00BE1811" w:rsidRDefault="007F6C93" w:rsidP="00567A45"/>
          <w:p w14:paraId="5ABD5092" w14:textId="77777777" w:rsidR="007F6C93" w:rsidRPr="00BE1811" w:rsidRDefault="007F6C93" w:rsidP="00567A45">
            <w:pPr>
              <w:rPr>
                <w:i/>
              </w:rPr>
            </w:pPr>
          </w:p>
        </w:tc>
      </w:tr>
    </w:tbl>
    <w:p w14:paraId="52805B5F" w14:textId="77777777" w:rsidR="007F6C93" w:rsidRPr="00BE1811" w:rsidRDefault="007F6C93" w:rsidP="007F6C93">
      <w:pPr>
        <w:jc w:val="center"/>
        <w:rPr>
          <w:b/>
          <w:u w:val="single"/>
        </w:rPr>
      </w:pPr>
      <w:r w:rsidRPr="00BE1811">
        <w:rPr>
          <w:b/>
          <w:u w:val="single"/>
        </w:rPr>
        <w:t>40. Maturitatea proiectului</w:t>
      </w:r>
    </w:p>
    <w:p w14:paraId="213E3EFA" w14:textId="77777777" w:rsidR="007F6C93" w:rsidRPr="00BE1811" w:rsidRDefault="007F6C93" w:rsidP="007F6C93">
      <w:pPr>
        <w:spacing w:after="0" w:line="240" w:lineRule="auto"/>
      </w:pPr>
    </w:p>
    <w:p w14:paraId="6C02D323" w14:textId="77777777" w:rsidR="007F6C93" w:rsidRPr="00BE1811" w:rsidRDefault="007F6C93" w:rsidP="007F6C93">
      <w:pPr>
        <w:spacing w:after="0" w:line="240" w:lineRule="auto"/>
      </w:pPr>
      <w:r w:rsidRPr="00BE1811">
        <w:t>Aspecte tehnice (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683A9B3D" w14:textId="77777777" w:rsidTr="00567A45">
        <w:tc>
          <w:tcPr>
            <w:tcW w:w="9288" w:type="dxa"/>
          </w:tcPr>
          <w:p w14:paraId="436AC925" w14:textId="77777777" w:rsidR="007F6C93" w:rsidRPr="00BE1811" w:rsidRDefault="007F6C93" w:rsidP="00567A45">
            <w:pPr>
              <w:spacing w:before="100" w:beforeAutospacing="1" w:after="100" w:afterAutospacing="1" w:line="240" w:lineRule="auto"/>
              <w:jc w:val="both"/>
              <w:rPr>
                <w:i/>
              </w:rPr>
            </w:pPr>
            <w:r w:rsidRPr="00BE1811">
              <w:rPr>
                <w:i/>
              </w:rPr>
              <w:t>Se descrie existența studiului/studiilor însoțitor/însoțitoare, dacă este cazul, stadiul obținerii aprobărilor pentru implementarea proiectului, aspectele financiare – decizii de angajament in ceea ce privește contribuția la cheltuielile proiectului</w:t>
            </w:r>
            <w:r w:rsidRPr="00BE1811" w:rsidDel="002D61D4">
              <w:rPr>
                <w:i/>
              </w:rPr>
              <w:t xml:space="preserve"> </w:t>
            </w:r>
            <w:r w:rsidRPr="00BE1811">
              <w:rPr>
                <w:i/>
              </w:rPr>
              <w:t xml:space="preserve">(studiul de evaluare a impactului asupra mediului, </w:t>
            </w:r>
            <w:proofErr w:type="spellStart"/>
            <w:r w:rsidRPr="00BE1811">
              <w:rPr>
                <w:i/>
              </w:rPr>
              <w:t>autorizaţii</w:t>
            </w:r>
            <w:proofErr w:type="spellEnd"/>
            <w:r w:rsidRPr="00BE1811">
              <w:rPr>
                <w:i/>
              </w:rPr>
              <w:t>/acorduri/avize, alte studii etc.).</w:t>
            </w:r>
          </w:p>
          <w:p w14:paraId="72B36BC7" w14:textId="77777777" w:rsidR="007F6C93" w:rsidRPr="00BE1811" w:rsidRDefault="007F6C93" w:rsidP="00567A45">
            <w:r w:rsidRPr="00BE1811">
              <w:rPr>
                <w:i/>
              </w:rPr>
              <w:t>Alte elemente solicitate prin Ghid</w:t>
            </w:r>
          </w:p>
        </w:tc>
      </w:tr>
    </w:tbl>
    <w:p w14:paraId="2B626D5F" w14:textId="77777777" w:rsidR="007F6C93" w:rsidRPr="00BE1811" w:rsidRDefault="007F6C93" w:rsidP="007F6C93">
      <w:pPr>
        <w:spacing w:after="0" w:line="240" w:lineRule="auto"/>
      </w:pPr>
    </w:p>
    <w:p w14:paraId="7A0A92CD" w14:textId="77777777" w:rsidR="007F6C93" w:rsidRPr="00BE1811" w:rsidRDefault="007F6C93" w:rsidP="007F6C93">
      <w:pPr>
        <w:spacing w:after="0" w:line="240" w:lineRule="auto"/>
      </w:pPr>
      <w:r w:rsidRPr="00BE1811">
        <w:t xml:space="preserve">Aspecte administrative, oferind detalii cel </w:t>
      </w:r>
      <w:proofErr w:type="spellStart"/>
      <w:r w:rsidRPr="00BE1811">
        <w:t>putin</w:t>
      </w:r>
      <w:proofErr w:type="spellEnd"/>
      <w:r w:rsidRPr="00BE1811">
        <w:t xml:space="preserve"> privind </w:t>
      </w:r>
      <w:proofErr w:type="spellStart"/>
      <w:r w:rsidRPr="00BE1811">
        <w:t>autorizatiile</w:t>
      </w:r>
      <w:proofErr w:type="spellEnd"/>
      <w:r w:rsidRPr="00BE1811">
        <w:t xml:space="preserve"> necesare, cum ar fi EIM, aprobarea de dezvoltare, deciziile privind amenajarea teritoriului, </w:t>
      </w:r>
      <w:proofErr w:type="spellStart"/>
      <w:r w:rsidRPr="00BE1811">
        <w:t>achizitiile</w:t>
      </w:r>
      <w:proofErr w:type="spellEnd"/>
      <w:r w:rsidRPr="00BE1811">
        <w:t xml:space="preserve"> publice, etc.</w:t>
      </w:r>
    </w:p>
    <w:p w14:paraId="02AEB2A5" w14:textId="77777777" w:rsidR="007F6C93" w:rsidRPr="00BE1811" w:rsidRDefault="007F6C93" w:rsidP="007F6C93">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67FE7AFA" w14:textId="77777777" w:rsidTr="00567A45">
        <w:tc>
          <w:tcPr>
            <w:tcW w:w="9288" w:type="dxa"/>
          </w:tcPr>
          <w:p w14:paraId="03081446" w14:textId="77777777" w:rsidR="007F6C93" w:rsidRPr="00BE1811" w:rsidRDefault="007F6C93" w:rsidP="00567A45">
            <w:pPr>
              <w:jc w:val="both"/>
            </w:pPr>
            <w:r w:rsidRPr="00BE1811">
              <w:rPr>
                <w:i/>
              </w:rPr>
              <w:t xml:space="preserve">Se va descrie stadiul </w:t>
            </w:r>
            <w:proofErr w:type="spellStart"/>
            <w:r w:rsidRPr="00BE1811">
              <w:rPr>
                <w:i/>
              </w:rPr>
              <w:t>obţinerii</w:t>
            </w:r>
            <w:proofErr w:type="spellEnd"/>
            <w:r w:rsidRPr="00BE1811">
              <w:rPr>
                <w:i/>
              </w:rPr>
              <w:t xml:space="preserve"> aprobărilor, </w:t>
            </w:r>
            <w:proofErr w:type="spellStart"/>
            <w:r w:rsidRPr="00BE1811">
              <w:rPr>
                <w:i/>
              </w:rPr>
              <w:t>autorizaţiilor</w:t>
            </w:r>
            <w:proofErr w:type="spellEnd"/>
            <w:r w:rsidRPr="00BE1811">
              <w:rPr>
                <w:i/>
              </w:rPr>
              <w:t xml:space="preserve">, avizelor prevăzute de </w:t>
            </w:r>
            <w:proofErr w:type="spellStart"/>
            <w:r w:rsidRPr="00BE1811">
              <w:rPr>
                <w:i/>
              </w:rPr>
              <w:t>legislaţia</w:t>
            </w:r>
            <w:proofErr w:type="spellEnd"/>
            <w:r w:rsidRPr="00BE1811">
              <w:rPr>
                <w:i/>
              </w:rPr>
              <w:t xml:space="preserve"> în vigoare </w:t>
            </w:r>
            <w:proofErr w:type="spellStart"/>
            <w:r w:rsidRPr="00BE1811">
              <w:rPr>
                <w:i/>
              </w:rPr>
              <w:t>şi</w:t>
            </w:r>
            <w:proofErr w:type="spellEnd"/>
            <w:r w:rsidRPr="00BE1811">
              <w:rPr>
                <w:i/>
              </w:rPr>
              <w:t xml:space="preserve"> necesare pentru implementarea proiectului.</w:t>
            </w:r>
          </w:p>
        </w:tc>
      </w:tr>
    </w:tbl>
    <w:p w14:paraId="28C0A67A" w14:textId="77777777" w:rsidR="007F6C93" w:rsidRPr="00BE1811" w:rsidRDefault="007F6C93" w:rsidP="007F6C93">
      <w:pPr>
        <w:spacing w:after="0" w:line="240" w:lineRule="auto"/>
      </w:pPr>
    </w:p>
    <w:p w14:paraId="01BF6A78" w14:textId="77777777" w:rsidR="007F6C93" w:rsidRPr="00BE1811" w:rsidRDefault="007F6C93" w:rsidP="007F6C93">
      <w:pPr>
        <w:spacing w:after="0" w:line="240" w:lineRule="auto"/>
      </w:pPr>
      <w:r w:rsidRPr="00BE1811">
        <w:t xml:space="preserve">Aspecte financiare (decizii de angajament in ceea ce </w:t>
      </w:r>
      <w:proofErr w:type="spellStart"/>
      <w:r w:rsidRPr="00BE1811">
        <w:t>priveste</w:t>
      </w:r>
      <w:proofErr w:type="spellEnd"/>
      <w:r w:rsidRPr="00BE1811">
        <w:t xml:space="preserve"> cheltuielile publice </w:t>
      </w:r>
      <w:proofErr w:type="spellStart"/>
      <w:r w:rsidRPr="00BE1811">
        <w:t>nationale</w:t>
      </w:r>
      <w:proofErr w:type="spellEnd"/>
      <w:r w:rsidRPr="00BE1811">
        <w:t xml:space="preserve">, </w:t>
      </w:r>
      <w:proofErr w:type="spellStart"/>
      <w:r w:rsidRPr="00BE1811">
        <w:t>imprumuturi</w:t>
      </w:r>
      <w:proofErr w:type="spellEnd"/>
      <w:r w:rsidRPr="00BE1811">
        <w:t xml:space="preserve"> solicitate sau acordate, etc. - a se furniza </w:t>
      </w:r>
      <w:proofErr w:type="spellStart"/>
      <w:r w:rsidRPr="00BE1811">
        <w:t>referinte</w:t>
      </w:r>
      <w:proofErr w:type="spellEnd"/>
      <w:r w:rsidRPr="00BE181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49A17260" w14:textId="77777777" w:rsidTr="00567A45">
        <w:tc>
          <w:tcPr>
            <w:tcW w:w="9288" w:type="dxa"/>
          </w:tcPr>
          <w:p w14:paraId="27643066" w14:textId="77777777" w:rsidR="007F6C93" w:rsidRPr="00BE1811" w:rsidRDefault="007F6C93" w:rsidP="00567A45">
            <w:pPr>
              <w:jc w:val="both"/>
            </w:pPr>
          </w:p>
        </w:tc>
      </w:tr>
    </w:tbl>
    <w:p w14:paraId="51ADBBFE" w14:textId="77777777" w:rsidR="007F6C93" w:rsidRPr="00BE1811" w:rsidRDefault="007F6C93" w:rsidP="007F6C93">
      <w:pPr>
        <w:spacing w:after="0" w:line="240" w:lineRule="auto"/>
      </w:pPr>
    </w:p>
    <w:p w14:paraId="1111E76D" w14:textId="77777777" w:rsidR="007F6C93" w:rsidRPr="00BE1811" w:rsidRDefault="007F6C93" w:rsidP="007F6C93">
      <w:pPr>
        <w:spacing w:after="0" w:line="240" w:lineRule="auto"/>
      </w:pPr>
      <w:r w:rsidRPr="00BE1811">
        <w:t xml:space="preserve">In cazul in care proiectul a </w:t>
      </w:r>
      <w:proofErr w:type="spellStart"/>
      <w:r w:rsidRPr="00BE1811">
        <w:t>inceput</w:t>
      </w:r>
      <w:proofErr w:type="spellEnd"/>
      <w:r w:rsidRPr="00BE1811">
        <w:t xml:space="preserve"> deja, </w:t>
      </w:r>
      <w:proofErr w:type="spellStart"/>
      <w:r w:rsidRPr="00BE1811">
        <w:t>indicati</w:t>
      </w:r>
      <w:proofErr w:type="spellEnd"/>
      <w:r w:rsidRPr="00BE1811">
        <w:t xml:space="preserve"> starea de </w:t>
      </w:r>
      <w:proofErr w:type="spellStart"/>
      <w:r w:rsidRPr="00BE1811">
        <w:t>evolutie</w:t>
      </w:r>
      <w:proofErr w:type="spellEnd"/>
      <w:r w:rsidRPr="00BE1811">
        <w:t xml:space="preserve"> a </w:t>
      </w:r>
      <w:proofErr w:type="spellStart"/>
      <w:r w:rsidRPr="00BE1811">
        <w:t>lucrarilor</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3E4E6EC3" w14:textId="77777777" w:rsidTr="00567A45">
        <w:tc>
          <w:tcPr>
            <w:tcW w:w="9288" w:type="dxa"/>
          </w:tcPr>
          <w:p w14:paraId="76E80681" w14:textId="77777777" w:rsidR="007F6C93" w:rsidRPr="00BE1811" w:rsidRDefault="007F6C93" w:rsidP="00567A45">
            <w:r w:rsidRPr="00BE1811">
              <w:rPr>
                <w:i/>
              </w:rPr>
              <w:t>Se va evalua stadiul actual al lucrărilor derulate anterior (după caz)</w:t>
            </w:r>
          </w:p>
        </w:tc>
      </w:tr>
    </w:tbl>
    <w:p w14:paraId="61FBF7E5" w14:textId="77777777" w:rsidR="007F6C93" w:rsidRPr="00BE1811" w:rsidRDefault="007F6C93" w:rsidP="007F6C93">
      <w:pPr>
        <w:spacing w:after="0" w:line="240" w:lineRule="auto"/>
      </w:pPr>
    </w:p>
    <w:p w14:paraId="1A61E9DB" w14:textId="77777777" w:rsidR="007F6C93" w:rsidRPr="00BE1811" w:rsidRDefault="007F6C93" w:rsidP="007F6C93">
      <w:pPr>
        <w:spacing w:after="0" w:line="240" w:lineRule="auto"/>
      </w:pPr>
    </w:p>
    <w:p w14:paraId="39552BFC" w14:textId="77777777" w:rsidR="007F6C93" w:rsidRPr="00BE1811" w:rsidRDefault="007F6C93" w:rsidP="007F6C93">
      <w:pPr>
        <w:jc w:val="center"/>
        <w:rPr>
          <w:b/>
          <w:u w:val="single"/>
        </w:rPr>
      </w:pPr>
      <w:r w:rsidRPr="00BE1811">
        <w:rPr>
          <w:b/>
          <w:u w:val="single"/>
        </w:rPr>
        <w:t>41. Nerespectare legislație UE</w:t>
      </w:r>
    </w:p>
    <w:p w14:paraId="13852995" w14:textId="77777777" w:rsidR="007F6C93" w:rsidRPr="00BE1811" w:rsidRDefault="007F6C93" w:rsidP="007F6C93">
      <w:pPr>
        <w:shd w:val="clear" w:color="auto" w:fill="FBFBFB"/>
        <w:spacing w:after="0" w:line="240" w:lineRule="auto"/>
        <w:jc w:val="both"/>
        <w:rPr>
          <w:color w:val="262626"/>
        </w:rPr>
      </w:pPr>
      <w:r w:rsidRPr="00BE1811">
        <w:rPr>
          <w:color w:val="262626"/>
        </w:rPr>
        <w:t xml:space="preserve">Proiectul face obiectul unei proceduri juridice pentru nerespectarea </w:t>
      </w:r>
      <w:proofErr w:type="spellStart"/>
      <w:r w:rsidRPr="00BE1811">
        <w:rPr>
          <w:color w:val="262626"/>
        </w:rPr>
        <w:t>legislatiei</w:t>
      </w:r>
      <w:proofErr w:type="spellEnd"/>
      <w:r w:rsidRPr="00BE1811">
        <w:rPr>
          <w:color w:val="262626"/>
        </w:rPr>
        <w:t xml:space="preserve"> uniunii?</w:t>
      </w:r>
    </w:p>
    <w:p w14:paraId="7698F418" w14:textId="77777777" w:rsidR="007F6C93" w:rsidRPr="00BE1811" w:rsidRDefault="007F6C93" w:rsidP="007F6C93">
      <w:pPr>
        <w:shd w:val="clear" w:color="auto" w:fill="FBFBFB"/>
        <w:spacing w:after="0" w:line="240" w:lineRule="auto"/>
        <w:jc w:val="both"/>
        <w:rPr>
          <w:color w:val="262626"/>
        </w:rPr>
      </w:pPr>
      <w:r w:rsidRPr="00BE1811">
        <w:rPr>
          <w:color w:val="262626"/>
        </w:rPr>
        <w:t>Da / Nu</w:t>
      </w:r>
    </w:p>
    <w:p w14:paraId="64D93B0C" w14:textId="77777777" w:rsidR="007F6C93" w:rsidRPr="00BE1811" w:rsidRDefault="007F6C93" w:rsidP="007F6C93">
      <w:pPr>
        <w:shd w:val="clear" w:color="auto" w:fill="FBFBFB"/>
        <w:spacing w:after="0" w:line="240" w:lineRule="auto"/>
        <w:jc w:val="both"/>
        <w:rPr>
          <w:color w:val="262626"/>
        </w:rPr>
      </w:pPr>
      <w:proofErr w:type="spellStart"/>
      <w:r w:rsidRPr="00BE1811">
        <w:rPr>
          <w:color w:val="262626"/>
        </w:rPr>
        <w:t>Intreprinderea</w:t>
      </w:r>
      <w:proofErr w:type="spellEnd"/>
      <w:r w:rsidRPr="00BE1811">
        <w:rPr>
          <w:color w:val="262626"/>
        </w:rPr>
        <w:t xml:space="preserve"> a fost in trecut supusa sau este in prezent supusa unei proceduri de recuperare a sprijinului uniunii ca urmare a </w:t>
      </w:r>
      <w:proofErr w:type="spellStart"/>
      <w:r w:rsidRPr="00BE1811">
        <w:rPr>
          <w:color w:val="262626"/>
        </w:rPr>
        <w:t>delocalizarii</w:t>
      </w:r>
      <w:proofErr w:type="spellEnd"/>
      <w:r w:rsidRPr="00BE1811">
        <w:rPr>
          <w:color w:val="262626"/>
        </w:rPr>
        <w:t xml:space="preserve"> unei </w:t>
      </w:r>
      <w:proofErr w:type="spellStart"/>
      <w:r w:rsidRPr="00BE1811">
        <w:rPr>
          <w:color w:val="262626"/>
        </w:rPr>
        <w:t>activitati</w:t>
      </w:r>
      <w:proofErr w:type="spellEnd"/>
      <w:r w:rsidRPr="00BE1811">
        <w:rPr>
          <w:color w:val="262626"/>
        </w:rPr>
        <w:t xml:space="preserve"> de </w:t>
      </w:r>
      <w:proofErr w:type="spellStart"/>
      <w:r w:rsidRPr="00BE1811">
        <w:rPr>
          <w:color w:val="262626"/>
        </w:rPr>
        <w:t>productie</w:t>
      </w:r>
      <w:proofErr w:type="spellEnd"/>
      <w:r w:rsidRPr="00BE1811">
        <w:rPr>
          <w:color w:val="262626"/>
        </w:rPr>
        <w:t xml:space="preserve"> in afara zonei avizate de program?</w:t>
      </w:r>
    </w:p>
    <w:p w14:paraId="7CBB1EC9" w14:textId="77777777" w:rsidR="007F6C93" w:rsidRPr="00BE1811" w:rsidRDefault="007F6C93" w:rsidP="007F6C93">
      <w:pPr>
        <w:shd w:val="clear" w:color="auto" w:fill="FBFBFB"/>
        <w:spacing w:after="0" w:line="240" w:lineRule="auto"/>
        <w:rPr>
          <w:color w:val="262626"/>
        </w:rPr>
      </w:pPr>
      <w:r w:rsidRPr="00BE1811">
        <w:rPr>
          <w:color w:val="262626"/>
        </w:rPr>
        <w:t>Da / Nu</w:t>
      </w:r>
    </w:p>
    <w:p w14:paraId="319906A6" w14:textId="77777777" w:rsidR="007F6C93" w:rsidRPr="00BE1811" w:rsidRDefault="007F6C93" w:rsidP="007F6C93">
      <w:pPr>
        <w:shd w:val="clear" w:color="auto" w:fill="FBFBFB"/>
        <w:spacing w:after="0" w:line="240" w:lineRule="auto"/>
        <w:rPr>
          <w:color w:val="262626"/>
        </w:rPr>
      </w:pPr>
    </w:p>
    <w:p w14:paraId="56A0CB12" w14:textId="77777777" w:rsidR="007F6C93" w:rsidRPr="00BE1811" w:rsidRDefault="007F6C93" w:rsidP="007F6C93">
      <w:pPr>
        <w:spacing w:after="0" w:line="240" w:lineRule="auto"/>
      </w:pPr>
    </w:p>
    <w:p w14:paraId="719B574A" w14:textId="77777777" w:rsidR="007F6C93" w:rsidRPr="00BE1811" w:rsidRDefault="007F6C93" w:rsidP="007F6C93">
      <w:pPr>
        <w:jc w:val="center"/>
        <w:rPr>
          <w:b/>
          <w:u w:val="single"/>
        </w:rPr>
      </w:pPr>
      <w:r w:rsidRPr="00BE1811">
        <w:rPr>
          <w:b/>
          <w:u w:val="single"/>
        </w:rPr>
        <w:t>45. Indicatori prestabiliți</w:t>
      </w:r>
    </w:p>
    <w:p w14:paraId="6F70A558" w14:textId="77777777" w:rsidR="007F6C93" w:rsidRPr="00BE1811" w:rsidRDefault="007F6C93" w:rsidP="007F6C93">
      <w:pPr>
        <w:shd w:val="clear" w:color="auto" w:fill="FBFBFB"/>
        <w:spacing w:after="0" w:line="240" w:lineRule="auto"/>
        <w:rPr>
          <w:color w:val="262626"/>
        </w:rPr>
      </w:pPr>
      <w:r w:rsidRPr="00BE1811">
        <w:rPr>
          <w:color w:val="262626"/>
        </w:rPr>
        <w:t xml:space="preserve">Indicatori </w:t>
      </w:r>
      <w:proofErr w:type="spellStart"/>
      <w:r w:rsidRPr="00BE1811">
        <w:rPr>
          <w:color w:val="262626"/>
        </w:rPr>
        <w:t>prestabiliti</w:t>
      </w:r>
      <w:proofErr w:type="spellEnd"/>
      <w:r w:rsidRPr="00BE1811">
        <w:rPr>
          <w:color w:val="262626"/>
        </w:rPr>
        <w:t xml:space="preserve"> de rezultat</w:t>
      </w:r>
    </w:p>
    <w:p w14:paraId="4F841DB9" w14:textId="77777777" w:rsidR="007F6C93" w:rsidRPr="00BE1811" w:rsidRDefault="007F6C93" w:rsidP="007F6C93">
      <w:pPr>
        <w:shd w:val="clear" w:color="auto" w:fill="FBFBFB"/>
        <w:spacing w:after="0" w:line="240" w:lineRule="auto"/>
        <w:rPr>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34"/>
        <w:gridCol w:w="2815"/>
        <w:gridCol w:w="719"/>
        <w:gridCol w:w="841"/>
        <w:gridCol w:w="841"/>
        <w:gridCol w:w="703"/>
        <w:gridCol w:w="707"/>
        <w:gridCol w:w="732"/>
        <w:gridCol w:w="963"/>
        <w:gridCol w:w="963"/>
        <w:gridCol w:w="21"/>
      </w:tblGrid>
      <w:tr w:rsidR="007F6C93" w:rsidRPr="00BE1811" w14:paraId="02380986" w14:textId="77777777" w:rsidTr="00567A45">
        <w:trPr>
          <w:tblHeader/>
        </w:trPr>
        <w:tc>
          <w:tcPr>
            <w:tcW w:w="265" w:type="dxa"/>
            <w:shd w:val="clear" w:color="auto" w:fill="C4C4C4"/>
            <w:tcMar>
              <w:top w:w="0" w:type="dxa"/>
              <w:left w:w="0" w:type="dxa"/>
              <w:bottom w:w="0" w:type="dxa"/>
              <w:right w:w="0" w:type="dxa"/>
            </w:tcMar>
            <w:vAlign w:val="center"/>
          </w:tcPr>
          <w:p w14:paraId="1A752CAF" w14:textId="77777777" w:rsidR="007F6C93" w:rsidRPr="00BE1811" w:rsidRDefault="007F6C93" w:rsidP="00567A45">
            <w:pPr>
              <w:spacing w:after="0" w:line="240" w:lineRule="auto"/>
              <w:rPr>
                <w:b/>
              </w:rPr>
            </w:pPr>
            <w:r w:rsidRPr="00BE1811">
              <w:rPr>
                <w:rStyle w:val="ui-column-title1"/>
                <w:b/>
              </w:rPr>
              <w:t>Nr. crt.</w:t>
            </w:r>
          </w:p>
        </w:tc>
        <w:tc>
          <w:tcPr>
            <w:tcW w:w="2914" w:type="dxa"/>
            <w:shd w:val="clear" w:color="auto" w:fill="C4C4C4"/>
            <w:tcMar>
              <w:top w:w="0" w:type="dxa"/>
              <w:left w:w="0" w:type="dxa"/>
              <w:bottom w:w="0" w:type="dxa"/>
              <w:right w:w="0" w:type="dxa"/>
            </w:tcMar>
            <w:vAlign w:val="center"/>
          </w:tcPr>
          <w:p w14:paraId="1C3FED53" w14:textId="77777777" w:rsidR="007F6C93" w:rsidRPr="00BE1811" w:rsidRDefault="007F6C93" w:rsidP="00567A45">
            <w:pPr>
              <w:spacing w:after="0" w:line="240" w:lineRule="auto"/>
              <w:jc w:val="center"/>
              <w:rPr>
                <w:b/>
              </w:rPr>
            </w:pPr>
            <w:r w:rsidRPr="00BE1811">
              <w:rPr>
                <w:rStyle w:val="ui-column-title1"/>
                <w:b/>
              </w:rPr>
              <w:t>Denumire indicator</w:t>
            </w:r>
          </w:p>
        </w:tc>
        <w:tc>
          <w:tcPr>
            <w:tcW w:w="713" w:type="dxa"/>
            <w:shd w:val="clear" w:color="auto" w:fill="C4C4C4"/>
            <w:tcMar>
              <w:top w:w="0" w:type="dxa"/>
              <w:left w:w="0" w:type="dxa"/>
              <w:bottom w:w="0" w:type="dxa"/>
              <w:right w:w="0" w:type="dxa"/>
            </w:tcMar>
            <w:vAlign w:val="center"/>
          </w:tcPr>
          <w:p w14:paraId="5B804206" w14:textId="77777777" w:rsidR="007F6C93" w:rsidRPr="00BE1811" w:rsidRDefault="007F6C93" w:rsidP="00567A45">
            <w:pPr>
              <w:spacing w:after="0" w:line="240" w:lineRule="auto"/>
              <w:jc w:val="center"/>
              <w:rPr>
                <w:b/>
              </w:rPr>
            </w:pPr>
            <w:r w:rsidRPr="00BE1811">
              <w:rPr>
                <w:rStyle w:val="ui-column-title1"/>
                <w:b/>
              </w:rPr>
              <w:t xml:space="preserve">Unitate </w:t>
            </w:r>
            <w:proofErr w:type="spellStart"/>
            <w:r w:rsidRPr="00BE1811">
              <w:rPr>
                <w:rStyle w:val="ui-column-title1"/>
                <w:b/>
              </w:rPr>
              <w:t>masura</w:t>
            </w:r>
            <w:proofErr w:type="spellEnd"/>
          </w:p>
        </w:tc>
        <w:tc>
          <w:tcPr>
            <w:tcW w:w="713" w:type="dxa"/>
            <w:shd w:val="clear" w:color="auto" w:fill="C4C4C4"/>
            <w:tcMar>
              <w:top w:w="0" w:type="dxa"/>
              <w:left w:w="0" w:type="dxa"/>
              <w:bottom w:w="0" w:type="dxa"/>
              <w:right w:w="0" w:type="dxa"/>
            </w:tcMar>
            <w:vAlign w:val="center"/>
          </w:tcPr>
          <w:p w14:paraId="6271B4D9" w14:textId="77777777" w:rsidR="007F6C93" w:rsidRPr="00BE1811" w:rsidRDefault="007F6C93" w:rsidP="00567A45">
            <w:pPr>
              <w:spacing w:after="0" w:line="240" w:lineRule="auto"/>
              <w:jc w:val="center"/>
              <w:rPr>
                <w:b/>
              </w:rPr>
            </w:pPr>
            <w:r w:rsidRPr="00BE1811">
              <w:rPr>
                <w:rStyle w:val="ui-column-title1"/>
                <w:b/>
              </w:rPr>
              <w:t xml:space="preserve">Valoare </w:t>
            </w:r>
            <w:proofErr w:type="spellStart"/>
            <w:r w:rsidRPr="00BE1811">
              <w:rPr>
                <w:rStyle w:val="ui-column-title1"/>
                <w:b/>
              </w:rPr>
              <w:t>referinta</w:t>
            </w:r>
            <w:proofErr w:type="spellEnd"/>
          </w:p>
        </w:tc>
        <w:tc>
          <w:tcPr>
            <w:tcW w:w="713" w:type="dxa"/>
            <w:shd w:val="clear" w:color="auto" w:fill="C4C4C4"/>
            <w:tcMar>
              <w:top w:w="0" w:type="dxa"/>
              <w:left w:w="0" w:type="dxa"/>
              <w:bottom w:w="0" w:type="dxa"/>
              <w:right w:w="0" w:type="dxa"/>
            </w:tcMar>
            <w:vAlign w:val="center"/>
          </w:tcPr>
          <w:p w14:paraId="3F33CC69" w14:textId="77777777" w:rsidR="007F6C93" w:rsidRPr="00BE1811" w:rsidRDefault="007F6C93" w:rsidP="00567A45">
            <w:pPr>
              <w:spacing w:after="0" w:line="240" w:lineRule="auto"/>
              <w:jc w:val="center"/>
              <w:rPr>
                <w:b/>
              </w:rPr>
            </w:pPr>
            <w:r w:rsidRPr="00BE1811">
              <w:rPr>
                <w:rStyle w:val="ui-column-title1"/>
                <w:b/>
              </w:rPr>
              <w:t xml:space="preserve">Anul de </w:t>
            </w:r>
            <w:proofErr w:type="spellStart"/>
            <w:r w:rsidRPr="00BE1811">
              <w:rPr>
                <w:rStyle w:val="ui-column-title1"/>
                <w:b/>
              </w:rPr>
              <w:t>referinta</w:t>
            </w:r>
            <w:proofErr w:type="spellEnd"/>
          </w:p>
        </w:tc>
        <w:tc>
          <w:tcPr>
            <w:tcW w:w="713" w:type="dxa"/>
            <w:shd w:val="clear" w:color="auto" w:fill="C4C4C4"/>
            <w:tcMar>
              <w:top w:w="0" w:type="dxa"/>
              <w:left w:w="0" w:type="dxa"/>
              <w:bottom w:w="0" w:type="dxa"/>
              <w:right w:w="0" w:type="dxa"/>
            </w:tcMar>
            <w:vAlign w:val="center"/>
          </w:tcPr>
          <w:p w14:paraId="4135C158" w14:textId="77777777" w:rsidR="007F6C93" w:rsidRPr="00BE1811" w:rsidRDefault="007F6C93" w:rsidP="00567A45">
            <w:pPr>
              <w:spacing w:after="0" w:line="240" w:lineRule="auto"/>
              <w:jc w:val="center"/>
              <w:rPr>
                <w:b/>
              </w:rPr>
            </w:pPr>
            <w:r w:rsidRPr="00BE1811">
              <w:rPr>
                <w:rStyle w:val="ui-column-title1"/>
                <w:b/>
              </w:rPr>
              <w:t>Total</w:t>
            </w:r>
          </w:p>
        </w:tc>
        <w:tc>
          <w:tcPr>
            <w:tcW w:w="713" w:type="dxa"/>
            <w:shd w:val="clear" w:color="auto" w:fill="C4C4C4"/>
            <w:tcMar>
              <w:top w:w="0" w:type="dxa"/>
              <w:left w:w="0" w:type="dxa"/>
              <w:bottom w:w="0" w:type="dxa"/>
              <w:right w:w="0" w:type="dxa"/>
            </w:tcMar>
            <w:vAlign w:val="center"/>
          </w:tcPr>
          <w:p w14:paraId="464727B5" w14:textId="77777777" w:rsidR="007F6C93" w:rsidRPr="00BE1811" w:rsidRDefault="007F6C93" w:rsidP="00567A45">
            <w:pPr>
              <w:spacing w:after="0" w:line="240" w:lineRule="auto"/>
              <w:jc w:val="center"/>
              <w:rPr>
                <w:b/>
              </w:rPr>
            </w:pPr>
            <w:r w:rsidRPr="00BE1811">
              <w:rPr>
                <w:rStyle w:val="ui-column-title1"/>
                <w:b/>
              </w:rPr>
              <w:t>Femei</w:t>
            </w:r>
          </w:p>
        </w:tc>
        <w:tc>
          <w:tcPr>
            <w:tcW w:w="713" w:type="dxa"/>
            <w:shd w:val="clear" w:color="auto" w:fill="C4C4C4"/>
            <w:tcMar>
              <w:top w:w="0" w:type="dxa"/>
              <w:left w:w="0" w:type="dxa"/>
              <w:bottom w:w="0" w:type="dxa"/>
              <w:right w:w="0" w:type="dxa"/>
            </w:tcMar>
            <w:vAlign w:val="center"/>
          </w:tcPr>
          <w:p w14:paraId="32CB2352" w14:textId="77777777" w:rsidR="007F6C93" w:rsidRPr="00BE1811" w:rsidRDefault="007F6C93" w:rsidP="00567A45">
            <w:pPr>
              <w:spacing w:after="0" w:line="240" w:lineRule="auto"/>
              <w:jc w:val="center"/>
              <w:rPr>
                <w:b/>
              </w:rPr>
            </w:pPr>
            <w:proofErr w:type="spellStart"/>
            <w:r w:rsidRPr="00BE1811">
              <w:rPr>
                <w:rStyle w:val="ui-column-title1"/>
                <w:b/>
              </w:rPr>
              <w:t>Barbati</w:t>
            </w:r>
            <w:proofErr w:type="spellEnd"/>
          </w:p>
        </w:tc>
        <w:tc>
          <w:tcPr>
            <w:tcW w:w="805" w:type="dxa"/>
            <w:shd w:val="clear" w:color="auto" w:fill="C4C4C4"/>
            <w:tcMar>
              <w:top w:w="0" w:type="dxa"/>
              <w:left w:w="0" w:type="dxa"/>
              <w:bottom w:w="0" w:type="dxa"/>
              <w:right w:w="0" w:type="dxa"/>
            </w:tcMar>
            <w:vAlign w:val="center"/>
          </w:tcPr>
          <w:p w14:paraId="3616CF17" w14:textId="77777777" w:rsidR="007F6C93" w:rsidRPr="00BE1811" w:rsidRDefault="007F6C93" w:rsidP="00567A45">
            <w:pPr>
              <w:spacing w:after="0" w:line="240" w:lineRule="auto"/>
              <w:jc w:val="center"/>
              <w:rPr>
                <w:b/>
              </w:rPr>
            </w:pPr>
            <w:r w:rsidRPr="00BE1811">
              <w:rPr>
                <w:rStyle w:val="ui-column-title1"/>
                <w:b/>
              </w:rPr>
              <w:t>Regiuni dezvoltate</w:t>
            </w:r>
          </w:p>
        </w:tc>
        <w:tc>
          <w:tcPr>
            <w:tcW w:w="805" w:type="dxa"/>
            <w:shd w:val="clear" w:color="auto" w:fill="C4C4C4"/>
            <w:tcMar>
              <w:top w:w="0" w:type="dxa"/>
              <w:left w:w="0" w:type="dxa"/>
              <w:bottom w:w="0" w:type="dxa"/>
              <w:right w:w="0" w:type="dxa"/>
            </w:tcMar>
            <w:vAlign w:val="center"/>
          </w:tcPr>
          <w:p w14:paraId="24137814" w14:textId="77777777" w:rsidR="007F6C93" w:rsidRPr="00BE1811" w:rsidRDefault="007F6C93" w:rsidP="00567A45">
            <w:pPr>
              <w:spacing w:after="0" w:line="240" w:lineRule="auto"/>
              <w:jc w:val="center"/>
              <w:rPr>
                <w:b/>
              </w:rPr>
            </w:pPr>
            <w:r w:rsidRPr="00BE1811">
              <w:rPr>
                <w:rStyle w:val="ui-column-title1"/>
                <w:b/>
              </w:rPr>
              <w:t xml:space="preserve">Regiuni mai </w:t>
            </w:r>
            <w:proofErr w:type="spellStart"/>
            <w:r w:rsidRPr="00BE1811">
              <w:rPr>
                <w:rStyle w:val="ui-column-title1"/>
                <w:b/>
              </w:rPr>
              <w:t>putin</w:t>
            </w:r>
            <w:proofErr w:type="spellEnd"/>
            <w:r w:rsidRPr="00BE1811">
              <w:rPr>
                <w:rStyle w:val="ui-column-title1"/>
                <w:b/>
              </w:rPr>
              <w:t xml:space="preserve"> dezvoltate</w:t>
            </w:r>
          </w:p>
        </w:tc>
        <w:tc>
          <w:tcPr>
            <w:tcW w:w="21" w:type="dxa"/>
            <w:shd w:val="clear" w:color="auto" w:fill="C4C4C4"/>
            <w:tcMar>
              <w:top w:w="0" w:type="dxa"/>
              <w:left w:w="0" w:type="dxa"/>
              <w:bottom w:w="0" w:type="dxa"/>
              <w:right w:w="0" w:type="dxa"/>
            </w:tcMar>
            <w:vAlign w:val="center"/>
          </w:tcPr>
          <w:p w14:paraId="19F25F20" w14:textId="77777777" w:rsidR="007F6C93" w:rsidRPr="00BE1811" w:rsidRDefault="007F6C93" w:rsidP="00567A45">
            <w:pPr>
              <w:spacing w:after="0" w:line="240" w:lineRule="auto"/>
              <w:rPr>
                <w:b/>
                <w:color w:val="4F4F4F"/>
              </w:rPr>
            </w:pPr>
          </w:p>
        </w:tc>
      </w:tr>
      <w:tr w:rsidR="007F6C93" w:rsidRPr="00BE1811" w14:paraId="7CBA28E4" w14:textId="77777777" w:rsidTr="00567A45">
        <w:trPr>
          <w:tblHeader/>
        </w:trPr>
        <w:tc>
          <w:tcPr>
            <w:tcW w:w="265" w:type="dxa"/>
            <w:tcMar>
              <w:top w:w="0" w:type="dxa"/>
              <w:left w:w="0" w:type="dxa"/>
              <w:bottom w:w="0" w:type="dxa"/>
              <w:right w:w="0" w:type="dxa"/>
            </w:tcMar>
            <w:vAlign w:val="center"/>
          </w:tcPr>
          <w:p w14:paraId="3AD20451" w14:textId="77777777" w:rsidR="007F6C93" w:rsidRPr="00BE1811" w:rsidRDefault="007F6C93" w:rsidP="00567A45">
            <w:pPr>
              <w:spacing w:after="0" w:line="240" w:lineRule="auto"/>
              <w:rPr>
                <w:rStyle w:val="ui-column-title1"/>
                <w:b/>
              </w:rPr>
            </w:pPr>
          </w:p>
        </w:tc>
        <w:tc>
          <w:tcPr>
            <w:tcW w:w="2914" w:type="dxa"/>
            <w:tcMar>
              <w:top w:w="0" w:type="dxa"/>
              <w:left w:w="0" w:type="dxa"/>
              <w:bottom w:w="0" w:type="dxa"/>
              <w:right w:w="0" w:type="dxa"/>
            </w:tcMar>
            <w:vAlign w:val="center"/>
          </w:tcPr>
          <w:p w14:paraId="25FC5878" w14:textId="77777777" w:rsidR="007F6C93" w:rsidRPr="00BE1811" w:rsidRDefault="007F6C93" w:rsidP="00567A45">
            <w:pPr>
              <w:spacing w:after="0" w:line="240" w:lineRule="auto"/>
              <w:rPr>
                <w:rStyle w:val="ui-column-title1"/>
                <w:b/>
              </w:rPr>
            </w:pPr>
          </w:p>
        </w:tc>
        <w:tc>
          <w:tcPr>
            <w:tcW w:w="713" w:type="dxa"/>
            <w:tcMar>
              <w:top w:w="0" w:type="dxa"/>
              <w:left w:w="0" w:type="dxa"/>
              <w:bottom w:w="0" w:type="dxa"/>
              <w:right w:w="0" w:type="dxa"/>
            </w:tcMar>
            <w:vAlign w:val="center"/>
          </w:tcPr>
          <w:p w14:paraId="5CDAB12F" w14:textId="77777777" w:rsidR="007F6C93" w:rsidRPr="00BE1811" w:rsidRDefault="007F6C93" w:rsidP="00567A45">
            <w:pPr>
              <w:spacing w:after="0" w:line="240" w:lineRule="auto"/>
              <w:rPr>
                <w:rStyle w:val="ui-column-title1"/>
                <w:b/>
              </w:rPr>
            </w:pPr>
          </w:p>
        </w:tc>
        <w:tc>
          <w:tcPr>
            <w:tcW w:w="713" w:type="dxa"/>
            <w:tcMar>
              <w:top w:w="0" w:type="dxa"/>
              <w:left w:w="0" w:type="dxa"/>
              <w:bottom w:w="0" w:type="dxa"/>
              <w:right w:w="0" w:type="dxa"/>
            </w:tcMar>
            <w:vAlign w:val="center"/>
          </w:tcPr>
          <w:p w14:paraId="4CCC3DC0" w14:textId="77777777" w:rsidR="007F6C93" w:rsidRPr="00BE1811" w:rsidRDefault="007F6C93" w:rsidP="00567A45">
            <w:pPr>
              <w:spacing w:after="0" w:line="240" w:lineRule="auto"/>
              <w:rPr>
                <w:rStyle w:val="ui-column-title1"/>
                <w:b/>
              </w:rPr>
            </w:pPr>
          </w:p>
        </w:tc>
        <w:tc>
          <w:tcPr>
            <w:tcW w:w="713" w:type="dxa"/>
            <w:tcMar>
              <w:top w:w="0" w:type="dxa"/>
              <w:left w:w="0" w:type="dxa"/>
              <w:bottom w:w="0" w:type="dxa"/>
              <w:right w:w="0" w:type="dxa"/>
            </w:tcMar>
            <w:vAlign w:val="center"/>
          </w:tcPr>
          <w:p w14:paraId="5269DB3F" w14:textId="77777777" w:rsidR="007F6C93" w:rsidRPr="00BE1811" w:rsidRDefault="007F6C93" w:rsidP="00567A45">
            <w:pPr>
              <w:spacing w:after="0" w:line="240" w:lineRule="auto"/>
              <w:rPr>
                <w:rStyle w:val="ui-column-title1"/>
                <w:b/>
              </w:rPr>
            </w:pPr>
          </w:p>
        </w:tc>
        <w:tc>
          <w:tcPr>
            <w:tcW w:w="713" w:type="dxa"/>
            <w:tcMar>
              <w:top w:w="0" w:type="dxa"/>
              <w:left w:w="0" w:type="dxa"/>
              <w:bottom w:w="0" w:type="dxa"/>
              <w:right w:w="0" w:type="dxa"/>
            </w:tcMar>
            <w:vAlign w:val="center"/>
          </w:tcPr>
          <w:p w14:paraId="420CDA53" w14:textId="77777777" w:rsidR="007F6C93" w:rsidRPr="00BE1811" w:rsidRDefault="007F6C93" w:rsidP="00567A45">
            <w:pPr>
              <w:spacing w:after="0" w:line="240" w:lineRule="auto"/>
              <w:rPr>
                <w:rStyle w:val="ui-column-title1"/>
                <w:b/>
              </w:rPr>
            </w:pPr>
          </w:p>
        </w:tc>
        <w:tc>
          <w:tcPr>
            <w:tcW w:w="713" w:type="dxa"/>
            <w:tcMar>
              <w:top w:w="0" w:type="dxa"/>
              <w:left w:w="0" w:type="dxa"/>
              <w:bottom w:w="0" w:type="dxa"/>
              <w:right w:w="0" w:type="dxa"/>
            </w:tcMar>
            <w:vAlign w:val="center"/>
          </w:tcPr>
          <w:p w14:paraId="02208536" w14:textId="77777777" w:rsidR="007F6C93" w:rsidRPr="00BE1811" w:rsidRDefault="007F6C93" w:rsidP="00567A45">
            <w:pPr>
              <w:spacing w:after="0" w:line="240" w:lineRule="auto"/>
              <w:rPr>
                <w:rStyle w:val="ui-column-title1"/>
                <w:b/>
              </w:rPr>
            </w:pPr>
          </w:p>
        </w:tc>
        <w:tc>
          <w:tcPr>
            <w:tcW w:w="713" w:type="dxa"/>
            <w:tcMar>
              <w:top w:w="0" w:type="dxa"/>
              <w:left w:w="0" w:type="dxa"/>
              <w:bottom w:w="0" w:type="dxa"/>
              <w:right w:w="0" w:type="dxa"/>
            </w:tcMar>
            <w:vAlign w:val="center"/>
          </w:tcPr>
          <w:p w14:paraId="34A3210A" w14:textId="77777777" w:rsidR="007F6C93" w:rsidRPr="00BE1811" w:rsidRDefault="007F6C93" w:rsidP="00567A45">
            <w:pPr>
              <w:spacing w:after="0" w:line="240" w:lineRule="auto"/>
              <w:rPr>
                <w:rStyle w:val="ui-column-title1"/>
                <w:b/>
              </w:rPr>
            </w:pPr>
          </w:p>
        </w:tc>
        <w:tc>
          <w:tcPr>
            <w:tcW w:w="805" w:type="dxa"/>
            <w:tcMar>
              <w:top w:w="0" w:type="dxa"/>
              <w:left w:w="0" w:type="dxa"/>
              <w:bottom w:w="0" w:type="dxa"/>
              <w:right w:w="0" w:type="dxa"/>
            </w:tcMar>
            <w:vAlign w:val="center"/>
          </w:tcPr>
          <w:p w14:paraId="71374DDB" w14:textId="77777777" w:rsidR="007F6C93" w:rsidRPr="00BE1811" w:rsidRDefault="007F6C93" w:rsidP="00567A45">
            <w:pPr>
              <w:spacing w:after="0" w:line="240" w:lineRule="auto"/>
              <w:rPr>
                <w:rStyle w:val="ui-column-title1"/>
                <w:b/>
              </w:rPr>
            </w:pPr>
          </w:p>
        </w:tc>
        <w:tc>
          <w:tcPr>
            <w:tcW w:w="805" w:type="dxa"/>
            <w:tcMar>
              <w:top w:w="0" w:type="dxa"/>
              <w:left w:w="0" w:type="dxa"/>
              <w:bottom w:w="0" w:type="dxa"/>
              <w:right w:w="0" w:type="dxa"/>
            </w:tcMar>
            <w:vAlign w:val="center"/>
          </w:tcPr>
          <w:p w14:paraId="71B2B780" w14:textId="77777777" w:rsidR="007F6C93" w:rsidRPr="00BE1811" w:rsidRDefault="007F6C93" w:rsidP="00567A45">
            <w:pPr>
              <w:spacing w:after="0" w:line="240" w:lineRule="auto"/>
              <w:rPr>
                <w:rStyle w:val="ui-column-title1"/>
                <w:b/>
              </w:rPr>
            </w:pPr>
          </w:p>
        </w:tc>
        <w:tc>
          <w:tcPr>
            <w:tcW w:w="21" w:type="dxa"/>
            <w:tcMar>
              <w:top w:w="0" w:type="dxa"/>
              <w:left w:w="0" w:type="dxa"/>
              <w:bottom w:w="0" w:type="dxa"/>
              <w:right w:w="0" w:type="dxa"/>
            </w:tcMar>
            <w:vAlign w:val="center"/>
          </w:tcPr>
          <w:p w14:paraId="7036ADE5" w14:textId="77777777" w:rsidR="007F6C93" w:rsidRPr="00BE1811" w:rsidRDefault="007F6C93" w:rsidP="00567A45">
            <w:pPr>
              <w:spacing w:after="0" w:line="240" w:lineRule="auto"/>
              <w:rPr>
                <w:b/>
                <w:color w:val="4F4F4F"/>
              </w:rPr>
            </w:pPr>
          </w:p>
        </w:tc>
      </w:tr>
    </w:tbl>
    <w:p w14:paraId="0CBFB907" w14:textId="77777777" w:rsidR="007F6C93" w:rsidRPr="00BE1811" w:rsidRDefault="007F6C93" w:rsidP="007F6C93">
      <w:pPr>
        <w:shd w:val="clear" w:color="auto" w:fill="FBFBFB"/>
        <w:spacing w:after="0" w:line="240" w:lineRule="auto"/>
        <w:rPr>
          <w:color w:val="262626"/>
        </w:rPr>
      </w:pPr>
    </w:p>
    <w:p w14:paraId="322A014F" w14:textId="77777777" w:rsidR="007F6C93" w:rsidRPr="00BE1811" w:rsidRDefault="007F6C93" w:rsidP="007F6C93">
      <w:pPr>
        <w:shd w:val="clear" w:color="auto" w:fill="FBFBFB"/>
        <w:spacing w:after="0" w:line="240" w:lineRule="auto"/>
        <w:rPr>
          <w:color w:val="262626"/>
        </w:rPr>
      </w:pPr>
      <w:r w:rsidRPr="00BE1811">
        <w:rPr>
          <w:color w:val="262626"/>
        </w:rPr>
        <w:lastRenderedPageBreak/>
        <w:t xml:space="preserve">Indicatori </w:t>
      </w:r>
      <w:proofErr w:type="spellStart"/>
      <w:r w:rsidRPr="00BE1811">
        <w:rPr>
          <w:color w:val="262626"/>
        </w:rPr>
        <w:t>prestabiliti</w:t>
      </w:r>
      <w:proofErr w:type="spellEnd"/>
      <w:r w:rsidRPr="00BE1811">
        <w:rPr>
          <w:color w:val="262626"/>
        </w:rPr>
        <w:t xml:space="preserve"> de realizare</w:t>
      </w:r>
    </w:p>
    <w:p w14:paraId="1080FD48" w14:textId="77777777" w:rsidR="007F6C93" w:rsidRPr="00BE1811" w:rsidRDefault="007F6C93" w:rsidP="007F6C93">
      <w:pPr>
        <w:shd w:val="clear" w:color="auto" w:fill="FBFBFB"/>
        <w:spacing w:after="0" w:line="240" w:lineRule="auto"/>
        <w:rPr>
          <w:color w:val="2626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34"/>
        <w:gridCol w:w="3161"/>
        <w:gridCol w:w="840"/>
        <w:gridCol w:w="841"/>
        <w:gridCol w:w="839"/>
        <w:gridCol w:w="841"/>
        <w:gridCol w:w="841"/>
        <w:gridCol w:w="963"/>
        <w:gridCol w:w="963"/>
        <w:gridCol w:w="16"/>
      </w:tblGrid>
      <w:tr w:rsidR="007F6C93" w:rsidRPr="00BE1811" w14:paraId="13711866" w14:textId="77777777" w:rsidTr="00567A45">
        <w:trPr>
          <w:tblHeader/>
        </w:trPr>
        <w:tc>
          <w:tcPr>
            <w:tcW w:w="450" w:type="dxa"/>
            <w:shd w:val="clear" w:color="auto" w:fill="C4C4C4"/>
            <w:tcMar>
              <w:top w:w="0" w:type="dxa"/>
              <w:left w:w="0" w:type="dxa"/>
              <w:bottom w:w="0" w:type="dxa"/>
              <w:right w:w="0" w:type="dxa"/>
            </w:tcMar>
            <w:vAlign w:val="center"/>
          </w:tcPr>
          <w:p w14:paraId="3F8174DE" w14:textId="77777777" w:rsidR="007F6C93" w:rsidRPr="00BE1811" w:rsidRDefault="007F6C93" w:rsidP="00567A45">
            <w:pPr>
              <w:spacing w:after="0" w:line="240" w:lineRule="auto"/>
              <w:rPr>
                <w:b/>
              </w:rPr>
            </w:pPr>
            <w:r w:rsidRPr="00BE1811">
              <w:rPr>
                <w:rStyle w:val="ui-column-title1"/>
                <w:b/>
              </w:rPr>
              <w:t>Nr. crt.</w:t>
            </w:r>
          </w:p>
        </w:tc>
        <w:tc>
          <w:tcPr>
            <w:tcW w:w="1750" w:type="pct"/>
            <w:shd w:val="clear" w:color="auto" w:fill="C4C4C4"/>
            <w:tcMar>
              <w:top w:w="0" w:type="dxa"/>
              <w:left w:w="0" w:type="dxa"/>
              <w:bottom w:w="0" w:type="dxa"/>
              <w:right w:w="0" w:type="dxa"/>
            </w:tcMar>
            <w:vAlign w:val="center"/>
          </w:tcPr>
          <w:p w14:paraId="646D4DF3" w14:textId="77777777" w:rsidR="007F6C93" w:rsidRPr="00BE1811" w:rsidRDefault="007F6C93" w:rsidP="00567A45">
            <w:pPr>
              <w:spacing w:after="0" w:line="240" w:lineRule="auto"/>
              <w:jc w:val="center"/>
              <w:rPr>
                <w:rStyle w:val="ui-column-title1"/>
              </w:rPr>
            </w:pPr>
            <w:r w:rsidRPr="00BE1811">
              <w:rPr>
                <w:rStyle w:val="ui-column-title1"/>
                <w:b/>
              </w:rPr>
              <w:t>Denumire indicator</w:t>
            </w:r>
          </w:p>
        </w:tc>
        <w:tc>
          <w:tcPr>
            <w:tcW w:w="500" w:type="pct"/>
            <w:shd w:val="clear" w:color="auto" w:fill="C4C4C4"/>
            <w:tcMar>
              <w:top w:w="0" w:type="dxa"/>
              <w:left w:w="0" w:type="dxa"/>
              <w:bottom w:w="0" w:type="dxa"/>
              <w:right w:w="0" w:type="dxa"/>
            </w:tcMar>
            <w:vAlign w:val="center"/>
          </w:tcPr>
          <w:p w14:paraId="5054534B" w14:textId="77777777" w:rsidR="007F6C93" w:rsidRPr="00BE1811" w:rsidRDefault="007F6C93" w:rsidP="00567A45">
            <w:pPr>
              <w:spacing w:after="0" w:line="240" w:lineRule="auto"/>
              <w:jc w:val="center"/>
              <w:rPr>
                <w:rStyle w:val="ui-column-title1"/>
              </w:rPr>
            </w:pPr>
            <w:r w:rsidRPr="00BE1811">
              <w:rPr>
                <w:rStyle w:val="ui-column-title1"/>
                <w:b/>
              </w:rPr>
              <w:t xml:space="preserve">Unitate </w:t>
            </w:r>
            <w:proofErr w:type="spellStart"/>
            <w:r w:rsidRPr="00BE1811">
              <w:rPr>
                <w:rStyle w:val="ui-column-title1"/>
                <w:b/>
              </w:rPr>
              <w:t>masura</w:t>
            </w:r>
            <w:proofErr w:type="spellEnd"/>
          </w:p>
        </w:tc>
        <w:tc>
          <w:tcPr>
            <w:tcW w:w="500" w:type="pct"/>
            <w:shd w:val="clear" w:color="auto" w:fill="C4C4C4"/>
            <w:tcMar>
              <w:top w:w="0" w:type="dxa"/>
              <w:left w:w="0" w:type="dxa"/>
              <w:bottom w:w="0" w:type="dxa"/>
              <w:right w:w="0" w:type="dxa"/>
            </w:tcMar>
            <w:vAlign w:val="center"/>
          </w:tcPr>
          <w:p w14:paraId="4E0C534A" w14:textId="77777777" w:rsidR="007F6C93" w:rsidRPr="00BE1811" w:rsidRDefault="007F6C93" w:rsidP="00567A45">
            <w:pPr>
              <w:spacing w:after="0" w:line="240" w:lineRule="auto"/>
              <w:jc w:val="center"/>
              <w:rPr>
                <w:rStyle w:val="ui-column-title1"/>
              </w:rPr>
            </w:pPr>
            <w:r w:rsidRPr="00BE1811">
              <w:rPr>
                <w:rStyle w:val="ui-column-title1"/>
                <w:b/>
              </w:rPr>
              <w:t xml:space="preserve">Anul de </w:t>
            </w:r>
            <w:proofErr w:type="spellStart"/>
            <w:r w:rsidRPr="00BE1811">
              <w:rPr>
                <w:rStyle w:val="ui-column-title1"/>
                <w:b/>
              </w:rPr>
              <w:t>referinta</w:t>
            </w:r>
            <w:proofErr w:type="spellEnd"/>
          </w:p>
        </w:tc>
        <w:tc>
          <w:tcPr>
            <w:tcW w:w="500" w:type="pct"/>
            <w:shd w:val="clear" w:color="auto" w:fill="C4C4C4"/>
            <w:tcMar>
              <w:top w:w="0" w:type="dxa"/>
              <w:left w:w="0" w:type="dxa"/>
              <w:bottom w:w="0" w:type="dxa"/>
              <w:right w:w="0" w:type="dxa"/>
            </w:tcMar>
            <w:vAlign w:val="center"/>
          </w:tcPr>
          <w:p w14:paraId="49E41F11" w14:textId="77777777" w:rsidR="007F6C93" w:rsidRPr="00BE1811" w:rsidRDefault="007F6C93" w:rsidP="00567A45">
            <w:pPr>
              <w:spacing w:after="0" w:line="240" w:lineRule="auto"/>
              <w:jc w:val="center"/>
              <w:rPr>
                <w:rStyle w:val="ui-column-title1"/>
              </w:rPr>
            </w:pPr>
            <w:r w:rsidRPr="00BE1811">
              <w:rPr>
                <w:rStyle w:val="ui-column-title1"/>
                <w:b/>
              </w:rPr>
              <w:t>Total</w:t>
            </w:r>
          </w:p>
        </w:tc>
        <w:tc>
          <w:tcPr>
            <w:tcW w:w="500" w:type="pct"/>
            <w:shd w:val="clear" w:color="auto" w:fill="C4C4C4"/>
            <w:tcMar>
              <w:top w:w="0" w:type="dxa"/>
              <w:left w:w="0" w:type="dxa"/>
              <w:bottom w:w="0" w:type="dxa"/>
              <w:right w:w="0" w:type="dxa"/>
            </w:tcMar>
            <w:vAlign w:val="center"/>
          </w:tcPr>
          <w:p w14:paraId="4F889934" w14:textId="77777777" w:rsidR="007F6C93" w:rsidRPr="00BE1811" w:rsidRDefault="007F6C93" w:rsidP="00567A45">
            <w:pPr>
              <w:spacing w:after="0" w:line="240" w:lineRule="auto"/>
              <w:jc w:val="center"/>
              <w:rPr>
                <w:rStyle w:val="ui-column-title1"/>
              </w:rPr>
            </w:pPr>
            <w:r w:rsidRPr="00BE1811">
              <w:rPr>
                <w:rStyle w:val="ui-column-title1"/>
                <w:b/>
              </w:rPr>
              <w:t>Femei</w:t>
            </w:r>
          </w:p>
        </w:tc>
        <w:tc>
          <w:tcPr>
            <w:tcW w:w="500" w:type="pct"/>
            <w:shd w:val="clear" w:color="auto" w:fill="C4C4C4"/>
            <w:tcMar>
              <w:top w:w="0" w:type="dxa"/>
              <w:left w:w="0" w:type="dxa"/>
              <w:bottom w:w="0" w:type="dxa"/>
              <w:right w:w="0" w:type="dxa"/>
            </w:tcMar>
            <w:vAlign w:val="center"/>
          </w:tcPr>
          <w:p w14:paraId="466A4B6A" w14:textId="77777777" w:rsidR="007F6C93" w:rsidRPr="00BE1811" w:rsidRDefault="007F6C93" w:rsidP="00567A45">
            <w:pPr>
              <w:spacing w:after="0" w:line="240" w:lineRule="auto"/>
              <w:jc w:val="center"/>
              <w:rPr>
                <w:rStyle w:val="ui-column-title1"/>
              </w:rPr>
            </w:pPr>
            <w:proofErr w:type="spellStart"/>
            <w:r w:rsidRPr="00BE1811">
              <w:rPr>
                <w:rStyle w:val="ui-column-title1"/>
                <w:b/>
              </w:rPr>
              <w:t>Barbati</w:t>
            </w:r>
            <w:proofErr w:type="spellEnd"/>
          </w:p>
        </w:tc>
        <w:tc>
          <w:tcPr>
            <w:tcW w:w="500" w:type="pct"/>
            <w:shd w:val="clear" w:color="auto" w:fill="C4C4C4"/>
            <w:tcMar>
              <w:top w:w="0" w:type="dxa"/>
              <w:left w:w="0" w:type="dxa"/>
              <w:bottom w:w="0" w:type="dxa"/>
              <w:right w:w="0" w:type="dxa"/>
            </w:tcMar>
            <w:vAlign w:val="center"/>
          </w:tcPr>
          <w:p w14:paraId="76DBEE15" w14:textId="77777777" w:rsidR="007F6C93" w:rsidRPr="00BE1811" w:rsidRDefault="007F6C93" w:rsidP="00567A45">
            <w:pPr>
              <w:spacing w:after="0" w:line="240" w:lineRule="auto"/>
              <w:jc w:val="center"/>
              <w:rPr>
                <w:rStyle w:val="ui-column-title1"/>
              </w:rPr>
            </w:pPr>
            <w:r w:rsidRPr="00BE1811">
              <w:rPr>
                <w:rStyle w:val="ui-column-title1"/>
                <w:b/>
              </w:rPr>
              <w:t>Regiuni dezvoltate</w:t>
            </w:r>
          </w:p>
        </w:tc>
        <w:tc>
          <w:tcPr>
            <w:tcW w:w="500" w:type="pct"/>
            <w:shd w:val="clear" w:color="auto" w:fill="C4C4C4"/>
            <w:tcMar>
              <w:top w:w="0" w:type="dxa"/>
              <w:left w:w="0" w:type="dxa"/>
              <w:bottom w:w="0" w:type="dxa"/>
              <w:right w:w="0" w:type="dxa"/>
            </w:tcMar>
            <w:vAlign w:val="center"/>
          </w:tcPr>
          <w:p w14:paraId="6E498DE4" w14:textId="77777777" w:rsidR="007F6C93" w:rsidRPr="00BE1811" w:rsidRDefault="007F6C93" w:rsidP="00567A45">
            <w:pPr>
              <w:spacing w:after="0" w:line="240" w:lineRule="auto"/>
              <w:jc w:val="center"/>
              <w:rPr>
                <w:rStyle w:val="ui-column-title1"/>
              </w:rPr>
            </w:pPr>
            <w:r w:rsidRPr="00BE1811">
              <w:rPr>
                <w:rStyle w:val="ui-column-title1"/>
                <w:b/>
              </w:rPr>
              <w:t xml:space="preserve">Regiuni mai </w:t>
            </w:r>
            <w:proofErr w:type="spellStart"/>
            <w:r w:rsidRPr="00BE1811">
              <w:rPr>
                <w:rStyle w:val="ui-column-title1"/>
                <w:b/>
              </w:rPr>
              <w:t>putin</w:t>
            </w:r>
            <w:proofErr w:type="spellEnd"/>
            <w:r w:rsidRPr="00BE1811">
              <w:rPr>
                <w:rStyle w:val="ui-column-title1"/>
                <w:b/>
              </w:rPr>
              <w:t xml:space="preserve"> dezvoltate</w:t>
            </w:r>
          </w:p>
        </w:tc>
        <w:tc>
          <w:tcPr>
            <w:tcW w:w="1500" w:type="dxa"/>
            <w:shd w:val="clear" w:color="auto" w:fill="C4C4C4"/>
            <w:tcMar>
              <w:top w:w="0" w:type="dxa"/>
              <w:left w:w="0" w:type="dxa"/>
              <w:bottom w:w="0" w:type="dxa"/>
              <w:right w:w="0" w:type="dxa"/>
            </w:tcMar>
            <w:vAlign w:val="center"/>
          </w:tcPr>
          <w:p w14:paraId="16D5642F" w14:textId="77777777" w:rsidR="007F6C93" w:rsidRPr="00BE1811" w:rsidRDefault="007F6C93" w:rsidP="00567A45">
            <w:pPr>
              <w:spacing w:after="0" w:line="240" w:lineRule="auto"/>
              <w:rPr>
                <w:b/>
                <w:color w:val="4F4F4F"/>
              </w:rPr>
            </w:pPr>
          </w:p>
        </w:tc>
      </w:tr>
      <w:tr w:rsidR="007F6C93" w:rsidRPr="00BE1811" w14:paraId="01AF8FAE" w14:textId="77777777" w:rsidTr="00567A45">
        <w:trPr>
          <w:tblHeader/>
        </w:trPr>
        <w:tc>
          <w:tcPr>
            <w:tcW w:w="450" w:type="dxa"/>
            <w:tcMar>
              <w:top w:w="0" w:type="dxa"/>
              <w:left w:w="0" w:type="dxa"/>
              <w:bottom w:w="0" w:type="dxa"/>
              <w:right w:w="0" w:type="dxa"/>
            </w:tcMar>
            <w:vAlign w:val="center"/>
          </w:tcPr>
          <w:p w14:paraId="74C1B2CE" w14:textId="77777777" w:rsidR="007F6C93" w:rsidRPr="00BE1811" w:rsidRDefault="007F6C93" w:rsidP="00567A45">
            <w:pPr>
              <w:spacing w:after="0" w:line="240" w:lineRule="auto"/>
              <w:rPr>
                <w:rStyle w:val="ui-column-title1"/>
                <w:b/>
                <w:color w:val="4F4F4F"/>
              </w:rPr>
            </w:pPr>
          </w:p>
        </w:tc>
        <w:tc>
          <w:tcPr>
            <w:tcW w:w="1750" w:type="pct"/>
            <w:tcMar>
              <w:top w:w="0" w:type="dxa"/>
              <w:left w:w="0" w:type="dxa"/>
              <w:bottom w:w="0" w:type="dxa"/>
              <w:right w:w="0" w:type="dxa"/>
            </w:tcMar>
            <w:vAlign w:val="center"/>
          </w:tcPr>
          <w:p w14:paraId="45F57A0D" w14:textId="77777777" w:rsidR="007F6C93" w:rsidRPr="00BE1811" w:rsidRDefault="007F6C93" w:rsidP="00567A45">
            <w:pPr>
              <w:spacing w:after="0" w:line="240" w:lineRule="auto"/>
              <w:rPr>
                <w:rStyle w:val="ui-column-title1"/>
                <w:b/>
                <w:color w:val="4F4F4F"/>
              </w:rPr>
            </w:pPr>
          </w:p>
        </w:tc>
        <w:tc>
          <w:tcPr>
            <w:tcW w:w="500" w:type="pct"/>
            <w:tcMar>
              <w:top w:w="0" w:type="dxa"/>
              <w:left w:w="0" w:type="dxa"/>
              <w:bottom w:w="0" w:type="dxa"/>
              <w:right w:w="0" w:type="dxa"/>
            </w:tcMar>
            <w:vAlign w:val="center"/>
          </w:tcPr>
          <w:p w14:paraId="7558303E" w14:textId="77777777" w:rsidR="007F6C93" w:rsidRPr="00BE1811" w:rsidRDefault="007F6C93" w:rsidP="00567A45">
            <w:pPr>
              <w:spacing w:after="0" w:line="240" w:lineRule="auto"/>
              <w:rPr>
                <w:rStyle w:val="ui-column-title1"/>
                <w:b/>
                <w:color w:val="4F4F4F"/>
              </w:rPr>
            </w:pPr>
          </w:p>
        </w:tc>
        <w:tc>
          <w:tcPr>
            <w:tcW w:w="500" w:type="pct"/>
            <w:tcMar>
              <w:top w:w="0" w:type="dxa"/>
              <w:left w:w="0" w:type="dxa"/>
              <w:bottom w:w="0" w:type="dxa"/>
              <w:right w:w="0" w:type="dxa"/>
            </w:tcMar>
            <w:vAlign w:val="center"/>
          </w:tcPr>
          <w:p w14:paraId="533FAD76" w14:textId="77777777" w:rsidR="007F6C93" w:rsidRPr="00BE1811" w:rsidRDefault="007F6C93" w:rsidP="00567A45">
            <w:pPr>
              <w:spacing w:after="0" w:line="240" w:lineRule="auto"/>
              <w:rPr>
                <w:rStyle w:val="ui-column-title1"/>
                <w:b/>
                <w:color w:val="4F4F4F"/>
              </w:rPr>
            </w:pPr>
          </w:p>
        </w:tc>
        <w:tc>
          <w:tcPr>
            <w:tcW w:w="500" w:type="pct"/>
            <w:tcMar>
              <w:top w:w="0" w:type="dxa"/>
              <w:left w:w="0" w:type="dxa"/>
              <w:bottom w:w="0" w:type="dxa"/>
              <w:right w:w="0" w:type="dxa"/>
            </w:tcMar>
            <w:vAlign w:val="center"/>
          </w:tcPr>
          <w:p w14:paraId="4CEE7A48" w14:textId="77777777" w:rsidR="007F6C93" w:rsidRPr="00BE1811" w:rsidRDefault="007F6C93" w:rsidP="00567A45">
            <w:pPr>
              <w:spacing w:after="0" w:line="240" w:lineRule="auto"/>
              <w:rPr>
                <w:rStyle w:val="ui-column-title1"/>
                <w:b/>
                <w:color w:val="4F4F4F"/>
              </w:rPr>
            </w:pPr>
          </w:p>
        </w:tc>
        <w:tc>
          <w:tcPr>
            <w:tcW w:w="500" w:type="pct"/>
            <w:tcMar>
              <w:top w:w="0" w:type="dxa"/>
              <w:left w:w="0" w:type="dxa"/>
              <w:bottom w:w="0" w:type="dxa"/>
              <w:right w:w="0" w:type="dxa"/>
            </w:tcMar>
            <w:vAlign w:val="center"/>
          </w:tcPr>
          <w:p w14:paraId="73D60401" w14:textId="77777777" w:rsidR="007F6C93" w:rsidRPr="00BE1811" w:rsidRDefault="007F6C93" w:rsidP="00567A45">
            <w:pPr>
              <w:spacing w:after="0" w:line="240" w:lineRule="auto"/>
              <w:rPr>
                <w:rStyle w:val="ui-column-title1"/>
                <w:b/>
                <w:color w:val="4F4F4F"/>
              </w:rPr>
            </w:pPr>
          </w:p>
        </w:tc>
        <w:tc>
          <w:tcPr>
            <w:tcW w:w="500" w:type="pct"/>
            <w:tcMar>
              <w:top w:w="0" w:type="dxa"/>
              <w:left w:w="0" w:type="dxa"/>
              <w:bottom w:w="0" w:type="dxa"/>
              <w:right w:w="0" w:type="dxa"/>
            </w:tcMar>
            <w:vAlign w:val="center"/>
          </w:tcPr>
          <w:p w14:paraId="7464911F" w14:textId="77777777" w:rsidR="007F6C93" w:rsidRPr="00BE1811" w:rsidRDefault="007F6C93" w:rsidP="00567A45">
            <w:pPr>
              <w:spacing w:after="0" w:line="240" w:lineRule="auto"/>
              <w:rPr>
                <w:rStyle w:val="ui-column-title1"/>
                <w:b/>
                <w:color w:val="4F4F4F"/>
              </w:rPr>
            </w:pPr>
          </w:p>
        </w:tc>
        <w:tc>
          <w:tcPr>
            <w:tcW w:w="500" w:type="pct"/>
            <w:tcMar>
              <w:top w:w="0" w:type="dxa"/>
              <w:left w:w="0" w:type="dxa"/>
              <w:bottom w:w="0" w:type="dxa"/>
              <w:right w:w="0" w:type="dxa"/>
            </w:tcMar>
            <w:vAlign w:val="center"/>
          </w:tcPr>
          <w:p w14:paraId="51204EB8" w14:textId="77777777" w:rsidR="007F6C93" w:rsidRPr="00BE1811" w:rsidRDefault="007F6C93" w:rsidP="00567A45">
            <w:pPr>
              <w:spacing w:after="0" w:line="240" w:lineRule="auto"/>
              <w:rPr>
                <w:rStyle w:val="ui-column-title1"/>
                <w:b/>
                <w:color w:val="4F4F4F"/>
              </w:rPr>
            </w:pPr>
          </w:p>
        </w:tc>
        <w:tc>
          <w:tcPr>
            <w:tcW w:w="500" w:type="pct"/>
            <w:tcMar>
              <w:top w:w="0" w:type="dxa"/>
              <w:left w:w="0" w:type="dxa"/>
              <w:bottom w:w="0" w:type="dxa"/>
              <w:right w:w="0" w:type="dxa"/>
            </w:tcMar>
            <w:vAlign w:val="center"/>
          </w:tcPr>
          <w:p w14:paraId="5F78B771" w14:textId="77777777" w:rsidR="007F6C93" w:rsidRPr="00BE1811" w:rsidRDefault="007F6C93" w:rsidP="00567A45">
            <w:pPr>
              <w:spacing w:after="0" w:line="240" w:lineRule="auto"/>
              <w:rPr>
                <w:rStyle w:val="ui-column-title1"/>
                <w:b/>
                <w:color w:val="4F4F4F"/>
              </w:rPr>
            </w:pPr>
          </w:p>
        </w:tc>
        <w:tc>
          <w:tcPr>
            <w:tcW w:w="1500" w:type="dxa"/>
            <w:tcMar>
              <w:top w:w="0" w:type="dxa"/>
              <w:left w:w="0" w:type="dxa"/>
              <w:bottom w:w="0" w:type="dxa"/>
              <w:right w:w="0" w:type="dxa"/>
            </w:tcMar>
            <w:vAlign w:val="center"/>
          </w:tcPr>
          <w:p w14:paraId="352258A5" w14:textId="77777777" w:rsidR="007F6C93" w:rsidRPr="00BE1811" w:rsidRDefault="007F6C93" w:rsidP="00567A45">
            <w:pPr>
              <w:spacing w:after="0" w:line="240" w:lineRule="auto"/>
              <w:rPr>
                <w:b/>
                <w:color w:val="4F4F4F"/>
              </w:rPr>
            </w:pPr>
          </w:p>
        </w:tc>
      </w:tr>
    </w:tbl>
    <w:p w14:paraId="4727C29A" w14:textId="77777777" w:rsidR="007F6C93" w:rsidRPr="00BE1811" w:rsidRDefault="007F6C93" w:rsidP="007F6C93">
      <w:pPr>
        <w:spacing w:after="0" w:line="240" w:lineRule="auto"/>
      </w:pPr>
    </w:p>
    <w:p w14:paraId="5B617738" w14:textId="77777777" w:rsidR="007F6C93" w:rsidRPr="00BE1811" w:rsidRDefault="007F6C93" w:rsidP="007F6C93">
      <w:pPr>
        <w:spacing w:after="0" w:line="240" w:lineRule="auto"/>
      </w:pPr>
    </w:p>
    <w:p w14:paraId="4527980E" w14:textId="77777777" w:rsidR="007F6C93" w:rsidRPr="00BE1811" w:rsidRDefault="007F6C93" w:rsidP="007F6C93">
      <w:pPr>
        <w:jc w:val="center"/>
        <w:rPr>
          <w:b/>
          <w:u w:val="single"/>
        </w:rPr>
      </w:pPr>
      <w:r w:rsidRPr="00BE1811">
        <w:rPr>
          <w:b/>
          <w:u w:val="single"/>
        </w:rPr>
        <w:t>46. Indicatori suplimentari proiect</w:t>
      </w:r>
    </w:p>
    <w:p w14:paraId="1B011C77" w14:textId="77777777" w:rsidR="007F6C93" w:rsidRPr="00BE1811" w:rsidRDefault="007F6C93" w:rsidP="007F6C93">
      <w:pPr>
        <w:shd w:val="clear" w:color="auto" w:fill="FBFBFB"/>
        <w:spacing w:after="0" w:line="240" w:lineRule="auto"/>
        <w:rPr>
          <w:color w:val="262626"/>
        </w:rPr>
      </w:pPr>
    </w:p>
    <w:p w14:paraId="14ADD0BB" w14:textId="77777777" w:rsidR="007F6C93" w:rsidRPr="00BE1811" w:rsidRDefault="007F6C93" w:rsidP="007F6C93">
      <w:pPr>
        <w:shd w:val="clear" w:color="auto" w:fill="FBFBFB"/>
        <w:spacing w:after="0" w:line="240" w:lineRule="auto"/>
        <w:rPr>
          <w:color w:val="262626"/>
        </w:rPr>
      </w:pPr>
      <w:r w:rsidRPr="00BE1811">
        <w:rPr>
          <w:color w:val="262626"/>
        </w:rPr>
        <w:t>Indicatori suplimentari de rezultat</w:t>
      </w:r>
    </w:p>
    <w:p w14:paraId="6B2D650E" w14:textId="77777777" w:rsidR="007F6C93" w:rsidRPr="00BE1811" w:rsidRDefault="007F6C93" w:rsidP="007F6C93">
      <w:pPr>
        <w:shd w:val="clear" w:color="auto" w:fill="FBFBFB"/>
        <w:spacing w:after="0" w:line="240" w:lineRule="auto"/>
        <w:rPr>
          <w:color w:val="262626"/>
        </w:rPr>
      </w:pP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9"/>
        <w:gridCol w:w="2887"/>
        <w:gridCol w:w="1289"/>
        <w:gridCol w:w="963"/>
        <w:gridCol w:w="1326"/>
        <w:gridCol w:w="963"/>
        <w:gridCol w:w="963"/>
        <w:gridCol w:w="963"/>
      </w:tblGrid>
      <w:tr w:rsidR="007F6C93" w:rsidRPr="00BE1811" w14:paraId="7F96C4A9" w14:textId="77777777" w:rsidTr="00567A45">
        <w:trPr>
          <w:tblHeader/>
        </w:trPr>
        <w:tc>
          <w:tcPr>
            <w:tcW w:w="378" w:type="dxa"/>
            <w:shd w:val="clear" w:color="auto" w:fill="C4C4C4"/>
            <w:tcMar>
              <w:top w:w="0" w:type="dxa"/>
              <w:left w:w="0" w:type="dxa"/>
              <w:bottom w:w="0" w:type="dxa"/>
              <w:right w:w="0" w:type="dxa"/>
            </w:tcMar>
            <w:vAlign w:val="center"/>
          </w:tcPr>
          <w:p w14:paraId="478AC318" w14:textId="77777777" w:rsidR="007F6C93" w:rsidRPr="00BE1811" w:rsidRDefault="007F6C93" w:rsidP="00567A45">
            <w:pPr>
              <w:spacing w:after="0" w:line="240" w:lineRule="auto"/>
              <w:rPr>
                <w:rStyle w:val="ui-column-title1"/>
              </w:rPr>
            </w:pPr>
            <w:r w:rsidRPr="00BE1811">
              <w:rPr>
                <w:rStyle w:val="ui-column-title1"/>
              </w:rPr>
              <w:t>Nr. crt.</w:t>
            </w:r>
          </w:p>
        </w:tc>
        <w:tc>
          <w:tcPr>
            <w:tcW w:w="2805" w:type="dxa"/>
            <w:shd w:val="clear" w:color="auto" w:fill="C4C4C4"/>
            <w:tcMar>
              <w:top w:w="0" w:type="dxa"/>
              <w:left w:w="0" w:type="dxa"/>
              <w:bottom w:w="0" w:type="dxa"/>
              <w:right w:w="0" w:type="dxa"/>
            </w:tcMar>
            <w:vAlign w:val="center"/>
          </w:tcPr>
          <w:p w14:paraId="316B570C" w14:textId="77777777" w:rsidR="007F6C93" w:rsidRPr="00BE1811" w:rsidRDefault="007F6C93" w:rsidP="00567A45">
            <w:pPr>
              <w:spacing w:after="0" w:line="240" w:lineRule="auto"/>
              <w:jc w:val="center"/>
              <w:rPr>
                <w:rStyle w:val="ui-column-title1"/>
              </w:rPr>
            </w:pPr>
            <w:r w:rsidRPr="00BE1811">
              <w:rPr>
                <w:rStyle w:val="ui-column-title1"/>
              </w:rPr>
              <w:t>Denumire indicator</w:t>
            </w:r>
          </w:p>
        </w:tc>
        <w:tc>
          <w:tcPr>
            <w:tcW w:w="1252" w:type="dxa"/>
            <w:shd w:val="clear" w:color="auto" w:fill="C4C4C4"/>
            <w:tcMar>
              <w:top w:w="0" w:type="dxa"/>
              <w:left w:w="0" w:type="dxa"/>
              <w:bottom w:w="0" w:type="dxa"/>
              <w:right w:w="0" w:type="dxa"/>
            </w:tcMar>
            <w:vAlign w:val="center"/>
          </w:tcPr>
          <w:p w14:paraId="7DF72D57" w14:textId="77777777" w:rsidR="007F6C93" w:rsidRPr="00BE1811" w:rsidRDefault="007F6C93" w:rsidP="00567A45">
            <w:pPr>
              <w:spacing w:after="0" w:line="240" w:lineRule="auto"/>
              <w:jc w:val="center"/>
              <w:rPr>
                <w:rStyle w:val="ui-column-title1"/>
              </w:rPr>
            </w:pPr>
            <w:r w:rsidRPr="00BE1811">
              <w:rPr>
                <w:rStyle w:val="ui-column-title1"/>
              </w:rPr>
              <w:t xml:space="preserve">Unitate </w:t>
            </w:r>
            <w:proofErr w:type="spellStart"/>
            <w:r w:rsidRPr="00BE1811">
              <w:rPr>
                <w:rStyle w:val="ui-column-title1"/>
              </w:rPr>
              <w:t>masura</w:t>
            </w:r>
            <w:proofErr w:type="spellEnd"/>
          </w:p>
        </w:tc>
        <w:tc>
          <w:tcPr>
            <w:tcW w:w="936" w:type="dxa"/>
            <w:shd w:val="clear" w:color="auto" w:fill="C4C4C4"/>
            <w:tcMar>
              <w:top w:w="0" w:type="dxa"/>
              <w:left w:w="0" w:type="dxa"/>
              <w:bottom w:w="0" w:type="dxa"/>
              <w:right w:w="0" w:type="dxa"/>
            </w:tcMar>
            <w:vAlign w:val="center"/>
          </w:tcPr>
          <w:p w14:paraId="0E935579" w14:textId="77777777" w:rsidR="007F6C93" w:rsidRPr="00BE1811" w:rsidRDefault="007F6C93" w:rsidP="00567A45">
            <w:pPr>
              <w:spacing w:after="0" w:line="240" w:lineRule="auto"/>
              <w:jc w:val="center"/>
              <w:rPr>
                <w:rStyle w:val="ui-column-title1"/>
              </w:rPr>
            </w:pPr>
            <w:r w:rsidRPr="00BE1811">
              <w:rPr>
                <w:rStyle w:val="ui-column-title1"/>
              </w:rPr>
              <w:t>An</w:t>
            </w:r>
          </w:p>
        </w:tc>
        <w:tc>
          <w:tcPr>
            <w:tcW w:w="1288" w:type="dxa"/>
            <w:shd w:val="clear" w:color="auto" w:fill="C4C4C4"/>
            <w:tcMar>
              <w:top w:w="0" w:type="dxa"/>
              <w:left w:w="0" w:type="dxa"/>
              <w:bottom w:w="0" w:type="dxa"/>
              <w:right w:w="0" w:type="dxa"/>
            </w:tcMar>
            <w:vAlign w:val="center"/>
          </w:tcPr>
          <w:p w14:paraId="4542C7F7" w14:textId="77777777" w:rsidR="007F6C93" w:rsidRPr="00BE1811" w:rsidRDefault="007F6C93" w:rsidP="00567A45">
            <w:pPr>
              <w:spacing w:after="0" w:line="240" w:lineRule="auto"/>
              <w:jc w:val="center"/>
              <w:rPr>
                <w:rStyle w:val="ui-column-title1"/>
              </w:rPr>
            </w:pPr>
            <w:r w:rsidRPr="00BE1811">
              <w:rPr>
                <w:rStyle w:val="ui-column-title1"/>
              </w:rPr>
              <w:t xml:space="preserve">Valoare </w:t>
            </w:r>
            <w:proofErr w:type="spellStart"/>
            <w:r w:rsidRPr="00BE1811">
              <w:rPr>
                <w:rStyle w:val="ui-column-title1"/>
              </w:rPr>
              <w:t>referinta</w:t>
            </w:r>
            <w:proofErr w:type="spellEnd"/>
          </w:p>
        </w:tc>
        <w:tc>
          <w:tcPr>
            <w:tcW w:w="936" w:type="dxa"/>
            <w:shd w:val="clear" w:color="auto" w:fill="C4C4C4"/>
            <w:tcMar>
              <w:top w:w="0" w:type="dxa"/>
              <w:left w:w="0" w:type="dxa"/>
              <w:bottom w:w="0" w:type="dxa"/>
              <w:right w:w="0" w:type="dxa"/>
            </w:tcMar>
            <w:vAlign w:val="center"/>
          </w:tcPr>
          <w:p w14:paraId="2DFE33BC" w14:textId="77777777" w:rsidR="007F6C93" w:rsidRPr="00BE1811" w:rsidRDefault="007F6C93" w:rsidP="00567A45">
            <w:pPr>
              <w:spacing w:after="0" w:line="240" w:lineRule="auto"/>
              <w:jc w:val="center"/>
              <w:rPr>
                <w:rStyle w:val="ui-column-title1"/>
              </w:rPr>
            </w:pPr>
            <w:r w:rsidRPr="00BE1811">
              <w:rPr>
                <w:rStyle w:val="ui-column-title1"/>
              </w:rPr>
              <w:t>Total</w:t>
            </w:r>
          </w:p>
        </w:tc>
        <w:tc>
          <w:tcPr>
            <w:tcW w:w="936" w:type="dxa"/>
            <w:shd w:val="clear" w:color="auto" w:fill="C4C4C4"/>
            <w:tcMar>
              <w:top w:w="0" w:type="dxa"/>
              <w:left w:w="0" w:type="dxa"/>
              <w:bottom w:w="0" w:type="dxa"/>
              <w:right w:w="0" w:type="dxa"/>
            </w:tcMar>
            <w:vAlign w:val="center"/>
          </w:tcPr>
          <w:p w14:paraId="0C138772" w14:textId="77777777" w:rsidR="007F6C93" w:rsidRPr="00BE1811" w:rsidRDefault="007F6C93" w:rsidP="00567A45">
            <w:pPr>
              <w:spacing w:after="0" w:line="240" w:lineRule="auto"/>
              <w:jc w:val="center"/>
              <w:rPr>
                <w:rStyle w:val="ui-column-title1"/>
              </w:rPr>
            </w:pPr>
            <w:r w:rsidRPr="00BE1811">
              <w:rPr>
                <w:rStyle w:val="ui-column-title1"/>
              </w:rPr>
              <w:t>Femei</w:t>
            </w:r>
          </w:p>
        </w:tc>
        <w:tc>
          <w:tcPr>
            <w:tcW w:w="936" w:type="dxa"/>
            <w:shd w:val="clear" w:color="auto" w:fill="C4C4C4"/>
            <w:tcMar>
              <w:top w:w="0" w:type="dxa"/>
              <w:left w:w="0" w:type="dxa"/>
              <w:bottom w:w="0" w:type="dxa"/>
              <w:right w:w="0" w:type="dxa"/>
            </w:tcMar>
            <w:vAlign w:val="center"/>
          </w:tcPr>
          <w:p w14:paraId="643FD337" w14:textId="77777777" w:rsidR="007F6C93" w:rsidRPr="00BE1811" w:rsidRDefault="007F6C93" w:rsidP="00567A45">
            <w:pPr>
              <w:spacing w:after="0" w:line="240" w:lineRule="auto"/>
              <w:jc w:val="center"/>
              <w:rPr>
                <w:rStyle w:val="ui-column-title1"/>
              </w:rPr>
            </w:pPr>
            <w:proofErr w:type="spellStart"/>
            <w:r w:rsidRPr="00BE1811">
              <w:rPr>
                <w:rStyle w:val="ui-column-title1"/>
              </w:rPr>
              <w:t>Barbati</w:t>
            </w:r>
            <w:proofErr w:type="spellEnd"/>
          </w:p>
        </w:tc>
      </w:tr>
      <w:tr w:rsidR="007F6C93" w:rsidRPr="00BE1811" w14:paraId="7B847E4B" w14:textId="77777777" w:rsidTr="00567A45">
        <w:trPr>
          <w:tblHeader/>
        </w:trPr>
        <w:tc>
          <w:tcPr>
            <w:tcW w:w="378" w:type="dxa"/>
            <w:tcMar>
              <w:top w:w="0" w:type="dxa"/>
              <w:left w:w="0" w:type="dxa"/>
              <w:bottom w:w="0" w:type="dxa"/>
              <w:right w:w="0" w:type="dxa"/>
            </w:tcMar>
            <w:vAlign w:val="center"/>
          </w:tcPr>
          <w:p w14:paraId="560385DF" w14:textId="77777777" w:rsidR="007F6C93" w:rsidRPr="00BE1811" w:rsidRDefault="007F6C93" w:rsidP="00567A45">
            <w:pPr>
              <w:spacing w:after="0" w:line="240" w:lineRule="auto"/>
              <w:rPr>
                <w:b/>
                <w:color w:val="4F4F4F"/>
              </w:rPr>
            </w:pPr>
          </w:p>
        </w:tc>
        <w:tc>
          <w:tcPr>
            <w:tcW w:w="2805" w:type="dxa"/>
            <w:tcMar>
              <w:top w:w="0" w:type="dxa"/>
              <w:left w:w="0" w:type="dxa"/>
              <w:bottom w:w="0" w:type="dxa"/>
              <w:right w:w="0" w:type="dxa"/>
            </w:tcMar>
            <w:vAlign w:val="center"/>
          </w:tcPr>
          <w:p w14:paraId="6033AD3A" w14:textId="77777777" w:rsidR="007F6C93" w:rsidRPr="00BE1811" w:rsidRDefault="007F6C93" w:rsidP="00567A45">
            <w:pPr>
              <w:spacing w:after="0" w:line="240" w:lineRule="auto"/>
              <w:rPr>
                <w:b/>
                <w:color w:val="4F4F4F"/>
              </w:rPr>
            </w:pPr>
          </w:p>
        </w:tc>
        <w:tc>
          <w:tcPr>
            <w:tcW w:w="1252" w:type="dxa"/>
            <w:tcMar>
              <w:top w:w="0" w:type="dxa"/>
              <w:left w:w="0" w:type="dxa"/>
              <w:bottom w:w="0" w:type="dxa"/>
              <w:right w:w="0" w:type="dxa"/>
            </w:tcMar>
            <w:vAlign w:val="center"/>
          </w:tcPr>
          <w:p w14:paraId="39897585" w14:textId="77777777" w:rsidR="007F6C93" w:rsidRPr="00BE1811" w:rsidRDefault="007F6C93" w:rsidP="00567A45">
            <w:pPr>
              <w:spacing w:after="0" w:line="240" w:lineRule="auto"/>
              <w:rPr>
                <w:b/>
                <w:color w:val="4F4F4F"/>
              </w:rPr>
            </w:pPr>
          </w:p>
        </w:tc>
        <w:tc>
          <w:tcPr>
            <w:tcW w:w="936" w:type="dxa"/>
            <w:tcMar>
              <w:top w:w="0" w:type="dxa"/>
              <w:left w:w="0" w:type="dxa"/>
              <w:bottom w:w="0" w:type="dxa"/>
              <w:right w:w="0" w:type="dxa"/>
            </w:tcMar>
            <w:vAlign w:val="center"/>
          </w:tcPr>
          <w:p w14:paraId="696E34EC" w14:textId="77777777" w:rsidR="007F6C93" w:rsidRPr="00BE1811" w:rsidRDefault="007F6C93" w:rsidP="00567A45">
            <w:pPr>
              <w:spacing w:after="0" w:line="240" w:lineRule="auto"/>
              <w:rPr>
                <w:b/>
                <w:color w:val="4F4F4F"/>
              </w:rPr>
            </w:pPr>
          </w:p>
        </w:tc>
        <w:tc>
          <w:tcPr>
            <w:tcW w:w="1288" w:type="dxa"/>
            <w:tcMar>
              <w:top w:w="0" w:type="dxa"/>
              <w:left w:w="0" w:type="dxa"/>
              <w:bottom w:w="0" w:type="dxa"/>
              <w:right w:w="0" w:type="dxa"/>
            </w:tcMar>
            <w:vAlign w:val="center"/>
          </w:tcPr>
          <w:p w14:paraId="43F1381F" w14:textId="77777777" w:rsidR="007F6C93" w:rsidRPr="00BE1811" w:rsidRDefault="007F6C93" w:rsidP="00567A45">
            <w:pPr>
              <w:spacing w:after="0" w:line="240" w:lineRule="auto"/>
              <w:rPr>
                <w:b/>
                <w:color w:val="4F4F4F"/>
              </w:rPr>
            </w:pPr>
          </w:p>
        </w:tc>
        <w:tc>
          <w:tcPr>
            <w:tcW w:w="936" w:type="dxa"/>
            <w:tcMar>
              <w:top w:w="0" w:type="dxa"/>
              <w:left w:w="0" w:type="dxa"/>
              <w:bottom w:w="0" w:type="dxa"/>
              <w:right w:w="0" w:type="dxa"/>
            </w:tcMar>
            <w:vAlign w:val="center"/>
          </w:tcPr>
          <w:p w14:paraId="1802D6CE" w14:textId="77777777" w:rsidR="007F6C93" w:rsidRPr="00BE1811" w:rsidRDefault="007F6C93" w:rsidP="00567A45">
            <w:pPr>
              <w:spacing w:after="0" w:line="240" w:lineRule="auto"/>
              <w:rPr>
                <w:b/>
                <w:color w:val="4F4F4F"/>
              </w:rPr>
            </w:pPr>
          </w:p>
        </w:tc>
        <w:tc>
          <w:tcPr>
            <w:tcW w:w="936" w:type="dxa"/>
            <w:tcMar>
              <w:top w:w="0" w:type="dxa"/>
              <w:left w:w="0" w:type="dxa"/>
              <w:bottom w:w="0" w:type="dxa"/>
              <w:right w:w="0" w:type="dxa"/>
            </w:tcMar>
            <w:vAlign w:val="center"/>
          </w:tcPr>
          <w:p w14:paraId="3FF752A3" w14:textId="77777777" w:rsidR="007F6C93" w:rsidRPr="00BE1811" w:rsidRDefault="007F6C93" w:rsidP="00567A45">
            <w:pPr>
              <w:spacing w:after="0" w:line="240" w:lineRule="auto"/>
              <w:rPr>
                <w:b/>
                <w:color w:val="4F4F4F"/>
              </w:rPr>
            </w:pPr>
          </w:p>
        </w:tc>
        <w:tc>
          <w:tcPr>
            <w:tcW w:w="936" w:type="dxa"/>
            <w:tcMar>
              <w:top w:w="0" w:type="dxa"/>
              <w:left w:w="0" w:type="dxa"/>
              <w:bottom w:w="0" w:type="dxa"/>
              <w:right w:w="0" w:type="dxa"/>
            </w:tcMar>
            <w:vAlign w:val="center"/>
          </w:tcPr>
          <w:p w14:paraId="0E29FABB" w14:textId="77777777" w:rsidR="007F6C93" w:rsidRPr="00BE1811" w:rsidRDefault="007F6C93" w:rsidP="00567A45">
            <w:pPr>
              <w:spacing w:after="0" w:line="240" w:lineRule="auto"/>
              <w:rPr>
                <w:b/>
                <w:color w:val="4F4F4F"/>
              </w:rPr>
            </w:pPr>
          </w:p>
        </w:tc>
      </w:tr>
    </w:tbl>
    <w:p w14:paraId="24EE0373" w14:textId="77777777" w:rsidR="007F6C93" w:rsidRPr="00BE1811" w:rsidRDefault="007F6C93" w:rsidP="007F6C93">
      <w:pPr>
        <w:shd w:val="clear" w:color="auto" w:fill="FBFBFB"/>
        <w:spacing w:after="0" w:line="240" w:lineRule="auto"/>
        <w:rPr>
          <w:color w:val="262626"/>
        </w:rPr>
      </w:pPr>
    </w:p>
    <w:p w14:paraId="5A072486" w14:textId="77777777" w:rsidR="007F6C93" w:rsidRPr="00BE1811" w:rsidRDefault="007F6C93" w:rsidP="007F6C93">
      <w:pPr>
        <w:shd w:val="clear" w:color="auto" w:fill="FBFBFB"/>
        <w:spacing w:after="0" w:line="240" w:lineRule="auto"/>
        <w:rPr>
          <w:color w:val="262626"/>
        </w:rPr>
      </w:pPr>
      <w:r w:rsidRPr="00BE1811">
        <w:rPr>
          <w:color w:val="262626"/>
        </w:rPr>
        <w:t>Indicatori suplimentari de realizare</w:t>
      </w:r>
    </w:p>
    <w:p w14:paraId="5F110909" w14:textId="77777777" w:rsidR="007F6C93" w:rsidRPr="00BE1811" w:rsidRDefault="007F6C93" w:rsidP="007F6C93">
      <w:pPr>
        <w:shd w:val="clear" w:color="auto" w:fill="FBFBFB"/>
        <w:spacing w:after="0" w:line="240" w:lineRule="auto"/>
        <w:rPr>
          <w:color w:val="262626"/>
        </w:rPr>
      </w:pP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9"/>
        <w:gridCol w:w="3855"/>
        <w:gridCol w:w="1290"/>
        <w:gridCol w:w="964"/>
        <w:gridCol w:w="964"/>
        <w:gridCol w:w="964"/>
        <w:gridCol w:w="964"/>
      </w:tblGrid>
      <w:tr w:rsidR="007F6C93" w:rsidRPr="00BE1811" w14:paraId="5B5061B8" w14:textId="77777777" w:rsidTr="00567A45">
        <w:trPr>
          <w:tblHeader/>
        </w:trPr>
        <w:tc>
          <w:tcPr>
            <w:tcW w:w="377" w:type="dxa"/>
            <w:shd w:val="clear" w:color="auto" w:fill="C4C4C4"/>
            <w:tcMar>
              <w:top w:w="0" w:type="dxa"/>
              <w:left w:w="0" w:type="dxa"/>
              <w:bottom w:w="0" w:type="dxa"/>
              <w:right w:w="0" w:type="dxa"/>
            </w:tcMar>
            <w:vAlign w:val="center"/>
          </w:tcPr>
          <w:p w14:paraId="2B948EBD" w14:textId="77777777" w:rsidR="007F6C93" w:rsidRPr="00BE1811" w:rsidRDefault="007F6C93" w:rsidP="00567A45">
            <w:pPr>
              <w:spacing w:after="0" w:line="240" w:lineRule="auto"/>
              <w:rPr>
                <w:rStyle w:val="ui-column-title1"/>
              </w:rPr>
            </w:pPr>
            <w:r w:rsidRPr="00BE1811">
              <w:rPr>
                <w:rStyle w:val="ui-column-title1"/>
              </w:rPr>
              <w:t>Nr. crt.</w:t>
            </w:r>
          </w:p>
        </w:tc>
        <w:tc>
          <w:tcPr>
            <w:tcW w:w="3746" w:type="dxa"/>
            <w:shd w:val="clear" w:color="auto" w:fill="C4C4C4"/>
            <w:tcMar>
              <w:top w:w="0" w:type="dxa"/>
              <w:left w:w="0" w:type="dxa"/>
              <w:bottom w:w="0" w:type="dxa"/>
              <w:right w:w="0" w:type="dxa"/>
            </w:tcMar>
            <w:vAlign w:val="center"/>
          </w:tcPr>
          <w:p w14:paraId="7D34B4C9" w14:textId="77777777" w:rsidR="007F6C93" w:rsidRPr="00BE1811" w:rsidRDefault="007F6C93" w:rsidP="00567A45">
            <w:pPr>
              <w:spacing w:after="0" w:line="240" w:lineRule="auto"/>
              <w:jc w:val="center"/>
              <w:rPr>
                <w:rStyle w:val="ui-column-title1"/>
              </w:rPr>
            </w:pPr>
            <w:r w:rsidRPr="00BE1811">
              <w:rPr>
                <w:rStyle w:val="ui-column-title1"/>
              </w:rPr>
              <w:t>Denumire indicator</w:t>
            </w:r>
          </w:p>
        </w:tc>
        <w:tc>
          <w:tcPr>
            <w:tcW w:w="1253" w:type="dxa"/>
            <w:shd w:val="clear" w:color="auto" w:fill="C4C4C4"/>
            <w:tcMar>
              <w:top w:w="0" w:type="dxa"/>
              <w:left w:w="0" w:type="dxa"/>
              <w:bottom w:w="0" w:type="dxa"/>
              <w:right w:w="0" w:type="dxa"/>
            </w:tcMar>
            <w:vAlign w:val="center"/>
          </w:tcPr>
          <w:p w14:paraId="6A0871D6" w14:textId="77777777" w:rsidR="007F6C93" w:rsidRPr="00BE1811" w:rsidRDefault="007F6C93" w:rsidP="00567A45">
            <w:pPr>
              <w:spacing w:after="0" w:line="240" w:lineRule="auto"/>
              <w:jc w:val="center"/>
              <w:rPr>
                <w:rStyle w:val="ui-column-title1"/>
              </w:rPr>
            </w:pPr>
            <w:r w:rsidRPr="00BE1811">
              <w:rPr>
                <w:rStyle w:val="ui-column-title1"/>
              </w:rPr>
              <w:t xml:space="preserve">Unitate </w:t>
            </w:r>
            <w:proofErr w:type="spellStart"/>
            <w:r w:rsidRPr="00BE1811">
              <w:rPr>
                <w:rStyle w:val="ui-column-title1"/>
              </w:rPr>
              <w:t>masura</w:t>
            </w:r>
            <w:proofErr w:type="spellEnd"/>
          </w:p>
        </w:tc>
        <w:tc>
          <w:tcPr>
            <w:tcW w:w="937" w:type="dxa"/>
            <w:shd w:val="clear" w:color="auto" w:fill="C4C4C4"/>
            <w:tcMar>
              <w:top w:w="0" w:type="dxa"/>
              <w:left w:w="0" w:type="dxa"/>
              <w:bottom w:w="0" w:type="dxa"/>
              <w:right w:w="0" w:type="dxa"/>
            </w:tcMar>
            <w:vAlign w:val="center"/>
          </w:tcPr>
          <w:p w14:paraId="61041175" w14:textId="77777777" w:rsidR="007F6C93" w:rsidRPr="00BE1811" w:rsidRDefault="007F6C93" w:rsidP="00567A45">
            <w:pPr>
              <w:spacing w:after="0" w:line="240" w:lineRule="auto"/>
              <w:jc w:val="center"/>
              <w:rPr>
                <w:rStyle w:val="ui-column-title1"/>
              </w:rPr>
            </w:pPr>
            <w:r w:rsidRPr="00BE1811">
              <w:rPr>
                <w:rStyle w:val="ui-column-title1"/>
              </w:rPr>
              <w:t>An</w:t>
            </w:r>
          </w:p>
        </w:tc>
        <w:tc>
          <w:tcPr>
            <w:tcW w:w="937" w:type="dxa"/>
            <w:shd w:val="clear" w:color="auto" w:fill="C4C4C4"/>
            <w:tcMar>
              <w:top w:w="0" w:type="dxa"/>
              <w:left w:w="0" w:type="dxa"/>
              <w:bottom w:w="0" w:type="dxa"/>
              <w:right w:w="0" w:type="dxa"/>
            </w:tcMar>
            <w:vAlign w:val="center"/>
          </w:tcPr>
          <w:p w14:paraId="741E92DD" w14:textId="77777777" w:rsidR="007F6C93" w:rsidRPr="00BE1811" w:rsidRDefault="007F6C93" w:rsidP="00567A45">
            <w:pPr>
              <w:spacing w:after="0" w:line="240" w:lineRule="auto"/>
              <w:jc w:val="center"/>
              <w:rPr>
                <w:rStyle w:val="ui-column-title1"/>
              </w:rPr>
            </w:pPr>
            <w:r w:rsidRPr="00BE1811">
              <w:rPr>
                <w:rStyle w:val="ui-column-title1"/>
              </w:rPr>
              <w:t>Total</w:t>
            </w:r>
          </w:p>
        </w:tc>
        <w:tc>
          <w:tcPr>
            <w:tcW w:w="937" w:type="dxa"/>
            <w:shd w:val="clear" w:color="auto" w:fill="C4C4C4"/>
            <w:tcMar>
              <w:top w:w="0" w:type="dxa"/>
              <w:left w:w="0" w:type="dxa"/>
              <w:bottom w:w="0" w:type="dxa"/>
              <w:right w:w="0" w:type="dxa"/>
            </w:tcMar>
            <w:vAlign w:val="center"/>
          </w:tcPr>
          <w:p w14:paraId="53F50E90" w14:textId="77777777" w:rsidR="007F6C93" w:rsidRPr="00BE1811" w:rsidRDefault="007F6C93" w:rsidP="00567A45">
            <w:pPr>
              <w:spacing w:after="0" w:line="240" w:lineRule="auto"/>
              <w:jc w:val="center"/>
              <w:rPr>
                <w:rStyle w:val="ui-column-title1"/>
              </w:rPr>
            </w:pPr>
            <w:r w:rsidRPr="00BE1811">
              <w:rPr>
                <w:rStyle w:val="ui-column-title1"/>
              </w:rPr>
              <w:t>Femei</w:t>
            </w:r>
          </w:p>
        </w:tc>
        <w:tc>
          <w:tcPr>
            <w:tcW w:w="937" w:type="dxa"/>
            <w:shd w:val="clear" w:color="auto" w:fill="C4C4C4"/>
            <w:tcMar>
              <w:top w:w="0" w:type="dxa"/>
              <w:left w:w="0" w:type="dxa"/>
              <w:bottom w:w="0" w:type="dxa"/>
              <w:right w:w="0" w:type="dxa"/>
            </w:tcMar>
            <w:vAlign w:val="center"/>
          </w:tcPr>
          <w:p w14:paraId="7B3C81E6" w14:textId="77777777" w:rsidR="007F6C93" w:rsidRPr="00BE1811" w:rsidRDefault="007F6C93" w:rsidP="00567A45">
            <w:pPr>
              <w:spacing w:after="0" w:line="240" w:lineRule="auto"/>
              <w:jc w:val="center"/>
              <w:rPr>
                <w:rStyle w:val="ui-column-title1"/>
              </w:rPr>
            </w:pPr>
            <w:proofErr w:type="spellStart"/>
            <w:r w:rsidRPr="00BE1811">
              <w:rPr>
                <w:rStyle w:val="ui-column-title1"/>
              </w:rPr>
              <w:t>Barbati</w:t>
            </w:r>
            <w:proofErr w:type="spellEnd"/>
          </w:p>
        </w:tc>
      </w:tr>
      <w:tr w:rsidR="007F6C93" w:rsidRPr="00BE1811" w14:paraId="0F4D0D76" w14:textId="77777777" w:rsidTr="00567A45">
        <w:trPr>
          <w:tblHeader/>
        </w:trPr>
        <w:tc>
          <w:tcPr>
            <w:tcW w:w="377" w:type="dxa"/>
            <w:tcMar>
              <w:top w:w="0" w:type="dxa"/>
              <w:left w:w="0" w:type="dxa"/>
              <w:bottom w:w="0" w:type="dxa"/>
              <w:right w:w="0" w:type="dxa"/>
            </w:tcMar>
            <w:vAlign w:val="center"/>
          </w:tcPr>
          <w:p w14:paraId="35C1B1C7" w14:textId="77777777" w:rsidR="007F6C93" w:rsidRPr="00BE1811" w:rsidRDefault="007F6C93" w:rsidP="00567A45">
            <w:pPr>
              <w:spacing w:after="0" w:line="240" w:lineRule="auto"/>
              <w:rPr>
                <w:b/>
                <w:color w:val="4F4F4F"/>
              </w:rPr>
            </w:pPr>
          </w:p>
        </w:tc>
        <w:tc>
          <w:tcPr>
            <w:tcW w:w="3746" w:type="dxa"/>
            <w:tcMar>
              <w:top w:w="0" w:type="dxa"/>
              <w:left w:w="0" w:type="dxa"/>
              <w:bottom w:w="0" w:type="dxa"/>
              <w:right w:w="0" w:type="dxa"/>
            </w:tcMar>
            <w:vAlign w:val="center"/>
          </w:tcPr>
          <w:p w14:paraId="62CDE247" w14:textId="77777777" w:rsidR="007F6C93" w:rsidRPr="00BE1811" w:rsidRDefault="007F6C93" w:rsidP="00567A45">
            <w:pPr>
              <w:spacing w:after="0" w:line="240" w:lineRule="auto"/>
              <w:rPr>
                <w:b/>
                <w:color w:val="4F4F4F"/>
              </w:rPr>
            </w:pPr>
          </w:p>
        </w:tc>
        <w:tc>
          <w:tcPr>
            <w:tcW w:w="1253" w:type="dxa"/>
            <w:tcMar>
              <w:top w:w="0" w:type="dxa"/>
              <w:left w:w="0" w:type="dxa"/>
              <w:bottom w:w="0" w:type="dxa"/>
              <w:right w:w="0" w:type="dxa"/>
            </w:tcMar>
            <w:vAlign w:val="center"/>
          </w:tcPr>
          <w:p w14:paraId="0F6EA679" w14:textId="77777777" w:rsidR="007F6C93" w:rsidRPr="00BE1811" w:rsidRDefault="007F6C93" w:rsidP="00567A45">
            <w:pPr>
              <w:spacing w:after="0" w:line="240" w:lineRule="auto"/>
              <w:rPr>
                <w:b/>
                <w:color w:val="4F4F4F"/>
              </w:rPr>
            </w:pPr>
          </w:p>
        </w:tc>
        <w:tc>
          <w:tcPr>
            <w:tcW w:w="937" w:type="dxa"/>
            <w:tcMar>
              <w:top w:w="0" w:type="dxa"/>
              <w:left w:w="0" w:type="dxa"/>
              <w:bottom w:w="0" w:type="dxa"/>
              <w:right w:w="0" w:type="dxa"/>
            </w:tcMar>
            <w:vAlign w:val="center"/>
          </w:tcPr>
          <w:p w14:paraId="22F519EB" w14:textId="77777777" w:rsidR="007F6C93" w:rsidRPr="00BE1811" w:rsidRDefault="007F6C93" w:rsidP="00567A45">
            <w:pPr>
              <w:spacing w:after="0" w:line="240" w:lineRule="auto"/>
              <w:rPr>
                <w:b/>
                <w:color w:val="4F4F4F"/>
              </w:rPr>
            </w:pPr>
          </w:p>
        </w:tc>
        <w:tc>
          <w:tcPr>
            <w:tcW w:w="937" w:type="dxa"/>
            <w:tcMar>
              <w:top w:w="0" w:type="dxa"/>
              <w:left w:w="0" w:type="dxa"/>
              <w:bottom w:w="0" w:type="dxa"/>
              <w:right w:w="0" w:type="dxa"/>
            </w:tcMar>
            <w:vAlign w:val="center"/>
          </w:tcPr>
          <w:p w14:paraId="2FF01B6C" w14:textId="77777777" w:rsidR="007F6C93" w:rsidRPr="00BE1811" w:rsidRDefault="007F6C93" w:rsidP="00567A45">
            <w:pPr>
              <w:spacing w:after="0" w:line="240" w:lineRule="auto"/>
              <w:rPr>
                <w:b/>
                <w:color w:val="4F4F4F"/>
              </w:rPr>
            </w:pPr>
          </w:p>
        </w:tc>
        <w:tc>
          <w:tcPr>
            <w:tcW w:w="937" w:type="dxa"/>
            <w:tcMar>
              <w:top w:w="0" w:type="dxa"/>
              <w:left w:w="0" w:type="dxa"/>
              <w:bottom w:w="0" w:type="dxa"/>
              <w:right w:w="0" w:type="dxa"/>
            </w:tcMar>
            <w:vAlign w:val="center"/>
          </w:tcPr>
          <w:p w14:paraId="2958C9EA" w14:textId="77777777" w:rsidR="007F6C93" w:rsidRPr="00BE1811" w:rsidRDefault="007F6C93" w:rsidP="00567A45">
            <w:pPr>
              <w:spacing w:after="0" w:line="240" w:lineRule="auto"/>
              <w:rPr>
                <w:b/>
                <w:color w:val="4F4F4F"/>
              </w:rPr>
            </w:pPr>
          </w:p>
        </w:tc>
        <w:tc>
          <w:tcPr>
            <w:tcW w:w="937" w:type="dxa"/>
            <w:tcMar>
              <w:top w:w="0" w:type="dxa"/>
              <w:left w:w="0" w:type="dxa"/>
              <w:bottom w:w="0" w:type="dxa"/>
              <w:right w:w="0" w:type="dxa"/>
            </w:tcMar>
            <w:vAlign w:val="center"/>
          </w:tcPr>
          <w:p w14:paraId="4E46DB04" w14:textId="77777777" w:rsidR="007F6C93" w:rsidRPr="00BE1811" w:rsidRDefault="007F6C93" w:rsidP="00567A45">
            <w:pPr>
              <w:spacing w:after="0" w:line="240" w:lineRule="auto"/>
              <w:rPr>
                <w:b/>
                <w:color w:val="4F4F4F"/>
              </w:rPr>
            </w:pPr>
          </w:p>
        </w:tc>
      </w:tr>
    </w:tbl>
    <w:p w14:paraId="1A0A15A7" w14:textId="77777777" w:rsidR="007F6C93" w:rsidRPr="00BE1811" w:rsidRDefault="007F6C93" w:rsidP="007F6C93">
      <w:pPr>
        <w:spacing w:after="0" w:line="240" w:lineRule="auto"/>
      </w:pPr>
    </w:p>
    <w:p w14:paraId="0FED5A79" w14:textId="77777777" w:rsidR="007F6C93" w:rsidRPr="00BE1811" w:rsidRDefault="007F6C93" w:rsidP="007F6C93">
      <w:pPr>
        <w:spacing w:after="0" w:line="240" w:lineRule="auto"/>
      </w:pPr>
    </w:p>
    <w:p w14:paraId="1FB48D48" w14:textId="77777777" w:rsidR="007F6C93" w:rsidRPr="00BE1811" w:rsidRDefault="007F6C93" w:rsidP="007F6C93">
      <w:pPr>
        <w:jc w:val="center"/>
        <w:rPr>
          <w:b/>
          <w:u w:val="single"/>
        </w:rPr>
      </w:pPr>
      <w:r w:rsidRPr="00BE1811">
        <w:rPr>
          <w:b/>
          <w:u w:val="single"/>
        </w:rPr>
        <w:t>47. Plan de achiziții</w:t>
      </w:r>
    </w:p>
    <w:p w14:paraId="6C9CB4E8" w14:textId="77777777" w:rsidR="007F6C93" w:rsidRPr="00BE1811" w:rsidRDefault="007F6C93" w:rsidP="007F6C93">
      <w:pPr>
        <w:spacing w:before="100" w:beforeAutospacing="1" w:after="100" w:afterAutospacing="1" w:line="240" w:lineRule="auto"/>
        <w:jc w:val="both"/>
        <w:rPr>
          <w:i/>
        </w:rPr>
      </w:pPr>
      <w:r w:rsidRPr="00BE1811">
        <w:rPr>
          <w:i/>
        </w:rPr>
        <w:t xml:space="preserve">Datele aferente achizițiilor vor fi incluse în modulul Achiziții din sistemul informatic </w:t>
      </w:r>
      <w:proofErr w:type="spellStart"/>
      <w:r w:rsidRPr="00BE1811">
        <w:rPr>
          <w:i/>
        </w:rPr>
        <w:t>MySMIS</w:t>
      </w:r>
      <w:proofErr w:type="spellEnd"/>
      <w:r w:rsidRPr="00BE1811">
        <w:rPr>
          <w:i/>
        </w:rPr>
        <w:t>.</w:t>
      </w:r>
    </w:p>
    <w:p w14:paraId="52D5197F" w14:textId="77777777" w:rsidR="007F6C93" w:rsidRPr="00BE1811" w:rsidRDefault="007F6C93" w:rsidP="007F6C93">
      <w:pPr>
        <w:spacing w:before="100" w:beforeAutospacing="1" w:after="100" w:afterAutospacing="1" w:line="240" w:lineRule="auto"/>
        <w:jc w:val="both"/>
        <w:rPr>
          <w:b/>
        </w:rPr>
      </w:pPr>
      <w:r w:rsidRPr="00BE1811">
        <w:rPr>
          <w:i/>
        </w:rPr>
        <w:t>Pentru procedurile de achiziții nedemarate la data depunerii cererii de finanțare se vor completa conform estimărilor, următoarele rubrici: valoare contract, data publicare procedură și data semnare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3"/>
        <w:gridCol w:w="793"/>
        <w:gridCol w:w="891"/>
        <w:gridCol w:w="448"/>
        <w:gridCol w:w="797"/>
        <w:gridCol w:w="797"/>
        <w:gridCol w:w="792"/>
        <w:gridCol w:w="981"/>
        <w:gridCol w:w="981"/>
        <w:gridCol w:w="893"/>
        <w:gridCol w:w="814"/>
        <w:gridCol w:w="1106"/>
        <w:gridCol w:w="23"/>
      </w:tblGrid>
      <w:tr w:rsidR="007F6C93" w:rsidRPr="00BE1811" w14:paraId="097166AF" w14:textId="77777777" w:rsidTr="00567A45">
        <w:trPr>
          <w:tblHeader/>
        </w:trPr>
        <w:tc>
          <w:tcPr>
            <w:tcW w:w="316" w:type="dxa"/>
            <w:shd w:val="clear" w:color="auto" w:fill="C4C4C4"/>
            <w:tcMar>
              <w:top w:w="0" w:type="dxa"/>
              <w:left w:w="0" w:type="dxa"/>
              <w:bottom w:w="0" w:type="dxa"/>
              <w:right w:w="0" w:type="dxa"/>
            </w:tcMar>
            <w:vAlign w:val="center"/>
          </w:tcPr>
          <w:p w14:paraId="544008A8" w14:textId="77777777" w:rsidR="007F6C93" w:rsidRPr="00BE1811" w:rsidRDefault="007F6C93" w:rsidP="00567A45">
            <w:pPr>
              <w:spacing w:after="0" w:line="240" w:lineRule="auto"/>
              <w:jc w:val="center"/>
              <w:rPr>
                <w:rStyle w:val="ui-column-title1"/>
              </w:rPr>
            </w:pPr>
            <w:r w:rsidRPr="00BE1811">
              <w:rPr>
                <w:rStyle w:val="ui-column-title1"/>
              </w:rPr>
              <w:t>Nr. crt.</w:t>
            </w:r>
          </w:p>
        </w:tc>
        <w:tc>
          <w:tcPr>
            <w:tcW w:w="775" w:type="dxa"/>
            <w:shd w:val="clear" w:color="auto" w:fill="C4C4C4"/>
            <w:tcMar>
              <w:top w:w="0" w:type="dxa"/>
              <w:left w:w="0" w:type="dxa"/>
              <w:bottom w:w="0" w:type="dxa"/>
              <w:right w:w="0" w:type="dxa"/>
            </w:tcMar>
            <w:vAlign w:val="center"/>
          </w:tcPr>
          <w:p w14:paraId="379907F9" w14:textId="77777777" w:rsidR="007F6C93" w:rsidRPr="00BE1811" w:rsidRDefault="007F6C93" w:rsidP="00567A45">
            <w:pPr>
              <w:spacing w:after="0" w:line="240" w:lineRule="auto"/>
              <w:jc w:val="center"/>
              <w:rPr>
                <w:rStyle w:val="ui-column-title1"/>
              </w:rPr>
            </w:pPr>
            <w:r w:rsidRPr="00BE1811">
              <w:rPr>
                <w:rStyle w:val="ui-column-title1"/>
              </w:rPr>
              <w:t xml:space="preserve">Titlu </w:t>
            </w:r>
            <w:proofErr w:type="spellStart"/>
            <w:r w:rsidRPr="00BE1811">
              <w:rPr>
                <w:rStyle w:val="ui-column-title1"/>
              </w:rPr>
              <w:t>achizitie</w:t>
            </w:r>
            <w:proofErr w:type="spellEnd"/>
          </w:p>
        </w:tc>
        <w:tc>
          <w:tcPr>
            <w:tcW w:w="870" w:type="dxa"/>
            <w:shd w:val="clear" w:color="auto" w:fill="C4C4C4"/>
            <w:tcMar>
              <w:top w:w="0" w:type="dxa"/>
              <w:left w:w="0" w:type="dxa"/>
              <w:bottom w:w="0" w:type="dxa"/>
              <w:right w:w="0" w:type="dxa"/>
            </w:tcMar>
            <w:vAlign w:val="center"/>
          </w:tcPr>
          <w:p w14:paraId="04D3A75D" w14:textId="77777777" w:rsidR="007F6C93" w:rsidRPr="00BE1811" w:rsidRDefault="007F6C93" w:rsidP="00567A45">
            <w:pPr>
              <w:spacing w:after="0" w:line="240" w:lineRule="auto"/>
              <w:jc w:val="center"/>
              <w:rPr>
                <w:rStyle w:val="ui-column-title1"/>
              </w:rPr>
            </w:pPr>
            <w:r w:rsidRPr="00BE1811">
              <w:rPr>
                <w:rStyle w:val="ui-column-title1"/>
              </w:rPr>
              <w:t xml:space="preserve">Descriere </w:t>
            </w:r>
            <w:proofErr w:type="spellStart"/>
            <w:r w:rsidRPr="00BE1811">
              <w:rPr>
                <w:rStyle w:val="ui-column-title1"/>
              </w:rPr>
              <w:t>achizitie</w:t>
            </w:r>
            <w:proofErr w:type="spellEnd"/>
          </w:p>
        </w:tc>
        <w:tc>
          <w:tcPr>
            <w:tcW w:w="390" w:type="dxa"/>
            <w:shd w:val="clear" w:color="auto" w:fill="C4C4C4"/>
            <w:tcMar>
              <w:top w:w="0" w:type="dxa"/>
              <w:left w:w="0" w:type="dxa"/>
              <w:bottom w:w="0" w:type="dxa"/>
              <w:right w:w="0" w:type="dxa"/>
            </w:tcMar>
            <w:vAlign w:val="center"/>
          </w:tcPr>
          <w:p w14:paraId="46C84E56" w14:textId="77777777" w:rsidR="007F6C93" w:rsidRPr="00BE1811" w:rsidRDefault="007F6C93" w:rsidP="00567A45">
            <w:pPr>
              <w:spacing w:after="0" w:line="240" w:lineRule="auto"/>
              <w:jc w:val="center"/>
              <w:rPr>
                <w:rStyle w:val="ui-column-title1"/>
              </w:rPr>
            </w:pPr>
            <w:r w:rsidRPr="00BE1811">
              <w:rPr>
                <w:rStyle w:val="ui-column-title1"/>
              </w:rPr>
              <w:t>CPV</w:t>
            </w:r>
          </w:p>
        </w:tc>
        <w:tc>
          <w:tcPr>
            <w:tcW w:w="778" w:type="dxa"/>
            <w:shd w:val="clear" w:color="auto" w:fill="C4C4C4"/>
            <w:tcMar>
              <w:top w:w="0" w:type="dxa"/>
              <w:left w:w="0" w:type="dxa"/>
              <w:bottom w:w="0" w:type="dxa"/>
              <w:right w:w="0" w:type="dxa"/>
            </w:tcMar>
            <w:vAlign w:val="center"/>
          </w:tcPr>
          <w:p w14:paraId="0D7211E3" w14:textId="77777777" w:rsidR="007F6C93" w:rsidRPr="00BE1811" w:rsidRDefault="007F6C93" w:rsidP="00567A45">
            <w:pPr>
              <w:spacing w:after="0" w:line="240" w:lineRule="auto"/>
              <w:jc w:val="center"/>
              <w:rPr>
                <w:rStyle w:val="ui-column-title1"/>
              </w:rPr>
            </w:pPr>
            <w:r w:rsidRPr="00BE1811">
              <w:rPr>
                <w:rStyle w:val="ui-column-title1"/>
              </w:rPr>
              <w:t>Tip contract</w:t>
            </w:r>
          </w:p>
        </w:tc>
        <w:tc>
          <w:tcPr>
            <w:tcW w:w="778" w:type="dxa"/>
            <w:shd w:val="clear" w:color="auto" w:fill="C4C4C4"/>
            <w:tcMar>
              <w:top w:w="0" w:type="dxa"/>
              <w:left w:w="0" w:type="dxa"/>
              <w:bottom w:w="0" w:type="dxa"/>
              <w:right w:w="0" w:type="dxa"/>
            </w:tcMar>
            <w:vAlign w:val="center"/>
          </w:tcPr>
          <w:p w14:paraId="6C24E05E" w14:textId="77777777" w:rsidR="007F6C93" w:rsidRPr="00BE1811" w:rsidRDefault="007F6C93" w:rsidP="00567A45">
            <w:pPr>
              <w:spacing w:after="0" w:line="240" w:lineRule="auto"/>
              <w:jc w:val="center"/>
              <w:rPr>
                <w:rStyle w:val="ui-column-title1"/>
              </w:rPr>
            </w:pPr>
            <w:r w:rsidRPr="00BE1811">
              <w:rPr>
                <w:rStyle w:val="ui-column-title1"/>
              </w:rPr>
              <w:t>Valoare contract</w:t>
            </w:r>
          </w:p>
        </w:tc>
        <w:tc>
          <w:tcPr>
            <w:tcW w:w="774" w:type="dxa"/>
            <w:shd w:val="clear" w:color="auto" w:fill="C4C4C4"/>
            <w:tcMar>
              <w:top w:w="0" w:type="dxa"/>
              <w:left w:w="0" w:type="dxa"/>
              <w:bottom w:w="0" w:type="dxa"/>
              <w:right w:w="0" w:type="dxa"/>
            </w:tcMar>
            <w:vAlign w:val="center"/>
          </w:tcPr>
          <w:p w14:paraId="5DC06B1C" w14:textId="77777777" w:rsidR="007F6C93" w:rsidRPr="00BE1811" w:rsidRDefault="007F6C93" w:rsidP="00567A45">
            <w:pPr>
              <w:spacing w:after="0" w:line="240" w:lineRule="auto"/>
              <w:jc w:val="center"/>
              <w:rPr>
                <w:rStyle w:val="ui-column-title1"/>
              </w:rPr>
            </w:pPr>
            <w:r w:rsidRPr="00BE1811">
              <w:rPr>
                <w:rStyle w:val="ui-column-title1"/>
              </w:rPr>
              <w:t>Moneda</w:t>
            </w:r>
          </w:p>
        </w:tc>
        <w:tc>
          <w:tcPr>
            <w:tcW w:w="958" w:type="dxa"/>
            <w:shd w:val="clear" w:color="auto" w:fill="C4C4C4"/>
            <w:tcMar>
              <w:top w:w="0" w:type="dxa"/>
              <w:left w:w="0" w:type="dxa"/>
              <w:bottom w:w="0" w:type="dxa"/>
              <w:right w:w="0" w:type="dxa"/>
            </w:tcMar>
            <w:vAlign w:val="center"/>
          </w:tcPr>
          <w:p w14:paraId="39D9FFD7" w14:textId="77777777" w:rsidR="007F6C93" w:rsidRPr="00BE1811" w:rsidRDefault="007F6C93" w:rsidP="00567A45">
            <w:pPr>
              <w:spacing w:after="0" w:line="240" w:lineRule="auto"/>
              <w:jc w:val="center"/>
              <w:rPr>
                <w:rStyle w:val="ui-column-title1"/>
              </w:rPr>
            </w:pPr>
            <w:r w:rsidRPr="00BE1811">
              <w:rPr>
                <w:rStyle w:val="ui-column-title1"/>
              </w:rPr>
              <w:t>Tip procedura</w:t>
            </w:r>
          </w:p>
        </w:tc>
        <w:tc>
          <w:tcPr>
            <w:tcW w:w="958" w:type="dxa"/>
            <w:shd w:val="clear" w:color="auto" w:fill="C4C4C4"/>
            <w:tcMar>
              <w:top w:w="0" w:type="dxa"/>
              <w:left w:w="0" w:type="dxa"/>
              <w:bottom w:w="0" w:type="dxa"/>
              <w:right w:w="0" w:type="dxa"/>
            </w:tcMar>
            <w:vAlign w:val="center"/>
          </w:tcPr>
          <w:p w14:paraId="7B38BFCE" w14:textId="77777777" w:rsidR="007F6C93" w:rsidRPr="00BE1811" w:rsidRDefault="007F6C93" w:rsidP="00567A45">
            <w:pPr>
              <w:spacing w:after="0" w:line="240" w:lineRule="auto"/>
              <w:jc w:val="center"/>
              <w:rPr>
                <w:rStyle w:val="ui-column-title1"/>
              </w:rPr>
            </w:pPr>
            <w:r w:rsidRPr="00BE1811">
              <w:rPr>
                <w:rStyle w:val="ui-column-title1"/>
              </w:rPr>
              <w:t>Data publicare procedura</w:t>
            </w:r>
          </w:p>
        </w:tc>
        <w:tc>
          <w:tcPr>
            <w:tcW w:w="872" w:type="dxa"/>
            <w:shd w:val="clear" w:color="auto" w:fill="C4C4C4"/>
            <w:tcMar>
              <w:top w:w="0" w:type="dxa"/>
              <w:left w:w="0" w:type="dxa"/>
              <w:bottom w:w="0" w:type="dxa"/>
              <w:right w:w="0" w:type="dxa"/>
            </w:tcMar>
            <w:vAlign w:val="center"/>
          </w:tcPr>
          <w:p w14:paraId="4B2346D5" w14:textId="77777777" w:rsidR="007F6C93" w:rsidRPr="00BE1811" w:rsidRDefault="007F6C93" w:rsidP="00567A45">
            <w:pPr>
              <w:spacing w:after="0" w:line="240" w:lineRule="auto"/>
              <w:jc w:val="center"/>
              <w:rPr>
                <w:rStyle w:val="ui-column-title1"/>
              </w:rPr>
            </w:pPr>
            <w:r w:rsidRPr="00BE1811">
              <w:rPr>
                <w:rStyle w:val="ui-column-title1"/>
              </w:rPr>
              <w:t>Data publicare rezultat</w:t>
            </w:r>
          </w:p>
        </w:tc>
        <w:tc>
          <w:tcPr>
            <w:tcW w:w="795" w:type="dxa"/>
            <w:shd w:val="clear" w:color="auto" w:fill="C4C4C4"/>
            <w:tcMar>
              <w:top w:w="0" w:type="dxa"/>
              <w:left w:w="0" w:type="dxa"/>
              <w:bottom w:w="0" w:type="dxa"/>
              <w:right w:w="0" w:type="dxa"/>
            </w:tcMar>
            <w:vAlign w:val="center"/>
          </w:tcPr>
          <w:p w14:paraId="2361431B" w14:textId="77777777" w:rsidR="007F6C93" w:rsidRPr="00BE1811" w:rsidRDefault="007F6C93" w:rsidP="00567A45">
            <w:pPr>
              <w:spacing w:after="0" w:line="240" w:lineRule="auto"/>
              <w:jc w:val="center"/>
              <w:rPr>
                <w:rStyle w:val="ui-column-title1"/>
              </w:rPr>
            </w:pPr>
            <w:r w:rsidRPr="00BE1811">
              <w:rPr>
                <w:rStyle w:val="ui-column-title1"/>
              </w:rPr>
              <w:t>Data semnare contract</w:t>
            </w:r>
          </w:p>
        </w:tc>
        <w:tc>
          <w:tcPr>
            <w:tcW w:w="1080" w:type="dxa"/>
            <w:shd w:val="clear" w:color="auto" w:fill="C4C4C4"/>
            <w:tcMar>
              <w:top w:w="0" w:type="dxa"/>
              <w:left w:w="0" w:type="dxa"/>
              <w:bottom w:w="0" w:type="dxa"/>
              <w:right w:w="0" w:type="dxa"/>
            </w:tcMar>
            <w:vAlign w:val="center"/>
          </w:tcPr>
          <w:p w14:paraId="65582199" w14:textId="77777777" w:rsidR="007F6C93" w:rsidRPr="00BE1811" w:rsidRDefault="007F6C93" w:rsidP="00567A45">
            <w:pPr>
              <w:spacing w:after="0" w:line="240" w:lineRule="auto"/>
              <w:jc w:val="center"/>
              <w:rPr>
                <w:rStyle w:val="ui-column-title1"/>
              </w:rPr>
            </w:pPr>
            <w:r w:rsidRPr="00BE1811">
              <w:rPr>
                <w:rStyle w:val="ui-column-title1"/>
              </w:rPr>
              <w:t>Data transmitere J.O.U.E</w:t>
            </w:r>
          </w:p>
        </w:tc>
        <w:tc>
          <w:tcPr>
            <w:tcW w:w="22" w:type="dxa"/>
            <w:shd w:val="clear" w:color="auto" w:fill="C4C4C4"/>
            <w:tcMar>
              <w:top w:w="0" w:type="dxa"/>
              <w:left w:w="0" w:type="dxa"/>
              <w:bottom w:w="0" w:type="dxa"/>
              <w:right w:w="0" w:type="dxa"/>
            </w:tcMar>
            <w:vAlign w:val="center"/>
          </w:tcPr>
          <w:p w14:paraId="010DCCAB" w14:textId="77777777" w:rsidR="007F6C93" w:rsidRPr="00BE1811" w:rsidRDefault="007F6C93" w:rsidP="00567A45">
            <w:pPr>
              <w:spacing w:after="0" w:line="240" w:lineRule="auto"/>
              <w:rPr>
                <w:b/>
                <w:color w:val="4F4F4F"/>
              </w:rPr>
            </w:pPr>
          </w:p>
        </w:tc>
      </w:tr>
      <w:tr w:rsidR="007F6C93" w:rsidRPr="00BE1811" w14:paraId="3A53BE61" w14:textId="77777777" w:rsidTr="00567A45">
        <w:trPr>
          <w:tblHeader/>
        </w:trPr>
        <w:tc>
          <w:tcPr>
            <w:tcW w:w="316" w:type="dxa"/>
            <w:tcMar>
              <w:top w:w="0" w:type="dxa"/>
              <w:left w:w="0" w:type="dxa"/>
              <w:bottom w:w="0" w:type="dxa"/>
              <w:right w:w="0" w:type="dxa"/>
            </w:tcMar>
            <w:vAlign w:val="center"/>
          </w:tcPr>
          <w:p w14:paraId="5E7D01A5" w14:textId="77777777" w:rsidR="007F6C93" w:rsidRPr="00BE1811" w:rsidRDefault="007F6C93" w:rsidP="00567A45">
            <w:pPr>
              <w:spacing w:after="0" w:line="240" w:lineRule="auto"/>
              <w:jc w:val="center"/>
              <w:rPr>
                <w:rStyle w:val="ui-column-title1"/>
              </w:rPr>
            </w:pPr>
          </w:p>
        </w:tc>
        <w:tc>
          <w:tcPr>
            <w:tcW w:w="775" w:type="dxa"/>
            <w:tcMar>
              <w:top w:w="0" w:type="dxa"/>
              <w:left w:w="0" w:type="dxa"/>
              <w:bottom w:w="0" w:type="dxa"/>
              <w:right w:w="0" w:type="dxa"/>
            </w:tcMar>
            <w:vAlign w:val="center"/>
          </w:tcPr>
          <w:p w14:paraId="7CB4F383" w14:textId="77777777" w:rsidR="007F6C93" w:rsidRPr="00BE1811" w:rsidRDefault="007F6C93" w:rsidP="00567A45">
            <w:pPr>
              <w:spacing w:after="0" w:line="240" w:lineRule="auto"/>
              <w:jc w:val="center"/>
              <w:rPr>
                <w:rStyle w:val="ui-column-title1"/>
              </w:rPr>
            </w:pPr>
          </w:p>
        </w:tc>
        <w:tc>
          <w:tcPr>
            <w:tcW w:w="870" w:type="dxa"/>
            <w:tcMar>
              <w:top w:w="0" w:type="dxa"/>
              <w:left w:w="0" w:type="dxa"/>
              <w:bottom w:w="0" w:type="dxa"/>
              <w:right w:w="0" w:type="dxa"/>
            </w:tcMar>
            <w:vAlign w:val="center"/>
          </w:tcPr>
          <w:p w14:paraId="44EEE592" w14:textId="77777777" w:rsidR="007F6C93" w:rsidRPr="00BE1811" w:rsidRDefault="007F6C93" w:rsidP="00567A45">
            <w:pPr>
              <w:spacing w:after="0" w:line="240" w:lineRule="auto"/>
              <w:jc w:val="center"/>
              <w:rPr>
                <w:rStyle w:val="ui-column-title1"/>
              </w:rPr>
            </w:pPr>
          </w:p>
        </w:tc>
        <w:tc>
          <w:tcPr>
            <w:tcW w:w="390" w:type="dxa"/>
            <w:tcMar>
              <w:top w:w="0" w:type="dxa"/>
              <w:left w:w="0" w:type="dxa"/>
              <w:bottom w:w="0" w:type="dxa"/>
              <w:right w:w="0" w:type="dxa"/>
            </w:tcMar>
            <w:vAlign w:val="center"/>
          </w:tcPr>
          <w:p w14:paraId="1BE9EAFB" w14:textId="77777777" w:rsidR="007F6C93" w:rsidRPr="00BE1811" w:rsidRDefault="007F6C93" w:rsidP="00567A45">
            <w:pPr>
              <w:spacing w:after="0" w:line="240" w:lineRule="auto"/>
              <w:jc w:val="center"/>
              <w:rPr>
                <w:rStyle w:val="ui-column-title1"/>
              </w:rPr>
            </w:pPr>
          </w:p>
        </w:tc>
        <w:tc>
          <w:tcPr>
            <w:tcW w:w="778" w:type="dxa"/>
            <w:tcMar>
              <w:top w:w="0" w:type="dxa"/>
              <w:left w:w="0" w:type="dxa"/>
              <w:bottom w:w="0" w:type="dxa"/>
              <w:right w:w="0" w:type="dxa"/>
            </w:tcMar>
            <w:vAlign w:val="center"/>
          </w:tcPr>
          <w:p w14:paraId="77E869F5" w14:textId="77777777" w:rsidR="007F6C93" w:rsidRPr="00BE1811" w:rsidRDefault="007F6C93" w:rsidP="00567A45">
            <w:pPr>
              <w:spacing w:after="0" w:line="240" w:lineRule="auto"/>
              <w:jc w:val="center"/>
              <w:rPr>
                <w:rStyle w:val="ui-column-title1"/>
              </w:rPr>
            </w:pPr>
          </w:p>
        </w:tc>
        <w:tc>
          <w:tcPr>
            <w:tcW w:w="778" w:type="dxa"/>
            <w:tcMar>
              <w:top w:w="0" w:type="dxa"/>
              <w:left w:w="0" w:type="dxa"/>
              <w:bottom w:w="0" w:type="dxa"/>
              <w:right w:w="0" w:type="dxa"/>
            </w:tcMar>
            <w:vAlign w:val="center"/>
          </w:tcPr>
          <w:p w14:paraId="2A35E6D9" w14:textId="77777777" w:rsidR="007F6C93" w:rsidRPr="00BE1811" w:rsidRDefault="007F6C93" w:rsidP="00567A45">
            <w:pPr>
              <w:spacing w:after="0" w:line="240" w:lineRule="auto"/>
              <w:jc w:val="center"/>
              <w:rPr>
                <w:rStyle w:val="ui-column-title1"/>
              </w:rPr>
            </w:pPr>
          </w:p>
        </w:tc>
        <w:tc>
          <w:tcPr>
            <w:tcW w:w="774" w:type="dxa"/>
            <w:tcMar>
              <w:top w:w="0" w:type="dxa"/>
              <w:left w:w="0" w:type="dxa"/>
              <w:bottom w:w="0" w:type="dxa"/>
              <w:right w:w="0" w:type="dxa"/>
            </w:tcMar>
            <w:vAlign w:val="center"/>
          </w:tcPr>
          <w:p w14:paraId="70E5DCA2" w14:textId="77777777" w:rsidR="007F6C93" w:rsidRPr="00BE1811" w:rsidRDefault="007F6C93" w:rsidP="00567A45">
            <w:pPr>
              <w:spacing w:after="0" w:line="240" w:lineRule="auto"/>
              <w:jc w:val="center"/>
              <w:rPr>
                <w:rStyle w:val="ui-column-title1"/>
              </w:rPr>
            </w:pPr>
          </w:p>
        </w:tc>
        <w:tc>
          <w:tcPr>
            <w:tcW w:w="958" w:type="dxa"/>
            <w:tcMar>
              <w:top w:w="0" w:type="dxa"/>
              <w:left w:w="0" w:type="dxa"/>
              <w:bottom w:w="0" w:type="dxa"/>
              <w:right w:w="0" w:type="dxa"/>
            </w:tcMar>
            <w:vAlign w:val="center"/>
          </w:tcPr>
          <w:p w14:paraId="3D4E2FD5" w14:textId="77777777" w:rsidR="007F6C93" w:rsidRPr="00BE1811" w:rsidRDefault="007F6C93" w:rsidP="00567A45">
            <w:pPr>
              <w:spacing w:after="0" w:line="240" w:lineRule="auto"/>
              <w:jc w:val="center"/>
              <w:rPr>
                <w:rStyle w:val="ui-column-title1"/>
              </w:rPr>
            </w:pPr>
          </w:p>
        </w:tc>
        <w:tc>
          <w:tcPr>
            <w:tcW w:w="958" w:type="dxa"/>
            <w:tcMar>
              <w:top w:w="0" w:type="dxa"/>
              <w:left w:w="0" w:type="dxa"/>
              <w:bottom w:w="0" w:type="dxa"/>
              <w:right w:w="0" w:type="dxa"/>
            </w:tcMar>
            <w:vAlign w:val="center"/>
          </w:tcPr>
          <w:p w14:paraId="7B8DD751" w14:textId="77777777" w:rsidR="007F6C93" w:rsidRPr="00BE1811" w:rsidRDefault="007F6C93" w:rsidP="00567A45">
            <w:pPr>
              <w:spacing w:after="0" w:line="240" w:lineRule="auto"/>
              <w:jc w:val="center"/>
              <w:rPr>
                <w:rStyle w:val="ui-column-title1"/>
              </w:rPr>
            </w:pPr>
          </w:p>
        </w:tc>
        <w:tc>
          <w:tcPr>
            <w:tcW w:w="872" w:type="dxa"/>
            <w:tcMar>
              <w:top w:w="0" w:type="dxa"/>
              <w:left w:w="0" w:type="dxa"/>
              <w:bottom w:w="0" w:type="dxa"/>
              <w:right w:w="0" w:type="dxa"/>
            </w:tcMar>
            <w:vAlign w:val="center"/>
          </w:tcPr>
          <w:p w14:paraId="0B8A2F92" w14:textId="77777777" w:rsidR="007F6C93" w:rsidRPr="00BE1811" w:rsidRDefault="007F6C93" w:rsidP="00567A45">
            <w:pPr>
              <w:spacing w:after="0" w:line="240" w:lineRule="auto"/>
              <w:jc w:val="center"/>
              <w:rPr>
                <w:rStyle w:val="ui-column-title1"/>
              </w:rPr>
            </w:pPr>
          </w:p>
        </w:tc>
        <w:tc>
          <w:tcPr>
            <w:tcW w:w="795" w:type="dxa"/>
            <w:tcMar>
              <w:top w:w="0" w:type="dxa"/>
              <w:left w:w="0" w:type="dxa"/>
              <w:bottom w:w="0" w:type="dxa"/>
              <w:right w:w="0" w:type="dxa"/>
            </w:tcMar>
            <w:vAlign w:val="center"/>
          </w:tcPr>
          <w:p w14:paraId="4F4FB24E" w14:textId="77777777" w:rsidR="007F6C93" w:rsidRPr="00BE1811" w:rsidRDefault="007F6C93" w:rsidP="00567A45">
            <w:pPr>
              <w:spacing w:after="0" w:line="240" w:lineRule="auto"/>
              <w:jc w:val="center"/>
              <w:rPr>
                <w:rStyle w:val="ui-column-title1"/>
              </w:rPr>
            </w:pPr>
          </w:p>
        </w:tc>
        <w:tc>
          <w:tcPr>
            <w:tcW w:w="1080" w:type="dxa"/>
            <w:tcMar>
              <w:top w:w="0" w:type="dxa"/>
              <w:left w:w="0" w:type="dxa"/>
              <w:bottom w:w="0" w:type="dxa"/>
              <w:right w:w="0" w:type="dxa"/>
            </w:tcMar>
            <w:vAlign w:val="center"/>
          </w:tcPr>
          <w:p w14:paraId="3F783201" w14:textId="77777777" w:rsidR="007F6C93" w:rsidRPr="00BE1811" w:rsidRDefault="007F6C93" w:rsidP="00567A45">
            <w:pPr>
              <w:spacing w:after="0" w:line="240" w:lineRule="auto"/>
              <w:jc w:val="center"/>
              <w:rPr>
                <w:rStyle w:val="ui-column-title1"/>
              </w:rPr>
            </w:pPr>
          </w:p>
        </w:tc>
        <w:tc>
          <w:tcPr>
            <w:tcW w:w="22" w:type="dxa"/>
            <w:tcMar>
              <w:top w:w="0" w:type="dxa"/>
              <w:left w:w="0" w:type="dxa"/>
              <w:bottom w:w="0" w:type="dxa"/>
              <w:right w:w="0" w:type="dxa"/>
            </w:tcMar>
            <w:vAlign w:val="center"/>
          </w:tcPr>
          <w:p w14:paraId="012317C6" w14:textId="77777777" w:rsidR="007F6C93" w:rsidRPr="00BE1811" w:rsidRDefault="007F6C93" w:rsidP="00567A45">
            <w:pPr>
              <w:spacing w:after="0" w:line="240" w:lineRule="auto"/>
              <w:rPr>
                <w:b/>
                <w:color w:val="4F4F4F"/>
              </w:rPr>
            </w:pPr>
          </w:p>
        </w:tc>
      </w:tr>
    </w:tbl>
    <w:p w14:paraId="39BB529A" w14:textId="77777777" w:rsidR="007F6C93" w:rsidRPr="00BE1811" w:rsidRDefault="007F6C93" w:rsidP="007F6C93">
      <w:pPr>
        <w:spacing w:after="0" w:line="240" w:lineRule="auto"/>
      </w:pPr>
    </w:p>
    <w:p w14:paraId="625CA833" w14:textId="77777777" w:rsidR="007F6C93" w:rsidRPr="00BE1811" w:rsidRDefault="007F6C93" w:rsidP="007F6C93">
      <w:pPr>
        <w:jc w:val="center"/>
        <w:rPr>
          <w:b/>
          <w:u w:val="single"/>
        </w:rPr>
      </w:pPr>
      <w:r w:rsidRPr="00BE1811">
        <w:rPr>
          <w:b/>
          <w:u w:val="single"/>
        </w:rPr>
        <w:t>48. Resurse umane implicate</w:t>
      </w:r>
    </w:p>
    <w:p w14:paraId="17AD8698" w14:textId="77777777" w:rsidR="007F6C93" w:rsidRPr="00BE1811" w:rsidRDefault="007F6C93" w:rsidP="007F6C93">
      <w:pPr>
        <w:shd w:val="clear" w:color="auto" w:fill="FBFBFB"/>
        <w:spacing w:after="0" w:line="240" w:lineRule="auto"/>
        <w:rPr>
          <w:color w:val="262626"/>
        </w:rPr>
      </w:pPr>
    </w:p>
    <w:p w14:paraId="7711356E" w14:textId="77777777" w:rsidR="007F6C93" w:rsidRPr="00BE1811" w:rsidRDefault="007F6C93" w:rsidP="007F6C93">
      <w:pPr>
        <w:shd w:val="clear" w:color="auto" w:fill="FBFBFB"/>
        <w:spacing w:after="0" w:line="240" w:lineRule="auto"/>
        <w:rPr>
          <w:color w:val="262626"/>
        </w:rPr>
      </w:pPr>
      <w:r w:rsidRPr="00BE1811">
        <w:rPr>
          <w:color w:val="262626"/>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7F6C93" w:rsidRPr="00BE1811" w14:paraId="76F84A89" w14:textId="77777777" w:rsidTr="00567A45">
        <w:tc>
          <w:tcPr>
            <w:tcW w:w="9288" w:type="dxa"/>
          </w:tcPr>
          <w:p w14:paraId="6A3BB059" w14:textId="77777777" w:rsidR="007F6C93" w:rsidRPr="00BE1811" w:rsidRDefault="007F6C93" w:rsidP="00567A45">
            <w:pPr>
              <w:spacing w:before="100" w:beforeAutospacing="1" w:after="100" w:afterAutospacing="1" w:line="240" w:lineRule="auto"/>
              <w:jc w:val="both"/>
              <w:rPr>
                <w:i/>
              </w:rPr>
            </w:pPr>
            <w:r w:rsidRPr="00BE1811">
              <w:rPr>
                <w:i/>
              </w:rPr>
              <w:t>Se completează pentru toți experții din echipa de proiect, inclusiv personal detașat si echipa de management cu informații referitoare la rolul în proiect, iar codul ocupațional se selectează din nomenclator; se completează CV în conformitate cu prevederile OMIPE 721/13.07.2021.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7"/>
              <w:gridCol w:w="7015"/>
            </w:tblGrid>
            <w:tr w:rsidR="007F6C93" w:rsidRPr="00BE1811" w14:paraId="24B1598D"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BDD6EE"/>
                </w:tcPr>
                <w:p w14:paraId="0EE93C0C" w14:textId="77777777" w:rsidR="007F6C93" w:rsidRPr="00BE1811" w:rsidRDefault="007F6C93" w:rsidP="00567A45">
                  <w:pPr>
                    <w:jc w:val="center"/>
                    <w:rPr>
                      <w:b/>
                      <w:color w:val="FF0000"/>
                    </w:rPr>
                  </w:pPr>
                  <w:r w:rsidRPr="00BE1811">
                    <w:rPr>
                      <w:b/>
                    </w:rPr>
                    <w:t xml:space="preserve">CERINŢE FIŞA POSTULUI </w:t>
                  </w:r>
                </w:p>
              </w:tc>
            </w:tr>
            <w:tr w:rsidR="007F6C93" w:rsidRPr="00BE1811" w14:paraId="2105C7E4"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42C52ABF" w14:textId="77777777" w:rsidR="007F6C93" w:rsidRPr="00BE1811" w:rsidRDefault="007F6C93" w:rsidP="00567A45">
                  <w:pPr>
                    <w:pStyle w:val="instruct"/>
                    <w:jc w:val="center"/>
                    <w:rPr>
                      <w:rFonts w:ascii="Times New Roman" w:hAnsi="Times New Roman" w:cs="Times New Roman"/>
                      <w:b/>
                      <w:i w:val="0"/>
                      <w:sz w:val="22"/>
                      <w:szCs w:val="22"/>
                    </w:rPr>
                  </w:pPr>
                  <w:r w:rsidRPr="00BE1811">
                    <w:rPr>
                      <w:rFonts w:ascii="Times New Roman" w:hAnsi="Times New Roman" w:cs="Times New Roman"/>
                      <w:b/>
                      <w:i w:val="0"/>
                      <w:sz w:val="22"/>
                      <w:szCs w:val="22"/>
                    </w:rPr>
                    <w:t>EDUCAȚIE</w:t>
                  </w:r>
                </w:p>
              </w:tc>
            </w:tr>
            <w:tr w:rsidR="007F6C93" w:rsidRPr="00BE1811" w14:paraId="2BBE2627"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75D23BE2"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1D5046F0" w14:textId="77777777" w:rsidR="007F6C93" w:rsidRPr="00BE1811" w:rsidRDefault="007F6C93" w:rsidP="00567A45">
                  <w:pPr>
                    <w:pStyle w:val="instruct"/>
                    <w:rPr>
                      <w:rFonts w:ascii="Times New Roman" w:hAnsi="Times New Roman" w:cs="Times New Roman"/>
                      <w:i w:val="0"/>
                      <w:sz w:val="22"/>
                      <w:szCs w:val="22"/>
                    </w:rPr>
                  </w:pPr>
                </w:p>
              </w:tc>
            </w:tr>
            <w:tr w:rsidR="007F6C93" w:rsidRPr="00BE1811" w14:paraId="51EEEB6B"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38CA6C27"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Durata solicitată</w:t>
                  </w:r>
                </w:p>
              </w:tc>
              <w:tc>
                <w:tcPr>
                  <w:tcW w:w="7858" w:type="dxa"/>
                  <w:tcBorders>
                    <w:top w:val="single" w:sz="4" w:space="0" w:color="auto"/>
                    <w:left w:val="single" w:sz="4" w:space="0" w:color="auto"/>
                    <w:bottom w:val="single" w:sz="4" w:space="0" w:color="auto"/>
                    <w:right w:val="single" w:sz="4" w:space="0" w:color="auto"/>
                  </w:tcBorders>
                </w:tcPr>
                <w:p w14:paraId="48A3E0AB" w14:textId="77777777" w:rsidR="007F6C93" w:rsidRPr="00BE1811" w:rsidRDefault="007F6C93" w:rsidP="00567A45">
                  <w:pPr>
                    <w:pStyle w:val="instruct"/>
                    <w:rPr>
                      <w:rFonts w:ascii="Times New Roman" w:hAnsi="Times New Roman" w:cs="Times New Roman"/>
                      <w:i w:val="0"/>
                      <w:sz w:val="22"/>
                      <w:szCs w:val="22"/>
                    </w:rPr>
                  </w:pPr>
                </w:p>
              </w:tc>
            </w:tr>
            <w:tr w:rsidR="007F6C93" w:rsidRPr="00BE1811" w14:paraId="4BE8AD8C"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55CA45E8" w14:textId="77777777" w:rsidR="007F6C93" w:rsidRPr="00BE1811" w:rsidRDefault="007F6C93" w:rsidP="00567A45">
                  <w:pPr>
                    <w:pStyle w:val="instruct"/>
                    <w:jc w:val="center"/>
                    <w:rPr>
                      <w:rFonts w:ascii="Times New Roman" w:hAnsi="Times New Roman" w:cs="Times New Roman"/>
                      <w:b/>
                      <w:i w:val="0"/>
                      <w:sz w:val="22"/>
                      <w:szCs w:val="22"/>
                    </w:rPr>
                  </w:pPr>
                  <w:r w:rsidRPr="00BE1811">
                    <w:rPr>
                      <w:rFonts w:ascii="Times New Roman" w:hAnsi="Times New Roman" w:cs="Times New Roman"/>
                      <w:b/>
                      <w:i w:val="0"/>
                      <w:sz w:val="22"/>
                      <w:szCs w:val="22"/>
                    </w:rPr>
                    <w:t>EXPERIENȚA</w:t>
                  </w:r>
                </w:p>
              </w:tc>
            </w:tr>
            <w:tr w:rsidR="007F6C93" w:rsidRPr="00BE1811" w14:paraId="1FD34AF3"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3856ACA6"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702A3F82" w14:textId="77777777" w:rsidR="007F6C93" w:rsidRPr="00BE1811" w:rsidRDefault="007F6C93" w:rsidP="00567A45">
                  <w:pPr>
                    <w:pStyle w:val="instruct"/>
                    <w:rPr>
                      <w:rFonts w:ascii="Times New Roman" w:hAnsi="Times New Roman" w:cs="Times New Roman"/>
                      <w:i w:val="0"/>
                      <w:sz w:val="22"/>
                      <w:szCs w:val="22"/>
                    </w:rPr>
                  </w:pPr>
                </w:p>
              </w:tc>
            </w:tr>
            <w:tr w:rsidR="007F6C93" w:rsidRPr="00BE1811" w14:paraId="2882F8EC"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07EF1556"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Durată solicitată</w:t>
                  </w:r>
                </w:p>
              </w:tc>
              <w:tc>
                <w:tcPr>
                  <w:tcW w:w="7858" w:type="dxa"/>
                  <w:tcBorders>
                    <w:top w:val="single" w:sz="4" w:space="0" w:color="auto"/>
                    <w:left w:val="single" w:sz="4" w:space="0" w:color="auto"/>
                    <w:bottom w:val="single" w:sz="4" w:space="0" w:color="auto"/>
                    <w:right w:val="single" w:sz="4" w:space="0" w:color="auto"/>
                  </w:tcBorders>
                </w:tcPr>
                <w:p w14:paraId="7A123B89" w14:textId="77777777" w:rsidR="007F6C93" w:rsidRPr="00BE1811" w:rsidRDefault="007F6C93" w:rsidP="00567A45">
                  <w:pPr>
                    <w:pStyle w:val="instruct"/>
                    <w:rPr>
                      <w:rFonts w:ascii="Times New Roman" w:hAnsi="Times New Roman" w:cs="Times New Roman"/>
                      <w:i w:val="0"/>
                      <w:sz w:val="22"/>
                      <w:szCs w:val="22"/>
                    </w:rPr>
                  </w:pPr>
                </w:p>
              </w:tc>
            </w:tr>
            <w:tr w:rsidR="007F6C93" w:rsidRPr="00BE1811" w14:paraId="28EEEC68"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43943CD7" w14:textId="77777777" w:rsidR="007F6C93" w:rsidRPr="00BE1811" w:rsidRDefault="007F6C93" w:rsidP="00567A45">
                  <w:pPr>
                    <w:pStyle w:val="instruct"/>
                    <w:jc w:val="center"/>
                    <w:rPr>
                      <w:rFonts w:ascii="Times New Roman" w:hAnsi="Times New Roman" w:cs="Times New Roman"/>
                      <w:b/>
                      <w:i w:val="0"/>
                      <w:sz w:val="22"/>
                      <w:szCs w:val="22"/>
                    </w:rPr>
                  </w:pPr>
                  <w:r w:rsidRPr="00BE1811">
                    <w:rPr>
                      <w:rFonts w:ascii="Times New Roman" w:hAnsi="Times New Roman" w:cs="Times New Roman"/>
                      <w:b/>
                      <w:i w:val="0"/>
                      <w:sz w:val="22"/>
                      <w:szCs w:val="22"/>
                    </w:rPr>
                    <w:t>COMPETENȚE</w:t>
                  </w:r>
                </w:p>
              </w:tc>
            </w:tr>
            <w:tr w:rsidR="007F6C93" w:rsidRPr="00BE1811" w14:paraId="033B189D"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70F025A0"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Descriere</w:t>
                  </w:r>
                </w:p>
              </w:tc>
              <w:tc>
                <w:tcPr>
                  <w:tcW w:w="7858" w:type="dxa"/>
                  <w:tcBorders>
                    <w:top w:val="single" w:sz="4" w:space="0" w:color="auto"/>
                    <w:left w:val="single" w:sz="4" w:space="0" w:color="auto"/>
                    <w:bottom w:val="single" w:sz="4" w:space="0" w:color="auto"/>
                    <w:right w:val="single" w:sz="4" w:space="0" w:color="auto"/>
                  </w:tcBorders>
                </w:tcPr>
                <w:p w14:paraId="47E04EC8"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sz w:val="22"/>
                      <w:szCs w:val="22"/>
                    </w:rPr>
                    <w:t>Se va completa cu descrierea competenței specifice</w:t>
                  </w:r>
                </w:p>
              </w:tc>
            </w:tr>
            <w:tr w:rsidR="007F6C93" w:rsidRPr="00BE1811" w14:paraId="6B9E6AC5"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0D2BFD3B" w14:textId="77777777" w:rsidR="007F6C93" w:rsidRPr="00BE1811" w:rsidRDefault="007F6C93" w:rsidP="00567A45">
                  <w:pPr>
                    <w:pStyle w:val="instruct"/>
                    <w:jc w:val="center"/>
                    <w:rPr>
                      <w:rFonts w:ascii="Times New Roman" w:hAnsi="Times New Roman" w:cs="Times New Roman"/>
                      <w:b/>
                      <w:i w:val="0"/>
                      <w:sz w:val="22"/>
                      <w:szCs w:val="22"/>
                    </w:rPr>
                  </w:pPr>
                  <w:r w:rsidRPr="00BE1811">
                    <w:rPr>
                      <w:rFonts w:ascii="Times New Roman" w:hAnsi="Times New Roman" w:cs="Times New Roman"/>
                      <w:b/>
                      <w:i w:val="0"/>
                      <w:sz w:val="22"/>
                      <w:szCs w:val="22"/>
                    </w:rPr>
                    <w:t>LIMBI STRAINE SOLICITATE</w:t>
                  </w:r>
                </w:p>
              </w:tc>
            </w:tr>
            <w:tr w:rsidR="007F6C93" w:rsidRPr="00BE1811" w14:paraId="4E2A4988"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3772EA17"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lastRenderedPageBreak/>
                    <w:t>Limba 1</w:t>
                  </w:r>
                </w:p>
              </w:tc>
              <w:tc>
                <w:tcPr>
                  <w:tcW w:w="7858" w:type="dxa"/>
                  <w:tcBorders>
                    <w:top w:val="single" w:sz="4" w:space="0" w:color="auto"/>
                    <w:left w:val="single" w:sz="4" w:space="0" w:color="auto"/>
                    <w:bottom w:val="single" w:sz="4" w:space="0" w:color="auto"/>
                    <w:right w:val="single" w:sz="4" w:space="0" w:color="auto"/>
                  </w:tcBorders>
                </w:tcPr>
                <w:p w14:paraId="4E8B3984" w14:textId="77777777" w:rsidR="007F6C93" w:rsidRPr="00BE1811" w:rsidRDefault="007F6C93" w:rsidP="00567A45">
                  <w:pPr>
                    <w:pStyle w:val="instruct"/>
                    <w:rPr>
                      <w:rFonts w:ascii="Times New Roman" w:hAnsi="Times New Roman" w:cs="Times New Roman"/>
                      <w:i w:val="0"/>
                      <w:sz w:val="22"/>
                      <w:szCs w:val="22"/>
                    </w:rPr>
                  </w:pPr>
                </w:p>
              </w:tc>
            </w:tr>
            <w:tr w:rsidR="007F6C93" w:rsidRPr="00BE1811" w14:paraId="365D11AD"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4753B24F"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70EC5A9C"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Se va detalia nivelul de ascultare și scriere</w:t>
                  </w:r>
                </w:p>
              </w:tc>
            </w:tr>
            <w:tr w:rsidR="007F6C93" w:rsidRPr="00BE1811" w14:paraId="64DF009F"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2B7BEF31"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Vorbire</w:t>
                  </w:r>
                </w:p>
              </w:tc>
              <w:tc>
                <w:tcPr>
                  <w:tcW w:w="7858" w:type="dxa"/>
                  <w:tcBorders>
                    <w:top w:val="single" w:sz="4" w:space="0" w:color="auto"/>
                    <w:left w:val="single" w:sz="4" w:space="0" w:color="auto"/>
                    <w:bottom w:val="single" w:sz="4" w:space="0" w:color="auto"/>
                    <w:right w:val="single" w:sz="4" w:space="0" w:color="auto"/>
                  </w:tcBorders>
                </w:tcPr>
                <w:p w14:paraId="4C94005E"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 xml:space="preserve">Se va detalia nivelul de </w:t>
                  </w:r>
                  <w:proofErr w:type="spellStart"/>
                  <w:r w:rsidRPr="00BE1811">
                    <w:rPr>
                      <w:rFonts w:ascii="Times New Roman" w:hAnsi="Times New Roman" w:cs="Times New Roman"/>
                      <w:sz w:val="22"/>
                      <w:szCs w:val="22"/>
                    </w:rPr>
                    <w:t>conversatie</w:t>
                  </w:r>
                  <w:proofErr w:type="spellEnd"/>
                  <w:r w:rsidRPr="00BE1811">
                    <w:rPr>
                      <w:rFonts w:ascii="Times New Roman" w:hAnsi="Times New Roman" w:cs="Times New Roman"/>
                      <w:sz w:val="22"/>
                      <w:szCs w:val="22"/>
                    </w:rPr>
                    <w:t xml:space="preserve"> si </w:t>
                  </w:r>
                  <w:proofErr w:type="spellStart"/>
                  <w:r w:rsidRPr="00BE1811">
                    <w:rPr>
                      <w:rFonts w:ascii="Times New Roman" w:hAnsi="Times New Roman" w:cs="Times New Roman"/>
                      <w:sz w:val="22"/>
                      <w:szCs w:val="22"/>
                    </w:rPr>
                    <w:t>pronuntie</w:t>
                  </w:r>
                  <w:proofErr w:type="spellEnd"/>
                </w:p>
              </w:tc>
            </w:tr>
            <w:tr w:rsidR="007F6C93" w:rsidRPr="00BE1811" w14:paraId="7FBA208D"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5A27B1DF"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Scriere</w:t>
                  </w:r>
                </w:p>
              </w:tc>
              <w:tc>
                <w:tcPr>
                  <w:tcW w:w="7858" w:type="dxa"/>
                  <w:tcBorders>
                    <w:top w:val="single" w:sz="4" w:space="0" w:color="auto"/>
                    <w:left w:val="single" w:sz="4" w:space="0" w:color="auto"/>
                    <w:bottom w:val="single" w:sz="4" w:space="0" w:color="auto"/>
                    <w:right w:val="single" w:sz="4" w:space="0" w:color="auto"/>
                  </w:tcBorders>
                </w:tcPr>
                <w:p w14:paraId="3FDF973F"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Se va detalia nivelul de scriere</w:t>
                  </w:r>
                </w:p>
              </w:tc>
            </w:tr>
            <w:tr w:rsidR="007F6C93" w:rsidRPr="00BE1811" w14:paraId="1BA1F389"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27FCB2B" w14:textId="77777777" w:rsidR="007F6C93" w:rsidRPr="00BE1811" w:rsidRDefault="007F6C93" w:rsidP="00567A45">
                  <w:pPr>
                    <w:jc w:val="center"/>
                    <w:rPr>
                      <w:b/>
                    </w:rPr>
                  </w:pPr>
                  <w:r w:rsidRPr="00BE1811">
                    <w:rPr>
                      <w:b/>
                    </w:rPr>
                    <w:t>CURRICULUM VITAE</w:t>
                  </w:r>
                </w:p>
              </w:tc>
            </w:tr>
            <w:tr w:rsidR="007F6C93" w:rsidRPr="00BE1811" w14:paraId="2E8DC1DC"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2F088A1D" w14:textId="77777777" w:rsidR="007F6C93" w:rsidRPr="00BE1811" w:rsidRDefault="007F6C93" w:rsidP="00567A45">
                  <w:pPr>
                    <w:pStyle w:val="instruct"/>
                    <w:rPr>
                      <w:rFonts w:ascii="Times New Roman" w:hAnsi="Times New Roman" w:cs="Times New Roman"/>
                      <w:sz w:val="22"/>
                      <w:szCs w:val="22"/>
                    </w:rPr>
                  </w:pPr>
                  <w:proofErr w:type="spellStart"/>
                  <w:r w:rsidRPr="00BE1811">
                    <w:rPr>
                      <w:rFonts w:ascii="Times New Roman" w:hAnsi="Times New Roman" w:cs="Times New Roman"/>
                      <w:i w:val="0"/>
                      <w:sz w:val="22"/>
                      <w:szCs w:val="22"/>
                    </w:rPr>
                    <w:t>Externalizat</w:t>
                  </w:r>
                  <w:proofErr w:type="spellEnd"/>
                </w:p>
              </w:tc>
              <w:tc>
                <w:tcPr>
                  <w:tcW w:w="7858" w:type="dxa"/>
                  <w:tcBorders>
                    <w:top w:val="single" w:sz="4" w:space="0" w:color="auto"/>
                    <w:left w:val="single" w:sz="4" w:space="0" w:color="auto"/>
                    <w:bottom w:val="single" w:sz="4" w:space="0" w:color="auto"/>
                    <w:right w:val="single" w:sz="4" w:space="0" w:color="auto"/>
                  </w:tcBorders>
                </w:tcPr>
                <w:p w14:paraId="75A74EFA"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Da/nu</w:t>
                  </w:r>
                </w:p>
              </w:tc>
            </w:tr>
            <w:tr w:rsidR="007F6C93" w:rsidRPr="00BE1811" w14:paraId="3C331249"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0F52E446"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i w:val="0"/>
                      <w:sz w:val="22"/>
                      <w:szCs w:val="22"/>
                    </w:rPr>
                    <w:t>Angajat de</w:t>
                  </w:r>
                </w:p>
              </w:tc>
              <w:tc>
                <w:tcPr>
                  <w:tcW w:w="7858" w:type="dxa"/>
                  <w:tcBorders>
                    <w:top w:val="single" w:sz="4" w:space="0" w:color="auto"/>
                    <w:left w:val="single" w:sz="4" w:space="0" w:color="auto"/>
                    <w:bottom w:val="single" w:sz="4" w:space="0" w:color="auto"/>
                    <w:right w:val="single" w:sz="4" w:space="0" w:color="auto"/>
                  </w:tcBorders>
                </w:tcPr>
                <w:p w14:paraId="7A0C129D"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Se va completa cu numele entității angajatoare</w:t>
                  </w:r>
                </w:p>
              </w:tc>
            </w:tr>
            <w:tr w:rsidR="007F6C93" w:rsidRPr="00BE1811" w14:paraId="165E0686"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0E51611A"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Prenume și nume</w:t>
                  </w:r>
                </w:p>
              </w:tc>
              <w:tc>
                <w:tcPr>
                  <w:tcW w:w="7858" w:type="dxa"/>
                  <w:tcBorders>
                    <w:top w:val="single" w:sz="4" w:space="0" w:color="auto"/>
                    <w:left w:val="single" w:sz="4" w:space="0" w:color="auto"/>
                    <w:bottom w:val="single" w:sz="4" w:space="0" w:color="auto"/>
                    <w:right w:val="single" w:sz="4" w:space="0" w:color="auto"/>
                  </w:tcBorders>
                </w:tcPr>
                <w:p w14:paraId="6306C91B"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1F0B0C46"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302D03DE"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 xml:space="preserve">Data </w:t>
                  </w:r>
                  <w:proofErr w:type="spellStart"/>
                  <w:r w:rsidRPr="00BE1811">
                    <w:rPr>
                      <w:rFonts w:ascii="Times New Roman" w:hAnsi="Times New Roman" w:cs="Times New Roman"/>
                      <w:i w:val="0"/>
                      <w:sz w:val="22"/>
                      <w:szCs w:val="22"/>
                    </w:rPr>
                    <w:t>nasterii</w:t>
                  </w:r>
                  <w:proofErr w:type="spellEnd"/>
                </w:p>
              </w:tc>
              <w:tc>
                <w:tcPr>
                  <w:tcW w:w="7858" w:type="dxa"/>
                  <w:tcBorders>
                    <w:top w:val="single" w:sz="4" w:space="0" w:color="auto"/>
                    <w:left w:val="single" w:sz="4" w:space="0" w:color="auto"/>
                    <w:bottom w:val="single" w:sz="4" w:space="0" w:color="auto"/>
                    <w:right w:val="single" w:sz="4" w:space="0" w:color="auto"/>
                  </w:tcBorders>
                </w:tcPr>
                <w:p w14:paraId="49FA3689"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340B0BEA"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05E29F7E" w14:textId="77777777" w:rsidR="007F6C93" w:rsidRPr="00BE1811" w:rsidRDefault="007F6C93" w:rsidP="00567A45">
                  <w:pPr>
                    <w:pStyle w:val="instruct"/>
                    <w:rPr>
                      <w:rFonts w:ascii="Times New Roman" w:hAnsi="Times New Roman" w:cs="Times New Roman"/>
                      <w:i w:val="0"/>
                      <w:sz w:val="22"/>
                      <w:szCs w:val="22"/>
                    </w:rPr>
                  </w:pPr>
                  <w:proofErr w:type="spellStart"/>
                  <w:r w:rsidRPr="00BE1811">
                    <w:rPr>
                      <w:rFonts w:ascii="Times New Roman" w:hAnsi="Times New Roman" w:cs="Times New Roman"/>
                      <w:i w:val="0"/>
                      <w:sz w:val="22"/>
                      <w:szCs w:val="22"/>
                    </w:rPr>
                    <w:t>Cetatenie</w:t>
                  </w:r>
                  <w:proofErr w:type="spellEnd"/>
                </w:p>
              </w:tc>
              <w:tc>
                <w:tcPr>
                  <w:tcW w:w="7858" w:type="dxa"/>
                  <w:tcBorders>
                    <w:top w:val="single" w:sz="4" w:space="0" w:color="auto"/>
                    <w:left w:val="single" w:sz="4" w:space="0" w:color="auto"/>
                    <w:bottom w:val="single" w:sz="4" w:space="0" w:color="auto"/>
                    <w:right w:val="single" w:sz="4" w:space="0" w:color="auto"/>
                  </w:tcBorders>
                </w:tcPr>
                <w:p w14:paraId="620D51E1"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00539896"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26D4EE6B"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Telefon</w:t>
                  </w:r>
                </w:p>
              </w:tc>
              <w:tc>
                <w:tcPr>
                  <w:tcW w:w="7858" w:type="dxa"/>
                  <w:tcBorders>
                    <w:top w:val="single" w:sz="4" w:space="0" w:color="auto"/>
                    <w:left w:val="single" w:sz="4" w:space="0" w:color="auto"/>
                    <w:bottom w:val="single" w:sz="4" w:space="0" w:color="auto"/>
                    <w:right w:val="single" w:sz="4" w:space="0" w:color="auto"/>
                  </w:tcBorders>
                </w:tcPr>
                <w:p w14:paraId="51CB539D"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770FCE93"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22117136"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Fax</w:t>
                  </w:r>
                </w:p>
              </w:tc>
              <w:tc>
                <w:tcPr>
                  <w:tcW w:w="7858" w:type="dxa"/>
                  <w:tcBorders>
                    <w:top w:val="single" w:sz="4" w:space="0" w:color="auto"/>
                    <w:left w:val="single" w:sz="4" w:space="0" w:color="auto"/>
                    <w:bottom w:val="single" w:sz="4" w:space="0" w:color="auto"/>
                    <w:right w:val="single" w:sz="4" w:space="0" w:color="auto"/>
                  </w:tcBorders>
                </w:tcPr>
                <w:p w14:paraId="1230D95F"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5A16963C"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3474DF08"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Email</w:t>
                  </w:r>
                </w:p>
              </w:tc>
              <w:tc>
                <w:tcPr>
                  <w:tcW w:w="7858" w:type="dxa"/>
                  <w:tcBorders>
                    <w:top w:val="single" w:sz="4" w:space="0" w:color="auto"/>
                    <w:left w:val="single" w:sz="4" w:space="0" w:color="auto"/>
                    <w:bottom w:val="single" w:sz="4" w:space="0" w:color="auto"/>
                    <w:right w:val="single" w:sz="4" w:space="0" w:color="auto"/>
                  </w:tcBorders>
                </w:tcPr>
                <w:p w14:paraId="029CF2AD"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064F4AAA"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F8E6F44" w14:textId="77777777" w:rsidR="007F6C93" w:rsidRPr="00BE1811" w:rsidRDefault="007F6C93" w:rsidP="00567A45">
                  <w:pPr>
                    <w:pStyle w:val="instruct"/>
                    <w:jc w:val="center"/>
                    <w:rPr>
                      <w:rFonts w:ascii="Times New Roman" w:hAnsi="Times New Roman" w:cs="Times New Roman"/>
                      <w:b/>
                      <w:i w:val="0"/>
                      <w:sz w:val="22"/>
                      <w:szCs w:val="22"/>
                    </w:rPr>
                  </w:pPr>
                  <w:r w:rsidRPr="00BE1811">
                    <w:rPr>
                      <w:rFonts w:ascii="Times New Roman" w:hAnsi="Times New Roman" w:cs="Times New Roman"/>
                      <w:b/>
                      <w:i w:val="0"/>
                      <w:sz w:val="22"/>
                      <w:szCs w:val="22"/>
                    </w:rPr>
                    <w:t>EDUCAŢIE</w:t>
                  </w:r>
                </w:p>
              </w:tc>
            </w:tr>
            <w:tr w:rsidR="007F6C93" w:rsidRPr="00BE1811" w14:paraId="5540B438"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2AF00FC2"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Data start</w:t>
                  </w:r>
                </w:p>
              </w:tc>
              <w:tc>
                <w:tcPr>
                  <w:tcW w:w="7858" w:type="dxa"/>
                  <w:tcBorders>
                    <w:top w:val="single" w:sz="4" w:space="0" w:color="auto"/>
                    <w:left w:val="single" w:sz="4" w:space="0" w:color="auto"/>
                    <w:bottom w:val="single" w:sz="4" w:space="0" w:color="auto"/>
                    <w:right w:val="single" w:sz="4" w:space="0" w:color="auto"/>
                  </w:tcBorders>
                </w:tcPr>
                <w:p w14:paraId="56996190"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7A5DF3E5"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2E4E9931"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Data finalizare</w:t>
                  </w:r>
                </w:p>
              </w:tc>
              <w:tc>
                <w:tcPr>
                  <w:tcW w:w="7858" w:type="dxa"/>
                  <w:tcBorders>
                    <w:top w:val="single" w:sz="4" w:space="0" w:color="auto"/>
                    <w:left w:val="single" w:sz="4" w:space="0" w:color="auto"/>
                    <w:bottom w:val="single" w:sz="4" w:space="0" w:color="auto"/>
                    <w:right w:val="single" w:sz="4" w:space="0" w:color="auto"/>
                  </w:tcBorders>
                </w:tcPr>
                <w:p w14:paraId="1857C645"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364541BF"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01628631" w14:textId="77777777" w:rsidR="007F6C93" w:rsidRPr="00BE1811" w:rsidRDefault="007F6C93" w:rsidP="00567A45">
                  <w:pPr>
                    <w:pStyle w:val="instruct"/>
                    <w:rPr>
                      <w:rFonts w:ascii="Times New Roman" w:hAnsi="Times New Roman" w:cs="Times New Roman"/>
                      <w:i w:val="0"/>
                      <w:sz w:val="22"/>
                      <w:szCs w:val="22"/>
                    </w:rPr>
                  </w:pPr>
                  <w:proofErr w:type="spellStart"/>
                  <w:r w:rsidRPr="00BE1811">
                    <w:rPr>
                      <w:rFonts w:ascii="Times New Roman" w:hAnsi="Times New Roman" w:cs="Times New Roman"/>
                      <w:i w:val="0"/>
                      <w:sz w:val="22"/>
                      <w:szCs w:val="22"/>
                    </w:rPr>
                    <w:t>Instituţie</w:t>
                  </w:r>
                  <w:proofErr w:type="spellEnd"/>
                </w:p>
              </w:tc>
              <w:tc>
                <w:tcPr>
                  <w:tcW w:w="7858" w:type="dxa"/>
                  <w:tcBorders>
                    <w:top w:val="single" w:sz="4" w:space="0" w:color="auto"/>
                    <w:left w:val="single" w:sz="4" w:space="0" w:color="auto"/>
                    <w:bottom w:val="single" w:sz="4" w:space="0" w:color="auto"/>
                    <w:right w:val="single" w:sz="4" w:space="0" w:color="auto"/>
                  </w:tcBorders>
                </w:tcPr>
                <w:p w14:paraId="3BC2ABCA"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7636FD83"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19F807C4"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Adresă</w:t>
                  </w:r>
                </w:p>
              </w:tc>
              <w:tc>
                <w:tcPr>
                  <w:tcW w:w="7858" w:type="dxa"/>
                  <w:tcBorders>
                    <w:top w:val="single" w:sz="4" w:space="0" w:color="auto"/>
                    <w:left w:val="single" w:sz="4" w:space="0" w:color="auto"/>
                    <w:bottom w:val="single" w:sz="4" w:space="0" w:color="auto"/>
                    <w:right w:val="single" w:sz="4" w:space="0" w:color="auto"/>
                  </w:tcBorders>
                </w:tcPr>
                <w:p w14:paraId="5B4EB9B3"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58B18FA0"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36A8839A"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 xml:space="preserve">Calificare </w:t>
                  </w:r>
                </w:p>
              </w:tc>
              <w:tc>
                <w:tcPr>
                  <w:tcW w:w="7858" w:type="dxa"/>
                  <w:tcBorders>
                    <w:top w:val="single" w:sz="4" w:space="0" w:color="auto"/>
                    <w:left w:val="single" w:sz="4" w:space="0" w:color="auto"/>
                    <w:bottom w:val="single" w:sz="4" w:space="0" w:color="auto"/>
                    <w:right w:val="single" w:sz="4" w:space="0" w:color="auto"/>
                  </w:tcBorders>
                </w:tcPr>
                <w:p w14:paraId="79CD6BE8"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5DA697F3"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EDFE024" w14:textId="77777777" w:rsidR="007F6C93" w:rsidRPr="00BE1811" w:rsidRDefault="007F6C93" w:rsidP="00567A45">
                  <w:pPr>
                    <w:pStyle w:val="instruct"/>
                    <w:jc w:val="center"/>
                    <w:rPr>
                      <w:rFonts w:ascii="Times New Roman" w:hAnsi="Times New Roman" w:cs="Times New Roman"/>
                      <w:b/>
                      <w:i w:val="0"/>
                      <w:sz w:val="22"/>
                      <w:szCs w:val="22"/>
                    </w:rPr>
                  </w:pPr>
                  <w:r w:rsidRPr="00BE1811">
                    <w:rPr>
                      <w:rFonts w:ascii="Times New Roman" w:hAnsi="Times New Roman" w:cs="Times New Roman"/>
                      <w:b/>
                      <w:i w:val="0"/>
                      <w:sz w:val="22"/>
                      <w:szCs w:val="22"/>
                    </w:rPr>
                    <w:t>EXPERIENŢĂ</w:t>
                  </w:r>
                </w:p>
              </w:tc>
            </w:tr>
            <w:tr w:rsidR="007F6C93" w:rsidRPr="00BE1811" w14:paraId="238DCB56"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5B201B12"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Data start</w:t>
                  </w:r>
                </w:p>
              </w:tc>
              <w:tc>
                <w:tcPr>
                  <w:tcW w:w="7858" w:type="dxa"/>
                  <w:tcBorders>
                    <w:top w:val="single" w:sz="4" w:space="0" w:color="auto"/>
                    <w:left w:val="single" w:sz="4" w:space="0" w:color="auto"/>
                    <w:bottom w:val="single" w:sz="4" w:space="0" w:color="auto"/>
                    <w:right w:val="single" w:sz="4" w:space="0" w:color="auto"/>
                  </w:tcBorders>
                </w:tcPr>
                <w:p w14:paraId="79BB5A8D"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3E0B18B9"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11BE5C51"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Data finalizare</w:t>
                  </w:r>
                </w:p>
              </w:tc>
              <w:tc>
                <w:tcPr>
                  <w:tcW w:w="7858" w:type="dxa"/>
                  <w:tcBorders>
                    <w:top w:val="single" w:sz="4" w:space="0" w:color="auto"/>
                    <w:left w:val="single" w:sz="4" w:space="0" w:color="auto"/>
                    <w:bottom w:val="single" w:sz="4" w:space="0" w:color="auto"/>
                    <w:right w:val="single" w:sz="4" w:space="0" w:color="auto"/>
                  </w:tcBorders>
                </w:tcPr>
                <w:p w14:paraId="4EE83A22"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6FBB701D"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4AC03A09" w14:textId="77777777" w:rsidR="007F6C93" w:rsidRPr="00BE1811" w:rsidRDefault="007F6C93" w:rsidP="00567A45">
                  <w:pPr>
                    <w:pStyle w:val="instruct"/>
                    <w:rPr>
                      <w:rFonts w:ascii="Times New Roman" w:hAnsi="Times New Roman" w:cs="Times New Roman"/>
                      <w:i w:val="0"/>
                      <w:sz w:val="22"/>
                      <w:szCs w:val="22"/>
                    </w:rPr>
                  </w:pPr>
                  <w:proofErr w:type="spellStart"/>
                  <w:r w:rsidRPr="00BE1811">
                    <w:rPr>
                      <w:rFonts w:ascii="Times New Roman" w:hAnsi="Times New Roman" w:cs="Times New Roman"/>
                      <w:i w:val="0"/>
                      <w:sz w:val="22"/>
                      <w:szCs w:val="22"/>
                    </w:rPr>
                    <w:t>Instituţie</w:t>
                  </w:r>
                  <w:proofErr w:type="spellEnd"/>
                </w:p>
              </w:tc>
              <w:tc>
                <w:tcPr>
                  <w:tcW w:w="7858" w:type="dxa"/>
                  <w:tcBorders>
                    <w:top w:val="single" w:sz="4" w:space="0" w:color="auto"/>
                    <w:left w:val="single" w:sz="4" w:space="0" w:color="auto"/>
                    <w:bottom w:val="single" w:sz="4" w:space="0" w:color="auto"/>
                    <w:right w:val="single" w:sz="4" w:space="0" w:color="auto"/>
                  </w:tcBorders>
                </w:tcPr>
                <w:p w14:paraId="4B7F5A63"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23FBCB3A"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04C8F4CF"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Adresă</w:t>
                  </w:r>
                </w:p>
              </w:tc>
              <w:tc>
                <w:tcPr>
                  <w:tcW w:w="7858" w:type="dxa"/>
                  <w:tcBorders>
                    <w:top w:val="single" w:sz="4" w:space="0" w:color="auto"/>
                    <w:left w:val="single" w:sz="4" w:space="0" w:color="auto"/>
                    <w:bottom w:val="single" w:sz="4" w:space="0" w:color="auto"/>
                    <w:right w:val="single" w:sz="4" w:space="0" w:color="auto"/>
                  </w:tcBorders>
                </w:tcPr>
                <w:p w14:paraId="2C646ECF"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27B92A3C"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0DB02340" w14:textId="77777777" w:rsidR="007F6C93" w:rsidRPr="00BE1811" w:rsidRDefault="007F6C93" w:rsidP="00567A45">
                  <w:pPr>
                    <w:pStyle w:val="instruct"/>
                    <w:rPr>
                      <w:rFonts w:ascii="Times New Roman" w:hAnsi="Times New Roman" w:cs="Times New Roman"/>
                      <w:i w:val="0"/>
                      <w:sz w:val="22"/>
                      <w:szCs w:val="22"/>
                    </w:rPr>
                  </w:pPr>
                  <w:proofErr w:type="spellStart"/>
                  <w:r w:rsidRPr="00BE1811">
                    <w:rPr>
                      <w:rFonts w:ascii="Times New Roman" w:hAnsi="Times New Roman" w:cs="Times New Roman"/>
                      <w:i w:val="0"/>
                      <w:sz w:val="22"/>
                      <w:szCs w:val="22"/>
                    </w:rPr>
                    <w:t>Funcţie</w:t>
                  </w:r>
                  <w:proofErr w:type="spellEnd"/>
                  <w:r w:rsidRPr="00BE1811">
                    <w:rPr>
                      <w:rFonts w:ascii="Times New Roman" w:hAnsi="Times New Roman" w:cs="Times New Roman"/>
                      <w:i w:val="0"/>
                      <w:sz w:val="22"/>
                      <w:szCs w:val="22"/>
                    </w:rPr>
                    <w:t>/</w:t>
                  </w:r>
                  <w:proofErr w:type="spellStart"/>
                  <w:r w:rsidRPr="00BE1811">
                    <w:rPr>
                      <w:rFonts w:ascii="Times New Roman" w:hAnsi="Times New Roman" w:cs="Times New Roman"/>
                      <w:i w:val="0"/>
                      <w:sz w:val="22"/>
                      <w:szCs w:val="22"/>
                    </w:rPr>
                    <w:t>poziţie</w:t>
                  </w:r>
                  <w:proofErr w:type="spellEnd"/>
                  <w:r w:rsidRPr="00BE1811">
                    <w:rPr>
                      <w:rFonts w:ascii="Times New Roman" w:hAnsi="Times New Roman" w:cs="Times New Roman"/>
                      <w:i w:val="0"/>
                      <w:sz w:val="22"/>
                      <w:szCs w:val="22"/>
                    </w:rPr>
                    <w:t xml:space="preserve"> </w:t>
                  </w:r>
                </w:p>
              </w:tc>
              <w:tc>
                <w:tcPr>
                  <w:tcW w:w="7858" w:type="dxa"/>
                  <w:tcBorders>
                    <w:top w:val="single" w:sz="4" w:space="0" w:color="auto"/>
                    <w:left w:val="single" w:sz="4" w:space="0" w:color="auto"/>
                    <w:bottom w:val="single" w:sz="4" w:space="0" w:color="auto"/>
                    <w:right w:val="single" w:sz="4" w:space="0" w:color="auto"/>
                  </w:tcBorders>
                </w:tcPr>
                <w:p w14:paraId="3945040D"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7716A1FC"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05960C87"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 xml:space="preserve">Detalii </w:t>
                  </w:r>
                </w:p>
              </w:tc>
              <w:tc>
                <w:tcPr>
                  <w:tcW w:w="7858" w:type="dxa"/>
                  <w:tcBorders>
                    <w:top w:val="single" w:sz="4" w:space="0" w:color="auto"/>
                    <w:left w:val="single" w:sz="4" w:space="0" w:color="auto"/>
                    <w:bottom w:val="single" w:sz="4" w:space="0" w:color="auto"/>
                    <w:right w:val="single" w:sz="4" w:space="0" w:color="auto"/>
                  </w:tcBorders>
                </w:tcPr>
                <w:p w14:paraId="686B4A84"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5A1C9845"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3A51404D" w14:textId="77777777" w:rsidR="007F6C93" w:rsidRPr="00BE1811" w:rsidRDefault="007F6C93" w:rsidP="00567A45">
                  <w:pPr>
                    <w:pStyle w:val="instruct"/>
                    <w:jc w:val="center"/>
                    <w:rPr>
                      <w:rFonts w:ascii="Times New Roman" w:hAnsi="Times New Roman" w:cs="Times New Roman"/>
                      <w:b/>
                      <w:i w:val="0"/>
                      <w:sz w:val="22"/>
                      <w:szCs w:val="22"/>
                    </w:rPr>
                  </w:pPr>
                  <w:r w:rsidRPr="00BE1811">
                    <w:rPr>
                      <w:rFonts w:ascii="Times New Roman" w:hAnsi="Times New Roman" w:cs="Times New Roman"/>
                      <w:b/>
                      <w:i w:val="0"/>
                      <w:sz w:val="22"/>
                      <w:szCs w:val="22"/>
                    </w:rPr>
                    <w:t>COMPETENŢE</w:t>
                  </w:r>
                </w:p>
              </w:tc>
            </w:tr>
            <w:tr w:rsidR="007F6C93" w:rsidRPr="00BE1811" w14:paraId="413EAF70"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160A8827"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 xml:space="preserve">Denumire </w:t>
                  </w:r>
                </w:p>
              </w:tc>
              <w:tc>
                <w:tcPr>
                  <w:tcW w:w="7858" w:type="dxa"/>
                  <w:tcBorders>
                    <w:top w:val="single" w:sz="4" w:space="0" w:color="auto"/>
                    <w:left w:val="single" w:sz="4" w:space="0" w:color="auto"/>
                    <w:bottom w:val="single" w:sz="4" w:space="0" w:color="auto"/>
                    <w:right w:val="single" w:sz="4" w:space="0" w:color="auto"/>
                  </w:tcBorders>
                </w:tcPr>
                <w:p w14:paraId="2D160807"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0E4C6FC6"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1CDD2CB0"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6C081CF9" w14:textId="77777777" w:rsidR="007F6C93" w:rsidRPr="00BE1811" w:rsidRDefault="007F6C93" w:rsidP="00567A45">
                  <w:pPr>
                    <w:pStyle w:val="instruct"/>
                    <w:rPr>
                      <w:rFonts w:ascii="Times New Roman" w:hAnsi="Times New Roman" w:cs="Times New Roman"/>
                      <w:sz w:val="22"/>
                      <w:szCs w:val="22"/>
                    </w:rPr>
                  </w:pPr>
                </w:p>
              </w:tc>
            </w:tr>
            <w:tr w:rsidR="007F6C93" w:rsidRPr="00BE1811" w14:paraId="415B39EA" w14:textId="77777777" w:rsidTr="00567A45">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2568C763" w14:textId="77777777" w:rsidR="007F6C93" w:rsidRPr="00BE1811" w:rsidRDefault="007F6C93" w:rsidP="00567A45">
                  <w:pPr>
                    <w:pStyle w:val="instruct"/>
                    <w:jc w:val="center"/>
                    <w:rPr>
                      <w:rFonts w:ascii="Times New Roman" w:hAnsi="Times New Roman" w:cs="Times New Roman"/>
                      <w:b/>
                      <w:i w:val="0"/>
                      <w:sz w:val="22"/>
                      <w:szCs w:val="22"/>
                    </w:rPr>
                  </w:pPr>
                  <w:r w:rsidRPr="00BE1811">
                    <w:rPr>
                      <w:rFonts w:ascii="Times New Roman" w:hAnsi="Times New Roman" w:cs="Times New Roman"/>
                      <w:b/>
                      <w:i w:val="0"/>
                      <w:sz w:val="22"/>
                      <w:szCs w:val="22"/>
                    </w:rPr>
                    <w:t xml:space="preserve">LIMBI STRĂINE CUNOSCUTE </w:t>
                  </w:r>
                </w:p>
                <w:p w14:paraId="3FB5ED3E" w14:textId="77777777" w:rsidR="007F6C93" w:rsidRPr="00BE1811" w:rsidRDefault="007F6C93" w:rsidP="00567A45">
                  <w:pPr>
                    <w:pStyle w:val="instruct"/>
                    <w:jc w:val="center"/>
                    <w:rPr>
                      <w:rFonts w:ascii="Times New Roman" w:hAnsi="Times New Roman" w:cs="Times New Roman"/>
                      <w:b/>
                      <w:i w:val="0"/>
                      <w:sz w:val="22"/>
                      <w:szCs w:val="22"/>
                    </w:rPr>
                  </w:pPr>
                  <w:r w:rsidRPr="00BE1811">
                    <w:rPr>
                      <w:rFonts w:ascii="Times New Roman" w:hAnsi="Times New Roman" w:cs="Times New Roman"/>
                      <w:b/>
                      <w:i w:val="0"/>
                      <w:sz w:val="22"/>
                      <w:szCs w:val="22"/>
                    </w:rPr>
                    <w:t>Se va completa în mod similar pentru fiecare limbă străină cunoscută</w:t>
                  </w:r>
                </w:p>
              </w:tc>
            </w:tr>
            <w:tr w:rsidR="007F6C93" w:rsidRPr="00BE1811" w14:paraId="3CD6AD17"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63C9B067" w14:textId="77777777" w:rsidR="007F6C93" w:rsidRPr="00BE1811" w:rsidRDefault="007F6C93" w:rsidP="00567A45">
                  <w:pPr>
                    <w:pStyle w:val="instruct"/>
                    <w:rPr>
                      <w:rFonts w:ascii="Times New Roman" w:hAnsi="Times New Roman" w:cs="Times New Roman"/>
                      <w:i w:val="0"/>
                      <w:sz w:val="22"/>
                      <w:szCs w:val="22"/>
                    </w:rPr>
                  </w:pPr>
                  <w:r w:rsidRPr="00BE1811">
                    <w:rPr>
                      <w:rFonts w:ascii="Times New Roman" w:hAnsi="Times New Roman" w:cs="Times New Roman"/>
                      <w:i w:val="0"/>
                      <w:sz w:val="22"/>
                      <w:szCs w:val="22"/>
                    </w:rPr>
                    <w:t>Limba 1</w:t>
                  </w:r>
                </w:p>
              </w:tc>
              <w:tc>
                <w:tcPr>
                  <w:tcW w:w="7858" w:type="dxa"/>
                  <w:tcBorders>
                    <w:top w:val="single" w:sz="4" w:space="0" w:color="auto"/>
                    <w:left w:val="single" w:sz="4" w:space="0" w:color="auto"/>
                    <w:bottom w:val="single" w:sz="4" w:space="0" w:color="auto"/>
                    <w:right w:val="single" w:sz="4" w:space="0" w:color="auto"/>
                  </w:tcBorders>
                </w:tcPr>
                <w:p w14:paraId="4B815CEC" w14:textId="77777777" w:rsidR="007F6C93" w:rsidRPr="00BE1811" w:rsidRDefault="007F6C93" w:rsidP="00567A45">
                  <w:pPr>
                    <w:pStyle w:val="instruct"/>
                    <w:rPr>
                      <w:rFonts w:ascii="Times New Roman" w:hAnsi="Times New Roman" w:cs="Times New Roman"/>
                      <w:i w:val="0"/>
                      <w:sz w:val="22"/>
                      <w:szCs w:val="22"/>
                    </w:rPr>
                  </w:pPr>
                </w:p>
              </w:tc>
            </w:tr>
            <w:tr w:rsidR="007F6C93" w:rsidRPr="00BE1811" w14:paraId="0F2E0F3A"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12BB1FA7"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2FBA0A68"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Se va detalia nivelul de ascultare și scriere</w:t>
                  </w:r>
                </w:p>
              </w:tc>
            </w:tr>
            <w:tr w:rsidR="007F6C93" w:rsidRPr="00BE1811" w14:paraId="305AC54B"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750AD692"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Vorbire</w:t>
                  </w:r>
                </w:p>
              </w:tc>
              <w:tc>
                <w:tcPr>
                  <w:tcW w:w="7858" w:type="dxa"/>
                  <w:tcBorders>
                    <w:top w:val="single" w:sz="4" w:space="0" w:color="auto"/>
                    <w:left w:val="single" w:sz="4" w:space="0" w:color="auto"/>
                    <w:bottom w:val="single" w:sz="4" w:space="0" w:color="auto"/>
                    <w:right w:val="single" w:sz="4" w:space="0" w:color="auto"/>
                  </w:tcBorders>
                </w:tcPr>
                <w:p w14:paraId="3BD68937"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 xml:space="preserve">Se va detalia nivelul de </w:t>
                  </w:r>
                  <w:proofErr w:type="spellStart"/>
                  <w:r w:rsidRPr="00BE1811">
                    <w:rPr>
                      <w:rFonts w:ascii="Times New Roman" w:hAnsi="Times New Roman" w:cs="Times New Roman"/>
                      <w:sz w:val="22"/>
                      <w:szCs w:val="22"/>
                    </w:rPr>
                    <w:t>conversatie</w:t>
                  </w:r>
                  <w:proofErr w:type="spellEnd"/>
                  <w:r w:rsidRPr="00BE1811">
                    <w:rPr>
                      <w:rFonts w:ascii="Times New Roman" w:hAnsi="Times New Roman" w:cs="Times New Roman"/>
                      <w:sz w:val="22"/>
                      <w:szCs w:val="22"/>
                    </w:rPr>
                    <w:t xml:space="preserve"> si </w:t>
                  </w:r>
                  <w:proofErr w:type="spellStart"/>
                  <w:r w:rsidRPr="00BE1811">
                    <w:rPr>
                      <w:rFonts w:ascii="Times New Roman" w:hAnsi="Times New Roman" w:cs="Times New Roman"/>
                      <w:sz w:val="22"/>
                      <w:szCs w:val="22"/>
                    </w:rPr>
                    <w:t>pronuntie</w:t>
                  </w:r>
                  <w:proofErr w:type="spellEnd"/>
                </w:p>
              </w:tc>
            </w:tr>
            <w:tr w:rsidR="007F6C93" w:rsidRPr="00BE1811" w14:paraId="11F33C09" w14:textId="77777777" w:rsidTr="00567A45">
              <w:trPr>
                <w:jc w:val="center"/>
              </w:trPr>
              <w:tc>
                <w:tcPr>
                  <w:tcW w:w="2122" w:type="dxa"/>
                  <w:tcBorders>
                    <w:top w:val="single" w:sz="4" w:space="0" w:color="auto"/>
                    <w:left w:val="single" w:sz="4" w:space="0" w:color="auto"/>
                    <w:bottom w:val="single" w:sz="4" w:space="0" w:color="auto"/>
                    <w:right w:val="single" w:sz="4" w:space="0" w:color="auto"/>
                  </w:tcBorders>
                </w:tcPr>
                <w:p w14:paraId="254F9E92"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Scriere</w:t>
                  </w:r>
                </w:p>
              </w:tc>
              <w:tc>
                <w:tcPr>
                  <w:tcW w:w="7858" w:type="dxa"/>
                  <w:tcBorders>
                    <w:top w:val="single" w:sz="4" w:space="0" w:color="auto"/>
                    <w:left w:val="single" w:sz="4" w:space="0" w:color="auto"/>
                    <w:bottom w:val="single" w:sz="4" w:space="0" w:color="auto"/>
                    <w:right w:val="single" w:sz="4" w:space="0" w:color="auto"/>
                  </w:tcBorders>
                </w:tcPr>
                <w:p w14:paraId="7A831616" w14:textId="77777777" w:rsidR="007F6C93" w:rsidRPr="00BE1811" w:rsidRDefault="007F6C93" w:rsidP="00567A45">
                  <w:pPr>
                    <w:pStyle w:val="instruct"/>
                    <w:rPr>
                      <w:rFonts w:ascii="Times New Roman" w:hAnsi="Times New Roman" w:cs="Times New Roman"/>
                      <w:sz w:val="22"/>
                      <w:szCs w:val="22"/>
                    </w:rPr>
                  </w:pPr>
                  <w:r w:rsidRPr="00BE1811">
                    <w:rPr>
                      <w:rFonts w:ascii="Times New Roman" w:hAnsi="Times New Roman" w:cs="Times New Roman"/>
                      <w:sz w:val="22"/>
                      <w:szCs w:val="22"/>
                    </w:rPr>
                    <w:t>Se va detalia nivelul de scriere</w:t>
                  </w:r>
                </w:p>
              </w:tc>
            </w:tr>
          </w:tbl>
          <w:p w14:paraId="3B52EA6E" w14:textId="77777777" w:rsidR="007F6C93" w:rsidRPr="00BE1811" w:rsidRDefault="007F6C93" w:rsidP="00567A45"/>
        </w:tc>
      </w:tr>
    </w:tbl>
    <w:p w14:paraId="2E505C09" w14:textId="77777777" w:rsidR="007F6C93" w:rsidRPr="00BE1811" w:rsidRDefault="007F6C93" w:rsidP="007F6C93">
      <w:pPr>
        <w:jc w:val="center"/>
        <w:rPr>
          <w:b/>
          <w:u w:val="single"/>
        </w:rPr>
      </w:pPr>
    </w:p>
    <w:p w14:paraId="5BE79F42" w14:textId="77777777" w:rsidR="007F6C93" w:rsidRPr="00BE1811" w:rsidRDefault="007F6C93" w:rsidP="007F6C93">
      <w:pPr>
        <w:jc w:val="center"/>
        <w:rPr>
          <w:b/>
          <w:u w:val="single"/>
        </w:rPr>
      </w:pPr>
      <w:r w:rsidRPr="00BE1811">
        <w:rPr>
          <w:b/>
          <w:u w:val="single"/>
        </w:rPr>
        <w:t>49. Resurse materiale implicate</w:t>
      </w:r>
    </w:p>
    <w:p w14:paraId="5FD58695" w14:textId="77777777" w:rsidR="007F6C93" w:rsidRPr="00BE1811" w:rsidRDefault="007F6C93" w:rsidP="007F6C93">
      <w:pPr>
        <w:shd w:val="clear" w:color="auto" w:fill="FBFBFB"/>
        <w:spacing w:after="0" w:line="240" w:lineRule="auto"/>
        <w:rPr>
          <w:color w:val="262626"/>
        </w:rPr>
      </w:pPr>
    </w:p>
    <w:p w14:paraId="1D98F9A4" w14:textId="77777777" w:rsidR="007F6C93" w:rsidRPr="00BE1811" w:rsidRDefault="007F6C93" w:rsidP="007F6C93">
      <w:pPr>
        <w:shd w:val="clear" w:color="auto" w:fill="FBFBFB"/>
        <w:spacing w:after="0" w:line="240" w:lineRule="auto"/>
        <w:rPr>
          <w:color w:val="262626"/>
        </w:rPr>
      </w:pPr>
    </w:p>
    <w:p w14:paraId="10ADD78E" w14:textId="77777777" w:rsidR="007F6C93" w:rsidRPr="00BE1811" w:rsidRDefault="007F6C93" w:rsidP="007F6C93">
      <w:pPr>
        <w:shd w:val="clear" w:color="auto" w:fill="FBFBFB"/>
        <w:spacing w:after="0" w:line="240" w:lineRule="auto"/>
        <w:rPr>
          <w:color w:val="262626"/>
        </w:rPr>
      </w:pPr>
      <w:r w:rsidRPr="00BE1811">
        <w:rPr>
          <w:color w:val="262626"/>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7F6C93" w:rsidRPr="00BE1811" w14:paraId="4D3A9DFB" w14:textId="77777777" w:rsidTr="00567A45">
        <w:tc>
          <w:tcPr>
            <w:tcW w:w="9288" w:type="dxa"/>
          </w:tcPr>
          <w:p w14:paraId="7833274B" w14:textId="77777777" w:rsidR="007F6C93" w:rsidRPr="00BE1811" w:rsidRDefault="007F6C93" w:rsidP="00567A45">
            <w:pPr>
              <w:rPr>
                <w:i/>
              </w:rPr>
            </w:pPr>
            <w:r w:rsidRPr="00BE1811">
              <w:rPr>
                <w:i/>
              </w:rPr>
              <w:t xml:space="preserve">Se va completa în mod similar pentru fiecare </w:t>
            </w:r>
            <w:proofErr w:type="spellStart"/>
            <w:r w:rsidRPr="00BE1811">
              <w:rPr>
                <w:i/>
              </w:rPr>
              <w:t>locaţie</w:t>
            </w:r>
            <w:proofErr w:type="spellEnd"/>
            <w:r w:rsidRPr="00BE1811">
              <w:rPr>
                <w:i/>
              </w:rPr>
              <w:t xml:space="preserve"> implicată în proiect</w:t>
            </w:r>
          </w:p>
          <w:p w14:paraId="5D7757BD" w14:textId="77777777" w:rsidR="007F6C93" w:rsidRPr="00BE1811" w:rsidRDefault="007F6C93" w:rsidP="00567A45">
            <w:pPr>
              <w:rPr>
                <w:i/>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7F6C93" w:rsidRPr="00BE1811" w14:paraId="0E6B40A2" w14:textId="77777777" w:rsidTr="00567A45">
              <w:tc>
                <w:tcPr>
                  <w:tcW w:w="2263" w:type="dxa"/>
                  <w:tcBorders>
                    <w:top w:val="single" w:sz="4" w:space="0" w:color="auto"/>
                    <w:left w:val="single" w:sz="4" w:space="0" w:color="auto"/>
                    <w:bottom w:val="single" w:sz="4" w:space="0" w:color="auto"/>
                    <w:right w:val="single" w:sz="4" w:space="0" w:color="auto"/>
                  </w:tcBorders>
                </w:tcPr>
                <w:p w14:paraId="466DD24A" w14:textId="77777777" w:rsidR="007F6C93" w:rsidRPr="00BE1811" w:rsidRDefault="007F6C93" w:rsidP="00567A45">
                  <w:r w:rsidRPr="00BE1811">
                    <w:lastRenderedPageBreak/>
                    <w:t>Adresa</w:t>
                  </w:r>
                </w:p>
              </w:tc>
              <w:tc>
                <w:tcPr>
                  <w:tcW w:w="7797" w:type="dxa"/>
                  <w:tcBorders>
                    <w:top w:val="single" w:sz="4" w:space="0" w:color="auto"/>
                    <w:left w:val="single" w:sz="4" w:space="0" w:color="auto"/>
                    <w:bottom w:val="single" w:sz="4" w:space="0" w:color="auto"/>
                    <w:right w:val="single" w:sz="4" w:space="0" w:color="auto"/>
                  </w:tcBorders>
                </w:tcPr>
                <w:p w14:paraId="7E29388C" w14:textId="77777777" w:rsidR="007F6C93" w:rsidRPr="00BE1811" w:rsidRDefault="007F6C93" w:rsidP="00567A45">
                  <w:pPr>
                    <w:ind w:right="601"/>
                    <w:rPr>
                      <w:i/>
                    </w:rPr>
                  </w:pPr>
                  <w:r w:rsidRPr="00BE1811">
                    <w:rPr>
                      <w:i/>
                    </w:rPr>
                    <w:t xml:space="preserve">Se va completa cu date referitoare la proveniența resursei, fie cu adresa exactă unde este localizată </w:t>
                  </w:r>
                </w:p>
              </w:tc>
            </w:tr>
            <w:tr w:rsidR="007F6C93" w:rsidRPr="00BE1811" w14:paraId="108B4555" w14:textId="77777777" w:rsidTr="00567A45">
              <w:tc>
                <w:tcPr>
                  <w:tcW w:w="2263" w:type="dxa"/>
                  <w:tcBorders>
                    <w:top w:val="single" w:sz="4" w:space="0" w:color="auto"/>
                    <w:left w:val="single" w:sz="4" w:space="0" w:color="auto"/>
                    <w:bottom w:val="single" w:sz="4" w:space="0" w:color="auto"/>
                    <w:right w:val="single" w:sz="4" w:space="0" w:color="auto"/>
                  </w:tcBorders>
                </w:tcPr>
                <w:p w14:paraId="439B3E60" w14:textId="77777777" w:rsidR="007F6C93" w:rsidRPr="00BE1811" w:rsidRDefault="007F6C93" w:rsidP="00567A45">
                  <w:r w:rsidRPr="00BE1811">
                    <w:t xml:space="preserve">Extra </w:t>
                  </w:r>
                  <w:proofErr w:type="spellStart"/>
                  <w:r w:rsidRPr="00BE1811">
                    <w:t>info</w:t>
                  </w:r>
                  <w:proofErr w:type="spellEnd"/>
                </w:p>
              </w:tc>
              <w:tc>
                <w:tcPr>
                  <w:tcW w:w="7797" w:type="dxa"/>
                  <w:tcBorders>
                    <w:top w:val="single" w:sz="4" w:space="0" w:color="auto"/>
                    <w:left w:val="single" w:sz="4" w:space="0" w:color="auto"/>
                    <w:bottom w:val="single" w:sz="4" w:space="0" w:color="auto"/>
                    <w:right w:val="single" w:sz="4" w:space="0" w:color="auto"/>
                  </w:tcBorders>
                </w:tcPr>
                <w:p w14:paraId="35B4B334" w14:textId="77777777" w:rsidR="007F6C93" w:rsidRPr="00BE1811" w:rsidRDefault="007F6C93" w:rsidP="00567A45">
                  <w:pPr>
                    <w:rPr>
                      <w:i/>
                    </w:rPr>
                  </w:pPr>
                  <w:r w:rsidRPr="00BE1811">
                    <w:rPr>
                      <w:i/>
                    </w:rPr>
                    <w:t>Se va completa cu informații suplimentare relevante referitoare la resursa materială</w:t>
                  </w:r>
                </w:p>
                <w:p w14:paraId="704BB2EC" w14:textId="77777777" w:rsidR="007F6C93" w:rsidRPr="00BE1811" w:rsidRDefault="007F6C93" w:rsidP="00567A45">
                  <w:pPr>
                    <w:rPr>
                      <w:i/>
                    </w:rPr>
                  </w:pPr>
                  <w:r w:rsidRPr="00BE1811">
                    <w:rPr>
                      <w:i/>
                    </w:rPr>
                    <w:t xml:space="preserve">Se vor preciza resursele materiale aferente </w:t>
                  </w:r>
                  <w:proofErr w:type="spellStart"/>
                  <w:r w:rsidRPr="00BE1811">
                    <w:rPr>
                      <w:i/>
                    </w:rPr>
                    <w:t>activităţilor</w:t>
                  </w:r>
                  <w:proofErr w:type="spellEnd"/>
                  <w:r w:rsidRPr="00BE1811">
                    <w:rPr>
                      <w:i/>
                    </w:rPr>
                    <w:t xml:space="preserve"> prevăzute prin proiect:</w:t>
                  </w:r>
                </w:p>
                <w:p w14:paraId="231BEA31" w14:textId="77777777" w:rsidR="007F6C93" w:rsidRPr="00BE1811" w:rsidRDefault="007F6C93" w:rsidP="00567A45">
                  <w:pPr>
                    <w:numPr>
                      <w:ilvl w:val="0"/>
                      <w:numId w:val="44"/>
                    </w:numPr>
                    <w:spacing w:after="0" w:line="240" w:lineRule="auto"/>
                    <w:ind w:right="743"/>
                    <w:jc w:val="both"/>
                    <w:rPr>
                      <w:i/>
                    </w:rPr>
                  </w:pPr>
                  <w:r w:rsidRPr="00BE1811">
                    <w:rPr>
                      <w:i/>
                    </w:rPr>
                    <w:t xml:space="preserve">informațiile privind clădirile unde urmează a se realiza investiția, </w:t>
                  </w:r>
                </w:p>
                <w:p w14:paraId="00F4275B" w14:textId="77777777" w:rsidR="007F6C93" w:rsidRPr="00BE1811" w:rsidRDefault="007F6C93" w:rsidP="00567A45">
                  <w:pPr>
                    <w:ind w:right="743"/>
                    <w:jc w:val="both"/>
                    <w:rPr>
                      <w:i/>
                    </w:rPr>
                  </w:pPr>
                  <w:r w:rsidRPr="00BE1811">
                    <w:rPr>
                      <w:i/>
                    </w:rPr>
                    <w:t xml:space="preserve">. </w:t>
                  </w:r>
                </w:p>
                <w:p w14:paraId="31968176" w14:textId="77777777" w:rsidR="007F6C93" w:rsidRPr="00BE1811" w:rsidRDefault="007F6C93" w:rsidP="00567A45">
                  <w:pPr>
                    <w:ind w:right="743"/>
                    <w:jc w:val="both"/>
                    <w:rPr>
                      <w:i/>
                    </w:rPr>
                  </w:pPr>
                  <w:r w:rsidRPr="00BE1811">
                    <w:rPr>
                      <w:i/>
                    </w:rPr>
                    <w:t>Se va menționa numărul, data și tipul documentului prin care se constituie dreptul de a realiza implementarea proiectului, în conformitate cu prevederile ghidului general/specifice.</w:t>
                  </w:r>
                </w:p>
                <w:p w14:paraId="75F15692" w14:textId="77777777" w:rsidR="007F6C93" w:rsidRPr="00BE1811" w:rsidRDefault="007F6C93" w:rsidP="00567A45">
                  <w:pPr>
                    <w:numPr>
                      <w:ilvl w:val="0"/>
                      <w:numId w:val="44"/>
                    </w:numPr>
                    <w:spacing w:after="0" w:line="240" w:lineRule="auto"/>
                    <w:ind w:right="743"/>
                    <w:jc w:val="both"/>
                    <w:rPr>
                      <w:i/>
                    </w:rPr>
                  </w:pPr>
                  <w:r w:rsidRPr="00BE1811">
                    <w:rPr>
                      <w:i/>
                    </w:rPr>
                    <w:t xml:space="preserve">dotările, echipamente IT </w:t>
                  </w:r>
                  <w:proofErr w:type="spellStart"/>
                  <w:r w:rsidRPr="00BE1811">
                    <w:rPr>
                      <w:i/>
                    </w:rPr>
                    <w:t>deţinute</w:t>
                  </w:r>
                  <w:proofErr w:type="spellEnd"/>
                  <w:r w:rsidRPr="00BE1811">
                    <w:rPr>
                      <w:i/>
                    </w:rPr>
                    <w:t xml:space="preserve"> </w:t>
                  </w:r>
                  <w:proofErr w:type="spellStart"/>
                  <w:r w:rsidRPr="00BE1811">
                    <w:rPr>
                      <w:i/>
                    </w:rPr>
                    <w:t>şi</w:t>
                  </w:r>
                  <w:proofErr w:type="spellEnd"/>
                  <w:r w:rsidRPr="00BE1811">
                    <w:rPr>
                      <w:i/>
                    </w:rPr>
                    <w:t xml:space="preserve"> utilizate pentru implementarea proiectului, alte tipuri de echipamente specifice domeniului de finanțare; </w:t>
                  </w:r>
                </w:p>
                <w:p w14:paraId="4693080D" w14:textId="77777777" w:rsidR="007F6C93" w:rsidRPr="00BE1811" w:rsidRDefault="007F6C93" w:rsidP="00567A45">
                  <w:pPr>
                    <w:ind w:right="743"/>
                    <w:jc w:val="both"/>
                    <w:rPr>
                      <w:i/>
                    </w:rPr>
                  </w:pPr>
                </w:p>
                <w:p w14:paraId="11A8B743" w14:textId="77777777" w:rsidR="007F6C93" w:rsidRPr="00BE1811" w:rsidRDefault="007F6C93" w:rsidP="00567A45">
                  <w:pPr>
                    <w:ind w:right="743"/>
                    <w:jc w:val="both"/>
                  </w:pPr>
                  <w:r w:rsidRPr="00BE1811">
                    <w:rPr>
                      <w:i/>
                    </w:rPr>
                    <w:t xml:space="preserve">se va menționa care dintre echipamentele existente se vor folosi în cadrul proiectului </w:t>
                  </w:r>
                  <w:proofErr w:type="spellStart"/>
                  <w:r w:rsidRPr="00BE1811">
                    <w:rPr>
                      <w:i/>
                    </w:rPr>
                    <w:t>şi</w:t>
                  </w:r>
                  <w:proofErr w:type="spellEnd"/>
                  <w:r w:rsidRPr="00BE1811">
                    <w:rPr>
                      <w:i/>
                    </w:rPr>
                    <w:t xml:space="preserve"> pentru ce </w:t>
                  </w:r>
                  <w:proofErr w:type="spellStart"/>
                  <w:r w:rsidRPr="00BE1811">
                    <w:rPr>
                      <w:i/>
                    </w:rPr>
                    <w:t>activităţi</w:t>
                  </w:r>
                  <w:proofErr w:type="spellEnd"/>
                  <w:r w:rsidRPr="00BE1811">
                    <w:rPr>
                      <w:i/>
                    </w:rPr>
                    <w:t xml:space="preserve">, </w:t>
                  </w:r>
                  <w:proofErr w:type="spellStart"/>
                  <w:r w:rsidRPr="00BE1811">
                    <w:rPr>
                      <w:i/>
                    </w:rPr>
                    <w:t>justificaţi</w:t>
                  </w:r>
                  <w:proofErr w:type="spellEnd"/>
                  <w:r w:rsidRPr="00BE1811">
                    <w:rPr>
                      <w:i/>
                    </w:rPr>
                    <w:t xml:space="preserve"> pe scurt necesitatea </w:t>
                  </w:r>
                  <w:proofErr w:type="spellStart"/>
                  <w:r w:rsidRPr="00BE1811">
                    <w:rPr>
                      <w:i/>
                    </w:rPr>
                    <w:t>achiziţionării</w:t>
                  </w:r>
                  <w:proofErr w:type="spellEnd"/>
                  <w:r w:rsidRPr="00BE1811">
                    <w:rPr>
                      <w:i/>
                    </w:rPr>
                    <w:t xml:space="preserve"> noilor echipamente </w:t>
                  </w:r>
                  <w:proofErr w:type="spellStart"/>
                  <w:r w:rsidRPr="00BE1811">
                    <w:rPr>
                      <w:i/>
                    </w:rPr>
                    <w:t>şi</w:t>
                  </w:r>
                  <w:proofErr w:type="spellEnd"/>
                  <w:r w:rsidRPr="00BE1811">
                    <w:rPr>
                      <w:i/>
                    </w:rPr>
                    <w:t xml:space="preserve"> pentru care </w:t>
                  </w:r>
                  <w:proofErr w:type="spellStart"/>
                  <w:r w:rsidRPr="00BE1811">
                    <w:rPr>
                      <w:i/>
                    </w:rPr>
                    <w:t>activităţi</w:t>
                  </w:r>
                  <w:proofErr w:type="spellEnd"/>
                  <w:r w:rsidRPr="00BE1811">
                    <w:rPr>
                      <w:i/>
                    </w:rPr>
                    <w:t xml:space="preserve"> sunt ele necesare</w:t>
                  </w:r>
                </w:p>
              </w:tc>
            </w:tr>
            <w:tr w:rsidR="007F6C93" w:rsidRPr="00BE1811" w14:paraId="3453F18C" w14:textId="77777777" w:rsidTr="00567A45">
              <w:tc>
                <w:tcPr>
                  <w:tcW w:w="2263" w:type="dxa"/>
                  <w:tcBorders>
                    <w:top w:val="single" w:sz="4" w:space="0" w:color="auto"/>
                    <w:left w:val="single" w:sz="4" w:space="0" w:color="auto"/>
                    <w:bottom w:val="single" w:sz="4" w:space="0" w:color="auto"/>
                    <w:right w:val="single" w:sz="4" w:space="0" w:color="auto"/>
                  </w:tcBorders>
                </w:tcPr>
                <w:p w14:paraId="49EF8600" w14:textId="77777777" w:rsidR="007F6C93" w:rsidRPr="00BE1811" w:rsidRDefault="007F6C93" w:rsidP="00567A45">
                  <w:r w:rsidRPr="00BE1811">
                    <w:t>COD ȚARĂ</w:t>
                  </w:r>
                </w:p>
              </w:tc>
              <w:tc>
                <w:tcPr>
                  <w:tcW w:w="7797" w:type="dxa"/>
                  <w:tcBorders>
                    <w:top w:val="single" w:sz="4" w:space="0" w:color="auto"/>
                    <w:left w:val="single" w:sz="4" w:space="0" w:color="auto"/>
                    <w:bottom w:val="single" w:sz="4" w:space="0" w:color="auto"/>
                    <w:right w:val="single" w:sz="4" w:space="0" w:color="auto"/>
                  </w:tcBorders>
                </w:tcPr>
                <w:p w14:paraId="04F489B7" w14:textId="77777777" w:rsidR="007F6C93" w:rsidRPr="00BE1811" w:rsidRDefault="007F6C93" w:rsidP="00567A45"/>
              </w:tc>
            </w:tr>
            <w:tr w:rsidR="007F6C93" w:rsidRPr="00BE1811" w14:paraId="42B3BE73" w14:textId="77777777" w:rsidTr="00567A45">
              <w:tc>
                <w:tcPr>
                  <w:tcW w:w="2263" w:type="dxa"/>
                  <w:tcBorders>
                    <w:top w:val="single" w:sz="4" w:space="0" w:color="auto"/>
                    <w:left w:val="single" w:sz="4" w:space="0" w:color="auto"/>
                    <w:bottom w:val="single" w:sz="4" w:space="0" w:color="auto"/>
                    <w:right w:val="single" w:sz="4" w:space="0" w:color="auto"/>
                  </w:tcBorders>
                </w:tcPr>
                <w:p w14:paraId="136646F4" w14:textId="77777777" w:rsidR="007F6C93" w:rsidRPr="00BE1811" w:rsidRDefault="007F6C93" w:rsidP="00567A45">
                  <w:r w:rsidRPr="00BE1811">
                    <w:t>ȚARĂ</w:t>
                  </w:r>
                </w:p>
              </w:tc>
              <w:tc>
                <w:tcPr>
                  <w:tcW w:w="7797" w:type="dxa"/>
                  <w:tcBorders>
                    <w:top w:val="single" w:sz="4" w:space="0" w:color="auto"/>
                    <w:left w:val="single" w:sz="4" w:space="0" w:color="auto"/>
                    <w:bottom w:val="single" w:sz="4" w:space="0" w:color="auto"/>
                    <w:right w:val="single" w:sz="4" w:space="0" w:color="auto"/>
                  </w:tcBorders>
                </w:tcPr>
                <w:p w14:paraId="55BCAFDE" w14:textId="77777777" w:rsidR="007F6C93" w:rsidRPr="00BE1811" w:rsidRDefault="007F6C93" w:rsidP="00567A45"/>
              </w:tc>
            </w:tr>
            <w:tr w:rsidR="007F6C93" w:rsidRPr="00BE1811" w14:paraId="66F28E1E" w14:textId="77777777" w:rsidTr="00567A45">
              <w:tc>
                <w:tcPr>
                  <w:tcW w:w="2263" w:type="dxa"/>
                  <w:tcBorders>
                    <w:top w:val="single" w:sz="4" w:space="0" w:color="auto"/>
                    <w:left w:val="single" w:sz="4" w:space="0" w:color="auto"/>
                    <w:bottom w:val="single" w:sz="4" w:space="0" w:color="auto"/>
                    <w:right w:val="single" w:sz="4" w:space="0" w:color="auto"/>
                  </w:tcBorders>
                </w:tcPr>
                <w:p w14:paraId="049E23B6" w14:textId="77777777" w:rsidR="007F6C93" w:rsidRPr="00BE1811" w:rsidRDefault="007F6C93" w:rsidP="00567A45">
                  <w:r w:rsidRPr="00BE1811">
                    <w:t xml:space="preserve">REGIUNE </w:t>
                  </w:r>
                </w:p>
              </w:tc>
              <w:tc>
                <w:tcPr>
                  <w:tcW w:w="7797" w:type="dxa"/>
                  <w:tcBorders>
                    <w:top w:val="single" w:sz="4" w:space="0" w:color="auto"/>
                    <w:left w:val="single" w:sz="4" w:space="0" w:color="auto"/>
                    <w:bottom w:val="single" w:sz="4" w:space="0" w:color="auto"/>
                    <w:right w:val="single" w:sz="4" w:space="0" w:color="auto"/>
                  </w:tcBorders>
                </w:tcPr>
                <w:p w14:paraId="41CCC01A" w14:textId="77777777" w:rsidR="007F6C93" w:rsidRPr="00BE1811" w:rsidRDefault="007F6C93" w:rsidP="00567A45">
                  <w:pPr>
                    <w:rPr>
                      <w:i/>
                    </w:rPr>
                  </w:pPr>
                  <w:r w:rsidRPr="00BE1811">
                    <w:rPr>
                      <w:i/>
                    </w:rPr>
                    <w:t xml:space="preserve">Se va completa cu denumirea regiunii de dezvoltare </w:t>
                  </w:r>
                </w:p>
              </w:tc>
            </w:tr>
            <w:tr w:rsidR="007F6C93" w:rsidRPr="00BE1811" w14:paraId="2E8BC82D" w14:textId="77777777" w:rsidTr="00567A45">
              <w:tc>
                <w:tcPr>
                  <w:tcW w:w="2263" w:type="dxa"/>
                  <w:tcBorders>
                    <w:top w:val="single" w:sz="4" w:space="0" w:color="auto"/>
                    <w:left w:val="single" w:sz="4" w:space="0" w:color="auto"/>
                    <w:bottom w:val="single" w:sz="4" w:space="0" w:color="auto"/>
                    <w:right w:val="single" w:sz="4" w:space="0" w:color="auto"/>
                  </w:tcBorders>
                </w:tcPr>
                <w:p w14:paraId="02430B97" w14:textId="77777777" w:rsidR="007F6C93" w:rsidRPr="00BE1811" w:rsidRDefault="007F6C93" w:rsidP="00567A45">
                  <w:r w:rsidRPr="00BE1811">
                    <w:t>JUDEȚ</w:t>
                  </w:r>
                </w:p>
              </w:tc>
              <w:tc>
                <w:tcPr>
                  <w:tcW w:w="7797" w:type="dxa"/>
                  <w:tcBorders>
                    <w:top w:val="single" w:sz="4" w:space="0" w:color="auto"/>
                    <w:left w:val="single" w:sz="4" w:space="0" w:color="auto"/>
                    <w:bottom w:val="single" w:sz="4" w:space="0" w:color="auto"/>
                    <w:right w:val="single" w:sz="4" w:space="0" w:color="auto"/>
                  </w:tcBorders>
                </w:tcPr>
                <w:p w14:paraId="6120488A" w14:textId="77777777" w:rsidR="007F6C93" w:rsidRPr="00BE1811" w:rsidRDefault="007F6C93" w:rsidP="00567A45"/>
              </w:tc>
            </w:tr>
            <w:tr w:rsidR="007F6C93" w:rsidRPr="00BE1811" w14:paraId="7E576163" w14:textId="77777777" w:rsidTr="00567A45">
              <w:tc>
                <w:tcPr>
                  <w:tcW w:w="2263" w:type="dxa"/>
                  <w:tcBorders>
                    <w:top w:val="single" w:sz="4" w:space="0" w:color="auto"/>
                    <w:left w:val="single" w:sz="4" w:space="0" w:color="auto"/>
                    <w:bottom w:val="single" w:sz="4" w:space="0" w:color="auto"/>
                    <w:right w:val="single" w:sz="4" w:space="0" w:color="auto"/>
                  </w:tcBorders>
                </w:tcPr>
                <w:p w14:paraId="438B425C" w14:textId="77777777" w:rsidR="007F6C93" w:rsidRPr="00BE1811" w:rsidRDefault="007F6C93" w:rsidP="00567A45">
                  <w:r w:rsidRPr="00BE1811">
                    <w:t>LOCALITATE</w:t>
                  </w:r>
                </w:p>
              </w:tc>
              <w:tc>
                <w:tcPr>
                  <w:tcW w:w="7797" w:type="dxa"/>
                  <w:tcBorders>
                    <w:top w:val="single" w:sz="4" w:space="0" w:color="auto"/>
                    <w:left w:val="single" w:sz="4" w:space="0" w:color="auto"/>
                    <w:bottom w:val="single" w:sz="4" w:space="0" w:color="auto"/>
                    <w:right w:val="single" w:sz="4" w:space="0" w:color="auto"/>
                  </w:tcBorders>
                </w:tcPr>
                <w:p w14:paraId="507D9F5C" w14:textId="77777777" w:rsidR="007F6C93" w:rsidRPr="00BE1811" w:rsidRDefault="007F6C93" w:rsidP="00567A45"/>
              </w:tc>
            </w:tr>
            <w:tr w:rsidR="007F6C93" w:rsidRPr="00BE1811" w14:paraId="2CA215AD" w14:textId="77777777" w:rsidTr="00567A45">
              <w:tc>
                <w:tcPr>
                  <w:tcW w:w="2263" w:type="dxa"/>
                  <w:tcBorders>
                    <w:top w:val="single" w:sz="4" w:space="0" w:color="auto"/>
                    <w:left w:val="single" w:sz="4" w:space="0" w:color="auto"/>
                    <w:bottom w:val="single" w:sz="4" w:space="0" w:color="auto"/>
                    <w:right w:val="single" w:sz="4" w:space="0" w:color="auto"/>
                  </w:tcBorders>
                </w:tcPr>
                <w:p w14:paraId="7940126A" w14:textId="77777777" w:rsidR="007F6C93" w:rsidRPr="00BE1811" w:rsidRDefault="007F6C93" w:rsidP="00567A45">
                  <w:r w:rsidRPr="00BE1811">
                    <w:t>COD ZIP</w:t>
                  </w:r>
                </w:p>
              </w:tc>
              <w:tc>
                <w:tcPr>
                  <w:tcW w:w="7797" w:type="dxa"/>
                  <w:tcBorders>
                    <w:top w:val="single" w:sz="4" w:space="0" w:color="auto"/>
                    <w:left w:val="single" w:sz="4" w:space="0" w:color="auto"/>
                    <w:bottom w:val="single" w:sz="4" w:space="0" w:color="auto"/>
                    <w:right w:val="single" w:sz="4" w:space="0" w:color="auto"/>
                  </w:tcBorders>
                </w:tcPr>
                <w:p w14:paraId="2A0F6BAA" w14:textId="77777777" w:rsidR="007F6C93" w:rsidRPr="00BE1811" w:rsidRDefault="007F6C93" w:rsidP="00567A45"/>
              </w:tc>
            </w:tr>
            <w:tr w:rsidR="007F6C93" w:rsidRPr="00BE1811" w14:paraId="53E9D252" w14:textId="77777777" w:rsidTr="00567A45">
              <w:tc>
                <w:tcPr>
                  <w:tcW w:w="2263" w:type="dxa"/>
                  <w:tcBorders>
                    <w:top w:val="single" w:sz="4" w:space="0" w:color="auto"/>
                    <w:left w:val="single" w:sz="4" w:space="0" w:color="auto"/>
                    <w:bottom w:val="single" w:sz="4" w:space="0" w:color="auto"/>
                    <w:right w:val="single" w:sz="4" w:space="0" w:color="auto"/>
                  </w:tcBorders>
                </w:tcPr>
                <w:p w14:paraId="61265B2C" w14:textId="77777777" w:rsidR="007F6C93" w:rsidRPr="00BE1811" w:rsidRDefault="007F6C93" w:rsidP="00567A45">
                  <w:r w:rsidRPr="00BE1811">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17849236" w14:textId="77777777" w:rsidR="007F6C93" w:rsidRPr="00BE1811" w:rsidRDefault="007F6C93" w:rsidP="00567A45">
                  <w:pPr>
                    <w:rPr>
                      <w:i/>
                    </w:rPr>
                  </w:pPr>
                  <w:r w:rsidRPr="00BE1811">
                    <w:rPr>
                      <w:i/>
                    </w:rPr>
                    <w:t xml:space="preserve">Se va completa cu numele entității implicată în proiect care pune la dispoziție resursa materială </w:t>
                  </w:r>
                </w:p>
              </w:tc>
            </w:tr>
          </w:tbl>
          <w:p w14:paraId="4C36702D" w14:textId="77777777" w:rsidR="007F6C93" w:rsidRPr="00BE1811" w:rsidRDefault="007F6C93" w:rsidP="00567A45">
            <w:pPr>
              <w:rPr>
                <w:color w:val="FF000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7F6C93" w:rsidRPr="00BE1811" w14:paraId="664A519D" w14:textId="77777777" w:rsidTr="00567A45">
              <w:tc>
                <w:tcPr>
                  <w:tcW w:w="2459" w:type="dxa"/>
                  <w:tcBorders>
                    <w:top w:val="single" w:sz="4" w:space="0" w:color="auto"/>
                    <w:left w:val="single" w:sz="4" w:space="0" w:color="auto"/>
                    <w:bottom w:val="single" w:sz="4" w:space="0" w:color="auto"/>
                    <w:right w:val="single" w:sz="4" w:space="0" w:color="auto"/>
                  </w:tcBorders>
                  <w:shd w:val="clear" w:color="auto" w:fill="BDD6EE"/>
                </w:tcPr>
                <w:p w14:paraId="5F7A46C3" w14:textId="77777777" w:rsidR="007F6C93" w:rsidRPr="00BE1811" w:rsidRDefault="007F6C93" w:rsidP="00567A45">
                  <w:pPr>
                    <w:jc w:val="center"/>
                    <w:rPr>
                      <w:b/>
                      <w:color w:val="FF0000"/>
                    </w:rPr>
                  </w:pPr>
                  <w:r w:rsidRPr="00BE1811">
                    <w:rPr>
                      <w:b/>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70F98D90" w14:textId="77777777" w:rsidR="007F6C93" w:rsidRPr="00BE1811" w:rsidRDefault="007F6C93" w:rsidP="00567A45">
                  <w:pPr>
                    <w:jc w:val="center"/>
                    <w:rPr>
                      <w:b/>
                      <w:color w:val="FF0000"/>
                    </w:rPr>
                  </w:pPr>
                  <w:r w:rsidRPr="00BE1811">
                    <w:rPr>
                      <w:b/>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30B8CEA4" w14:textId="77777777" w:rsidR="007F6C93" w:rsidRPr="00BE1811" w:rsidRDefault="007F6C93" w:rsidP="00567A45">
                  <w:pPr>
                    <w:jc w:val="center"/>
                    <w:rPr>
                      <w:b/>
                      <w:color w:val="FF0000"/>
                    </w:rPr>
                  </w:pPr>
                  <w:r w:rsidRPr="00BE1811">
                    <w:rPr>
                      <w:b/>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3CDC30D6" w14:textId="77777777" w:rsidR="007F6C93" w:rsidRPr="00BE1811" w:rsidRDefault="007F6C93" w:rsidP="00567A45">
                  <w:pPr>
                    <w:jc w:val="center"/>
                    <w:rPr>
                      <w:b/>
                      <w:color w:val="FF0000"/>
                    </w:rPr>
                  </w:pPr>
                  <w:r w:rsidRPr="00BE1811">
                    <w:rPr>
                      <w:b/>
                    </w:rPr>
                    <w:t>Partener</w:t>
                  </w:r>
                </w:p>
              </w:tc>
            </w:tr>
            <w:tr w:rsidR="007F6C93" w:rsidRPr="00BE1811" w14:paraId="60669F24" w14:textId="77777777" w:rsidTr="00567A45">
              <w:tc>
                <w:tcPr>
                  <w:tcW w:w="2459" w:type="dxa"/>
                  <w:tcBorders>
                    <w:top w:val="single" w:sz="4" w:space="0" w:color="auto"/>
                    <w:left w:val="single" w:sz="4" w:space="0" w:color="auto"/>
                    <w:bottom w:val="single" w:sz="4" w:space="0" w:color="auto"/>
                    <w:right w:val="single" w:sz="4" w:space="0" w:color="auto"/>
                  </w:tcBorders>
                </w:tcPr>
                <w:p w14:paraId="4C29E600" w14:textId="77777777" w:rsidR="007F6C93" w:rsidRPr="00BE1811" w:rsidRDefault="007F6C93" w:rsidP="00567A45">
                  <w:r w:rsidRPr="00BE1811">
                    <w:rPr>
                      <w:i/>
                    </w:rPr>
                    <w:t xml:space="preserve">Se va preciza tipul de resursă materială aferentă </w:t>
                  </w:r>
                  <w:proofErr w:type="spellStart"/>
                  <w:r w:rsidRPr="00BE1811">
                    <w:rPr>
                      <w:i/>
                    </w:rPr>
                    <w:t>activităţilor</w:t>
                  </w:r>
                  <w:proofErr w:type="spellEnd"/>
                  <w:r w:rsidRPr="00BE1811">
                    <w:rPr>
                      <w:i/>
                    </w:rPr>
                    <w:t xml:space="preserve"> prevăzute prin proiect</w:t>
                  </w:r>
                </w:p>
              </w:tc>
              <w:tc>
                <w:tcPr>
                  <w:tcW w:w="2460" w:type="dxa"/>
                  <w:tcBorders>
                    <w:top w:val="single" w:sz="4" w:space="0" w:color="auto"/>
                    <w:left w:val="single" w:sz="4" w:space="0" w:color="auto"/>
                    <w:bottom w:val="single" w:sz="4" w:space="0" w:color="auto"/>
                    <w:right w:val="single" w:sz="4" w:space="0" w:color="auto"/>
                  </w:tcBorders>
                </w:tcPr>
                <w:p w14:paraId="7E697267" w14:textId="77777777" w:rsidR="007F6C93" w:rsidRPr="00BE1811" w:rsidRDefault="007F6C93" w:rsidP="00567A45">
                  <w:pPr>
                    <w:rPr>
                      <w:i/>
                    </w:rPr>
                  </w:pPr>
                  <w:r w:rsidRPr="00BE1811">
                    <w:rPr>
                      <w:i/>
                    </w:rPr>
                    <w:t>Se va completa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2E56C28B" w14:textId="77777777" w:rsidR="007F6C93" w:rsidRPr="00BE1811" w:rsidRDefault="007F6C93" w:rsidP="00567A45">
                  <w:pPr>
                    <w:rPr>
                      <w:i/>
                    </w:rPr>
                  </w:pPr>
                  <w:r w:rsidRPr="00BE1811">
                    <w:rPr>
                      <w:i/>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51722257" w14:textId="77777777" w:rsidR="007F6C93" w:rsidRPr="00BE1811" w:rsidRDefault="007F6C93" w:rsidP="00567A45">
                  <w:pPr>
                    <w:rPr>
                      <w:i/>
                    </w:rPr>
                  </w:pPr>
                  <w:r w:rsidRPr="00BE1811">
                    <w:rPr>
                      <w:i/>
                    </w:rPr>
                    <w:t xml:space="preserve">Se va completa cu numele entității  ce va asigura </w:t>
                  </w:r>
                </w:p>
                <w:p w14:paraId="229C4743" w14:textId="77777777" w:rsidR="007F6C93" w:rsidRPr="00BE1811" w:rsidRDefault="007F6C93" w:rsidP="00567A45">
                  <w:pPr>
                    <w:rPr>
                      <w:i/>
                    </w:rPr>
                  </w:pPr>
                  <w:r w:rsidRPr="00BE1811">
                    <w:rPr>
                      <w:i/>
                    </w:rPr>
                    <w:t xml:space="preserve">resursa </w:t>
                  </w:r>
                </w:p>
              </w:tc>
            </w:tr>
            <w:tr w:rsidR="007F6C93" w:rsidRPr="00BE1811" w14:paraId="3ED9FC9D" w14:textId="77777777" w:rsidTr="00567A45">
              <w:tc>
                <w:tcPr>
                  <w:tcW w:w="2459" w:type="dxa"/>
                  <w:tcBorders>
                    <w:top w:val="single" w:sz="4" w:space="0" w:color="auto"/>
                    <w:left w:val="single" w:sz="4" w:space="0" w:color="auto"/>
                    <w:bottom w:val="single" w:sz="4" w:space="0" w:color="auto"/>
                    <w:right w:val="single" w:sz="4" w:space="0" w:color="auto"/>
                  </w:tcBorders>
                </w:tcPr>
                <w:p w14:paraId="5BF4250F" w14:textId="77777777" w:rsidR="007F6C93" w:rsidRPr="00BE1811" w:rsidRDefault="007F6C93" w:rsidP="00567A45">
                  <w:pPr>
                    <w:rPr>
                      <w:i/>
                      <w:color w:val="FF0000"/>
                    </w:rPr>
                  </w:pPr>
                  <w:r w:rsidRPr="00BE1811">
                    <w:rPr>
                      <w:i/>
                      <w:color w:val="FF0000"/>
                    </w:rPr>
                    <w:t>.....</w:t>
                  </w:r>
                </w:p>
              </w:tc>
              <w:tc>
                <w:tcPr>
                  <w:tcW w:w="2460" w:type="dxa"/>
                  <w:tcBorders>
                    <w:top w:val="single" w:sz="4" w:space="0" w:color="auto"/>
                    <w:left w:val="single" w:sz="4" w:space="0" w:color="auto"/>
                    <w:bottom w:val="single" w:sz="4" w:space="0" w:color="auto"/>
                    <w:right w:val="single" w:sz="4" w:space="0" w:color="auto"/>
                  </w:tcBorders>
                </w:tcPr>
                <w:p w14:paraId="403E8964" w14:textId="77777777" w:rsidR="007F6C93" w:rsidRPr="00BE1811" w:rsidRDefault="007F6C93" w:rsidP="00567A45">
                  <w:pPr>
                    <w:rPr>
                      <w:i/>
                      <w:color w:val="FF0000"/>
                    </w:rPr>
                  </w:pPr>
                </w:p>
              </w:tc>
              <w:tc>
                <w:tcPr>
                  <w:tcW w:w="2460" w:type="dxa"/>
                  <w:tcBorders>
                    <w:top w:val="single" w:sz="4" w:space="0" w:color="auto"/>
                    <w:left w:val="single" w:sz="4" w:space="0" w:color="auto"/>
                    <w:bottom w:val="single" w:sz="4" w:space="0" w:color="auto"/>
                    <w:right w:val="single" w:sz="4" w:space="0" w:color="auto"/>
                  </w:tcBorders>
                </w:tcPr>
                <w:p w14:paraId="3A298C1B" w14:textId="77777777" w:rsidR="007F6C93" w:rsidRPr="00BE1811" w:rsidRDefault="007F6C93" w:rsidP="00567A45">
                  <w:pPr>
                    <w:rPr>
                      <w:i/>
                      <w:color w:val="FF0000"/>
                    </w:rPr>
                  </w:pPr>
                </w:p>
              </w:tc>
              <w:tc>
                <w:tcPr>
                  <w:tcW w:w="2681" w:type="dxa"/>
                  <w:tcBorders>
                    <w:top w:val="single" w:sz="4" w:space="0" w:color="auto"/>
                    <w:left w:val="single" w:sz="4" w:space="0" w:color="auto"/>
                    <w:bottom w:val="single" w:sz="4" w:space="0" w:color="auto"/>
                    <w:right w:val="single" w:sz="4" w:space="0" w:color="auto"/>
                  </w:tcBorders>
                </w:tcPr>
                <w:p w14:paraId="66F0CC49" w14:textId="77777777" w:rsidR="007F6C93" w:rsidRPr="00BE1811" w:rsidRDefault="007F6C93" w:rsidP="00567A45">
                  <w:pPr>
                    <w:rPr>
                      <w:i/>
                      <w:color w:val="FF0000"/>
                    </w:rPr>
                  </w:pPr>
                </w:p>
              </w:tc>
            </w:tr>
            <w:tr w:rsidR="007F6C93" w:rsidRPr="00BE1811" w14:paraId="7F6D6763" w14:textId="77777777" w:rsidTr="00567A45">
              <w:tc>
                <w:tcPr>
                  <w:tcW w:w="2459" w:type="dxa"/>
                  <w:tcBorders>
                    <w:top w:val="single" w:sz="4" w:space="0" w:color="auto"/>
                    <w:left w:val="single" w:sz="4" w:space="0" w:color="auto"/>
                    <w:bottom w:val="single" w:sz="4" w:space="0" w:color="auto"/>
                    <w:right w:val="single" w:sz="4" w:space="0" w:color="auto"/>
                  </w:tcBorders>
                </w:tcPr>
                <w:p w14:paraId="4BBCE2AF" w14:textId="77777777" w:rsidR="007F6C93" w:rsidRPr="00BE1811" w:rsidRDefault="007F6C93" w:rsidP="00567A45">
                  <w:pPr>
                    <w:rPr>
                      <w:i/>
                    </w:rPr>
                  </w:pPr>
                  <w:r w:rsidRPr="00BE1811">
                    <w:rPr>
                      <w:i/>
                    </w:rPr>
                    <w:t>.......</w:t>
                  </w:r>
                </w:p>
              </w:tc>
              <w:tc>
                <w:tcPr>
                  <w:tcW w:w="2460" w:type="dxa"/>
                  <w:tcBorders>
                    <w:top w:val="single" w:sz="4" w:space="0" w:color="auto"/>
                    <w:left w:val="single" w:sz="4" w:space="0" w:color="auto"/>
                    <w:bottom w:val="single" w:sz="4" w:space="0" w:color="auto"/>
                    <w:right w:val="single" w:sz="4" w:space="0" w:color="auto"/>
                  </w:tcBorders>
                </w:tcPr>
                <w:p w14:paraId="285130A3" w14:textId="77777777" w:rsidR="007F6C93" w:rsidRPr="00BE1811" w:rsidRDefault="007F6C93" w:rsidP="00567A45">
                  <w:pPr>
                    <w:rPr>
                      <w:i/>
                    </w:rPr>
                  </w:pPr>
                </w:p>
              </w:tc>
              <w:tc>
                <w:tcPr>
                  <w:tcW w:w="2460" w:type="dxa"/>
                  <w:tcBorders>
                    <w:top w:val="single" w:sz="4" w:space="0" w:color="auto"/>
                    <w:left w:val="single" w:sz="4" w:space="0" w:color="auto"/>
                    <w:bottom w:val="single" w:sz="4" w:space="0" w:color="auto"/>
                    <w:right w:val="single" w:sz="4" w:space="0" w:color="auto"/>
                  </w:tcBorders>
                </w:tcPr>
                <w:p w14:paraId="4DC3A79E" w14:textId="77777777" w:rsidR="007F6C93" w:rsidRPr="00BE1811" w:rsidRDefault="007F6C93" w:rsidP="00567A45">
                  <w:pPr>
                    <w:rPr>
                      <w:i/>
                    </w:rPr>
                  </w:pPr>
                </w:p>
              </w:tc>
              <w:tc>
                <w:tcPr>
                  <w:tcW w:w="2681" w:type="dxa"/>
                  <w:tcBorders>
                    <w:top w:val="single" w:sz="4" w:space="0" w:color="auto"/>
                    <w:left w:val="single" w:sz="4" w:space="0" w:color="auto"/>
                    <w:bottom w:val="single" w:sz="4" w:space="0" w:color="auto"/>
                    <w:right w:val="single" w:sz="4" w:space="0" w:color="auto"/>
                  </w:tcBorders>
                </w:tcPr>
                <w:p w14:paraId="66024066" w14:textId="77777777" w:rsidR="007F6C93" w:rsidRPr="00BE1811" w:rsidRDefault="007F6C93" w:rsidP="00567A45">
                  <w:pPr>
                    <w:rPr>
                      <w:i/>
                    </w:rPr>
                  </w:pPr>
                </w:p>
              </w:tc>
            </w:tr>
          </w:tbl>
          <w:p w14:paraId="2324351B" w14:textId="77777777" w:rsidR="007F6C93" w:rsidRPr="00BE1811" w:rsidRDefault="007F6C93" w:rsidP="00567A45"/>
          <w:p w14:paraId="3F161544" w14:textId="77777777" w:rsidR="007F6C93" w:rsidRPr="00BE1811" w:rsidRDefault="007F6C93" w:rsidP="00567A45"/>
        </w:tc>
      </w:tr>
    </w:tbl>
    <w:p w14:paraId="5CCB7C93" w14:textId="77777777" w:rsidR="007F6C93" w:rsidRPr="00BE1811" w:rsidRDefault="007F6C93" w:rsidP="007F6C93">
      <w:pPr>
        <w:spacing w:after="0" w:line="240" w:lineRule="auto"/>
      </w:pPr>
    </w:p>
    <w:p w14:paraId="0576FDCE" w14:textId="77777777" w:rsidR="007F6C93" w:rsidRPr="00BE1811" w:rsidRDefault="007F6C93" w:rsidP="007F6C93">
      <w:pPr>
        <w:jc w:val="center"/>
        <w:rPr>
          <w:b/>
          <w:u w:val="single"/>
        </w:rPr>
      </w:pPr>
    </w:p>
    <w:p w14:paraId="40F3789D" w14:textId="77777777" w:rsidR="007F6C93" w:rsidRPr="00BE1811" w:rsidRDefault="007F6C93" w:rsidP="007F6C93">
      <w:pPr>
        <w:jc w:val="center"/>
        <w:rPr>
          <w:b/>
          <w:u w:val="single"/>
        </w:rPr>
      </w:pPr>
    </w:p>
    <w:p w14:paraId="57670264" w14:textId="77777777" w:rsidR="007F6C93" w:rsidRPr="00BE1811" w:rsidRDefault="007F6C93" w:rsidP="007F6C93">
      <w:pPr>
        <w:jc w:val="center"/>
        <w:rPr>
          <w:b/>
          <w:u w:val="single"/>
        </w:rPr>
      </w:pPr>
      <w:r w:rsidRPr="00BE1811">
        <w:rPr>
          <w:b/>
          <w:u w:val="single"/>
        </w:rPr>
        <w:lastRenderedPageBreak/>
        <w:t>50. Activități previzionate</w:t>
      </w:r>
    </w:p>
    <w:p w14:paraId="25D38AA0" w14:textId="77777777" w:rsidR="007F6C93" w:rsidRPr="00BE1811" w:rsidRDefault="007F6C93" w:rsidP="007F6C93">
      <w:pPr>
        <w:shd w:val="clear" w:color="auto" w:fill="FBFBFB"/>
        <w:spacing w:after="0" w:line="240" w:lineRule="auto"/>
        <w:rPr>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7F6C93" w:rsidRPr="00BE1811" w14:paraId="3AC2A9BD" w14:textId="77777777" w:rsidTr="00567A45">
        <w:tc>
          <w:tcPr>
            <w:tcW w:w="2322" w:type="dxa"/>
            <w:shd w:val="clear" w:color="auto" w:fill="D9D9D9"/>
            <w:vAlign w:val="center"/>
          </w:tcPr>
          <w:p w14:paraId="3F79DCDD" w14:textId="77777777" w:rsidR="007F6C93" w:rsidRPr="00BE1811" w:rsidRDefault="007F6C93" w:rsidP="00567A45">
            <w:pPr>
              <w:jc w:val="center"/>
              <w:rPr>
                <w:rStyle w:val="ui-column-title1"/>
              </w:rPr>
            </w:pPr>
            <w:r w:rsidRPr="00BE1811">
              <w:rPr>
                <w:rStyle w:val="ui-column-title1"/>
              </w:rPr>
              <w:t>Titlu activitate/</w:t>
            </w:r>
            <w:proofErr w:type="spellStart"/>
            <w:r w:rsidRPr="00BE1811">
              <w:rPr>
                <w:rStyle w:val="ui-column-title1"/>
              </w:rPr>
              <w:t>subactivitate</w:t>
            </w:r>
            <w:proofErr w:type="spellEnd"/>
          </w:p>
        </w:tc>
        <w:tc>
          <w:tcPr>
            <w:tcW w:w="2322" w:type="dxa"/>
            <w:shd w:val="clear" w:color="auto" w:fill="D9D9D9"/>
            <w:vAlign w:val="center"/>
          </w:tcPr>
          <w:p w14:paraId="411AE1BA" w14:textId="77777777" w:rsidR="007F6C93" w:rsidRPr="00BE1811" w:rsidRDefault="007F6C93" w:rsidP="00567A45">
            <w:pPr>
              <w:jc w:val="center"/>
              <w:rPr>
                <w:rStyle w:val="ui-column-title1"/>
              </w:rPr>
            </w:pPr>
            <w:r w:rsidRPr="00BE1811">
              <w:rPr>
                <w:rStyle w:val="ui-column-title1"/>
              </w:rPr>
              <w:t>Data start</w:t>
            </w:r>
          </w:p>
        </w:tc>
        <w:tc>
          <w:tcPr>
            <w:tcW w:w="2322" w:type="dxa"/>
            <w:shd w:val="clear" w:color="auto" w:fill="D9D9D9"/>
            <w:vAlign w:val="center"/>
          </w:tcPr>
          <w:p w14:paraId="3F527570" w14:textId="77777777" w:rsidR="007F6C93" w:rsidRPr="00BE1811" w:rsidRDefault="007F6C93" w:rsidP="00567A45">
            <w:pPr>
              <w:jc w:val="center"/>
              <w:rPr>
                <w:rStyle w:val="ui-column-title1"/>
              </w:rPr>
            </w:pPr>
            <w:r w:rsidRPr="00BE1811">
              <w:rPr>
                <w:rStyle w:val="ui-column-title1"/>
              </w:rPr>
              <w:t>Data încheiere</w:t>
            </w:r>
          </w:p>
        </w:tc>
        <w:tc>
          <w:tcPr>
            <w:tcW w:w="2322" w:type="dxa"/>
            <w:shd w:val="clear" w:color="auto" w:fill="D9D9D9"/>
            <w:vAlign w:val="center"/>
          </w:tcPr>
          <w:p w14:paraId="59700D7F" w14:textId="77777777" w:rsidR="007F6C93" w:rsidRPr="00BE1811" w:rsidRDefault="007F6C93" w:rsidP="00567A45">
            <w:pPr>
              <w:jc w:val="center"/>
              <w:rPr>
                <w:rStyle w:val="ui-column-title1"/>
              </w:rPr>
            </w:pPr>
            <w:r w:rsidRPr="00BE1811">
              <w:rPr>
                <w:rStyle w:val="ui-column-title1"/>
              </w:rPr>
              <w:t>Parteneri implicați</w:t>
            </w:r>
          </w:p>
        </w:tc>
      </w:tr>
      <w:tr w:rsidR="007F6C93" w:rsidRPr="00BE1811" w14:paraId="33F28306" w14:textId="77777777" w:rsidTr="00567A45">
        <w:tc>
          <w:tcPr>
            <w:tcW w:w="2322" w:type="dxa"/>
          </w:tcPr>
          <w:p w14:paraId="58F68104" w14:textId="77777777" w:rsidR="007F6C93" w:rsidRPr="00BE1811" w:rsidRDefault="007F6C93" w:rsidP="00567A45">
            <w:pPr>
              <w:jc w:val="center"/>
              <w:rPr>
                <w:rStyle w:val="ui-column-title1"/>
              </w:rPr>
            </w:pPr>
          </w:p>
        </w:tc>
        <w:tc>
          <w:tcPr>
            <w:tcW w:w="2322" w:type="dxa"/>
          </w:tcPr>
          <w:p w14:paraId="03C049A1" w14:textId="77777777" w:rsidR="007F6C93" w:rsidRPr="00BE1811" w:rsidRDefault="007F6C93" w:rsidP="00567A45">
            <w:pPr>
              <w:jc w:val="center"/>
              <w:rPr>
                <w:rStyle w:val="ui-column-title1"/>
              </w:rPr>
            </w:pPr>
          </w:p>
        </w:tc>
        <w:tc>
          <w:tcPr>
            <w:tcW w:w="2322" w:type="dxa"/>
          </w:tcPr>
          <w:p w14:paraId="02D54A6F" w14:textId="77777777" w:rsidR="007F6C93" w:rsidRPr="00BE1811" w:rsidRDefault="007F6C93" w:rsidP="00567A45">
            <w:pPr>
              <w:jc w:val="center"/>
              <w:rPr>
                <w:rStyle w:val="ui-column-title1"/>
              </w:rPr>
            </w:pPr>
          </w:p>
        </w:tc>
        <w:tc>
          <w:tcPr>
            <w:tcW w:w="2322" w:type="dxa"/>
          </w:tcPr>
          <w:p w14:paraId="4B95267E" w14:textId="77777777" w:rsidR="007F6C93" w:rsidRPr="00BE1811" w:rsidRDefault="007F6C93" w:rsidP="00567A45">
            <w:pPr>
              <w:jc w:val="center"/>
              <w:rPr>
                <w:rStyle w:val="ui-column-title1"/>
              </w:rPr>
            </w:pPr>
          </w:p>
        </w:tc>
      </w:tr>
    </w:tbl>
    <w:p w14:paraId="79994016" w14:textId="77777777" w:rsidR="007F6C93" w:rsidRPr="00BE1811" w:rsidRDefault="007F6C93" w:rsidP="007F6C93">
      <w:pPr>
        <w:tabs>
          <w:tab w:val="left" w:pos="400"/>
        </w:tabs>
        <w:spacing w:after="0" w:line="240" w:lineRule="auto"/>
      </w:pPr>
    </w:p>
    <w:p w14:paraId="073C9411" w14:textId="77777777" w:rsidR="007F6C93" w:rsidRPr="00BE1811" w:rsidRDefault="007F6C93" w:rsidP="007F6C93">
      <w:pPr>
        <w:tabs>
          <w:tab w:val="left" w:pos="400"/>
        </w:tabs>
        <w:spacing w:after="0" w:line="240" w:lineRule="auto"/>
      </w:pPr>
      <w:r w:rsidRPr="00BE1811">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7F6C93" w:rsidRPr="00BE1811" w14:paraId="060EF8A8" w14:textId="77777777" w:rsidTr="00567A45">
        <w:tc>
          <w:tcPr>
            <w:tcW w:w="9572" w:type="dxa"/>
          </w:tcPr>
          <w:p w14:paraId="3A08FE42" w14:textId="77777777" w:rsidR="007F6C93" w:rsidRPr="00BE1811" w:rsidRDefault="007F6C93" w:rsidP="00567A45">
            <w:pPr>
              <w:tabs>
                <w:tab w:val="left" w:pos="400"/>
              </w:tabs>
            </w:pPr>
          </w:p>
        </w:tc>
      </w:tr>
    </w:tbl>
    <w:p w14:paraId="0765EDDF" w14:textId="77777777" w:rsidR="007F6C93" w:rsidRPr="00BE1811" w:rsidRDefault="007F6C93" w:rsidP="007F6C93">
      <w:pPr>
        <w:tabs>
          <w:tab w:val="left" w:pos="400"/>
        </w:tabs>
        <w:spacing w:after="0" w:line="240" w:lineRule="auto"/>
      </w:pPr>
    </w:p>
    <w:p w14:paraId="6C633743" w14:textId="77777777" w:rsidR="007F6C93" w:rsidRPr="00BE1811" w:rsidRDefault="007F6C93" w:rsidP="007F6C93">
      <w:pPr>
        <w:tabs>
          <w:tab w:val="left" w:pos="400"/>
        </w:tabs>
        <w:spacing w:after="0" w:line="240" w:lineRule="auto"/>
      </w:pPr>
      <w:r w:rsidRPr="00BE1811">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7F6C93" w:rsidRPr="00BE1811" w14:paraId="3C22296C" w14:textId="77777777" w:rsidTr="00567A45">
        <w:tc>
          <w:tcPr>
            <w:tcW w:w="9572" w:type="dxa"/>
          </w:tcPr>
          <w:p w14:paraId="354BE879" w14:textId="77777777" w:rsidR="007F6C93" w:rsidRPr="00BE1811" w:rsidRDefault="007F6C93" w:rsidP="00567A45">
            <w:pPr>
              <w:tabs>
                <w:tab w:val="left" w:pos="400"/>
              </w:tabs>
            </w:pPr>
          </w:p>
        </w:tc>
      </w:tr>
    </w:tbl>
    <w:p w14:paraId="059BE84F" w14:textId="77777777" w:rsidR="007F6C93" w:rsidRPr="00BE1811" w:rsidRDefault="007F6C93" w:rsidP="007F6C93">
      <w:pPr>
        <w:tabs>
          <w:tab w:val="left" w:pos="400"/>
        </w:tabs>
        <w:spacing w:after="0" w:line="240" w:lineRule="auto"/>
      </w:pPr>
    </w:p>
    <w:p w14:paraId="492BCA88" w14:textId="77777777" w:rsidR="007F6C93" w:rsidRPr="00BE1811" w:rsidRDefault="007F6C93" w:rsidP="007F6C93">
      <w:pPr>
        <w:tabs>
          <w:tab w:val="left" w:pos="400"/>
        </w:tabs>
        <w:spacing w:after="0" w:line="240" w:lineRule="auto"/>
      </w:pPr>
      <w:r w:rsidRPr="00BE1811">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7F6C93" w:rsidRPr="00BE1811" w14:paraId="06EA89CD" w14:textId="77777777" w:rsidTr="00567A45">
        <w:tc>
          <w:tcPr>
            <w:tcW w:w="4786" w:type="dxa"/>
            <w:shd w:val="clear" w:color="auto" w:fill="D9D9D9"/>
          </w:tcPr>
          <w:p w14:paraId="3005A736" w14:textId="77777777" w:rsidR="007F6C93" w:rsidRPr="00BE1811" w:rsidRDefault="007F6C93" w:rsidP="00567A45">
            <w:pPr>
              <w:tabs>
                <w:tab w:val="left" w:pos="400"/>
              </w:tabs>
            </w:pPr>
            <w:r w:rsidRPr="00BE1811">
              <w:t>Denumire</w:t>
            </w:r>
          </w:p>
        </w:tc>
        <w:tc>
          <w:tcPr>
            <w:tcW w:w="4786" w:type="dxa"/>
            <w:shd w:val="clear" w:color="auto" w:fill="D9D9D9"/>
          </w:tcPr>
          <w:p w14:paraId="63EC9A5B" w14:textId="77777777" w:rsidR="007F6C93" w:rsidRPr="00BE1811" w:rsidRDefault="007F6C93" w:rsidP="00567A45">
            <w:pPr>
              <w:tabs>
                <w:tab w:val="left" w:pos="400"/>
              </w:tabs>
            </w:pPr>
            <w:r w:rsidRPr="00BE1811">
              <w:t>Adresă</w:t>
            </w:r>
          </w:p>
        </w:tc>
      </w:tr>
      <w:tr w:rsidR="007F6C93" w:rsidRPr="00BE1811" w14:paraId="6EFB8EE2" w14:textId="77777777" w:rsidTr="00567A45">
        <w:tc>
          <w:tcPr>
            <w:tcW w:w="4786" w:type="dxa"/>
          </w:tcPr>
          <w:p w14:paraId="6EB530CC" w14:textId="77777777" w:rsidR="007F6C93" w:rsidRPr="00BE1811" w:rsidRDefault="007F6C93" w:rsidP="00567A45">
            <w:pPr>
              <w:tabs>
                <w:tab w:val="left" w:pos="400"/>
              </w:tabs>
            </w:pPr>
          </w:p>
        </w:tc>
        <w:tc>
          <w:tcPr>
            <w:tcW w:w="4786" w:type="dxa"/>
          </w:tcPr>
          <w:p w14:paraId="381DEC35" w14:textId="77777777" w:rsidR="007F6C93" w:rsidRPr="00BE1811" w:rsidRDefault="007F6C93" w:rsidP="00567A45">
            <w:pPr>
              <w:tabs>
                <w:tab w:val="left" w:pos="400"/>
              </w:tabs>
            </w:pPr>
          </w:p>
        </w:tc>
      </w:tr>
    </w:tbl>
    <w:p w14:paraId="43A567F1" w14:textId="77777777" w:rsidR="007F6C93" w:rsidRPr="00BE1811" w:rsidRDefault="007F6C93" w:rsidP="007F6C93">
      <w:pPr>
        <w:tabs>
          <w:tab w:val="left" w:pos="400"/>
        </w:tabs>
        <w:spacing w:after="0" w:line="240" w:lineRule="auto"/>
      </w:pPr>
    </w:p>
    <w:p w14:paraId="3B915B7F" w14:textId="50C8A70F" w:rsidR="007F6C93" w:rsidRDefault="007F6C93" w:rsidP="007F6C93">
      <w:pPr>
        <w:tabs>
          <w:tab w:val="left" w:pos="400"/>
        </w:tabs>
        <w:spacing w:after="0" w:line="240" w:lineRule="auto"/>
      </w:pPr>
    </w:p>
    <w:p w14:paraId="3CBDDDEA" w14:textId="702D0664" w:rsidR="00DB1E75" w:rsidRDefault="00DB1E75" w:rsidP="007F6C93">
      <w:pPr>
        <w:tabs>
          <w:tab w:val="left" w:pos="400"/>
        </w:tabs>
        <w:spacing w:after="0" w:line="240" w:lineRule="auto"/>
      </w:pPr>
    </w:p>
    <w:p w14:paraId="0A5B0D50" w14:textId="02BE09B7" w:rsidR="00DB1E75" w:rsidRDefault="00DB1E75" w:rsidP="007F6C93">
      <w:pPr>
        <w:tabs>
          <w:tab w:val="left" w:pos="400"/>
        </w:tabs>
        <w:spacing w:after="0" w:line="240" w:lineRule="auto"/>
      </w:pPr>
    </w:p>
    <w:p w14:paraId="4F875406" w14:textId="0F09446B" w:rsidR="00DB1E75" w:rsidRDefault="00DB1E75" w:rsidP="007F6C93">
      <w:pPr>
        <w:tabs>
          <w:tab w:val="left" w:pos="400"/>
        </w:tabs>
        <w:spacing w:after="0" w:line="240" w:lineRule="auto"/>
      </w:pPr>
    </w:p>
    <w:p w14:paraId="71927BF6" w14:textId="206DF06E" w:rsidR="00DB1E75" w:rsidRDefault="00DB1E75" w:rsidP="007F6C93">
      <w:pPr>
        <w:tabs>
          <w:tab w:val="left" w:pos="400"/>
        </w:tabs>
        <w:spacing w:after="0" w:line="240" w:lineRule="auto"/>
      </w:pPr>
    </w:p>
    <w:p w14:paraId="34AD814E" w14:textId="2B65B2C5" w:rsidR="00DB1E75" w:rsidRDefault="00DB1E75" w:rsidP="007F6C93">
      <w:pPr>
        <w:tabs>
          <w:tab w:val="left" w:pos="400"/>
        </w:tabs>
        <w:spacing w:after="0" w:line="240" w:lineRule="auto"/>
      </w:pPr>
    </w:p>
    <w:p w14:paraId="7787F2D9" w14:textId="4468F86C" w:rsidR="00DB1E75" w:rsidRDefault="00DB1E75" w:rsidP="007F6C93">
      <w:pPr>
        <w:tabs>
          <w:tab w:val="left" w:pos="400"/>
        </w:tabs>
        <w:spacing w:after="0" w:line="240" w:lineRule="auto"/>
      </w:pPr>
    </w:p>
    <w:p w14:paraId="0A0F2C2B" w14:textId="691716FB" w:rsidR="00DB1E75" w:rsidRDefault="00DB1E75" w:rsidP="007F6C93">
      <w:pPr>
        <w:tabs>
          <w:tab w:val="left" w:pos="400"/>
        </w:tabs>
        <w:spacing w:after="0" w:line="240" w:lineRule="auto"/>
      </w:pPr>
    </w:p>
    <w:p w14:paraId="35D98DD3" w14:textId="4676E7D5" w:rsidR="00DB1E75" w:rsidRDefault="00DB1E75" w:rsidP="007F6C93">
      <w:pPr>
        <w:tabs>
          <w:tab w:val="left" w:pos="400"/>
        </w:tabs>
        <w:spacing w:after="0" w:line="240" w:lineRule="auto"/>
      </w:pPr>
    </w:p>
    <w:p w14:paraId="5AA8B9BC" w14:textId="28EEB33C" w:rsidR="00DB1E75" w:rsidRDefault="00DB1E75" w:rsidP="007F6C93">
      <w:pPr>
        <w:tabs>
          <w:tab w:val="left" w:pos="400"/>
        </w:tabs>
        <w:spacing w:after="0" w:line="240" w:lineRule="auto"/>
      </w:pPr>
    </w:p>
    <w:p w14:paraId="685ED7F7" w14:textId="7CC80ABC" w:rsidR="00DB1E75" w:rsidRDefault="00DB1E75" w:rsidP="007F6C93">
      <w:pPr>
        <w:tabs>
          <w:tab w:val="left" w:pos="400"/>
        </w:tabs>
        <w:spacing w:after="0" w:line="240" w:lineRule="auto"/>
      </w:pPr>
    </w:p>
    <w:p w14:paraId="2150C6EF" w14:textId="1E44E4FC" w:rsidR="00DB1E75" w:rsidRDefault="00DB1E75" w:rsidP="007F6C93">
      <w:pPr>
        <w:tabs>
          <w:tab w:val="left" w:pos="400"/>
        </w:tabs>
        <w:spacing w:after="0" w:line="240" w:lineRule="auto"/>
      </w:pPr>
    </w:p>
    <w:p w14:paraId="54115330" w14:textId="029088D3" w:rsidR="00DB1E75" w:rsidRDefault="00DB1E75" w:rsidP="007F6C93">
      <w:pPr>
        <w:tabs>
          <w:tab w:val="left" w:pos="400"/>
        </w:tabs>
        <w:spacing w:after="0" w:line="240" w:lineRule="auto"/>
      </w:pPr>
    </w:p>
    <w:p w14:paraId="7DDDABD0" w14:textId="739FE85D" w:rsidR="00DB1E75" w:rsidRDefault="00DB1E75" w:rsidP="007F6C93">
      <w:pPr>
        <w:tabs>
          <w:tab w:val="left" w:pos="400"/>
        </w:tabs>
        <w:spacing w:after="0" w:line="240" w:lineRule="auto"/>
      </w:pPr>
    </w:p>
    <w:p w14:paraId="58A23DE8" w14:textId="2FB68F58" w:rsidR="00DB1E75" w:rsidRDefault="00DB1E75" w:rsidP="007F6C93">
      <w:pPr>
        <w:tabs>
          <w:tab w:val="left" w:pos="400"/>
        </w:tabs>
        <w:spacing w:after="0" w:line="240" w:lineRule="auto"/>
      </w:pPr>
    </w:p>
    <w:p w14:paraId="09A5E5E2" w14:textId="14EBC506" w:rsidR="00DB1E75" w:rsidRDefault="00DB1E75" w:rsidP="007F6C93">
      <w:pPr>
        <w:tabs>
          <w:tab w:val="left" w:pos="400"/>
        </w:tabs>
        <w:spacing w:after="0" w:line="240" w:lineRule="auto"/>
      </w:pPr>
    </w:p>
    <w:p w14:paraId="33F23BE4" w14:textId="3F54D660" w:rsidR="00DB1E75" w:rsidRDefault="00DB1E75" w:rsidP="007F6C93">
      <w:pPr>
        <w:tabs>
          <w:tab w:val="left" w:pos="400"/>
        </w:tabs>
        <w:spacing w:after="0" w:line="240" w:lineRule="auto"/>
      </w:pPr>
    </w:p>
    <w:p w14:paraId="34B0FED6" w14:textId="74A48D0F" w:rsidR="00DB1E75" w:rsidRDefault="00DB1E75" w:rsidP="007F6C93">
      <w:pPr>
        <w:tabs>
          <w:tab w:val="left" w:pos="400"/>
        </w:tabs>
        <w:spacing w:after="0" w:line="240" w:lineRule="auto"/>
      </w:pPr>
    </w:p>
    <w:p w14:paraId="67C469E3" w14:textId="6F19F97E" w:rsidR="00DB1E75" w:rsidRDefault="00DB1E75" w:rsidP="007F6C93">
      <w:pPr>
        <w:tabs>
          <w:tab w:val="left" w:pos="400"/>
        </w:tabs>
        <w:spacing w:after="0" w:line="240" w:lineRule="auto"/>
      </w:pPr>
    </w:p>
    <w:p w14:paraId="52853E66" w14:textId="30349FF8" w:rsidR="00DB1E75" w:rsidRDefault="00DB1E75" w:rsidP="007F6C93">
      <w:pPr>
        <w:tabs>
          <w:tab w:val="left" w:pos="400"/>
        </w:tabs>
        <w:spacing w:after="0" w:line="240" w:lineRule="auto"/>
      </w:pPr>
    </w:p>
    <w:p w14:paraId="6DE9C428" w14:textId="36431A42" w:rsidR="00DB1E75" w:rsidRDefault="00DB1E75" w:rsidP="007F6C93">
      <w:pPr>
        <w:tabs>
          <w:tab w:val="left" w:pos="400"/>
        </w:tabs>
        <w:spacing w:after="0" w:line="240" w:lineRule="auto"/>
      </w:pPr>
    </w:p>
    <w:p w14:paraId="475316A4" w14:textId="015777D4" w:rsidR="00DB1E75" w:rsidRDefault="00DB1E75" w:rsidP="007F6C93">
      <w:pPr>
        <w:tabs>
          <w:tab w:val="left" w:pos="400"/>
        </w:tabs>
        <w:spacing w:after="0" w:line="240" w:lineRule="auto"/>
      </w:pPr>
    </w:p>
    <w:p w14:paraId="139CB25F" w14:textId="1E538095" w:rsidR="00DB1E75" w:rsidRDefault="00DB1E75" w:rsidP="007F6C93">
      <w:pPr>
        <w:tabs>
          <w:tab w:val="left" w:pos="400"/>
        </w:tabs>
        <w:spacing w:after="0" w:line="240" w:lineRule="auto"/>
      </w:pPr>
    </w:p>
    <w:p w14:paraId="0478A834" w14:textId="66C12AC3" w:rsidR="00DB1E75" w:rsidRDefault="00DB1E75" w:rsidP="007F6C93">
      <w:pPr>
        <w:tabs>
          <w:tab w:val="left" w:pos="400"/>
        </w:tabs>
        <w:spacing w:after="0" w:line="240" w:lineRule="auto"/>
      </w:pPr>
    </w:p>
    <w:p w14:paraId="1B927294" w14:textId="3F83A080" w:rsidR="00DB1E75" w:rsidRDefault="00DB1E75" w:rsidP="007F6C93">
      <w:pPr>
        <w:tabs>
          <w:tab w:val="left" w:pos="400"/>
        </w:tabs>
        <w:spacing w:after="0" w:line="240" w:lineRule="auto"/>
      </w:pPr>
    </w:p>
    <w:p w14:paraId="37B12095" w14:textId="53364A22" w:rsidR="00DB1E75" w:rsidRDefault="00DB1E75" w:rsidP="007F6C93">
      <w:pPr>
        <w:tabs>
          <w:tab w:val="left" w:pos="400"/>
        </w:tabs>
        <w:spacing w:after="0" w:line="240" w:lineRule="auto"/>
      </w:pPr>
    </w:p>
    <w:p w14:paraId="64C6DDEE" w14:textId="1B7E5C35" w:rsidR="00DB1E75" w:rsidRDefault="00DB1E75" w:rsidP="007F6C93">
      <w:pPr>
        <w:tabs>
          <w:tab w:val="left" w:pos="400"/>
        </w:tabs>
        <w:spacing w:after="0" w:line="240" w:lineRule="auto"/>
      </w:pPr>
    </w:p>
    <w:p w14:paraId="59A430A6" w14:textId="2AD3DC03" w:rsidR="00DB1E75" w:rsidRDefault="00DB1E75" w:rsidP="007F6C93">
      <w:pPr>
        <w:tabs>
          <w:tab w:val="left" w:pos="400"/>
        </w:tabs>
        <w:spacing w:after="0" w:line="240" w:lineRule="auto"/>
      </w:pPr>
    </w:p>
    <w:p w14:paraId="1CAC3017" w14:textId="233C9A62" w:rsidR="00DB1E75" w:rsidRDefault="00DB1E75" w:rsidP="007F6C93">
      <w:pPr>
        <w:tabs>
          <w:tab w:val="left" w:pos="400"/>
        </w:tabs>
        <w:spacing w:after="0" w:line="240" w:lineRule="auto"/>
      </w:pPr>
    </w:p>
    <w:p w14:paraId="66FB70C3" w14:textId="6C0FD259" w:rsidR="00DB1E75" w:rsidRDefault="00DB1E75" w:rsidP="007F6C93">
      <w:pPr>
        <w:tabs>
          <w:tab w:val="left" w:pos="400"/>
        </w:tabs>
        <w:spacing w:after="0" w:line="240" w:lineRule="auto"/>
      </w:pPr>
    </w:p>
    <w:p w14:paraId="36058496" w14:textId="78D66278" w:rsidR="00DB1E75" w:rsidRDefault="00DB1E75" w:rsidP="007F6C93">
      <w:pPr>
        <w:tabs>
          <w:tab w:val="left" w:pos="400"/>
        </w:tabs>
        <w:spacing w:after="0" w:line="240" w:lineRule="auto"/>
      </w:pPr>
    </w:p>
    <w:p w14:paraId="538C91D3" w14:textId="60353DEF" w:rsidR="00DB1E75" w:rsidRDefault="00DB1E75" w:rsidP="007F6C93">
      <w:pPr>
        <w:tabs>
          <w:tab w:val="left" w:pos="400"/>
        </w:tabs>
        <w:spacing w:after="0" w:line="240" w:lineRule="auto"/>
      </w:pPr>
    </w:p>
    <w:p w14:paraId="7595D16A" w14:textId="4E76A42C" w:rsidR="00DB1E75" w:rsidRDefault="00DB1E75" w:rsidP="007F6C93">
      <w:pPr>
        <w:tabs>
          <w:tab w:val="left" w:pos="400"/>
        </w:tabs>
        <w:spacing w:after="0" w:line="240" w:lineRule="auto"/>
      </w:pPr>
    </w:p>
    <w:p w14:paraId="38850C7E" w14:textId="2183A916" w:rsidR="00DB1E75" w:rsidRDefault="00DB1E75" w:rsidP="007F6C93">
      <w:pPr>
        <w:tabs>
          <w:tab w:val="left" w:pos="400"/>
        </w:tabs>
        <w:spacing w:after="0" w:line="240" w:lineRule="auto"/>
      </w:pPr>
    </w:p>
    <w:p w14:paraId="4EECCF7C" w14:textId="77777777" w:rsidR="00DB1E75" w:rsidRDefault="00DB1E75" w:rsidP="007F6C93">
      <w:pPr>
        <w:tabs>
          <w:tab w:val="left" w:pos="400"/>
        </w:tabs>
        <w:spacing w:after="0" w:line="240" w:lineRule="auto"/>
        <w:sectPr w:rsidR="00DB1E75" w:rsidSect="00DC36CB">
          <w:pgSz w:w="11900" w:h="16840"/>
          <w:pgMar w:top="851" w:right="885" w:bottom="862" w:left="1366" w:header="0" w:footer="6" w:gutter="0"/>
          <w:cols w:space="720"/>
          <w:noEndnote/>
          <w:docGrid w:linePitch="360"/>
        </w:sectPr>
      </w:pPr>
    </w:p>
    <w:p w14:paraId="52FA746D" w14:textId="12AE973E" w:rsidR="00DB1E75" w:rsidRPr="00BE1811" w:rsidRDefault="00DB1E75" w:rsidP="007F6C93">
      <w:pPr>
        <w:tabs>
          <w:tab w:val="left" w:pos="400"/>
        </w:tabs>
        <w:spacing w:after="0" w:line="240" w:lineRule="auto"/>
      </w:pPr>
    </w:p>
    <w:p w14:paraId="526FF3E6" w14:textId="77777777" w:rsidR="007F6C93" w:rsidRPr="00BE1811" w:rsidRDefault="007F6C93" w:rsidP="007F6C93">
      <w:pPr>
        <w:tabs>
          <w:tab w:val="left" w:pos="400"/>
        </w:tabs>
        <w:spacing w:after="0" w:line="240" w:lineRule="auto"/>
      </w:pPr>
    </w:p>
    <w:p w14:paraId="2BEC9373" w14:textId="77777777" w:rsidR="007F6C93" w:rsidRPr="00BE1811" w:rsidRDefault="007F6C93" w:rsidP="007F6C93">
      <w:pPr>
        <w:jc w:val="center"/>
        <w:rPr>
          <w:b/>
          <w:u w:val="single"/>
        </w:rPr>
      </w:pPr>
      <w:r w:rsidRPr="00BE1811">
        <w:rPr>
          <w:b/>
          <w:u w:val="single"/>
        </w:rPr>
        <w:t>51. Buget - Activități și cheltuieli -</w:t>
      </w:r>
    </w:p>
    <w:p w14:paraId="2DE174E6" w14:textId="77777777" w:rsidR="007F6C93" w:rsidRPr="00BE1811" w:rsidRDefault="007F6C93" w:rsidP="007F6C93">
      <w:pPr>
        <w:spacing w:after="0" w:line="240" w:lineRule="auto"/>
        <w:rPr>
          <w:b/>
        </w:rPr>
      </w:pPr>
    </w:p>
    <w:tbl>
      <w:tblPr>
        <w:tblW w:w="109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004"/>
        <w:gridCol w:w="1022"/>
        <w:gridCol w:w="899"/>
        <w:gridCol w:w="554"/>
        <w:gridCol w:w="934"/>
        <w:gridCol w:w="723"/>
        <w:gridCol w:w="838"/>
        <w:gridCol w:w="838"/>
        <w:gridCol w:w="864"/>
        <w:gridCol w:w="864"/>
        <w:gridCol w:w="1014"/>
        <w:gridCol w:w="1014"/>
        <w:gridCol w:w="732"/>
        <w:gridCol w:w="1331"/>
        <w:gridCol w:w="488"/>
        <w:gridCol w:w="453"/>
        <w:gridCol w:w="620"/>
        <w:gridCol w:w="753"/>
        <w:gridCol w:w="744"/>
      </w:tblGrid>
      <w:tr w:rsidR="002E6C49" w:rsidRPr="00BE1811" w14:paraId="4DA4FE7D" w14:textId="77777777" w:rsidTr="00567A45">
        <w:trPr>
          <w:trHeight w:val="776"/>
          <w:tblHeader/>
        </w:trPr>
        <w:tc>
          <w:tcPr>
            <w:tcW w:w="326" w:type="dxa"/>
            <w:shd w:val="clear" w:color="auto" w:fill="D9D9D9"/>
            <w:noWrap/>
            <w:tcMar>
              <w:top w:w="60" w:type="dxa"/>
              <w:left w:w="150" w:type="dxa"/>
              <w:bottom w:w="60" w:type="dxa"/>
              <w:right w:w="150" w:type="dxa"/>
            </w:tcMar>
            <w:vAlign w:val="center"/>
          </w:tcPr>
          <w:p w14:paraId="3D4E7864" w14:textId="77777777" w:rsidR="007F6C93" w:rsidRPr="00BE1811" w:rsidRDefault="007F6C93" w:rsidP="00567A45">
            <w:pPr>
              <w:spacing w:after="0" w:line="240" w:lineRule="auto"/>
              <w:rPr>
                <w:b/>
              </w:rPr>
            </w:pPr>
            <w:proofErr w:type="spellStart"/>
            <w:r w:rsidRPr="00BE1811">
              <w:rPr>
                <w:b/>
              </w:rPr>
              <w:t>Activitati</w:t>
            </w:r>
            <w:proofErr w:type="spellEnd"/>
          </w:p>
          <w:p w14:paraId="066D7032" w14:textId="77777777" w:rsidR="007F6C93" w:rsidRPr="00BE1811" w:rsidRDefault="007F6C93" w:rsidP="00567A45">
            <w:pPr>
              <w:spacing w:after="0" w:line="240" w:lineRule="auto"/>
              <w:rPr>
                <w:b/>
              </w:rPr>
            </w:pPr>
            <w:r w:rsidRPr="00BE1811">
              <w:rPr>
                <w:b/>
              </w:rPr>
              <w:t>/Cheltuieli</w:t>
            </w:r>
          </w:p>
        </w:tc>
        <w:tc>
          <w:tcPr>
            <w:tcW w:w="741" w:type="dxa"/>
            <w:shd w:val="clear" w:color="auto" w:fill="D9D9D9"/>
            <w:noWrap/>
            <w:tcMar>
              <w:top w:w="60" w:type="dxa"/>
              <w:left w:w="150" w:type="dxa"/>
              <w:bottom w:w="60" w:type="dxa"/>
              <w:right w:w="150" w:type="dxa"/>
            </w:tcMar>
            <w:vAlign w:val="center"/>
          </w:tcPr>
          <w:p w14:paraId="2F75D5CD" w14:textId="77777777" w:rsidR="007F6C93" w:rsidRPr="00BE1811" w:rsidRDefault="007F6C93" w:rsidP="00567A45">
            <w:pPr>
              <w:spacing w:after="0" w:line="240" w:lineRule="auto"/>
              <w:rPr>
                <w:b/>
              </w:rPr>
            </w:pPr>
            <w:r w:rsidRPr="00BE1811">
              <w:rPr>
                <w:b/>
              </w:rPr>
              <w:t>Descrierea</w:t>
            </w:r>
            <w:r w:rsidRPr="00BE1811">
              <w:rPr>
                <w:b/>
              </w:rPr>
              <w:br/>
              <w:t>cheltuielii</w:t>
            </w:r>
          </w:p>
        </w:tc>
        <w:tc>
          <w:tcPr>
            <w:tcW w:w="655" w:type="dxa"/>
            <w:shd w:val="clear" w:color="auto" w:fill="D9D9D9"/>
            <w:noWrap/>
            <w:tcMar>
              <w:top w:w="60" w:type="dxa"/>
              <w:left w:w="150" w:type="dxa"/>
              <w:bottom w:w="60" w:type="dxa"/>
              <w:right w:w="150" w:type="dxa"/>
            </w:tcMar>
            <w:vAlign w:val="center"/>
          </w:tcPr>
          <w:p w14:paraId="5697F6AF" w14:textId="77777777" w:rsidR="007F6C93" w:rsidRPr="00BE1811" w:rsidRDefault="007F6C93" w:rsidP="00567A45">
            <w:pPr>
              <w:spacing w:after="0" w:line="240" w:lineRule="auto"/>
              <w:rPr>
                <w:b/>
              </w:rPr>
            </w:pPr>
            <w:r w:rsidRPr="00BE1811">
              <w:rPr>
                <w:b/>
              </w:rPr>
              <w:t>Achiziție</w:t>
            </w:r>
          </w:p>
        </w:tc>
        <w:tc>
          <w:tcPr>
            <w:tcW w:w="382" w:type="dxa"/>
            <w:shd w:val="clear" w:color="auto" w:fill="D9D9D9"/>
            <w:noWrap/>
            <w:tcMar>
              <w:top w:w="60" w:type="dxa"/>
              <w:left w:w="150" w:type="dxa"/>
              <w:bottom w:w="60" w:type="dxa"/>
              <w:right w:w="150" w:type="dxa"/>
            </w:tcMar>
            <w:vAlign w:val="center"/>
          </w:tcPr>
          <w:p w14:paraId="1EDF6FEB" w14:textId="77777777" w:rsidR="007F6C93" w:rsidRPr="00BE1811" w:rsidRDefault="007F6C93" w:rsidP="00567A45">
            <w:pPr>
              <w:spacing w:after="0" w:line="240" w:lineRule="auto"/>
              <w:ind w:left="-125"/>
              <w:rPr>
                <w:b/>
              </w:rPr>
            </w:pPr>
            <w:r w:rsidRPr="00BE1811">
              <w:rPr>
                <w:b/>
              </w:rPr>
              <w:t>U.M.</w:t>
            </w:r>
          </w:p>
        </w:tc>
        <w:tc>
          <w:tcPr>
            <w:tcW w:w="685" w:type="dxa"/>
            <w:shd w:val="clear" w:color="auto" w:fill="D9D9D9"/>
            <w:noWrap/>
            <w:tcMar>
              <w:top w:w="60" w:type="dxa"/>
              <w:left w:w="150" w:type="dxa"/>
              <w:bottom w:w="60" w:type="dxa"/>
              <w:right w:w="150" w:type="dxa"/>
            </w:tcMar>
            <w:vAlign w:val="center"/>
          </w:tcPr>
          <w:p w14:paraId="7CD543C3" w14:textId="77777777" w:rsidR="007F6C93" w:rsidRPr="00BE1811" w:rsidRDefault="007F6C93" w:rsidP="00567A45">
            <w:pPr>
              <w:spacing w:after="0" w:line="240" w:lineRule="auto"/>
              <w:rPr>
                <w:b/>
              </w:rPr>
            </w:pPr>
            <w:r w:rsidRPr="00BE1811">
              <w:rPr>
                <w:b/>
              </w:rPr>
              <w:t>Cantitate</w:t>
            </w:r>
          </w:p>
        </w:tc>
        <w:tc>
          <w:tcPr>
            <w:tcW w:w="552" w:type="dxa"/>
            <w:shd w:val="clear" w:color="auto" w:fill="D9D9D9"/>
            <w:noWrap/>
            <w:tcMar>
              <w:top w:w="60" w:type="dxa"/>
              <w:left w:w="150" w:type="dxa"/>
              <w:bottom w:w="60" w:type="dxa"/>
              <w:right w:w="150" w:type="dxa"/>
            </w:tcMar>
            <w:vAlign w:val="center"/>
          </w:tcPr>
          <w:p w14:paraId="1C95954A" w14:textId="77777777" w:rsidR="007F6C93" w:rsidRPr="00BE1811" w:rsidRDefault="007F6C93" w:rsidP="00567A45">
            <w:pPr>
              <w:spacing w:after="0" w:line="240" w:lineRule="auto"/>
              <w:rPr>
                <w:b/>
              </w:rPr>
            </w:pPr>
            <w:proofErr w:type="spellStart"/>
            <w:r w:rsidRPr="00BE1811">
              <w:rPr>
                <w:b/>
              </w:rPr>
              <w:t>Pret</w:t>
            </w:r>
            <w:proofErr w:type="spellEnd"/>
            <w:r w:rsidRPr="00BE1811">
              <w:rPr>
                <w:b/>
              </w:rPr>
              <w:t xml:space="preserve"> unitar</w:t>
            </w:r>
            <w:r w:rsidRPr="00BE1811">
              <w:rPr>
                <w:b/>
              </w:rPr>
              <w:br/>
              <w:t>(</w:t>
            </w:r>
            <w:proofErr w:type="spellStart"/>
            <w:r w:rsidRPr="00BE1811">
              <w:rPr>
                <w:b/>
              </w:rPr>
              <w:t>fara</w:t>
            </w:r>
            <w:proofErr w:type="spellEnd"/>
            <w:r w:rsidRPr="00BE1811">
              <w:rPr>
                <w:b/>
              </w:rPr>
              <w:t xml:space="preserve"> TVA)</w:t>
            </w:r>
            <w:r w:rsidRPr="00BE1811">
              <w:rPr>
                <w:b/>
              </w:rPr>
              <w:br/>
              <w:t>[LEI]</w:t>
            </w:r>
          </w:p>
        </w:tc>
        <w:tc>
          <w:tcPr>
            <w:tcW w:w="623" w:type="dxa"/>
            <w:shd w:val="clear" w:color="auto" w:fill="D9D9D9"/>
            <w:noWrap/>
            <w:tcMar>
              <w:top w:w="60" w:type="dxa"/>
              <w:left w:w="150" w:type="dxa"/>
              <w:bottom w:w="60" w:type="dxa"/>
              <w:right w:w="150" w:type="dxa"/>
            </w:tcMar>
            <w:vAlign w:val="center"/>
          </w:tcPr>
          <w:p w14:paraId="318CFEB1" w14:textId="77777777" w:rsidR="007F6C93" w:rsidRPr="00BE1811" w:rsidRDefault="007F6C93" w:rsidP="00567A45">
            <w:pPr>
              <w:spacing w:after="0" w:line="240" w:lineRule="auto"/>
              <w:rPr>
                <w:b/>
              </w:rPr>
            </w:pPr>
            <w:r w:rsidRPr="00BE1811">
              <w:rPr>
                <w:b/>
              </w:rPr>
              <w:t>Valoare totala</w:t>
            </w:r>
            <w:r w:rsidRPr="00BE1811">
              <w:rPr>
                <w:b/>
              </w:rPr>
              <w:br/>
              <w:t>(</w:t>
            </w:r>
            <w:proofErr w:type="spellStart"/>
            <w:r w:rsidRPr="00BE1811">
              <w:rPr>
                <w:b/>
              </w:rPr>
              <w:t>fara</w:t>
            </w:r>
            <w:proofErr w:type="spellEnd"/>
            <w:r w:rsidRPr="00BE1811">
              <w:rPr>
                <w:b/>
              </w:rPr>
              <w:t xml:space="preserve"> TVA)</w:t>
            </w:r>
            <w:r w:rsidRPr="00BE1811">
              <w:rPr>
                <w:b/>
              </w:rPr>
              <w:br/>
              <w:t>[LEI]</w:t>
            </w:r>
          </w:p>
        </w:tc>
        <w:tc>
          <w:tcPr>
            <w:tcW w:w="623" w:type="dxa"/>
            <w:shd w:val="clear" w:color="auto" w:fill="D9D9D9"/>
            <w:noWrap/>
            <w:tcMar>
              <w:top w:w="60" w:type="dxa"/>
              <w:left w:w="150" w:type="dxa"/>
              <w:bottom w:w="60" w:type="dxa"/>
              <w:right w:w="150" w:type="dxa"/>
            </w:tcMar>
            <w:vAlign w:val="center"/>
          </w:tcPr>
          <w:p w14:paraId="091398BB" w14:textId="77777777" w:rsidR="007F6C93" w:rsidRPr="00BE1811" w:rsidRDefault="007F6C93" w:rsidP="00567A45">
            <w:pPr>
              <w:spacing w:after="0" w:line="240" w:lineRule="auto"/>
              <w:rPr>
                <w:b/>
              </w:rPr>
            </w:pPr>
            <w:r w:rsidRPr="00BE1811">
              <w:rPr>
                <w:b/>
              </w:rPr>
              <w:t>Valoare TVA</w:t>
            </w:r>
            <w:r w:rsidRPr="00BE1811">
              <w:rPr>
                <w:b/>
              </w:rPr>
              <w:br/>
              <w:t>[LEI]</w:t>
            </w:r>
          </w:p>
        </w:tc>
        <w:tc>
          <w:tcPr>
            <w:tcW w:w="623" w:type="dxa"/>
            <w:shd w:val="clear" w:color="auto" w:fill="D9D9D9"/>
            <w:noWrap/>
            <w:tcMar>
              <w:top w:w="60" w:type="dxa"/>
              <w:left w:w="150" w:type="dxa"/>
              <w:bottom w:w="60" w:type="dxa"/>
              <w:right w:w="150" w:type="dxa"/>
            </w:tcMar>
            <w:vAlign w:val="center"/>
          </w:tcPr>
          <w:p w14:paraId="4FD6FBE6" w14:textId="77777777" w:rsidR="007F6C93" w:rsidRPr="00BE1811" w:rsidRDefault="007F6C93" w:rsidP="00567A45">
            <w:pPr>
              <w:spacing w:after="0" w:line="240" w:lineRule="auto"/>
              <w:rPr>
                <w:b/>
              </w:rPr>
            </w:pPr>
            <w:r w:rsidRPr="00BE1811">
              <w:rPr>
                <w:b/>
              </w:rPr>
              <w:t>Eligibile</w:t>
            </w:r>
            <w:r w:rsidRPr="00BE1811">
              <w:rPr>
                <w:b/>
              </w:rPr>
              <w:br/>
              <w:t>[LEI]</w:t>
            </w:r>
          </w:p>
        </w:tc>
        <w:tc>
          <w:tcPr>
            <w:tcW w:w="623" w:type="dxa"/>
            <w:shd w:val="clear" w:color="auto" w:fill="D9D9D9"/>
            <w:noWrap/>
            <w:tcMar>
              <w:top w:w="60" w:type="dxa"/>
              <w:left w:w="150" w:type="dxa"/>
              <w:bottom w:w="60" w:type="dxa"/>
              <w:right w:w="150" w:type="dxa"/>
            </w:tcMar>
            <w:vAlign w:val="center"/>
          </w:tcPr>
          <w:p w14:paraId="058A88B7" w14:textId="77777777" w:rsidR="007F6C93" w:rsidRPr="00BE1811" w:rsidRDefault="007F6C93" w:rsidP="00567A45">
            <w:pPr>
              <w:spacing w:after="0" w:line="240" w:lineRule="auto"/>
              <w:rPr>
                <w:b/>
              </w:rPr>
            </w:pPr>
            <w:r w:rsidRPr="00BE1811">
              <w:rPr>
                <w:b/>
              </w:rPr>
              <w:t>TVA Eligibile</w:t>
            </w:r>
            <w:r w:rsidRPr="00BE1811">
              <w:rPr>
                <w:b/>
              </w:rPr>
              <w:br/>
              <w:t>[LEI]</w:t>
            </w:r>
          </w:p>
        </w:tc>
        <w:tc>
          <w:tcPr>
            <w:tcW w:w="741" w:type="dxa"/>
            <w:shd w:val="clear" w:color="auto" w:fill="D9D9D9"/>
            <w:noWrap/>
            <w:tcMar>
              <w:top w:w="60" w:type="dxa"/>
              <w:left w:w="150" w:type="dxa"/>
              <w:bottom w:w="60" w:type="dxa"/>
              <w:right w:w="150" w:type="dxa"/>
            </w:tcMar>
            <w:vAlign w:val="center"/>
          </w:tcPr>
          <w:p w14:paraId="2EAB8602" w14:textId="77777777" w:rsidR="007F6C93" w:rsidRPr="00BE1811" w:rsidRDefault="007F6C93" w:rsidP="00567A45">
            <w:pPr>
              <w:spacing w:after="0" w:line="240" w:lineRule="auto"/>
              <w:rPr>
                <w:b/>
              </w:rPr>
            </w:pPr>
            <w:r w:rsidRPr="00BE1811">
              <w:rPr>
                <w:b/>
              </w:rPr>
              <w:t>Neeligibile</w:t>
            </w:r>
            <w:r w:rsidRPr="00BE1811">
              <w:rPr>
                <w:b/>
              </w:rPr>
              <w:br/>
              <w:t>[LEI]</w:t>
            </w:r>
          </w:p>
        </w:tc>
        <w:tc>
          <w:tcPr>
            <w:tcW w:w="741" w:type="dxa"/>
            <w:shd w:val="clear" w:color="auto" w:fill="D9D9D9"/>
            <w:noWrap/>
            <w:tcMar>
              <w:top w:w="60" w:type="dxa"/>
              <w:left w:w="150" w:type="dxa"/>
              <w:bottom w:w="60" w:type="dxa"/>
              <w:right w:w="150" w:type="dxa"/>
            </w:tcMar>
            <w:vAlign w:val="center"/>
          </w:tcPr>
          <w:p w14:paraId="0540D70B" w14:textId="77777777" w:rsidR="007F6C93" w:rsidRPr="00BE1811" w:rsidRDefault="007F6C93" w:rsidP="00567A45">
            <w:pPr>
              <w:spacing w:after="0" w:line="240" w:lineRule="auto"/>
              <w:rPr>
                <w:b/>
              </w:rPr>
            </w:pPr>
            <w:r w:rsidRPr="00BE1811">
              <w:rPr>
                <w:b/>
              </w:rPr>
              <w:t>TVA Neeligibile</w:t>
            </w:r>
            <w:r w:rsidRPr="00BE1811">
              <w:rPr>
                <w:b/>
              </w:rPr>
              <w:br/>
              <w:t>[LEI]</w:t>
            </w:r>
          </w:p>
        </w:tc>
        <w:tc>
          <w:tcPr>
            <w:tcW w:w="617" w:type="dxa"/>
            <w:shd w:val="clear" w:color="auto" w:fill="D9D9D9"/>
            <w:noWrap/>
            <w:tcMar>
              <w:top w:w="60" w:type="dxa"/>
              <w:left w:w="150" w:type="dxa"/>
              <w:bottom w:w="60" w:type="dxa"/>
              <w:right w:w="150" w:type="dxa"/>
            </w:tcMar>
            <w:vAlign w:val="center"/>
          </w:tcPr>
          <w:p w14:paraId="23866C15" w14:textId="77777777" w:rsidR="007F6C93" w:rsidRPr="00BE1811" w:rsidRDefault="007F6C93" w:rsidP="00567A45">
            <w:pPr>
              <w:spacing w:after="0" w:line="240" w:lineRule="auto"/>
              <w:rPr>
                <w:b/>
              </w:rPr>
            </w:pPr>
            <w:r w:rsidRPr="00BE1811">
              <w:rPr>
                <w:b/>
              </w:rPr>
              <w:t>Public</w:t>
            </w:r>
            <w:r w:rsidRPr="00BE1811">
              <w:rPr>
                <w:b/>
              </w:rPr>
              <w:br/>
              <w:t>[LEI]</w:t>
            </w:r>
          </w:p>
        </w:tc>
        <w:tc>
          <w:tcPr>
            <w:tcW w:w="918" w:type="dxa"/>
            <w:shd w:val="clear" w:color="auto" w:fill="D9D9D9"/>
            <w:noWrap/>
            <w:tcMar>
              <w:top w:w="60" w:type="dxa"/>
              <w:left w:w="150" w:type="dxa"/>
              <w:bottom w:w="60" w:type="dxa"/>
              <w:right w:w="150" w:type="dxa"/>
            </w:tcMar>
            <w:vAlign w:val="center"/>
          </w:tcPr>
          <w:p w14:paraId="76ED261C" w14:textId="77777777" w:rsidR="007F6C93" w:rsidRPr="00BE1811" w:rsidRDefault="007F6C93" w:rsidP="00567A45">
            <w:pPr>
              <w:spacing w:after="0" w:line="240" w:lineRule="auto"/>
              <w:rPr>
                <w:b/>
              </w:rPr>
            </w:pPr>
            <w:r w:rsidRPr="00BE1811">
              <w:rPr>
                <w:b/>
              </w:rPr>
              <w:t>Nerambursabil</w:t>
            </w:r>
            <w:r w:rsidRPr="00BE1811">
              <w:rPr>
                <w:b/>
              </w:rPr>
              <w:br/>
              <w:t>[LEI]</w:t>
            </w:r>
          </w:p>
        </w:tc>
        <w:tc>
          <w:tcPr>
            <w:tcW w:w="326" w:type="dxa"/>
            <w:shd w:val="clear" w:color="auto" w:fill="D9D9D9"/>
            <w:vAlign w:val="center"/>
          </w:tcPr>
          <w:p w14:paraId="02DC0121" w14:textId="77777777" w:rsidR="007F6C93" w:rsidRPr="00BE1811" w:rsidRDefault="007F6C93" w:rsidP="00567A45">
            <w:pPr>
              <w:spacing w:after="0" w:line="240" w:lineRule="auto"/>
              <w:rPr>
                <w:b/>
              </w:rPr>
            </w:pPr>
            <w:r w:rsidRPr="00BE1811">
              <w:rPr>
                <w:b/>
              </w:rPr>
              <w:t>Ajutor de stat</w:t>
            </w:r>
          </w:p>
        </w:tc>
        <w:tc>
          <w:tcPr>
            <w:tcW w:w="317" w:type="dxa"/>
            <w:shd w:val="clear" w:color="auto" w:fill="D9D9D9"/>
            <w:vAlign w:val="center"/>
          </w:tcPr>
          <w:p w14:paraId="4D23F354" w14:textId="77777777" w:rsidR="007F6C93" w:rsidRPr="00BE1811" w:rsidRDefault="007F6C93" w:rsidP="00567A45">
            <w:pPr>
              <w:spacing w:after="0" w:line="240" w:lineRule="auto"/>
              <w:rPr>
                <w:b/>
              </w:rPr>
            </w:pPr>
            <w:r w:rsidRPr="00BE1811">
              <w:rPr>
                <w:b/>
              </w:rPr>
              <w:t>Tip </w:t>
            </w:r>
            <w:r w:rsidRPr="00BE1811">
              <w:rPr>
                <w:b/>
              </w:rPr>
              <w:br/>
              <w:t>ajutor de stat</w:t>
            </w:r>
          </w:p>
        </w:tc>
        <w:tc>
          <w:tcPr>
            <w:tcW w:w="369" w:type="dxa"/>
            <w:shd w:val="clear" w:color="auto" w:fill="D9D9D9"/>
            <w:vAlign w:val="center"/>
          </w:tcPr>
          <w:p w14:paraId="773ABB07" w14:textId="77777777" w:rsidR="007F6C93" w:rsidRPr="00BE1811" w:rsidRDefault="007F6C93" w:rsidP="00567A45">
            <w:pPr>
              <w:spacing w:after="0" w:line="240" w:lineRule="auto"/>
              <w:rPr>
                <w:b/>
              </w:rPr>
            </w:pPr>
            <w:r w:rsidRPr="00BE1811">
              <w:rPr>
                <w:b/>
              </w:rPr>
              <w:t>Furnizat</w:t>
            </w:r>
          </w:p>
        </w:tc>
        <w:tc>
          <w:tcPr>
            <w:tcW w:w="472" w:type="dxa"/>
            <w:shd w:val="clear" w:color="auto" w:fill="D9D9D9"/>
            <w:vAlign w:val="center"/>
          </w:tcPr>
          <w:p w14:paraId="2325E066" w14:textId="77777777" w:rsidR="007F6C93" w:rsidRPr="00BE1811" w:rsidRDefault="007F6C93" w:rsidP="00567A45">
            <w:pPr>
              <w:spacing w:after="0" w:line="240" w:lineRule="auto"/>
              <w:rPr>
                <w:b/>
              </w:rPr>
            </w:pPr>
            <w:proofErr w:type="spellStart"/>
            <w:r w:rsidRPr="00BE1811">
              <w:rPr>
                <w:b/>
              </w:rPr>
              <w:t>Referinta</w:t>
            </w:r>
            <w:proofErr w:type="spellEnd"/>
            <w:r w:rsidRPr="00BE1811">
              <w:rPr>
                <w:b/>
              </w:rPr>
              <w:t> </w:t>
            </w:r>
            <w:r w:rsidRPr="00BE1811">
              <w:rPr>
                <w:b/>
              </w:rPr>
              <w:br/>
              <w:t>document justificativ</w:t>
            </w:r>
          </w:p>
        </w:tc>
        <w:tc>
          <w:tcPr>
            <w:tcW w:w="594" w:type="dxa"/>
            <w:shd w:val="clear" w:color="auto" w:fill="D9D9D9"/>
            <w:vAlign w:val="center"/>
          </w:tcPr>
          <w:p w14:paraId="7F1E6F69" w14:textId="77777777" w:rsidR="007F6C93" w:rsidRPr="00BE1811" w:rsidRDefault="007F6C93" w:rsidP="00567A45">
            <w:pPr>
              <w:spacing w:after="0" w:line="240" w:lineRule="auto"/>
              <w:rPr>
                <w:b/>
              </w:rPr>
            </w:pPr>
            <w:r w:rsidRPr="00BE1811">
              <w:rPr>
                <w:b/>
              </w:rPr>
              <w:t>Justificare calcul buget eligibil </w:t>
            </w:r>
            <w:r w:rsidRPr="00BE1811">
              <w:rPr>
                <w:b/>
              </w:rPr>
              <w:br/>
              <w:t xml:space="preserve">atunci </w:t>
            </w:r>
            <w:proofErr w:type="spellStart"/>
            <w:r w:rsidRPr="00BE1811">
              <w:rPr>
                <w:b/>
              </w:rPr>
              <w:t>cand</w:t>
            </w:r>
            <w:proofErr w:type="spellEnd"/>
            <w:r w:rsidRPr="00BE1811">
              <w:rPr>
                <w:b/>
              </w:rPr>
              <w:t xml:space="preserve"> este diferit de bugetul total</w:t>
            </w:r>
          </w:p>
        </w:tc>
      </w:tr>
    </w:tbl>
    <w:p w14:paraId="4DC3D840" w14:textId="77777777" w:rsidR="007F6C93" w:rsidRPr="00BE1811" w:rsidRDefault="007F6C93" w:rsidP="007F6C93">
      <w:pPr>
        <w:spacing w:after="0" w:line="240" w:lineRule="auto"/>
        <w:rPr>
          <w:b/>
        </w:rPr>
      </w:pPr>
    </w:p>
    <w:p w14:paraId="6D4BFD18" w14:textId="77777777" w:rsidR="007F6C93" w:rsidRPr="00BE1811" w:rsidRDefault="007F6C93" w:rsidP="007F6C93">
      <w:pPr>
        <w:pBdr>
          <w:top w:val="single" w:sz="4" w:space="1" w:color="auto"/>
          <w:left w:val="single" w:sz="4" w:space="4" w:color="auto"/>
          <w:bottom w:val="single" w:sz="4" w:space="1" w:color="auto"/>
          <w:right w:val="single" w:sz="4" w:space="4" w:color="auto"/>
        </w:pBdr>
        <w:tabs>
          <w:tab w:val="left" w:pos="400"/>
        </w:tabs>
        <w:spacing w:after="0" w:line="240" w:lineRule="auto"/>
        <w:rPr>
          <w:i/>
        </w:rPr>
      </w:pPr>
      <w:r w:rsidRPr="00BE1811">
        <w:rPr>
          <w:i/>
        </w:rPr>
        <w:t>Se completează de solicitant.</w:t>
      </w:r>
    </w:p>
    <w:p w14:paraId="17396680" w14:textId="77777777" w:rsidR="007F6C93" w:rsidRPr="00BE1811" w:rsidRDefault="007F6C93" w:rsidP="007F6C93">
      <w:pPr>
        <w:tabs>
          <w:tab w:val="left" w:pos="400"/>
        </w:tabs>
        <w:spacing w:after="0" w:line="240" w:lineRule="auto"/>
      </w:pPr>
    </w:p>
    <w:p w14:paraId="101DFBD1" w14:textId="77777777" w:rsidR="007F6C93" w:rsidRPr="00BE1811" w:rsidRDefault="007F6C93" w:rsidP="007F6C93">
      <w:pPr>
        <w:rPr>
          <w:b/>
        </w:rPr>
      </w:pPr>
    </w:p>
    <w:p w14:paraId="6952470E" w14:textId="77777777" w:rsidR="007F6C93" w:rsidRPr="00BE1811" w:rsidRDefault="007F6C93" w:rsidP="007F6C93">
      <w:pPr>
        <w:jc w:val="center"/>
        <w:rPr>
          <w:b/>
          <w:u w:val="single"/>
        </w:rPr>
      </w:pPr>
    </w:p>
    <w:p w14:paraId="147CE4E4" w14:textId="77777777" w:rsidR="007F6C93" w:rsidRPr="00BE1811" w:rsidRDefault="007F6C93" w:rsidP="007F6C93">
      <w:pPr>
        <w:jc w:val="center"/>
        <w:rPr>
          <w:b/>
          <w:u w:val="single"/>
        </w:rPr>
      </w:pPr>
    </w:p>
    <w:p w14:paraId="37FA8732" w14:textId="77777777" w:rsidR="00DB1E75" w:rsidRDefault="00DB1E75" w:rsidP="007F6C93">
      <w:pPr>
        <w:jc w:val="center"/>
        <w:rPr>
          <w:b/>
          <w:u w:val="single"/>
        </w:rPr>
      </w:pPr>
    </w:p>
    <w:p w14:paraId="4F69F6DE" w14:textId="77777777" w:rsidR="00DB1E75" w:rsidRDefault="00DB1E75" w:rsidP="007F6C93">
      <w:pPr>
        <w:jc w:val="center"/>
        <w:rPr>
          <w:b/>
          <w:u w:val="single"/>
        </w:rPr>
      </w:pPr>
    </w:p>
    <w:p w14:paraId="7E3C13A1" w14:textId="77777777" w:rsidR="00DB1E75" w:rsidRDefault="00DB1E75" w:rsidP="007F6C93">
      <w:pPr>
        <w:jc w:val="center"/>
        <w:rPr>
          <w:b/>
          <w:u w:val="single"/>
        </w:rPr>
      </w:pPr>
    </w:p>
    <w:p w14:paraId="2EB7012A" w14:textId="77777777" w:rsidR="00DB1E75" w:rsidRDefault="00DB1E75" w:rsidP="007F6C93">
      <w:pPr>
        <w:jc w:val="center"/>
        <w:rPr>
          <w:b/>
          <w:u w:val="single"/>
        </w:rPr>
      </w:pPr>
    </w:p>
    <w:p w14:paraId="54994066" w14:textId="77777777" w:rsidR="00DB1E75" w:rsidRDefault="00DB1E75" w:rsidP="007F6C93">
      <w:pPr>
        <w:jc w:val="center"/>
        <w:rPr>
          <w:b/>
          <w:u w:val="single"/>
        </w:rPr>
      </w:pPr>
    </w:p>
    <w:p w14:paraId="0BF3378D" w14:textId="77777777" w:rsidR="00DB1E75" w:rsidRDefault="00DB1E75" w:rsidP="007F6C93">
      <w:pPr>
        <w:jc w:val="center"/>
        <w:rPr>
          <w:b/>
          <w:u w:val="single"/>
        </w:rPr>
        <w:sectPr w:rsidR="00DB1E75" w:rsidSect="00DB1E75">
          <w:pgSz w:w="16840" w:h="11900" w:orient="landscape"/>
          <w:pgMar w:top="1366" w:right="851" w:bottom="885" w:left="862" w:header="0" w:footer="6" w:gutter="0"/>
          <w:cols w:space="720"/>
          <w:noEndnote/>
          <w:docGrid w:linePitch="360"/>
        </w:sectPr>
      </w:pPr>
    </w:p>
    <w:p w14:paraId="3A5457FE" w14:textId="18298580" w:rsidR="00DB1E75" w:rsidRDefault="00DB1E75" w:rsidP="007F6C93">
      <w:pPr>
        <w:jc w:val="center"/>
        <w:rPr>
          <w:b/>
          <w:u w:val="single"/>
        </w:rPr>
      </w:pPr>
    </w:p>
    <w:p w14:paraId="1665BB86" w14:textId="45D292BE" w:rsidR="007F6C93" w:rsidRPr="00BE1811" w:rsidRDefault="007F6C93" w:rsidP="007F6C93">
      <w:pPr>
        <w:jc w:val="center"/>
        <w:rPr>
          <w:b/>
          <w:u w:val="single"/>
        </w:rPr>
      </w:pPr>
      <w:r w:rsidRPr="00BE1811">
        <w:rPr>
          <w:b/>
          <w:u w:val="single"/>
        </w:rPr>
        <w:t>56. Buget – Plan anual de cheltuieli</w:t>
      </w:r>
    </w:p>
    <w:p w14:paraId="57D7BC19" w14:textId="77777777" w:rsidR="007F6C93" w:rsidRPr="00BE1811" w:rsidRDefault="007F6C93" w:rsidP="007F6C93">
      <w:pPr>
        <w:tabs>
          <w:tab w:val="left" w:pos="400"/>
        </w:tabs>
      </w:pPr>
    </w:p>
    <w:p w14:paraId="0A5802AC" w14:textId="77777777" w:rsidR="007F6C93" w:rsidRPr="00BE1811" w:rsidRDefault="007F6C93" w:rsidP="007F6C93">
      <w:pPr>
        <w:tabs>
          <w:tab w:val="left" w:pos="400"/>
        </w:tabs>
      </w:pPr>
      <w:r w:rsidRPr="00BE1811">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7F6C93" w:rsidRPr="00BE1811" w14:paraId="7CCAC104" w14:textId="77777777" w:rsidTr="00567A45">
        <w:tc>
          <w:tcPr>
            <w:tcW w:w="1857" w:type="dxa"/>
          </w:tcPr>
          <w:p w14:paraId="6D6B3010" w14:textId="77777777" w:rsidR="007F6C93" w:rsidRPr="00BE1811" w:rsidRDefault="007F6C93" w:rsidP="00567A45">
            <w:pPr>
              <w:jc w:val="center"/>
              <w:rPr>
                <w:rStyle w:val="ui-column-title1"/>
              </w:rPr>
            </w:pPr>
            <w:r w:rsidRPr="00BE1811">
              <w:rPr>
                <w:rStyle w:val="ui-column-title1"/>
              </w:rPr>
              <w:t>2014</w:t>
            </w:r>
          </w:p>
        </w:tc>
        <w:tc>
          <w:tcPr>
            <w:tcW w:w="1857" w:type="dxa"/>
          </w:tcPr>
          <w:p w14:paraId="441FBCC4" w14:textId="77777777" w:rsidR="007F6C93" w:rsidRPr="00BE1811" w:rsidRDefault="007F6C93" w:rsidP="00567A45">
            <w:pPr>
              <w:jc w:val="center"/>
              <w:rPr>
                <w:rStyle w:val="ui-column-title1"/>
              </w:rPr>
            </w:pPr>
            <w:r w:rsidRPr="00BE1811">
              <w:rPr>
                <w:rStyle w:val="ui-column-title1"/>
              </w:rPr>
              <w:t>2015</w:t>
            </w:r>
          </w:p>
        </w:tc>
        <w:tc>
          <w:tcPr>
            <w:tcW w:w="1858" w:type="dxa"/>
          </w:tcPr>
          <w:p w14:paraId="109974DC" w14:textId="77777777" w:rsidR="007F6C93" w:rsidRPr="00BE1811" w:rsidRDefault="007F6C93" w:rsidP="00567A45">
            <w:pPr>
              <w:jc w:val="center"/>
              <w:rPr>
                <w:rStyle w:val="ui-column-title1"/>
              </w:rPr>
            </w:pPr>
            <w:r w:rsidRPr="00BE1811">
              <w:rPr>
                <w:rStyle w:val="ui-column-title1"/>
              </w:rPr>
              <w:t>2016</w:t>
            </w:r>
          </w:p>
        </w:tc>
        <w:tc>
          <w:tcPr>
            <w:tcW w:w="1858" w:type="dxa"/>
          </w:tcPr>
          <w:p w14:paraId="6A24E49A" w14:textId="77777777" w:rsidR="007F6C93" w:rsidRPr="00BE1811" w:rsidRDefault="007F6C93" w:rsidP="00567A45">
            <w:pPr>
              <w:jc w:val="center"/>
              <w:rPr>
                <w:rStyle w:val="ui-column-title1"/>
              </w:rPr>
            </w:pPr>
            <w:r w:rsidRPr="00BE1811">
              <w:rPr>
                <w:rStyle w:val="ui-column-title1"/>
              </w:rPr>
              <w:t>2017</w:t>
            </w:r>
          </w:p>
        </w:tc>
        <w:tc>
          <w:tcPr>
            <w:tcW w:w="1858" w:type="dxa"/>
          </w:tcPr>
          <w:p w14:paraId="2462C921" w14:textId="77777777" w:rsidR="007F6C93" w:rsidRPr="00BE1811" w:rsidRDefault="007F6C93" w:rsidP="00567A45">
            <w:pPr>
              <w:jc w:val="center"/>
              <w:rPr>
                <w:rStyle w:val="ui-column-title1"/>
              </w:rPr>
            </w:pPr>
            <w:r w:rsidRPr="00BE1811">
              <w:rPr>
                <w:rStyle w:val="ui-column-title1"/>
              </w:rPr>
              <w:t>2018</w:t>
            </w:r>
          </w:p>
        </w:tc>
      </w:tr>
      <w:tr w:rsidR="007F6C93" w:rsidRPr="00BE1811" w14:paraId="27F823BB" w14:textId="77777777" w:rsidTr="00567A45">
        <w:tc>
          <w:tcPr>
            <w:tcW w:w="1857" w:type="dxa"/>
          </w:tcPr>
          <w:p w14:paraId="095BA1FB" w14:textId="77777777" w:rsidR="007F6C93" w:rsidRPr="00BE1811" w:rsidRDefault="007F6C93" w:rsidP="00567A45">
            <w:pPr>
              <w:tabs>
                <w:tab w:val="left" w:pos="400"/>
              </w:tabs>
            </w:pPr>
          </w:p>
        </w:tc>
        <w:tc>
          <w:tcPr>
            <w:tcW w:w="1857" w:type="dxa"/>
          </w:tcPr>
          <w:p w14:paraId="1B61C079" w14:textId="77777777" w:rsidR="007F6C93" w:rsidRPr="00BE1811" w:rsidRDefault="007F6C93" w:rsidP="00567A45">
            <w:pPr>
              <w:tabs>
                <w:tab w:val="left" w:pos="400"/>
              </w:tabs>
            </w:pPr>
          </w:p>
        </w:tc>
        <w:tc>
          <w:tcPr>
            <w:tcW w:w="1858" w:type="dxa"/>
          </w:tcPr>
          <w:p w14:paraId="1021B4D5" w14:textId="77777777" w:rsidR="007F6C93" w:rsidRPr="00BE1811" w:rsidRDefault="007F6C93" w:rsidP="00567A45">
            <w:pPr>
              <w:tabs>
                <w:tab w:val="left" w:pos="400"/>
              </w:tabs>
            </w:pPr>
          </w:p>
        </w:tc>
        <w:tc>
          <w:tcPr>
            <w:tcW w:w="1858" w:type="dxa"/>
          </w:tcPr>
          <w:p w14:paraId="7822FECE" w14:textId="77777777" w:rsidR="007F6C93" w:rsidRPr="00BE1811" w:rsidRDefault="007F6C93" w:rsidP="00567A45">
            <w:pPr>
              <w:tabs>
                <w:tab w:val="left" w:pos="400"/>
              </w:tabs>
            </w:pPr>
          </w:p>
        </w:tc>
        <w:tc>
          <w:tcPr>
            <w:tcW w:w="1858" w:type="dxa"/>
          </w:tcPr>
          <w:p w14:paraId="71962436" w14:textId="77777777" w:rsidR="007F6C93" w:rsidRPr="00BE1811" w:rsidRDefault="007F6C93" w:rsidP="00567A45">
            <w:pPr>
              <w:tabs>
                <w:tab w:val="left" w:pos="400"/>
              </w:tabs>
            </w:pPr>
          </w:p>
        </w:tc>
      </w:tr>
      <w:tr w:rsidR="007F6C93" w:rsidRPr="00BE1811" w14:paraId="3501CDD9" w14:textId="77777777" w:rsidTr="00567A45">
        <w:tc>
          <w:tcPr>
            <w:tcW w:w="1857" w:type="dxa"/>
          </w:tcPr>
          <w:p w14:paraId="757F7700" w14:textId="77777777" w:rsidR="007F6C93" w:rsidRPr="00BE1811" w:rsidRDefault="007F6C93" w:rsidP="00567A45">
            <w:pPr>
              <w:jc w:val="center"/>
              <w:rPr>
                <w:rStyle w:val="ui-column-title1"/>
              </w:rPr>
            </w:pPr>
            <w:r w:rsidRPr="00BE1811">
              <w:rPr>
                <w:rStyle w:val="ui-column-title1"/>
              </w:rPr>
              <w:t>2019</w:t>
            </w:r>
          </w:p>
        </w:tc>
        <w:tc>
          <w:tcPr>
            <w:tcW w:w="1857" w:type="dxa"/>
          </w:tcPr>
          <w:p w14:paraId="36053270" w14:textId="77777777" w:rsidR="007F6C93" w:rsidRPr="00BE1811" w:rsidRDefault="007F6C93" w:rsidP="00567A45">
            <w:pPr>
              <w:jc w:val="center"/>
              <w:rPr>
                <w:rStyle w:val="ui-column-title1"/>
              </w:rPr>
            </w:pPr>
            <w:r w:rsidRPr="00BE1811">
              <w:rPr>
                <w:rStyle w:val="ui-column-title1"/>
              </w:rPr>
              <w:t>2020</w:t>
            </w:r>
          </w:p>
        </w:tc>
        <w:tc>
          <w:tcPr>
            <w:tcW w:w="1858" w:type="dxa"/>
          </w:tcPr>
          <w:p w14:paraId="006CBAD9" w14:textId="77777777" w:rsidR="007F6C93" w:rsidRPr="00BE1811" w:rsidRDefault="007F6C93" w:rsidP="00567A45">
            <w:pPr>
              <w:jc w:val="center"/>
              <w:rPr>
                <w:rStyle w:val="ui-column-title1"/>
              </w:rPr>
            </w:pPr>
            <w:r w:rsidRPr="00BE1811">
              <w:rPr>
                <w:rStyle w:val="ui-column-title1"/>
              </w:rPr>
              <w:t>2021</w:t>
            </w:r>
          </w:p>
        </w:tc>
        <w:tc>
          <w:tcPr>
            <w:tcW w:w="1858" w:type="dxa"/>
          </w:tcPr>
          <w:p w14:paraId="6648C73C" w14:textId="77777777" w:rsidR="007F6C93" w:rsidRPr="00BE1811" w:rsidRDefault="007F6C93" w:rsidP="00567A45">
            <w:pPr>
              <w:jc w:val="center"/>
              <w:rPr>
                <w:rStyle w:val="ui-column-title1"/>
              </w:rPr>
            </w:pPr>
            <w:r w:rsidRPr="00BE1811">
              <w:rPr>
                <w:rStyle w:val="ui-column-title1"/>
              </w:rPr>
              <w:t>2022</w:t>
            </w:r>
          </w:p>
        </w:tc>
        <w:tc>
          <w:tcPr>
            <w:tcW w:w="1858" w:type="dxa"/>
          </w:tcPr>
          <w:p w14:paraId="11102FAE" w14:textId="77777777" w:rsidR="007F6C93" w:rsidRPr="00BE1811" w:rsidRDefault="007F6C93" w:rsidP="00567A45">
            <w:pPr>
              <w:jc w:val="center"/>
              <w:rPr>
                <w:rStyle w:val="ui-column-title1"/>
              </w:rPr>
            </w:pPr>
            <w:r w:rsidRPr="00BE1811">
              <w:rPr>
                <w:rStyle w:val="ui-column-title1"/>
              </w:rPr>
              <w:t>2023</w:t>
            </w:r>
          </w:p>
        </w:tc>
      </w:tr>
      <w:tr w:rsidR="007F6C93" w:rsidRPr="00BE1811" w14:paraId="3B8491E6" w14:textId="77777777" w:rsidTr="00567A45">
        <w:tc>
          <w:tcPr>
            <w:tcW w:w="1857" w:type="dxa"/>
          </w:tcPr>
          <w:p w14:paraId="2142DB0C" w14:textId="77777777" w:rsidR="007F6C93" w:rsidRPr="00BE1811" w:rsidRDefault="007F6C93" w:rsidP="00567A45">
            <w:pPr>
              <w:tabs>
                <w:tab w:val="left" w:pos="400"/>
              </w:tabs>
            </w:pPr>
          </w:p>
        </w:tc>
        <w:tc>
          <w:tcPr>
            <w:tcW w:w="1857" w:type="dxa"/>
          </w:tcPr>
          <w:p w14:paraId="1CDA0D57" w14:textId="77777777" w:rsidR="007F6C93" w:rsidRPr="00BE1811" w:rsidRDefault="007F6C93" w:rsidP="00567A45">
            <w:pPr>
              <w:tabs>
                <w:tab w:val="left" w:pos="400"/>
              </w:tabs>
            </w:pPr>
          </w:p>
        </w:tc>
        <w:tc>
          <w:tcPr>
            <w:tcW w:w="1858" w:type="dxa"/>
          </w:tcPr>
          <w:p w14:paraId="743E7BFF" w14:textId="77777777" w:rsidR="007F6C93" w:rsidRPr="00BE1811" w:rsidRDefault="007F6C93" w:rsidP="00567A45">
            <w:pPr>
              <w:tabs>
                <w:tab w:val="left" w:pos="400"/>
              </w:tabs>
            </w:pPr>
          </w:p>
        </w:tc>
        <w:tc>
          <w:tcPr>
            <w:tcW w:w="1858" w:type="dxa"/>
          </w:tcPr>
          <w:p w14:paraId="1C27EB16" w14:textId="77777777" w:rsidR="007F6C93" w:rsidRPr="00BE1811" w:rsidRDefault="007F6C93" w:rsidP="00567A45">
            <w:pPr>
              <w:tabs>
                <w:tab w:val="left" w:pos="400"/>
              </w:tabs>
            </w:pPr>
          </w:p>
        </w:tc>
        <w:tc>
          <w:tcPr>
            <w:tcW w:w="1858" w:type="dxa"/>
          </w:tcPr>
          <w:p w14:paraId="427271CD" w14:textId="77777777" w:rsidR="007F6C93" w:rsidRPr="00BE1811" w:rsidRDefault="007F6C93" w:rsidP="00567A45">
            <w:pPr>
              <w:tabs>
                <w:tab w:val="left" w:pos="400"/>
              </w:tabs>
            </w:pPr>
          </w:p>
        </w:tc>
      </w:tr>
    </w:tbl>
    <w:p w14:paraId="67DE08E2" w14:textId="77777777" w:rsidR="007F6C93" w:rsidRPr="00BE1811" w:rsidRDefault="007F6C93" w:rsidP="007F6C93">
      <w:pPr>
        <w:widowControl w:val="0"/>
        <w:tabs>
          <w:tab w:val="left" w:pos="680"/>
          <w:tab w:val="left" w:pos="4365"/>
        </w:tabs>
        <w:autoSpaceDE w:val="0"/>
        <w:autoSpaceDN w:val="0"/>
        <w:adjustRightInd w:val="0"/>
      </w:pPr>
    </w:p>
    <w:p w14:paraId="4C07A842" w14:textId="77777777" w:rsidR="007F6C93" w:rsidRPr="00BE1811" w:rsidRDefault="007F6C93" w:rsidP="007F6C93">
      <w:pPr>
        <w:tabs>
          <w:tab w:val="left" w:pos="40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964"/>
        <w:gridCol w:w="656"/>
        <w:gridCol w:w="773"/>
        <w:gridCol w:w="773"/>
        <w:gridCol w:w="775"/>
        <w:gridCol w:w="1092"/>
        <w:gridCol w:w="837"/>
        <w:gridCol w:w="1006"/>
        <w:gridCol w:w="992"/>
      </w:tblGrid>
      <w:tr w:rsidR="007F6C93" w:rsidRPr="00BE1811" w14:paraId="2CFB35D2" w14:textId="77777777" w:rsidTr="00567A45">
        <w:tc>
          <w:tcPr>
            <w:tcW w:w="1387" w:type="dxa"/>
          </w:tcPr>
          <w:p w14:paraId="5CCEC3DE" w14:textId="77777777" w:rsidR="007F6C93" w:rsidRPr="00BE1811" w:rsidRDefault="007F6C93" w:rsidP="00567A45">
            <w:pPr>
              <w:tabs>
                <w:tab w:val="left" w:pos="400"/>
              </w:tabs>
            </w:pPr>
          </w:p>
        </w:tc>
        <w:tc>
          <w:tcPr>
            <w:tcW w:w="964" w:type="dxa"/>
          </w:tcPr>
          <w:p w14:paraId="033CF7F7" w14:textId="77777777" w:rsidR="007F6C93" w:rsidRPr="00BE1811" w:rsidRDefault="007F6C93" w:rsidP="00567A45">
            <w:pPr>
              <w:tabs>
                <w:tab w:val="left" w:pos="400"/>
              </w:tabs>
            </w:pPr>
            <w:r w:rsidRPr="00BE1811">
              <w:t>2015</w:t>
            </w:r>
          </w:p>
        </w:tc>
        <w:tc>
          <w:tcPr>
            <w:tcW w:w="581" w:type="dxa"/>
          </w:tcPr>
          <w:p w14:paraId="550169D0" w14:textId="77777777" w:rsidR="007F6C93" w:rsidRPr="00BE1811" w:rsidRDefault="007F6C93" w:rsidP="00567A45">
            <w:pPr>
              <w:tabs>
                <w:tab w:val="left" w:pos="400"/>
              </w:tabs>
            </w:pPr>
            <w:r w:rsidRPr="00BE1811">
              <w:t>2016</w:t>
            </w:r>
          </w:p>
        </w:tc>
        <w:tc>
          <w:tcPr>
            <w:tcW w:w="773" w:type="dxa"/>
          </w:tcPr>
          <w:p w14:paraId="32453B6A" w14:textId="77777777" w:rsidR="007F6C93" w:rsidRPr="00BE1811" w:rsidRDefault="007F6C93" w:rsidP="00567A45">
            <w:pPr>
              <w:tabs>
                <w:tab w:val="left" w:pos="400"/>
              </w:tabs>
            </w:pPr>
            <w:r w:rsidRPr="00BE1811">
              <w:t>2017</w:t>
            </w:r>
          </w:p>
        </w:tc>
        <w:tc>
          <w:tcPr>
            <w:tcW w:w="773" w:type="dxa"/>
          </w:tcPr>
          <w:p w14:paraId="25051CBD" w14:textId="77777777" w:rsidR="007F6C93" w:rsidRPr="00BE1811" w:rsidRDefault="007F6C93" w:rsidP="00567A45">
            <w:pPr>
              <w:tabs>
                <w:tab w:val="left" w:pos="400"/>
              </w:tabs>
            </w:pPr>
            <w:r w:rsidRPr="00BE1811">
              <w:t>2018</w:t>
            </w:r>
          </w:p>
        </w:tc>
        <w:tc>
          <w:tcPr>
            <w:tcW w:w="775" w:type="dxa"/>
          </w:tcPr>
          <w:p w14:paraId="502C4039" w14:textId="77777777" w:rsidR="007F6C93" w:rsidRPr="00BE1811" w:rsidRDefault="007F6C93" w:rsidP="00567A45">
            <w:pPr>
              <w:tabs>
                <w:tab w:val="left" w:pos="400"/>
              </w:tabs>
            </w:pPr>
            <w:r w:rsidRPr="00BE1811">
              <w:t>2019</w:t>
            </w:r>
          </w:p>
        </w:tc>
        <w:tc>
          <w:tcPr>
            <w:tcW w:w="1092" w:type="dxa"/>
          </w:tcPr>
          <w:p w14:paraId="4CA8A213" w14:textId="77777777" w:rsidR="007F6C93" w:rsidRPr="00BE1811" w:rsidRDefault="007F6C93" w:rsidP="00567A45">
            <w:pPr>
              <w:tabs>
                <w:tab w:val="left" w:pos="400"/>
              </w:tabs>
            </w:pPr>
            <w:r w:rsidRPr="00BE1811">
              <w:t>2020</w:t>
            </w:r>
          </w:p>
        </w:tc>
        <w:tc>
          <w:tcPr>
            <w:tcW w:w="837" w:type="dxa"/>
          </w:tcPr>
          <w:p w14:paraId="7C5E84CC" w14:textId="77777777" w:rsidR="007F6C93" w:rsidRPr="00BE1811" w:rsidRDefault="007F6C93" w:rsidP="00567A45">
            <w:pPr>
              <w:tabs>
                <w:tab w:val="left" w:pos="400"/>
              </w:tabs>
            </w:pPr>
            <w:r w:rsidRPr="00BE1811">
              <w:t>2021</w:t>
            </w:r>
          </w:p>
        </w:tc>
        <w:tc>
          <w:tcPr>
            <w:tcW w:w="1006" w:type="dxa"/>
          </w:tcPr>
          <w:p w14:paraId="51197467" w14:textId="77777777" w:rsidR="007F6C93" w:rsidRPr="00BE1811" w:rsidRDefault="007F6C93" w:rsidP="00567A45">
            <w:pPr>
              <w:tabs>
                <w:tab w:val="left" w:pos="400"/>
              </w:tabs>
            </w:pPr>
            <w:r w:rsidRPr="00BE1811">
              <w:t>2022</w:t>
            </w:r>
          </w:p>
        </w:tc>
        <w:tc>
          <w:tcPr>
            <w:tcW w:w="992" w:type="dxa"/>
          </w:tcPr>
          <w:p w14:paraId="58937BA4" w14:textId="77777777" w:rsidR="007F6C93" w:rsidRPr="00BE1811" w:rsidRDefault="007F6C93" w:rsidP="00567A45">
            <w:pPr>
              <w:tabs>
                <w:tab w:val="left" w:pos="400"/>
              </w:tabs>
            </w:pPr>
            <w:r w:rsidRPr="00BE1811">
              <w:t>2023</w:t>
            </w:r>
          </w:p>
        </w:tc>
      </w:tr>
      <w:tr w:rsidR="007F6C93" w:rsidRPr="00BE1811" w14:paraId="174EE147" w14:textId="77777777" w:rsidTr="00567A45">
        <w:tc>
          <w:tcPr>
            <w:tcW w:w="1387" w:type="dxa"/>
          </w:tcPr>
          <w:p w14:paraId="3C4C7AB4" w14:textId="77777777" w:rsidR="007F6C93" w:rsidRPr="00BE1811" w:rsidRDefault="007F6C93" w:rsidP="00567A45">
            <w:pPr>
              <w:tabs>
                <w:tab w:val="left" w:pos="400"/>
              </w:tabs>
            </w:pPr>
            <w:r w:rsidRPr="00BE1811">
              <w:t>Componenta 1</w:t>
            </w:r>
          </w:p>
        </w:tc>
        <w:tc>
          <w:tcPr>
            <w:tcW w:w="964" w:type="dxa"/>
          </w:tcPr>
          <w:p w14:paraId="5D0C14D2" w14:textId="77777777" w:rsidR="007F6C93" w:rsidRPr="00BE1811" w:rsidRDefault="007F6C93" w:rsidP="00567A45">
            <w:pPr>
              <w:tabs>
                <w:tab w:val="left" w:pos="400"/>
              </w:tabs>
            </w:pPr>
          </w:p>
        </w:tc>
        <w:tc>
          <w:tcPr>
            <w:tcW w:w="581" w:type="dxa"/>
          </w:tcPr>
          <w:p w14:paraId="3387966E" w14:textId="77777777" w:rsidR="007F6C93" w:rsidRPr="00BE1811" w:rsidRDefault="007F6C93" w:rsidP="00567A45">
            <w:pPr>
              <w:tabs>
                <w:tab w:val="left" w:pos="400"/>
              </w:tabs>
            </w:pPr>
          </w:p>
        </w:tc>
        <w:tc>
          <w:tcPr>
            <w:tcW w:w="773" w:type="dxa"/>
          </w:tcPr>
          <w:p w14:paraId="73A2C124" w14:textId="77777777" w:rsidR="007F6C93" w:rsidRPr="00BE1811" w:rsidRDefault="007F6C93" w:rsidP="00567A45">
            <w:pPr>
              <w:tabs>
                <w:tab w:val="left" w:pos="400"/>
              </w:tabs>
            </w:pPr>
          </w:p>
        </w:tc>
        <w:tc>
          <w:tcPr>
            <w:tcW w:w="773" w:type="dxa"/>
          </w:tcPr>
          <w:p w14:paraId="45D87159" w14:textId="77777777" w:rsidR="007F6C93" w:rsidRPr="00BE1811" w:rsidRDefault="007F6C93" w:rsidP="00567A45">
            <w:pPr>
              <w:tabs>
                <w:tab w:val="left" w:pos="400"/>
              </w:tabs>
            </w:pPr>
          </w:p>
        </w:tc>
        <w:tc>
          <w:tcPr>
            <w:tcW w:w="775" w:type="dxa"/>
          </w:tcPr>
          <w:p w14:paraId="1B813322" w14:textId="77777777" w:rsidR="007F6C93" w:rsidRPr="00BE1811" w:rsidRDefault="007F6C93" w:rsidP="00567A45">
            <w:pPr>
              <w:tabs>
                <w:tab w:val="left" w:pos="400"/>
              </w:tabs>
            </w:pPr>
          </w:p>
        </w:tc>
        <w:tc>
          <w:tcPr>
            <w:tcW w:w="1092" w:type="dxa"/>
          </w:tcPr>
          <w:p w14:paraId="469363FC" w14:textId="77777777" w:rsidR="007F6C93" w:rsidRPr="00BE1811" w:rsidRDefault="007F6C93" w:rsidP="00567A45">
            <w:pPr>
              <w:tabs>
                <w:tab w:val="left" w:pos="400"/>
              </w:tabs>
            </w:pPr>
          </w:p>
        </w:tc>
        <w:tc>
          <w:tcPr>
            <w:tcW w:w="837" w:type="dxa"/>
          </w:tcPr>
          <w:p w14:paraId="1F6FA313" w14:textId="77777777" w:rsidR="007F6C93" w:rsidRPr="00BE1811" w:rsidRDefault="007F6C93" w:rsidP="00567A45">
            <w:pPr>
              <w:tabs>
                <w:tab w:val="left" w:pos="400"/>
              </w:tabs>
            </w:pPr>
          </w:p>
        </w:tc>
        <w:tc>
          <w:tcPr>
            <w:tcW w:w="1006" w:type="dxa"/>
          </w:tcPr>
          <w:p w14:paraId="18CFD24B" w14:textId="77777777" w:rsidR="007F6C93" w:rsidRPr="00BE1811" w:rsidRDefault="007F6C93" w:rsidP="00567A45">
            <w:pPr>
              <w:tabs>
                <w:tab w:val="left" w:pos="400"/>
              </w:tabs>
            </w:pPr>
          </w:p>
        </w:tc>
        <w:tc>
          <w:tcPr>
            <w:tcW w:w="992" w:type="dxa"/>
          </w:tcPr>
          <w:p w14:paraId="77C3382C" w14:textId="77777777" w:rsidR="007F6C93" w:rsidRPr="00BE1811" w:rsidRDefault="007F6C93" w:rsidP="00567A45">
            <w:pPr>
              <w:tabs>
                <w:tab w:val="left" w:pos="400"/>
              </w:tabs>
            </w:pPr>
          </w:p>
        </w:tc>
      </w:tr>
    </w:tbl>
    <w:p w14:paraId="48252CD8" w14:textId="77777777" w:rsidR="007F6C93" w:rsidRPr="00BE1811" w:rsidRDefault="007F6C93" w:rsidP="007F6C93">
      <w:pPr>
        <w:tabs>
          <w:tab w:val="left" w:pos="400"/>
        </w:tabs>
      </w:pPr>
    </w:p>
    <w:p w14:paraId="55364252" w14:textId="77777777" w:rsidR="007F6C93" w:rsidRPr="00BE1811" w:rsidRDefault="007F6C93" w:rsidP="007F6C93">
      <w:pPr>
        <w:jc w:val="center"/>
        <w:rPr>
          <w:b/>
          <w:u w:val="single"/>
        </w:rPr>
      </w:pPr>
      <w:r w:rsidRPr="00BE1811">
        <w:rPr>
          <w:b/>
          <w:u w:val="single"/>
        </w:rPr>
        <w:t>58. Buget – Amplasament</w:t>
      </w:r>
    </w:p>
    <w:p w14:paraId="1D9B1431" w14:textId="77777777" w:rsidR="007F6C93" w:rsidRPr="00BE1811" w:rsidRDefault="007F6C93" w:rsidP="007F6C93">
      <w:pPr>
        <w:tabs>
          <w:tab w:val="left" w:pos="400"/>
        </w:tabs>
        <w:rPr>
          <w:i/>
        </w:rPr>
      </w:pPr>
    </w:p>
    <w:p w14:paraId="61624B74" w14:textId="77777777" w:rsidR="007F6C93" w:rsidRPr="00BE1811" w:rsidRDefault="007F6C93" w:rsidP="007F6C93">
      <w:pPr>
        <w:tabs>
          <w:tab w:val="left" w:pos="400"/>
        </w:tabs>
        <w:rPr>
          <w:i/>
        </w:rPr>
      </w:pPr>
      <w:r w:rsidRPr="00BE1811">
        <w:rPr>
          <w:i/>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7F6C93" w:rsidRPr="00BE1811" w14:paraId="6A1AB901" w14:textId="77777777" w:rsidTr="00567A45">
        <w:tc>
          <w:tcPr>
            <w:tcW w:w="1196" w:type="dxa"/>
            <w:vAlign w:val="bottom"/>
          </w:tcPr>
          <w:p w14:paraId="12F58F10" w14:textId="77777777" w:rsidR="007F6C93" w:rsidRPr="00BE1811" w:rsidRDefault="007F6C93" w:rsidP="00567A45">
            <w:pPr>
              <w:tabs>
                <w:tab w:val="left" w:pos="400"/>
              </w:tabs>
              <w:jc w:val="center"/>
              <w:rPr>
                <w:i/>
                <w:color w:val="FF0000"/>
              </w:rPr>
            </w:pPr>
            <w:r w:rsidRPr="00BE1811">
              <w:rPr>
                <w:rStyle w:val="ui-column-title"/>
                <w:b/>
                <w:color w:val="4F4F4F"/>
              </w:rPr>
              <w:t>Cod regiune</w:t>
            </w:r>
          </w:p>
        </w:tc>
        <w:tc>
          <w:tcPr>
            <w:tcW w:w="1196" w:type="dxa"/>
            <w:vAlign w:val="bottom"/>
          </w:tcPr>
          <w:p w14:paraId="717E1E32" w14:textId="77777777" w:rsidR="007F6C93" w:rsidRPr="00BE1811" w:rsidRDefault="007F6C93" w:rsidP="00567A45">
            <w:pPr>
              <w:tabs>
                <w:tab w:val="left" w:pos="400"/>
              </w:tabs>
              <w:jc w:val="center"/>
              <w:rPr>
                <w:i/>
                <w:color w:val="FF0000"/>
              </w:rPr>
            </w:pPr>
            <w:r w:rsidRPr="00BE1811">
              <w:rPr>
                <w:rStyle w:val="ui-column-title"/>
                <w:b/>
                <w:color w:val="4F4F4F"/>
              </w:rPr>
              <w:t>Regiune</w:t>
            </w:r>
          </w:p>
        </w:tc>
        <w:tc>
          <w:tcPr>
            <w:tcW w:w="1196" w:type="dxa"/>
            <w:vAlign w:val="bottom"/>
          </w:tcPr>
          <w:p w14:paraId="0E5945A6" w14:textId="77777777" w:rsidR="007F6C93" w:rsidRPr="00BE1811" w:rsidRDefault="007F6C93" w:rsidP="00567A45">
            <w:pPr>
              <w:tabs>
                <w:tab w:val="left" w:pos="400"/>
              </w:tabs>
              <w:jc w:val="center"/>
              <w:rPr>
                <w:i/>
                <w:color w:val="FF0000"/>
              </w:rPr>
            </w:pPr>
            <w:r w:rsidRPr="00BE1811">
              <w:rPr>
                <w:rStyle w:val="ui-column-title"/>
                <w:b/>
                <w:color w:val="4F4F4F"/>
              </w:rPr>
              <w:t xml:space="preserve">Cod </w:t>
            </w:r>
            <w:proofErr w:type="spellStart"/>
            <w:r w:rsidRPr="00BE1811">
              <w:rPr>
                <w:rStyle w:val="ui-column-title"/>
                <w:b/>
                <w:color w:val="4F4F4F"/>
              </w:rPr>
              <w:t>judeţ</w:t>
            </w:r>
            <w:proofErr w:type="spellEnd"/>
          </w:p>
        </w:tc>
        <w:tc>
          <w:tcPr>
            <w:tcW w:w="1196" w:type="dxa"/>
            <w:vAlign w:val="bottom"/>
          </w:tcPr>
          <w:p w14:paraId="11D1B0EC" w14:textId="77777777" w:rsidR="007F6C93" w:rsidRPr="00BE1811" w:rsidRDefault="007F6C93" w:rsidP="00567A45">
            <w:pPr>
              <w:tabs>
                <w:tab w:val="left" w:pos="400"/>
              </w:tabs>
              <w:jc w:val="center"/>
              <w:rPr>
                <w:i/>
                <w:color w:val="FF0000"/>
              </w:rPr>
            </w:pPr>
            <w:proofErr w:type="spellStart"/>
            <w:r w:rsidRPr="00BE1811">
              <w:rPr>
                <w:rStyle w:val="ui-column-title"/>
                <w:b/>
                <w:color w:val="4F4F4F"/>
              </w:rPr>
              <w:t>Judeţ</w:t>
            </w:r>
            <w:proofErr w:type="spellEnd"/>
          </w:p>
        </w:tc>
        <w:tc>
          <w:tcPr>
            <w:tcW w:w="1197" w:type="dxa"/>
            <w:vAlign w:val="bottom"/>
          </w:tcPr>
          <w:p w14:paraId="347D0961" w14:textId="77777777" w:rsidR="007F6C93" w:rsidRPr="00BE1811" w:rsidRDefault="007F6C93" w:rsidP="00567A45">
            <w:pPr>
              <w:tabs>
                <w:tab w:val="left" w:pos="400"/>
              </w:tabs>
              <w:jc w:val="center"/>
              <w:rPr>
                <w:i/>
                <w:color w:val="FF0000"/>
              </w:rPr>
            </w:pPr>
            <w:r w:rsidRPr="00BE1811">
              <w:rPr>
                <w:rStyle w:val="ui-column-title"/>
                <w:b/>
                <w:color w:val="4F4F4F"/>
              </w:rPr>
              <w:t>Buget eligibil</w:t>
            </w:r>
          </w:p>
        </w:tc>
        <w:tc>
          <w:tcPr>
            <w:tcW w:w="1197" w:type="dxa"/>
            <w:vAlign w:val="bottom"/>
          </w:tcPr>
          <w:p w14:paraId="3BDD9831" w14:textId="77777777" w:rsidR="007F6C93" w:rsidRPr="00BE1811" w:rsidRDefault="007F6C93" w:rsidP="00567A45">
            <w:pPr>
              <w:tabs>
                <w:tab w:val="left" w:pos="400"/>
              </w:tabs>
              <w:jc w:val="center"/>
              <w:rPr>
                <w:i/>
                <w:color w:val="FF0000"/>
              </w:rPr>
            </w:pPr>
            <w:r w:rsidRPr="00BE1811">
              <w:rPr>
                <w:rStyle w:val="ui-column-title"/>
                <w:b/>
                <w:color w:val="4F4F4F"/>
              </w:rPr>
              <w:t>% din totalul bugetului eligibil</w:t>
            </w:r>
          </w:p>
        </w:tc>
        <w:tc>
          <w:tcPr>
            <w:tcW w:w="1197" w:type="dxa"/>
            <w:vAlign w:val="bottom"/>
          </w:tcPr>
          <w:p w14:paraId="3F24745B" w14:textId="77777777" w:rsidR="007F6C93" w:rsidRPr="00BE1811" w:rsidRDefault="007F6C93" w:rsidP="00567A45">
            <w:pPr>
              <w:tabs>
                <w:tab w:val="left" w:pos="400"/>
              </w:tabs>
              <w:jc w:val="center"/>
              <w:rPr>
                <w:i/>
                <w:color w:val="FF0000"/>
              </w:rPr>
            </w:pPr>
            <w:r w:rsidRPr="00BE1811">
              <w:rPr>
                <w:rStyle w:val="ui-column-title"/>
                <w:b/>
                <w:color w:val="4F4F4F"/>
              </w:rPr>
              <w:t>Ajutor de stat</w:t>
            </w:r>
          </w:p>
        </w:tc>
        <w:tc>
          <w:tcPr>
            <w:tcW w:w="1197" w:type="dxa"/>
            <w:vAlign w:val="bottom"/>
          </w:tcPr>
          <w:p w14:paraId="749097C1" w14:textId="77777777" w:rsidR="007F6C93" w:rsidRPr="00BE1811" w:rsidRDefault="007F6C93" w:rsidP="00567A45">
            <w:pPr>
              <w:tabs>
                <w:tab w:val="left" w:pos="400"/>
              </w:tabs>
              <w:jc w:val="center"/>
              <w:rPr>
                <w:i/>
                <w:color w:val="FF0000"/>
              </w:rPr>
            </w:pPr>
            <w:r w:rsidRPr="00BE1811">
              <w:rPr>
                <w:rStyle w:val="ui-column-title"/>
                <w:b/>
                <w:color w:val="4F4F4F"/>
              </w:rPr>
              <w:t>% din totalul ajutorului de stat</w:t>
            </w:r>
          </w:p>
        </w:tc>
      </w:tr>
      <w:tr w:rsidR="007F6C93" w:rsidRPr="00BE1811" w14:paraId="07D12A93" w14:textId="77777777" w:rsidTr="00567A45">
        <w:tc>
          <w:tcPr>
            <w:tcW w:w="1196" w:type="dxa"/>
            <w:vAlign w:val="bottom"/>
          </w:tcPr>
          <w:p w14:paraId="1E3838CD" w14:textId="77777777" w:rsidR="007F6C93" w:rsidRPr="00BE1811" w:rsidRDefault="007F6C93" w:rsidP="00567A45">
            <w:pPr>
              <w:tabs>
                <w:tab w:val="left" w:pos="400"/>
              </w:tabs>
              <w:jc w:val="center"/>
              <w:rPr>
                <w:rStyle w:val="ui-column-title"/>
                <w:b/>
                <w:color w:val="4F4F4F"/>
              </w:rPr>
            </w:pPr>
          </w:p>
        </w:tc>
        <w:tc>
          <w:tcPr>
            <w:tcW w:w="1196" w:type="dxa"/>
            <w:vAlign w:val="bottom"/>
          </w:tcPr>
          <w:p w14:paraId="6DE7D75A" w14:textId="77777777" w:rsidR="007F6C93" w:rsidRPr="00BE1811" w:rsidRDefault="007F6C93" w:rsidP="00567A45">
            <w:pPr>
              <w:tabs>
                <w:tab w:val="left" w:pos="400"/>
              </w:tabs>
              <w:jc w:val="center"/>
              <w:rPr>
                <w:rStyle w:val="ui-column-title"/>
                <w:b/>
                <w:color w:val="4F4F4F"/>
              </w:rPr>
            </w:pPr>
          </w:p>
        </w:tc>
        <w:tc>
          <w:tcPr>
            <w:tcW w:w="1196" w:type="dxa"/>
            <w:vAlign w:val="bottom"/>
          </w:tcPr>
          <w:p w14:paraId="723D9173" w14:textId="77777777" w:rsidR="007F6C93" w:rsidRPr="00BE1811" w:rsidRDefault="007F6C93" w:rsidP="00567A45">
            <w:pPr>
              <w:tabs>
                <w:tab w:val="left" w:pos="400"/>
              </w:tabs>
              <w:jc w:val="center"/>
              <w:rPr>
                <w:rStyle w:val="ui-column-title"/>
                <w:b/>
                <w:color w:val="4F4F4F"/>
              </w:rPr>
            </w:pPr>
          </w:p>
        </w:tc>
        <w:tc>
          <w:tcPr>
            <w:tcW w:w="1196" w:type="dxa"/>
            <w:vAlign w:val="bottom"/>
          </w:tcPr>
          <w:p w14:paraId="3F01EF6D" w14:textId="77777777" w:rsidR="007F6C93" w:rsidRPr="00BE1811" w:rsidRDefault="007F6C93" w:rsidP="00567A45">
            <w:pPr>
              <w:tabs>
                <w:tab w:val="left" w:pos="400"/>
              </w:tabs>
              <w:jc w:val="center"/>
              <w:rPr>
                <w:rStyle w:val="ui-column-title"/>
                <w:b/>
                <w:color w:val="4F4F4F"/>
              </w:rPr>
            </w:pPr>
          </w:p>
        </w:tc>
        <w:tc>
          <w:tcPr>
            <w:tcW w:w="1197" w:type="dxa"/>
            <w:vAlign w:val="bottom"/>
          </w:tcPr>
          <w:p w14:paraId="484AEBCF" w14:textId="77777777" w:rsidR="007F6C93" w:rsidRPr="00BE1811" w:rsidRDefault="007F6C93" w:rsidP="00567A45">
            <w:pPr>
              <w:tabs>
                <w:tab w:val="left" w:pos="400"/>
              </w:tabs>
              <w:jc w:val="center"/>
              <w:rPr>
                <w:rStyle w:val="ui-column-title"/>
                <w:b/>
                <w:color w:val="4F4F4F"/>
              </w:rPr>
            </w:pPr>
          </w:p>
        </w:tc>
        <w:tc>
          <w:tcPr>
            <w:tcW w:w="1197" w:type="dxa"/>
            <w:vAlign w:val="bottom"/>
          </w:tcPr>
          <w:p w14:paraId="7D453B6A" w14:textId="77777777" w:rsidR="007F6C93" w:rsidRPr="00BE1811" w:rsidRDefault="007F6C93" w:rsidP="00567A45">
            <w:pPr>
              <w:tabs>
                <w:tab w:val="left" w:pos="400"/>
              </w:tabs>
              <w:jc w:val="center"/>
              <w:rPr>
                <w:rStyle w:val="ui-column-title"/>
                <w:b/>
                <w:color w:val="4F4F4F"/>
              </w:rPr>
            </w:pPr>
          </w:p>
        </w:tc>
        <w:tc>
          <w:tcPr>
            <w:tcW w:w="1197" w:type="dxa"/>
            <w:vAlign w:val="bottom"/>
          </w:tcPr>
          <w:p w14:paraId="64053BD4" w14:textId="77777777" w:rsidR="007F6C93" w:rsidRPr="00BE1811" w:rsidRDefault="007F6C93" w:rsidP="00567A45">
            <w:pPr>
              <w:tabs>
                <w:tab w:val="left" w:pos="400"/>
              </w:tabs>
              <w:jc w:val="center"/>
              <w:rPr>
                <w:rStyle w:val="ui-column-title"/>
                <w:b/>
                <w:color w:val="4F4F4F"/>
              </w:rPr>
            </w:pPr>
          </w:p>
        </w:tc>
        <w:tc>
          <w:tcPr>
            <w:tcW w:w="1197" w:type="dxa"/>
            <w:vAlign w:val="bottom"/>
          </w:tcPr>
          <w:p w14:paraId="37D52AA1" w14:textId="77777777" w:rsidR="007F6C93" w:rsidRPr="00BE1811" w:rsidRDefault="007F6C93" w:rsidP="00567A45">
            <w:pPr>
              <w:tabs>
                <w:tab w:val="left" w:pos="400"/>
              </w:tabs>
              <w:jc w:val="center"/>
              <w:rPr>
                <w:rStyle w:val="ui-column-title"/>
                <w:b/>
                <w:color w:val="4F4F4F"/>
              </w:rPr>
            </w:pPr>
          </w:p>
        </w:tc>
      </w:tr>
    </w:tbl>
    <w:p w14:paraId="7E5AF2D6" w14:textId="77777777" w:rsidR="007F6C93" w:rsidRPr="00BE1811" w:rsidRDefault="007F6C93" w:rsidP="007F6C93">
      <w:pPr>
        <w:tabs>
          <w:tab w:val="left" w:pos="400"/>
        </w:tabs>
      </w:pPr>
    </w:p>
    <w:p w14:paraId="0222E6BE" w14:textId="77777777" w:rsidR="007F6C93" w:rsidRPr="00BE1811" w:rsidRDefault="007F6C93" w:rsidP="007F6C93">
      <w:pPr>
        <w:jc w:val="center"/>
        <w:rPr>
          <w:b/>
          <w:u w:val="single"/>
        </w:rPr>
      </w:pPr>
      <w:r w:rsidRPr="00BE1811">
        <w:rPr>
          <w:b/>
          <w:u w:val="single"/>
        </w:rPr>
        <w:t xml:space="preserve">59. Buget – Câmp de </w:t>
      </w:r>
      <w:proofErr w:type="spellStart"/>
      <w:r w:rsidRPr="00BE1811">
        <w:rPr>
          <w:b/>
          <w:u w:val="single"/>
        </w:rPr>
        <w:t>interventie</w:t>
      </w:r>
      <w:proofErr w:type="spellEnd"/>
    </w:p>
    <w:p w14:paraId="0FFAC930" w14:textId="77777777" w:rsidR="007F6C93" w:rsidRPr="00BE1811" w:rsidRDefault="007F6C93" w:rsidP="007F6C93">
      <w:pPr>
        <w:tabs>
          <w:tab w:val="left" w:pos="40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7F6C93" w:rsidRPr="00BE1811" w14:paraId="6EA5F1F4" w14:textId="77777777" w:rsidTr="00567A45">
        <w:tc>
          <w:tcPr>
            <w:tcW w:w="3364" w:type="dxa"/>
            <w:shd w:val="clear" w:color="auto" w:fill="E7E6E6"/>
          </w:tcPr>
          <w:p w14:paraId="2304F8D4" w14:textId="77777777" w:rsidR="007F6C93" w:rsidRPr="00BE1811" w:rsidRDefault="007F6C93" w:rsidP="00567A45">
            <w:pPr>
              <w:tabs>
                <w:tab w:val="left" w:pos="400"/>
              </w:tabs>
              <w:jc w:val="center"/>
            </w:pPr>
            <w:r w:rsidRPr="00BE1811">
              <w:t xml:space="preserve">Categorie câmp de </w:t>
            </w:r>
            <w:proofErr w:type="spellStart"/>
            <w:r w:rsidRPr="00BE1811">
              <w:t>interventie</w:t>
            </w:r>
            <w:proofErr w:type="spellEnd"/>
          </w:p>
        </w:tc>
        <w:tc>
          <w:tcPr>
            <w:tcW w:w="3181" w:type="dxa"/>
            <w:shd w:val="clear" w:color="auto" w:fill="E7E6E6"/>
          </w:tcPr>
          <w:p w14:paraId="10CAA4F3" w14:textId="77777777" w:rsidR="007F6C93" w:rsidRPr="00BE1811" w:rsidRDefault="007F6C93" w:rsidP="00567A45">
            <w:pPr>
              <w:tabs>
                <w:tab w:val="left" w:pos="400"/>
              </w:tabs>
              <w:jc w:val="center"/>
            </w:pPr>
            <w:r w:rsidRPr="00BE1811">
              <w:t>Buget</w:t>
            </w:r>
          </w:p>
        </w:tc>
        <w:tc>
          <w:tcPr>
            <w:tcW w:w="3027" w:type="dxa"/>
            <w:shd w:val="clear" w:color="auto" w:fill="E7E6E6"/>
          </w:tcPr>
          <w:p w14:paraId="4926C024" w14:textId="77777777" w:rsidR="007F6C93" w:rsidRPr="00BE1811" w:rsidRDefault="007F6C93" w:rsidP="00567A45">
            <w:pPr>
              <w:tabs>
                <w:tab w:val="left" w:pos="400"/>
              </w:tabs>
              <w:jc w:val="center"/>
            </w:pPr>
            <w:r w:rsidRPr="00BE1811">
              <w:t>% din totalul bugetului</w:t>
            </w:r>
          </w:p>
        </w:tc>
      </w:tr>
      <w:tr w:rsidR="007F6C93" w:rsidRPr="00BE1811" w14:paraId="0DE1B87B" w14:textId="77777777" w:rsidTr="00567A45">
        <w:tc>
          <w:tcPr>
            <w:tcW w:w="3364" w:type="dxa"/>
          </w:tcPr>
          <w:p w14:paraId="6F40056A" w14:textId="77777777" w:rsidR="007F6C93" w:rsidRPr="00BE1811" w:rsidRDefault="007F6C93" w:rsidP="00567A45">
            <w:pPr>
              <w:tabs>
                <w:tab w:val="left" w:pos="400"/>
              </w:tabs>
              <w:rPr>
                <w:i/>
              </w:rPr>
            </w:pPr>
            <w:r w:rsidRPr="00BE1811">
              <w:rPr>
                <w:i/>
              </w:rPr>
              <w:t>Se selectează din nomenclator</w:t>
            </w:r>
          </w:p>
        </w:tc>
        <w:tc>
          <w:tcPr>
            <w:tcW w:w="3181" w:type="dxa"/>
          </w:tcPr>
          <w:p w14:paraId="061CA361" w14:textId="77777777" w:rsidR="007F6C93" w:rsidRPr="00BE1811" w:rsidRDefault="007F6C93" w:rsidP="00567A45">
            <w:pPr>
              <w:tabs>
                <w:tab w:val="left" w:pos="400"/>
              </w:tabs>
            </w:pPr>
          </w:p>
        </w:tc>
        <w:tc>
          <w:tcPr>
            <w:tcW w:w="3027" w:type="dxa"/>
          </w:tcPr>
          <w:p w14:paraId="13B47B0F" w14:textId="77777777" w:rsidR="007F6C93" w:rsidRPr="00BE1811" w:rsidRDefault="007F6C93" w:rsidP="00567A45">
            <w:pPr>
              <w:tabs>
                <w:tab w:val="left" w:pos="400"/>
              </w:tabs>
            </w:pPr>
          </w:p>
        </w:tc>
      </w:tr>
    </w:tbl>
    <w:p w14:paraId="276F0BD8" w14:textId="77777777" w:rsidR="007F6C93" w:rsidRPr="00BE1811" w:rsidRDefault="007F6C93" w:rsidP="007F6C93">
      <w:pPr>
        <w:jc w:val="center"/>
        <w:rPr>
          <w:b/>
          <w:u w:val="single"/>
        </w:rPr>
      </w:pPr>
    </w:p>
    <w:p w14:paraId="6A262A0B" w14:textId="77777777" w:rsidR="007F6C93" w:rsidRPr="00BE1811" w:rsidRDefault="007F6C93" w:rsidP="007F6C93">
      <w:pPr>
        <w:jc w:val="center"/>
        <w:rPr>
          <w:b/>
          <w:u w:val="single"/>
        </w:rPr>
      </w:pPr>
      <w:r w:rsidRPr="00BE1811">
        <w:rPr>
          <w:b/>
          <w:u w:val="single"/>
        </w:rPr>
        <w:t xml:space="preserve">60. Buget – Tip de </w:t>
      </w:r>
      <w:proofErr w:type="spellStart"/>
      <w:r w:rsidRPr="00BE1811">
        <w:rPr>
          <w:b/>
          <w:u w:val="single"/>
        </w:rPr>
        <w:t>finantare</w:t>
      </w:r>
      <w:proofErr w:type="spellEnd"/>
    </w:p>
    <w:p w14:paraId="5527DA43" w14:textId="77777777" w:rsidR="007F6C93" w:rsidRPr="00BE1811" w:rsidRDefault="007F6C93" w:rsidP="007F6C93">
      <w:pPr>
        <w:tabs>
          <w:tab w:val="left" w:pos="400"/>
        </w:tabs>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7F6C93" w:rsidRPr="00BE1811" w14:paraId="4B5BCA92" w14:textId="77777777" w:rsidTr="00567A45">
        <w:tc>
          <w:tcPr>
            <w:tcW w:w="3369" w:type="dxa"/>
            <w:shd w:val="clear" w:color="auto" w:fill="E7E6E6"/>
          </w:tcPr>
          <w:p w14:paraId="74ED1640" w14:textId="77777777" w:rsidR="007F6C93" w:rsidRPr="00BE1811" w:rsidRDefault="007F6C93" w:rsidP="00567A45">
            <w:pPr>
              <w:tabs>
                <w:tab w:val="left" w:pos="400"/>
              </w:tabs>
              <w:jc w:val="center"/>
            </w:pPr>
            <w:r w:rsidRPr="00BE1811">
              <w:t xml:space="preserve">Tip </w:t>
            </w:r>
            <w:proofErr w:type="spellStart"/>
            <w:r w:rsidRPr="00BE1811">
              <w:t>finantare</w:t>
            </w:r>
            <w:proofErr w:type="spellEnd"/>
          </w:p>
        </w:tc>
        <w:tc>
          <w:tcPr>
            <w:tcW w:w="3118" w:type="dxa"/>
            <w:shd w:val="clear" w:color="auto" w:fill="E7E6E6"/>
          </w:tcPr>
          <w:p w14:paraId="467B9441" w14:textId="77777777" w:rsidR="007F6C93" w:rsidRPr="00BE1811" w:rsidRDefault="007F6C93" w:rsidP="00567A45">
            <w:pPr>
              <w:tabs>
                <w:tab w:val="left" w:pos="400"/>
              </w:tabs>
              <w:jc w:val="center"/>
            </w:pPr>
            <w:r w:rsidRPr="00BE1811">
              <w:t>Buget</w:t>
            </w:r>
          </w:p>
        </w:tc>
        <w:tc>
          <w:tcPr>
            <w:tcW w:w="3119" w:type="dxa"/>
            <w:shd w:val="clear" w:color="auto" w:fill="E7E6E6"/>
          </w:tcPr>
          <w:p w14:paraId="0DF356F6" w14:textId="77777777" w:rsidR="007F6C93" w:rsidRPr="00BE1811" w:rsidRDefault="007F6C93" w:rsidP="00567A45">
            <w:pPr>
              <w:tabs>
                <w:tab w:val="left" w:pos="400"/>
              </w:tabs>
              <w:jc w:val="center"/>
            </w:pPr>
            <w:r w:rsidRPr="00BE1811">
              <w:t>% din totalul bugetului</w:t>
            </w:r>
          </w:p>
        </w:tc>
      </w:tr>
      <w:tr w:rsidR="007F6C93" w:rsidRPr="00BE1811" w14:paraId="23B12103" w14:textId="77777777" w:rsidTr="00567A45">
        <w:tc>
          <w:tcPr>
            <w:tcW w:w="3369" w:type="dxa"/>
          </w:tcPr>
          <w:p w14:paraId="1B772D84" w14:textId="77777777" w:rsidR="007F6C93" w:rsidRPr="00BE1811" w:rsidRDefault="007F6C93" w:rsidP="00567A45">
            <w:pPr>
              <w:tabs>
                <w:tab w:val="left" w:pos="400"/>
              </w:tabs>
            </w:pPr>
            <w:r w:rsidRPr="00BE1811">
              <w:rPr>
                <w:i/>
              </w:rPr>
              <w:t>Se selectează din nomenclator</w:t>
            </w:r>
          </w:p>
        </w:tc>
        <w:tc>
          <w:tcPr>
            <w:tcW w:w="3118" w:type="dxa"/>
          </w:tcPr>
          <w:p w14:paraId="4619D8B3" w14:textId="77777777" w:rsidR="007F6C93" w:rsidRPr="00BE1811" w:rsidRDefault="007F6C93" w:rsidP="00567A45">
            <w:pPr>
              <w:tabs>
                <w:tab w:val="left" w:pos="400"/>
              </w:tabs>
            </w:pPr>
          </w:p>
        </w:tc>
        <w:tc>
          <w:tcPr>
            <w:tcW w:w="3119" w:type="dxa"/>
          </w:tcPr>
          <w:p w14:paraId="689B2A42" w14:textId="77777777" w:rsidR="007F6C93" w:rsidRPr="00BE1811" w:rsidRDefault="007F6C93" w:rsidP="00567A45">
            <w:pPr>
              <w:tabs>
                <w:tab w:val="left" w:pos="400"/>
              </w:tabs>
            </w:pPr>
          </w:p>
        </w:tc>
      </w:tr>
    </w:tbl>
    <w:p w14:paraId="08457A55" w14:textId="791EEB12" w:rsidR="00F34D83" w:rsidRPr="00BE1811" w:rsidRDefault="007F6C93" w:rsidP="0032129D">
      <w:pPr>
        <w:pStyle w:val="FootnoteText"/>
        <w:jc w:val="right"/>
        <w:rPr>
          <w:b/>
          <w:sz w:val="22"/>
          <w:szCs w:val="22"/>
        </w:rPr>
      </w:pPr>
      <w:r w:rsidRPr="00BE1811">
        <w:rPr>
          <w:b/>
          <w:sz w:val="22"/>
          <w:szCs w:val="22"/>
        </w:rPr>
        <w:br w:type="page"/>
      </w:r>
      <w:r w:rsidR="00F34D83" w:rsidRPr="00BE1811">
        <w:rPr>
          <w:b/>
          <w:sz w:val="22"/>
          <w:szCs w:val="22"/>
        </w:rPr>
        <w:lastRenderedPageBreak/>
        <w:t>ANEXA 2.2</w:t>
      </w:r>
    </w:p>
    <w:p w14:paraId="6C72D29D" w14:textId="77777777" w:rsidR="00F34D83" w:rsidRPr="00BE1811" w:rsidRDefault="00F34D83" w:rsidP="00F34D83">
      <w:pPr>
        <w:autoSpaceDE w:val="0"/>
        <w:autoSpaceDN w:val="0"/>
        <w:adjustRightInd w:val="0"/>
        <w:spacing w:after="0" w:line="240" w:lineRule="auto"/>
        <w:jc w:val="both"/>
        <w:rPr>
          <w:b/>
        </w:rPr>
      </w:pPr>
    </w:p>
    <w:p w14:paraId="0C06B2AC" w14:textId="77777777" w:rsidR="00F34D83" w:rsidRPr="00BE1811" w:rsidRDefault="00F34D83" w:rsidP="00F34D83">
      <w:pPr>
        <w:spacing w:after="0" w:line="240" w:lineRule="auto"/>
        <w:jc w:val="center"/>
        <w:rPr>
          <w:b/>
        </w:rPr>
      </w:pPr>
      <w:r w:rsidRPr="00BE1811">
        <w:rPr>
          <w:b/>
        </w:rPr>
        <w:t>DECLARAŢIE PRIVIND EVITAREA DUBLEI FINANŢĂRI DIN FONDURI PUBLICE</w:t>
      </w:r>
    </w:p>
    <w:p w14:paraId="780117AB" w14:textId="77777777" w:rsidR="00F34D83" w:rsidRPr="00BE1811" w:rsidRDefault="00F34D83" w:rsidP="00F34D83">
      <w:pPr>
        <w:spacing w:after="0" w:line="240" w:lineRule="auto"/>
        <w:ind w:right="-180"/>
        <w:jc w:val="both"/>
      </w:pPr>
    </w:p>
    <w:p w14:paraId="5CF5FB3F" w14:textId="77777777" w:rsidR="00F34D83" w:rsidRPr="00BE1811" w:rsidRDefault="00F34D83" w:rsidP="00F34D83">
      <w:pPr>
        <w:spacing w:after="0" w:line="240" w:lineRule="auto"/>
        <w:ind w:right="-187"/>
        <w:jc w:val="both"/>
        <w:rPr>
          <w:color w:val="000000"/>
        </w:rPr>
      </w:pPr>
      <w:r w:rsidRPr="00BE1811">
        <w:t xml:space="preserve">Subsemnatul/subsemnata ……………………………………………. (numele </w:t>
      </w:r>
      <w:proofErr w:type="spellStart"/>
      <w:r w:rsidRPr="00BE1811">
        <w:t>şi</w:t>
      </w:r>
      <w:proofErr w:type="spellEnd"/>
      <w:r w:rsidRPr="00BE1811">
        <w:t xml:space="preserve"> prenumele reprezentantului legal al </w:t>
      </w:r>
      <w:bookmarkStart w:id="278" w:name="_Hlk75436397"/>
      <w:r w:rsidR="009E2ED1" w:rsidRPr="00BE1811">
        <w:t>organizației</w:t>
      </w:r>
      <w:bookmarkEnd w:id="278"/>
      <w:r w:rsidR="009E2ED1" w:rsidRPr="00BE1811">
        <w:t xml:space="preserve"> </w:t>
      </w:r>
      <w:r w:rsidRPr="00BE1811">
        <w:t>solicitante), în calitate de  ……………………………........... (</w:t>
      </w:r>
      <w:proofErr w:type="spellStart"/>
      <w:r w:rsidRPr="00BE1811">
        <w:t>funcţia</w:t>
      </w:r>
      <w:proofErr w:type="spellEnd"/>
      <w:r w:rsidRPr="00BE1811">
        <w:t xml:space="preserve"> reprezentantului legal al </w:t>
      </w:r>
      <w:r w:rsidR="009E2ED1" w:rsidRPr="00BE1811">
        <w:t>organizației</w:t>
      </w:r>
      <w:r w:rsidR="009E2ED1" w:rsidRPr="00BE1811" w:rsidDel="009E2ED1">
        <w:t xml:space="preserve"> </w:t>
      </w:r>
      <w:r w:rsidRPr="00BE1811">
        <w:t xml:space="preserve">solicitante) al ……..…………………………….……………………… (denumirea </w:t>
      </w:r>
      <w:r w:rsidR="009E2ED1" w:rsidRPr="00BE1811">
        <w:t>organizației</w:t>
      </w:r>
      <w:r w:rsidR="009E2ED1" w:rsidRPr="00BE1811" w:rsidDel="009E2ED1">
        <w:t xml:space="preserve"> </w:t>
      </w:r>
      <w:r w:rsidRPr="00BE1811">
        <w:t xml:space="preserve">solicitante), declar pe proprie răspundere că </w:t>
      </w:r>
      <w:proofErr w:type="spellStart"/>
      <w:r w:rsidRPr="00BE1811">
        <w:t>activităţile</w:t>
      </w:r>
      <w:proofErr w:type="spellEnd"/>
      <w:r w:rsidRPr="00BE1811">
        <w:t xml:space="preserve"> </w:t>
      </w:r>
      <w:proofErr w:type="spellStart"/>
      <w:r w:rsidRPr="00BE1811">
        <w:t>şi</w:t>
      </w:r>
      <w:proofErr w:type="spellEnd"/>
      <w:r w:rsidRPr="00BE1811">
        <w:t xml:space="preserve"> cheltuielile propuse spre </w:t>
      </w:r>
      <w:proofErr w:type="spellStart"/>
      <w:r w:rsidRPr="00BE1811">
        <w:t>finanţare</w:t>
      </w:r>
      <w:proofErr w:type="spellEnd"/>
      <w:r w:rsidRPr="00BE1811">
        <w:t xml:space="preserve"> în cadrul proiectului cu titlul: “........................................................................................... ” </w:t>
      </w:r>
      <w:proofErr w:type="spellStart"/>
      <w:r w:rsidRPr="00BE1811">
        <w:t>şi</w:t>
      </w:r>
      <w:proofErr w:type="spellEnd"/>
      <w:r w:rsidRPr="00BE1811">
        <w:t xml:space="preserve"> numărul de înregistrare electronică ........................, depus la </w:t>
      </w:r>
      <w:proofErr w:type="spellStart"/>
      <w:r w:rsidRPr="00BE1811">
        <w:t>competiţia</w:t>
      </w:r>
      <w:proofErr w:type="spellEnd"/>
      <w:r w:rsidRPr="00BE1811">
        <w:t xml:space="preserve"> ............................ (codul competiției), </w:t>
      </w:r>
      <w:r w:rsidRPr="00BE1811">
        <w:rPr>
          <w:color w:val="000000"/>
        </w:rPr>
        <w:t xml:space="preserve">nu au mai fost </w:t>
      </w:r>
      <w:proofErr w:type="spellStart"/>
      <w:r w:rsidRPr="00BE1811">
        <w:rPr>
          <w:color w:val="000000"/>
        </w:rPr>
        <w:t>şi</w:t>
      </w:r>
      <w:proofErr w:type="spellEnd"/>
      <w:r w:rsidRPr="00BE1811">
        <w:rPr>
          <w:color w:val="000000"/>
        </w:rPr>
        <w:t xml:space="preserve"> nu sunt </w:t>
      </w:r>
      <w:proofErr w:type="spellStart"/>
      <w:r w:rsidRPr="00BE1811">
        <w:rPr>
          <w:color w:val="000000"/>
        </w:rPr>
        <w:t>finanţare</w:t>
      </w:r>
      <w:proofErr w:type="spellEnd"/>
      <w:r w:rsidRPr="00BE1811">
        <w:rPr>
          <w:color w:val="000000"/>
        </w:rPr>
        <w:t xml:space="preserve"> din fonduri publice (inclusiv UE, norvegiene, </w:t>
      </w:r>
      <w:proofErr w:type="spellStart"/>
      <w:r w:rsidRPr="00BE1811">
        <w:rPr>
          <w:color w:val="000000"/>
        </w:rPr>
        <w:t>elveţiene</w:t>
      </w:r>
      <w:proofErr w:type="spellEnd"/>
      <w:r w:rsidRPr="00BE1811">
        <w:rPr>
          <w:color w:val="000000"/>
        </w:rPr>
        <w:t>) sau din partea instituțiilor financiare internaționale ( dubla finanțare ) integral sau parțial,</w:t>
      </w:r>
      <w:r w:rsidRPr="00BE1811">
        <w:t xml:space="preserve"> in ultimii 5 ani;</w:t>
      </w:r>
    </w:p>
    <w:p w14:paraId="63B4911A" w14:textId="77777777" w:rsidR="00F34D83" w:rsidRPr="00BE1811" w:rsidRDefault="00F34D83" w:rsidP="00F34D83">
      <w:pPr>
        <w:spacing w:after="0" w:line="240" w:lineRule="auto"/>
        <w:ind w:right="-187"/>
        <w:jc w:val="both"/>
        <w:rPr>
          <w:color w:val="000000"/>
        </w:rPr>
      </w:pPr>
      <w:r w:rsidRPr="00BE1811">
        <w:rPr>
          <w:color w:val="000000"/>
        </w:rPr>
        <w:t xml:space="preserve">--nu au fost </w:t>
      </w:r>
      <w:proofErr w:type="spellStart"/>
      <w:r w:rsidRPr="00BE1811">
        <w:rPr>
          <w:color w:val="000000"/>
        </w:rPr>
        <w:t>şi</w:t>
      </w:r>
      <w:proofErr w:type="spellEnd"/>
      <w:r w:rsidRPr="00BE1811">
        <w:rPr>
          <w:color w:val="000000"/>
        </w:rPr>
        <w:t xml:space="preserve"> nu fac obiectul unei alte solicitări de sprijin financiar din fonduri publice (inclusiv UE, norvegiene, </w:t>
      </w:r>
      <w:proofErr w:type="spellStart"/>
      <w:r w:rsidRPr="00BE1811">
        <w:rPr>
          <w:color w:val="000000"/>
        </w:rPr>
        <w:t>elvetiene</w:t>
      </w:r>
      <w:proofErr w:type="spellEnd"/>
      <w:r w:rsidRPr="00BE1811">
        <w:rPr>
          <w:color w:val="000000"/>
        </w:rPr>
        <w:t xml:space="preserve">) sau din partea instituțiilor financiare </w:t>
      </w:r>
      <w:proofErr w:type="spellStart"/>
      <w:r w:rsidRPr="00BE1811">
        <w:rPr>
          <w:color w:val="000000"/>
        </w:rPr>
        <w:t>intrenaţionale</w:t>
      </w:r>
      <w:proofErr w:type="spellEnd"/>
      <w:r w:rsidRPr="00BE1811">
        <w:rPr>
          <w:color w:val="000000"/>
        </w:rPr>
        <w:t xml:space="preserve"> (dublă </w:t>
      </w:r>
      <w:proofErr w:type="spellStart"/>
      <w:r w:rsidRPr="00BE1811">
        <w:rPr>
          <w:color w:val="000000"/>
        </w:rPr>
        <w:t>finanţare</w:t>
      </w:r>
      <w:proofErr w:type="spellEnd"/>
      <w:r w:rsidRPr="00BE1811">
        <w:rPr>
          <w:color w:val="000000"/>
        </w:rPr>
        <w:t xml:space="preserve">), integral sau </w:t>
      </w:r>
      <w:proofErr w:type="spellStart"/>
      <w:r w:rsidRPr="00BE1811">
        <w:rPr>
          <w:color w:val="000000"/>
        </w:rPr>
        <w:t>parţial</w:t>
      </w:r>
      <w:proofErr w:type="spellEnd"/>
      <w:r w:rsidRPr="00BE1811">
        <w:rPr>
          <w:color w:val="000000"/>
        </w:rPr>
        <w:t xml:space="preserve">, </w:t>
      </w:r>
      <w:r w:rsidRPr="00BE1811">
        <w:t>in ultimii 5 ani;</w:t>
      </w:r>
      <w:r w:rsidRPr="00BE1811">
        <w:rPr>
          <w:color w:val="000000"/>
        </w:rPr>
        <w:t xml:space="preserve"> . </w:t>
      </w:r>
    </w:p>
    <w:p w14:paraId="212F7DE5" w14:textId="77777777" w:rsidR="00F34D83" w:rsidRPr="00BE1811" w:rsidRDefault="00F34D83" w:rsidP="00F34D83">
      <w:pPr>
        <w:spacing w:after="0" w:line="240" w:lineRule="auto"/>
        <w:ind w:right="-187"/>
        <w:jc w:val="both"/>
      </w:pPr>
    </w:p>
    <w:p w14:paraId="35FD7FCD" w14:textId="77777777" w:rsidR="00F34D83" w:rsidRPr="00BE1811" w:rsidRDefault="00F34D83" w:rsidP="00F34D83">
      <w:pPr>
        <w:widowControl w:val="0"/>
        <w:tabs>
          <w:tab w:val="left" w:pos="680"/>
        </w:tabs>
        <w:autoSpaceDE w:val="0"/>
        <w:autoSpaceDN w:val="0"/>
        <w:adjustRightInd w:val="0"/>
        <w:spacing w:after="0" w:line="240" w:lineRule="auto"/>
      </w:pPr>
      <w:r w:rsidRPr="00BE1811">
        <w:t xml:space="preserve">De asemenea mă angajez să informez AMPOC asupra oricărei </w:t>
      </w:r>
      <w:proofErr w:type="spellStart"/>
      <w:r w:rsidRPr="00BE1811">
        <w:t>situaţii</w:t>
      </w:r>
      <w:proofErr w:type="spellEnd"/>
      <w:r w:rsidRPr="00BE1811">
        <w:t xml:space="preserve"> care contravine aspectelor mai sus </w:t>
      </w:r>
      <w:proofErr w:type="spellStart"/>
      <w:r w:rsidRPr="00BE1811">
        <w:t>menţionate</w:t>
      </w:r>
      <w:proofErr w:type="spellEnd"/>
      <w:r w:rsidRPr="00BE1811">
        <w:t xml:space="preserve"> ulterior transmiterii cererii de </w:t>
      </w:r>
      <w:proofErr w:type="spellStart"/>
      <w:r w:rsidRPr="00BE1811">
        <w:t>finanţare</w:t>
      </w:r>
      <w:proofErr w:type="spellEnd"/>
      <w:r w:rsidRPr="00BE1811">
        <w:t xml:space="preserve"> </w:t>
      </w:r>
      <w:proofErr w:type="spellStart"/>
      <w:r w:rsidRPr="00BE1811">
        <w:t>şi</w:t>
      </w:r>
      <w:proofErr w:type="spellEnd"/>
      <w:r w:rsidRPr="00BE1811">
        <w:t xml:space="preserve"> /sau pe perioada de implementării proiectului.</w:t>
      </w:r>
    </w:p>
    <w:p w14:paraId="591CAB7F" w14:textId="77777777" w:rsidR="00F34D83" w:rsidRPr="00BE1811" w:rsidRDefault="00F34D83" w:rsidP="00F34D83">
      <w:pPr>
        <w:spacing w:after="0" w:line="240" w:lineRule="auto"/>
        <w:ind w:right="-187"/>
        <w:jc w:val="both"/>
        <w:rPr>
          <w:b/>
          <w:color w:val="000000"/>
        </w:rPr>
      </w:pPr>
    </w:p>
    <w:p w14:paraId="3BEC00AD" w14:textId="77777777" w:rsidR="00F34D83" w:rsidRPr="00BE1811" w:rsidRDefault="00F34D83" w:rsidP="00F34D83">
      <w:pPr>
        <w:spacing w:after="0" w:line="240" w:lineRule="auto"/>
        <w:ind w:right="-187"/>
        <w:jc w:val="both"/>
        <w:rPr>
          <w:color w:val="000000"/>
        </w:rPr>
      </w:pPr>
    </w:p>
    <w:p w14:paraId="67E2C902" w14:textId="77777777" w:rsidR="00F34D83" w:rsidRPr="00BE1811" w:rsidRDefault="00F34D83" w:rsidP="00F34D83">
      <w:pPr>
        <w:spacing w:after="0" w:line="240" w:lineRule="auto"/>
        <w:ind w:right="-187"/>
        <w:jc w:val="both"/>
        <w:rPr>
          <w:color w:val="000000"/>
        </w:rPr>
      </w:pPr>
    </w:p>
    <w:p w14:paraId="02463B9B" w14:textId="77777777" w:rsidR="00F34D83" w:rsidRPr="00BE1811" w:rsidRDefault="00F34D83" w:rsidP="00F34D83">
      <w:pPr>
        <w:spacing w:after="0" w:line="240" w:lineRule="auto"/>
        <w:ind w:right="-187"/>
        <w:jc w:val="both"/>
        <w:rPr>
          <w:b/>
        </w:rPr>
      </w:pPr>
    </w:p>
    <w:p w14:paraId="5B694FAC" w14:textId="77777777" w:rsidR="00F34D83" w:rsidRPr="00BE1811" w:rsidRDefault="00F34D83" w:rsidP="00F34D83">
      <w:pPr>
        <w:spacing w:after="0" w:line="240" w:lineRule="auto"/>
      </w:pPr>
    </w:p>
    <w:p w14:paraId="72225353" w14:textId="77777777" w:rsidR="00F34D83" w:rsidRPr="00BE1811" w:rsidRDefault="00F34D83" w:rsidP="00F34D83">
      <w:pPr>
        <w:spacing w:after="0" w:line="240" w:lineRule="auto"/>
      </w:pPr>
    </w:p>
    <w:p w14:paraId="29E37FD4" w14:textId="77777777" w:rsidR="00F34D83" w:rsidRPr="00BE1811" w:rsidRDefault="00F34D83" w:rsidP="00F34D83">
      <w:pPr>
        <w:spacing w:after="0" w:line="240" w:lineRule="auto"/>
        <w:rPr>
          <w:b/>
        </w:rPr>
      </w:pPr>
      <w:proofErr w:type="spellStart"/>
      <w:r w:rsidRPr="00BE1811">
        <w:rPr>
          <w:b/>
        </w:rPr>
        <w:t>Declaraţie</w:t>
      </w:r>
      <w:proofErr w:type="spellEnd"/>
      <w:r w:rsidRPr="00BE1811">
        <w:rPr>
          <w:b/>
        </w:rPr>
        <w:t xml:space="preserve"> pe proprie răspundere, sub </w:t>
      </w:r>
      <w:proofErr w:type="spellStart"/>
      <w:r w:rsidRPr="00BE1811">
        <w:rPr>
          <w:b/>
        </w:rPr>
        <w:t>sancţiunile</w:t>
      </w:r>
      <w:proofErr w:type="spellEnd"/>
      <w:r w:rsidRPr="00BE1811">
        <w:rPr>
          <w:b/>
        </w:rPr>
        <w:t xml:space="preserve"> aplicate faptei de fals în acte publice.</w:t>
      </w:r>
    </w:p>
    <w:p w14:paraId="17ABB86B" w14:textId="77777777" w:rsidR="00F34D83" w:rsidRPr="00BE1811" w:rsidRDefault="00F34D83" w:rsidP="00F34D83">
      <w:pPr>
        <w:spacing w:after="0" w:line="240" w:lineRule="auto"/>
      </w:pPr>
    </w:p>
    <w:p w14:paraId="31CE9087" w14:textId="77777777" w:rsidR="00F34D83" w:rsidRPr="00BE1811" w:rsidRDefault="00F34D83" w:rsidP="00F34D83">
      <w:pPr>
        <w:widowControl w:val="0"/>
        <w:tabs>
          <w:tab w:val="left" w:pos="680"/>
        </w:tabs>
        <w:autoSpaceDE w:val="0"/>
        <w:autoSpaceDN w:val="0"/>
        <w:adjustRightInd w:val="0"/>
        <w:spacing w:after="0" w:line="240" w:lineRule="auto"/>
        <w:rPr>
          <w:b/>
        </w:rPr>
      </w:pPr>
    </w:p>
    <w:p w14:paraId="5C8B5299" w14:textId="77777777" w:rsidR="00F34D83" w:rsidRPr="00BE1811" w:rsidRDefault="00F34D83" w:rsidP="00F34D83">
      <w:pPr>
        <w:widowControl w:val="0"/>
        <w:tabs>
          <w:tab w:val="left" w:pos="680"/>
        </w:tabs>
        <w:autoSpaceDE w:val="0"/>
        <w:autoSpaceDN w:val="0"/>
        <w:adjustRightInd w:val="0"/>
        <w:spacing w:after="0" w:line="240" w:lineRule="auto"/>
        <w:rPr>
          <w:b/>
        </w:rPr>
      </w:pPr>
    </w:p>
    <w:tbl>
      <w:tblPr>
        <w:tblW w:w="0" w:type="auto"/>
        <w:tblLook w:val="00A0" w:firstRow="1" w:lastRow="0" w:firstColumn="1" w:lastColumn="0" w:noHBand="0" w:noVBand="0"/>
      </w:tblPr>
      <w:tblGrid>
        <w:gridCol w:w="4621"/>
        <w:gridCol w:w="4622"/>
      </w:tblGrid>
      <w:tr w:rsidR="00D76FD2" w:rsidRPr="00BE1811" w14:paraId="0D9060B6" w14:textId="77777777" w:rsidTr="00132342">
        <w:tc>
          <w:tcPr>
            <w:tcW w:w="4621" w:type="dxa"/>
          </w:tcPr>
          <w:p w14:paraId="67ECA354" w14:textId="77777777" w:rsidR="00F34D83" w:rsidRPr="00BE1811" w:rsidRDefault="00F34D83" w:rsidP="00132342">
            <w:pPr>
              <w:autoSpaceDE w:val="0"/>
              <w:autoSpaceDN w:val="0"/>
              <w:adjustRightInd w:val="0"/>
              <w:spacing w:after="0" w:line="240" w:lineRule="auto"/>
              <w:jc w:val="both"/>
              <w:rPr>
                <w:i/>
              </w:rPr>
            </w:pPr>
          </w:p>
          <w:p w14:paraId="7C42AEFE" w14:textId="77777777" w:rsidR="00F34D83" w:rsidRPr="00BE1811" w:rsidRDefault="00F34D83" w:rsidP="00132342">
            <w:pPr>
              <w:autoSpaceDE w:val="0"/>
              <w:autoSpaceDN w:val="0"/>
              <w:adjustRightInd w:val="0"/>
              <w:spacing w:after="0" w:line="240" w:lineRule="auto"/>
              <w:jc w:val="both"/>
            </w:pPr>
            <w:r w:rsidRPr="00BE1811">
              <w:rPr>
                <w:i/>
              </w:rPr>
              <w:t>&lt;denumire oficială solicitant&gt;</w:t>
            </w:r>
          </w:p>
        </w:tc>
        <w:tc>
          <w:tcPr>
            <w:tcW w:w="4622" w:type="dxa"/>
          </w:tcPr>
          <w:p w14:paraId="2540528B" w14:textId="77777777" w:rsidR="00F34D83" w:rsidRPr="00BE1811" w:rsidRDefault="00F34D83" w:rsidP="00132342">
            <w:pPr>
              <w:spacing w:after="0" w:line="240" w:lineRule="auto"/>
              <w:jc w:val="both"/>
            </w:pPr>
            <w:r w:rsidRPr="00BE1811">
              <w:t>Reprezentant legal</w:t>
            </w:r>
          </w:p>
          <w:p w14:paraId="2FAB532C" w14:textId="77777777" w:rsidR="00F34D83" w:rsidRPr="00BE1811" w:rsidRDefault="00F34D83" w:rsidP="00132342">
            <w:pPr>
              <w:spacing w:after="0" w:line="240" w:lineRule="auto"/>
              <w:jc w:val="both"/>
            </w:pPr>
          </w:p>
          <w:p w14:paraId="5AA28D0F" w14:textId="77777777" w:rsidR="00F34D83" w:rsidRPr="00BE1811" w:rsidRDefault="00F34D83" w:rsidP="00132342">
            <w:pPr>
              <w:spacing w:after="0" w:line="240" w:lineRule="auto"/>
              <w:jc w:val="both"/>
              <w:rPr>
                <w:i/>
              </w:rPr>
            </w:pPr>
            <w:r w:rsidRPr="00BE1811">
              <w:rPr>
                <w:i/>
              </w:rPr>
              <w:t>&lt;</w:t>
            </w:r>
            <w:proofErr w:type="spellStart"/>
            <w:r w:rsidRPr="00BE1811">
              <w:rPr>
                <w:i/>
              </w:rPr>
              <w:t>funcţie</w:t>
            </w:r>
            <w:proofErr w:type="spellEnd"/>
            <w:r w:rsidRPr="00BE1811">
              <w:rPr>
                <w:i/>
              </w:rPr>
              <w:t xml:space="preserve"> reprezentant legal &gt;</w:t>
            </w:r>
          </w:p>
          <w:p w14:paraId="290A5CA1" w14:textId="77777777" w:rsidR="00F34D83" w:rsidRPr="00BE1811" w:rsidRDefault="00F34D83" w:rsidP="00132342">
            <w:pPr>
              <w:spacing w:after="0" w:line="240" w:lineRule="auto"/>
              <w:jc w:val="both"/>
            </w:pPr>
            <w:r w:rsidRPr="00BE1811">
              <w:rPr>
                <w:i/>
              </w:rPr>
              <w:t>&lt;nume, prenume reprezentant legal*&gt;</w:t>
            </w:r>
          </w:p>
        </w:tc>
      </w:tr>
      <w:tr w:rsidR="00F34D83" w:rsidRPr="00BE1811" w14:paraId="2FCA4C58" w14:textId="77777777" w:rsidTr="00132342">
        <w:tc>
          <w:tcPr>
            <w:tcW w:w="4621" w:type="dxa"/>
          </w:tcPr>
          <w:p w14:paraId="76DADFE2" w14:textId="77777777" w:rsidR="00F34D83" w:rsidRPr="00BE1811" w:rsidRDefault="00F34D83" w:rsidP="00132342">
            <w:pPr>
              <w:spacing w:after="0" w:line="240" w:lineRule="auto"/>
              <w:jc w:val="both"/>
              <w:rPr>
                <w:noProof/>
              </w:rPr>
            </w:pPr>
          </w:p>
        </w:tc>
        <w:tc>
          <w:tcPr>
            <w:tcW w:w="4622" w:type="dxa"/>
          </w:tcPr>
          <w:p w14:paraId="45CBE307" w14:textId="77777777" w:rsidR="00F34D83" w:rsidRPr="00BE1811" w:rsidRDefault="00F34D83" w:rsidP="00132342">
            <w:pPr>
              <w:spacing w:after="0" w:line="240" w:lineRule="auto"/>
              <w:jc w:val="both"/>
              <w:rPr>
                <w:i/>
                <w:iCs/>
                <w:noProof/>
                <w:lang w:eastAsia="ro-RO"/>
              </w:rPr>
            </w:pPr>
          </w:p>
          <w:p w14:paraId="39D15C2F" w14:textId="77777777" w:rsidR="00F34D83" w:rsidRPr="00BE1811" w:rsidRDefault="00F34D83" w:rsidP="00132342">
            <w:pPr>
              <w:spacing w:after="0" w:line="240" w:lineRule="auto"/>
              <w:jc w:val="both"/>
              <w:rPr>
                <w:noProof/>
              </w:rPr>
            </w:pPr>
          </w:p>
        </w:tc>
      </w:tr>
      <w:tr w:rsidR="00F34D83" w:rsidRPr="00BE1811" w14:paraId="78FB323A" w14:textId="77777777" w:rsidTr="00132342">
        <w:tc>
          <w:tcPr>
            <w:tcW w:w="4621" w:type="dxa"/>
          </w:tcPr>
          <w:p w14:paraId="7EDF9A91" w14:textId="77777777" w:rsidR="00F34D83" w:rsidRPr="00BE1811" w:rsidRDefault="00F34D83" w:rsidP="00132342">
            <w:pPr>
              <w:spacing w:after="0" w:line="240" w:lineRule="auto"/>
              <w:jc w:val="both"/>
            </w:pPr>
            <w:r w:rsidRPr="00BE1811">
              <w:t xml:space="preserve">Data : </w:t>
            </w:r>
            <w:r w:rsidRPr="00BE1811">
              <w:rPr>
                <w:i/>
              </w:rPr>
              <w:t>&lt;</w:t>
            </w:r>
            <w:proofErr w:type="spellStart"/>
            <w:r w:rsidRPr="00BE1811">
              <w:rPr>
                <w:i/>
              </w:rPr>
              <w:t>zz</w:t>
            </w:r>
            <w:proofErr w:type="spellEnd"/>
            <w:r w:rsidRPr="00BE1811">
              <w:rPr>
                <w:i/>
              </w:rPr>
              <w:t>/</w:t>
            </w:r>
            <w:proofErr w:type="spellStart"/>
            <w:r w:rsidRPr="00BE1811">
              <w:rPr>
                <w:i/>
              </w:rPr>
              <w:t>ll</w:t>
            </w:r>
            <w:proofErr w:type="spellEnd"/>
            <w:r w:rsidRPr="00BE1811">
              <w:rPr>
                <w:i/>
              </w:rPr>
              <w:t>/</w:t>
            </w:r>
            <w:proofErr w:type="spellStart"/>
            <w:r w:rsidRPr="00BE1811">
              <w:rPr>
                <w:i/>
              </w:rPr>
              <w:t>aa</w:t>
            </w:r>
            <w:proofErr w:type="spellEnd"/>
            <w:r w:rsidRPr="00BE1811">
              <w:rPr>
                <w:i/>
              </w:rPr>
              <w:t>&gt;</w:t>
            </w:r>
          </w:p>
        </w:tc>
        <w:tc>
          <w:tcPr>
            <w:tcW w:w="4622" w:type="dxa"/>
          </w:tcPr>
          <w:p w14:paraId="63399B45" w14:textId="77777777" w:rsidR="00F34D83" w:rsidRPr="00BE1811" w:rsidRDefault="00F34D83" w:rsidP="00132342">
            <w:pPr>
              <w:autoSpaceDE w:val="0"/>
              <w:autoSpaceDN w:val="0"/>
              <w:adjustRightInd w:val="0"/>
              <w:spacing w:after="0" w:line="240" w:lineRule="auto"/>
              <w:jc w:val="both"/>
              <w:rPr>
                <w:i/>
              </w:rPr>
            </w:pPr>
          </w:p>
          <w:p w14:paraId="340683CE" w14:textId="77777777" w:rsidR="00F34D83" w:rsidRPr="00BE1811" w:rsidRDefault="00F34D83" w:rsidP="00132342">
            <w:pPr>
              <w:autoSpaceDE w:val="0"/>
              <w:autoSpaceDN w:val="0"/>
              <w:adjustRightInd w:val="0"/>
              <w:spacing w:after="0" w:line="240" w:lineRule="auto"/>
              <w:jc w:val="both"/>
            </w:pPr>
            <w:r w:rsidRPr="00BE1811">
              <w:rPr>
                <w:i/>
              </w:rPr>
              <w:t>&lt;ștampila&gt;</w:t>
            </w:r>
          </w:p>
        </w:tc>
      </w:tr>
    </w:tbl>
    <w:p w14:paraId="57C2C458" w14:textId="77777777" w:rsidR="00F34D83" w:rsidRPr="00BE1811" w:rsidRDefault="00F34D83" w:rsidP="00F34D83">
      <w:pPr>
        <w:widowControl w:val="0"/>
        <w:tabs>
          <w:tab w:val="left" w:pos="680"/>
        </w:tabs>
        <w:autoSpaceDE w:val="0"/>
        <w:autoSpaceDN w:val="0"/>
        <w:adjustRightInd w:val="0"/>
        <w:spacing w:after="0" w:line="240" w:lineRule="auto"/>
        <w:rPr>
          <w:b/>
        </w:rPr>
      </w:pPr>
    </w:p>
    <w:p w14:paraId="65F345C0" w14:textId="77777777" w:rsidR="00F34D83" w:rsidRPr="00BE1811" w:rsidRDefault="00F34D83" w:rsidP="00F34D83">
      <w:pPr>
        <w:pStyle w:val="FootnoteText"/>
        <w:rPr>
          <w:sz w:val="22"/>
          <w:szCs w:val="22"/>
          <w:lang w:val="ro-RO"/>
        </w:rPr>
      </w:pPr>
      <w:r w:rsidRPr="00BE1811">
        <w:rPr>
          <w:sz w:val="22"/>
          <w:szCs w:val="22"/>
          <w:lang w:val="ro-RO"/>
        </w:rPr>
        <w:t xml:space="preserve">*) Se va completa cu majuscule </w:t>
      </w:r>
      <w:proofErr w:type="spellStart"/>
      <w:r w:rsidRPr="00BE1811">
        <w:rPr>
          <w:sz w:val="22"/>
          <w:szCs w:val="22"/>
          <w:lang w:val="ro-RO"/>
        </w:rPr>
        <w:t>şi</w:t>
      </w:r>
      <w:proofErr w:type="spellEnd"/>
      <w:r w:rsidRPr="00BE1811">
        <w:rPr>
          <w:sz w:val="22"/>
          <w:szCs w:val="22"/>
          <w:lang w:val="ro-RO"/>
        </w:rPr>
        <w:t xml:space="preserve"> fără abrevieri</w:t>
      </w:r>
    </w:p>
    <w:p w14:paraId="40C7B22A" w14:textId="77777777" w:rsidR="00F34D83" w:rsidRPr="00BE1811" w:rsidRDefault="00F34D83" w:rsidP="00F34D83">
      <w:pPr>
        <w:widowControl w:val="0"/>
        <w:tabs>
          <w:tab w:val="left" w:pos="680"/>
        </w:tabs>
        <w:autoSpaceDE w:val="0"/>
        <w:autoSpaceDN w:val="0"/>
        <w:adjustRightInd w:val="0"/>
        <w:spacing w:after="0" w:line="240" w:lineRule="auto"/>
        <w:rPr>
          <w:b/>
        </w:rPr>
      </w:pPr>
    </w:p>
    <w:p w14:paraId="480ABFD0" w14:textId="77777777" w:rsidR="00F34D83" w:rsidRPr="00BE1811" w:rsidRDefault="00F34D83" w:rsidP="00F34D83">
      <w:pPr>
        <w:rPr>
          <w:i/>
        </w:rPr>
      </w:pPr>
      <w:r w:rsidRPr="00BE1811">
        <w:rPr>
          <w:b/>
        </w:rPr>
        <w:br w:type="page"/>
      </w:r>
    </w:p>
    <w:p w14:paraId="5F6D5E22" w14:textId="77777777" w:rsidR="00F34D83" w:rsidRPr="00BE1811" w:rsidRDefault="00F34D83" w:rsidP="00F34D83">
      <w:pPr>
        <w:spacing w:after="0" w:line="240" w:lineRule="auto"/>
        <w:jc w:val="right"/>
        <w:rPr>
          <w:b/>
        </w:rPr>
      </w:pPr>
      <w:r w:rsidRPr="00BE1811">
        <w:rPr>
          <w:b/>
        </w:rPr>
        <w:lastRenderedPageBreak/>
        <w:t>ANEXA 2.3</w:t>
      </w:r>
    </w:p>
    <w:p w14:paraId="01C13AD0" w14:textId="77777777" w:rsidR="00F34D83" w:rsidRPr="00BE1811" w:rsidRDefault="00F34D83" w:rsidP="00F34D83">
      <w:pPr>
        <w:spacing w:after="0" w:line="240" w:lineRule="auto"/>
        <w:rPr>
          <w:b/>
        </w:rPr>
      </w:pPr>
    </w:p>
    <w:p w14:paraId="6CF9E5B9" w14:textId="77777777" w:rsidR="00F34D83" w:rsidRPr="00BE1811" w:rsidRDefault="00F34D83" w:rsidP="00F34D83">
      <w:pPr>
        <w:widowControl w:val="0"/>
        <w:tabs>
          <w:tab w:val="left" w:pos="795"/>
          <w:tab w:val="left" w:pos="6525"/>
        </w:tabs>
        <w:autoSpaceDE w:val="0"/>
        <w:autoSpaceDN w:val="0"/>
        <w:adjustRightInd w:val="0"/>
        <w:spacing w:before="120" w:after="120"/>
        <w:jc w:val="center"/>
        <w:rPr>
          <w:b/>
        </w:rPr>
      </w:pPr>
      <w:r w:rsidRPr="00BE1811">
        <w:rPr>
          <w:b/>
        </w:rPr>
        <w:t>Declarație pe proprie răspundere de certificare a aplicației</w:t>
      </w:r>
    </w:p>
    <w:p w14:paraId="49EED1D6" w14:textId="77777777" w:rsidR="00F34D83" w:rsidRPr="00BE1811" w:rsidRDefault="00F34D83" w:rsidP="00F34D83">
      <w:pPr>
        <w:spacing w:line="360" w:lineRule="auto"/>
        <w:ind w:right="-180"/>
        <w:jc w:val="both"/>
      </w:pPr>
      <w:r w:rsidRPr="00BE1811">
        <w:t>Subsemnatul/subsemnata ................................................. &lt;</w:t>
      </w:r>
      <w:r w:rsidRPr="00BE1811">
        <w:rPr>
          <w:i/>
        </w:rPr>
        <w:t xml:space="preserve">numele </w:t>
      </w:r>
      <w:proofErr w:type="spellStart"/>
      <w:r w:rsidRPr="00BE1811">
        <w:rPr>
          <w:i/>
        </w:rPr>
        <w:t>şi</w:t>
      </w:r>
      <w:proofErr w:type="spellEnd"/>
      <w:r w:rsidRPr="00BE1811">
        <w:rPr>
          <w:i/>
        </w:rPr>
        <w:t xml:space="preserve"> prenumele reprezentantului legal al </w:t>
      </w:r>
      <w:r w:rsidR="009E2ED1" w:rsidRPr="00BE1811">
        <w:rPr>
          <w:i/>
        </w:rPr>
        <w:t>organizației</w:t>
      </w:r>
      <w:r w:rsidR="009E2ED1" w:rsidRPr="00BE1811" w:rsidDel="009E2ED1">
        <w:rPr>
          <w:i/>
        </w:rPr>
        <w:t xml:space="preserve"> </w:t>
      </w:r>
      <w:r w:rsidRPr="00BE1811">
        <w:rPr>
          <w:i/>
        </w:rPr>
        <w:t>solicitante</w:t>
      </w:r>
      <w:r w:rsidRPr="00BE1811">
        <w:t>&gt;, în calitate de  ......................................... &lt;</w:t>
      </w:r>
      <w:proofErr w:type="spellStart"/>
      <w:r w:rsidRPr="00BE1811">
        <w:rPr>
          <w:i/>
        </w:rPr>
        <w:t>funcţia</w:t>
      </w:r>
      <w:proofErr w:type="spellEnd"/>
      <w:r w:rsidRPr="00BE1811">
        <w:rPr>
          <w:i/>
        </w:rPr>
        <w:t xml:space="preserve"> reprezentantului legal al </w:t>
      </w:r>
      <w:r w:rsidR="009E2ED1" w:rsidRPr="00BE1811">
        <w:rPr>
          <w:i/>
        </w:rPr>
        <w:t>organizației</w:t>
      </w:r>
      <w:r w:rsidR="009E2ED1" w:rsidRPr="00BE1811" w:rsidDel="009E2ED1">
        <w:rPr>
          <w:i/>
        </w:rPr>
        <w:t xml:space="preserve"> </w:t>
      </w:r>
      <w:r w:rsidRPr="00BE1811">
        <w:rPr>
          <w:i/>
        </w:rPr>
        <w:t>solicitante</w:t>
      </w:r>
      <w:r w:rsidRPr="00BE1811">
        <w:t>&gt; al  ............................................. &lt;</w:t>
      </w:r>
      <w:r w:rsidRPr="00BE1811">
        <w:rPr>
          <w:i/>
        </w:rPr>
        <w:t xml:space="preserve">denumirea </w:t>
      </w:r>
      <w:r w:rsidR="009E2ED1" w:rsidRPr="00BE1811">
        <w:rPr>
          <w:i/>
        </w:rPr>
        <w:t>organizației</w:t>
      </w:r>
      <w:r w:rsidR="009E2ED1" w:rsidRPr="00BE1811" w:rsidDel="009E2ED1">
        <w:rPr>
          <w:i/>
        </w:rPr>
        <w:t xml:space="preserve"> </w:t>
      </w:r>
      <w:r w:rsidRPr="00BE1811">
        <w:rPr>
          <w:i/>
        </w:rPr>
        <w:t>solicitante</w:t>
      </w:r>
      <w:r w:rsidRPr="00BE1811">
        <w:t xml:space="preserve">&gt;, </w:t>
      </w:r>
    </w:p>
    <w:p w14:paraId="69F4D13C" w14:textId="77777777" w:rsidR="00F34D83" w:rsidRPr="00BE1811" w:rsidRDefault="00F34D83" w:rsidP="00F34D83">
      <w:pPr>
        <w:widowControl w:val="0"/>
        <w:tabs>
          <w:tab w:val="left" w:pos="0"/>
        </w:tabs>
        <w:autoSpaceDE w:val="0"/>
        <w:autoSpaceDN w:val="0"/>
        <w:adjustRightInd w:val="0"/>
        <w:spacing w:line="360" w:lineRule="auto"/>
        <w:jc w:val="both"/>
      </w:pPr>
      <w:r w:rsidRPr="00BE1811">
        <w:t xml:space="preserve">confirm că </w:t>
      </w:r>
      <w:proofErr w:type="spellStart"/>
      <w:r w:rsidRPr="00BE1811">
        <w:t>informaţiile</w:t>
      </w:r>
      <w:proofErr w:type="spellEnd"/>
      <w:r w:rsidRPr="00BE1811">
        <w:t xml:space="preserve"> incluse în cererea de </w:t>
      </w:r>
      <w:proofErr w:type="spellStart"/>
      <w:r w:rsidRPr="00BE1811">
        <w:t>finanţare</w:t>
      </w:r>
      <w:proofErr w:type="spellEnd"/>
      <w:r w:rsidRPr="00BE1811">
        <w:t xml:space="preserve"> pentru proiectul cu  titlul ............................................... </w:t>
      </w:r>
      <w:proofErr w:type="spellStart"/>
      <w:r w:rsidRPr="00BE1811">
        <w:t>şi</w:t>
      </w:r>
      <w:proofErr w:type="spellEnd"/>
      <w:r w:rsidRPr="00BE1811">
        <w:t xml:space="preserve"> numărul de înregistrare electronică ........................, depus la </w:t>
      </w:r>
      <w:proofErr w:type="spellStart"/>
      <w:r w:rsidRPr="00BE1811">
        <w:t>competiţia</w:t>
      </w:r>
      <w:proofErr w:type="spellEnd"/>
      <w:r w:rsidRPr="00BE1811">
        <w:t xml:space="preserve"> ............................ &lt;</w:t>
      </w:r>
      <w:r w:rsidRPr="00BE1811">
        <w:rPr>
          <w:i/>
        </w:rPr>
        <w:t>codul competiției</w:t>
      </w:r>
      <w:r w:rsidRPr="00BE1811">
        <w:t xml:space="preserve">&gt;, precum </w:t>
      </w:r>
      <w:proofErr w:type="spellStart"/>
      <w:r w:rsidRPr="00BE1811">
        <w:t>şi</w:t>
      </w:r>
      <w:proofErr w:type="spellEnd"/>
      <w:r w:rsidRPr="00BE1811">
        <w:t xml:space="preserve"> detaliile prezentate în documentele anexate sunt corecte </w:t>
      </w:r>
      <w:proofErr w:type="spellStart"/>
      <w:r w:rsidRPr="00BE1811">
        <w:t>şi</w:t>
      </w:r>
      <w:proofErr w:type="spellEnd"/>
      <w:r w:rsidRPr="00BE1811">
        <w:t xml:space="preserve"> </w:t>
      </w:r>
      <w:proofErr w:type="spellStart"/>
      <w:r w:rsidRPr="00BE1811">
        <w:t>asistenţa</w:t>
      </w:r>
      <w:proofErr w:type="spellEnd"/>
      <w:r w:rsidRPr="00BE1811">
        <w:t xml:space="preserve"> financiară pentru care am aplicat este necesară proiectului pentru a se derula conform descrierii. </w:t>
      </w:r>
    </w:p>
    <w:p w14:paraId="700BEA79" w14:textId="77777777" w:rsidR="00F34D83" w:rsidRPr="00BE1811" w:rsidRDefault="00F34D83" w:rsidP="00F34D83">
      <w:pPr>
        <w:widowControl w:val="0"/>
        <w:tabs>
          <w:tab w:val="left" w:pos="0"/>
        </w:tabs>
        <w:autoSpaceDE w:val="0"/>
        <w:autoSpaceDN w:val="0"/>
        <w:adjustRightInd w:val="0"/>
        <w:spacing w:line="360" w:lineRule="auto"/>
        <w:jc w:val="both"/>
      </w:pPr>
      <w:r w:rsidRPr="00BE1811">
        <w:t xml:space="preserve">Confirm că cererea de </w:t>
      </w:r>
      <w:proofErr w:type="spellStart"/>
      <w:r w:rsidRPr="00BE1811">
        <w:t>finanţare</w:t>
      </w:r>
      <w:proofErr w:type="spellEnd"/>
      <w:r w:rsidRPr="00BE1811">
        <w:t xml:space="preserve"> </w:t>
      </w:r>
      <w:proofErr w:type="spellStart"/>
      <w:r w:rsidRPr="00BE1811">
        <w:t>menţionată</w:t>
      </w:r>
      <w:proofErr w:type="spellEnd"/>
      <w:r w:rsidRPr="00BE1811">
        <w:t xml:space="preserve"> </w:t>
      </w:r>
      <w:r w:rsidRPr="00BE1811">
        <w:rPr>
          <w:b/>
        </w:rPr>
        <w:t xml:space="preserve">este aferentă singurei propuneri depusă la </w:t>
      </w:r>
      <w:proofErr w:type="spellStart"/>
      <w:r w:rsidRPr="00BE1811">
        <w:rPr>
          <w:b/>
        </w:rPr>
        <w:t>competiţia</w:t>
      </w:r>
      <w:proofErr w:type="spellEnd"/>
      <w:r w:rsidRPr="00BE1811">
        <w:rPr>
          <w:b/>
        </w:rPr>
        <w:t xml:space="preserve"> </w:t>
      </w:r>
      <w:r w:rsidRPr="00BE1811">
        <w:rPr>
          <w:b/>
          <w:noProof/>
        </w:rPr>
        <w:t>............</w:t>
      </w:r>
      <w:r w:rsidRPr="00BE1811">
        <w:rPr>
          <w:noProof/>
        </w:rPr>
        <w:t>&lt;</w:t>
      </w:r>
      <w:r w:rsidRPr="00BE1811">
        <w:rPr>
          <w:i/>
        </w:rPr>
        <w:t>codul competiției</w:t>
      </w:r>
      <w:r w:rsidRPr="00BE1811">
        <w:t xml:space="preserve">&gt; de către </w:t>
      </w:r>
      <w:proofErr w:type="spellStart"/>
      <w:r w:rsidRPr="00BE1811">
        <w:t>instituţia</w:t>
      </w:r>
      <w:proofErr w:type="spellEnd"/>
      <w:r w:rsidRPr="00BE1811">
        <w:t xml:space="preserve"> pe care o reprezint, în calitate de </w:t>
      </w:r>
      <w:proofErr w:type="spellStart"/>
      <w:r w:rsidRPr="00BE1811">
        <w:t>organizaţie</w:t>
      </w:r>
      <w:proofErr w:type="spellEnd"/>
      <w:r w:rsidRPr="00BE1811">
        <w:t xml:space="preserve"> care </w:t>
      </w:r>
      <w:proofErr w:type="spellStart"/>
      <w:r w:rsidRPr="00BE1811">
        <w:t>adminstreaza</w:t>
      </w:r>
      <w:proofErr w:type="spellEnd"/>
      <w:r w:rsidRPr="00BE1811">
        <w:t xml:space="preserve"> </w:t>
      </w:r>
      <w:proofErr w:type="spellStart"/>
      <w:r w:rsidRPr="00BE1811">
        <w:t>şi</w:t>
      </w:r>
      <w:proofErr w:type="spellEnd"/>
      <w:r w:rsidRPr="00BE1811">
        <w:t xml:space="preserve"> </w:t>
      </w:r>
      <w:proofErr w:type="spellStart"/>
      <w:r w:rsidRPr="00BE1811">
        <w:t>exploateaza</w:t>
      </w:r>
      <w:proofErr w:type="spellEnd"/>
      <w:r w:rsidRPr="00BE1811">
        <w:t xml:space="preserve"> clusterul de inovare ................................................ </w:t>
      </w:r>
      <w:r w:rsidRPr="00BE1811">
        <w:rPr>
          <w:i/>
        </w:rPr>
        <w:t xml:space="preserve">&lt;denumirea </w:t>
      </w:r>
      <w:proofErr w:type="spellStart"/>
      <w:r w:rsidRPr="00BE1811">
        <w:rPr>
          <w:i/>
        </w:rPr>
        <w:t>entităţii</w:t>
      </w:r>
      <w:proofErr w:type="spellEnd"/>
      <w:r w:rsidRPr="00BE1811">
        <w:rPr>
          <w:i/>
        </w:rPr>
        <w:t xml:space="preserve"> juridice in care este constituit clusterul de inovare &gt;</w:t>
      </w:r>
      <w:r w:rsidRPr="00BE1811">
        <w:t>.</w:t>
      </w:r>
    </w:p>
    <w:p w14:paraId="142F1195" w14:textId="77777777" w:rsidR="00F34D83" w:rsidRPr="00BE1811" w:rsidRDefault="00F34D83" w:rsidP="00F34D83">
      <w:pPr>
        <w:widowControl w:val="0"/>
        <w:tabs>
          <w:tab w:val="left" w:pos="0"/>
        </w:tabs>
        <w:autoSpaceDE w:val="0"/>
        <w:autoSpaceDN w:val="0"/>
        <w:adjustRightInd w:val="0"/>
        <w:spacing w:line="360" w:lineRule="auto"/>
        <w:jc w:val="both"/>
      </w:pPr>
      <w:r w:rsidRPr="00BE1811">
        <w:t>De asemenea, declar că nu cunosc niciun motiv pentru care proiectul ar putea să nu se deruleze sau ar putea fi întârziat.</w:t>
      </w:r>
    </w:p>
    <w:p w14:paraId="6CC22AB6" w14:textId="77777777" w:rsidR="00F34D83" w:rsidRPr="00BE1811" w:rsidRDefault="00F34D83" w:rsidP="00F34D83">
      <w:pPr>
        <w:widowControl w:val="0"/>
        <w:tabs>
          <w:tab w:val="left" w:pos="0"/>
        </w:tabs>
        <w:autoSpaceDE w:val="0"/>
        <w:autoSpaceDN w:val="0"/>
        <w:adjustRightInd w:val="0"/>
        <w:spacing w:line="360" w:lineRule="auto"/>
        <w:jc w:val="both"/>
        <w:rPr>
          <w:b/>
        </w:rPr>
      </w:pPr>
      <w:proofErr w:type="spellStart"/>
      <w:r w:rsidRPr="00BE1811">
        <w:t>Înţeleg</w:t>
      </w:r>
      <w:proofErr w:type="spellEnd"/>
      <w:r w:rsidRPr="00BE1811">
        <w:t xml:space="preserve"> că dacă cererea de </w:t>
      </w:r>
      <w:proofErr w:type="spellStart"/>
      <w:r w:rsidRPr="00BE1811">
        <w:t>finanţare</w:t>
      </w:r>
      <w:proofErr w:type="spellEnd"/>
      <w:r w:rsidRPr="00BE1811">
        <w:t xml:space="preserve"> nu este completă cu privire la toate detaliile </w:t>
      </w:r>
      <w:proofErr w:type="spellStart"/>
      <w:r w:rsidRPr="00BE1811">
        <w:t>şi</w:t>
      </w:r>
      <w:proofErr w:type="spellEnd"/>
      <w:r w:rsidRPr="00BE1811">
        <w:t xml:space="preserve"> aspectele solicitate, inclusiv această </w:t>
      </w:r>
      <w:proofErr w:type="spellStart"/>
      <w:r w:rsidRPr="00BE1811">
        <w:t>declaratie</w:t>
      </w:r>
      <w:proofErr w:type="spellEnd"/>
      <w:r w:rsidRPr="00BE1811">
        <w:t>, propunerea ar putea fi respinsă.</w:t>
      </w:r>
    </w:p>
    <w:p w14:paraId="6FED810D" w14:textId="77777777" w:rsidR="00F34D83" w:rsidRPr="00BE1811" w:rsidRDefault="00F34D83" w:rsidP="00F34D83">
      <w:pPr>
        <w:widowControl w:val="0"/>
        <w:tabs>
          <w:tab w:val="left" w:pos="680"/>
        </w:tabs>
        <w:autoSpaceDE w:val="0"/>
        <w:autoSpaceDN w:val="0"/>
        <w:adjustRightInd w:val="0"/>
        <w:spacing w:before="120" w:after="120"/>
        <w:rPr>
          <w:b/>
        </w:rPr>
      </w:pPr>
      <w:proofErr w:type="spellStart"/>
      <w:r w:rsidRPr="00BE1811">
        <w:rPr>
          <w:b/>
        </w:rPr>
        <w:t>Declaraţie</w:t>
      </w:r>
      <w:proofErr w:type="spellEnd"/>
      <w:r w:rsidRPr="00BE1811">
        <w:rPr>
          <w:b/>
        </w:rPr>
        <w:t xml:space="preserve"> pe proprie răspundere, sub </w:t>
      </w:r>
      <w:proofErr w:type="spellStart"/>
      <w:r w:rsidRPr="00BE1811">
        <w:rPr>
          <w:b/>
        </w:rPr>
        <w:t>sancţiunile</w:t>
      </w:r>
      <w:proofErr w:type="spellEnd"/>
      <w:r w:rsidRPr="00BE1811">
        <w:rPr>
          <w:b/>
        </w:rPr>
        <w:t xml:space="preserve"> aplicate faptei de fals în acte publice</w:t>
      </w:r>
    </w:p>
    <w:p w14:paraId="057CB029" w14:textId="77777777" w:rsidR="00F34D83" w:rsidRPr="00BE1811" w:rsidRDefault="00F34D83" w:rsidP="00F34D83">
      <w:pPr>
        <w:widowControl w:val="0"/>
        <w:tabs>
          <w:tab w:val="left" w:pos="680"/>
        </w:tabs>
        <w:autoSpaceDE w:val="0"/>
        <w:autoSpaceDN w:val="0"/>
        <w:adjustRightInd w:val="0"/>
        <w:spacing w:before="120" w:after="120"/>
        <w:rPr>
          <w:b/>
        </w:rPr>
      </w:pPr>
    </w:p>
    <w:tbl>
      <w:tblPr>
        <w:tblW w:w="0" w:type="auto"/>
        <w:tblLook w:val="04A0" w:firstRow="1" w:lastRow="0" w:firstColumn="1" w:lastColumn="0" w:noHBand="0" w:noVBand="1"/>
      </w:tblPr>
      <w:tblGrid>
        <w:gridCol w:w="4621"/>
        <w:gridCol w:w="4622"/>
      </w:tblGrid>
      <w:tr w:rsidR="00D76FD2" w:rsidRPr="00BE1811" w14:paraId="65F5B79B" w14:textId="77777777" w:rsidTr="00132342">
        <w:tc>
          <w:tcPr>
            <w:tcW w:w="4621" w:type="dxa"/>
            <w:shd w:val="clear" w:color="auto" w:fill="auto"/>
          </w:tcPr>
          <w:p w14:paraId="1B7EBFAE" w14:textId="77777777" w:rsidR="00F34D83" w:rsidRPr="00BE1811" w:rsidRDefault="00F34D83" w:rsidP="00132342">
            <w:pPr>
              <w:autoSpaceDE w:val="0"/>
              <w:autoSpaceDN w:val="0"/>
              <w:adjustRightInd w:val="0"/>
              <w:jc w:val="both"/>
              <w:rPr>
                <w:i/>
              </w:rPr>
            </w:pPr>
          </w:p>
          <w:p w14:paraId="688C452F" w14:textId="77777777" w:rsidR="00F34D83" w:rsidRPr="00BE1811" w:rsidRDefault="00F34D83" w:rsidP="00132342">
            <w:pPr>
              <w:autoSpaceDE w:val="0"/>
              <w:autoSpaceDN w:val="0"/>
              <w:adjustRightInd w:val="0"/>
              <w:jc w:val="both"/>
              <w:rPr>
                <w:color w:val="000000"/>
              </w:rPr>
            </w:pPr>
            <w:r w:rsidRPr="00BE1811">
              <w:rPr>
                <w:i/>
              </w:rPr>
              <w:t>&lt;denumire oficială solicitant&gt;</w:t>
            </w:r>
          </w:p>
        </w:tc>
        <w:tc>
          <w:tcPr>
            <w:tcW w:w="4622" w:type="dxa"/>
            <w:shd w:val="clear" w:color="auto" w:fill="auto"/>
          </w:tcPr>
          <w:p w14:paraId="68470725" w14:textId="77777777" w:rsidR="00F34D83" w:rsidRPr="00BE1811" w:rsidRDefault="00F34D83" w:rsidP="00132342">
            <w:pPr>
              <w:jc w:val="both"/>
            </w:pPr>
            <w:r w:rsidRPr="00BE1811">
              <w:t>Reprezentant legal</w:t>
            </w:r>
          </w:p>
          <w:p w14:paraId="07EA05F0" w14:textId="77777777" w:rsidR="00F34D83" w:rsidRPr="00BE1811" w:rsidRDefault="00F34D83" w:rsidP="00132342">
            <w:pPr>
              <w:jc w:val="both"/>
            </w:pPr>
          </w:p>
          <w:p w14:paraId="37F28674" w14:textId="77777777" w:rsidR="00F34D83" w:rsidRPr="00BE1811" w:rsidRDefault="00F34D83" w:rsidP="00132342">
            <w:pPr>
              <w:jc w:val="both"/>
              <w:rPr>
                <w:i/>
              </w:rPr>
            </w:pPr>
            <w:r w:rsidRPr="00BE1811">
              <w:rPr>
                <w:i/>
              </w:rPr>
              <w:t>&lt;</w:t>
            </w:r>
            <w:proofErr w:type="spellStart"/>
            <w:r w:rsidRPr="00BE1811">
              <w:rPr>
                <w:i/>
              </w:rPr>
              <w:t>funcţie</w:t>
            </w:r>
            <w:proofErr w:type="spellEnd"/>
            <w:r w:rsidRPr="00BE1811">
              <w:rPr>
                <w:i/>
              </w:rPr>
              <w:t xml:space="preserve"> reprezentant legal &gt;</w:t>
            </w:r>
          </w:p>
          <w:p w14:paraId="6E1CE7CE" w14:textId="77777777" w:rsidR="00F34D83" w:rsidRPr="00BE1811" w:rsidRDefault="00F34D83" w:rsidP="00132342">
            <w:pPr>
              <w:jc w:val="both"/>
            </w:pPr>
            <w:r w:rsidRPr="00BE1811">
              <w:rPr>
                <w:i/>
              </w:rPr>
              <w:t>&lt;nume, prenume reprezentant legal*&gt;</w:t>
            </w:r>
          </w:p>
        </w:tc>
      </w:tr>
      <w:tr w:rsidR="00D76FD2" w:rsidRPr="00BE1811" w14:paraId="1D45A24B" w14:textId="77777777" w:rsidTr="00132342">
        <w:tc>
          <w:tcPr>
            <w:tcW w:w="4621" w:type="dxa"/>
            <w:shd w:val="clear" w:color="auto" w:fill="auto"/>
          </w:tcPr>
          <w:p w14:paraId="1E919332" w14:textId="77777777" w:rsidR="00F34D83" w:rsidRPr="00BE1811" w:rsidRDefault="00F34D83" w:rsidP="00132342">
            <w:pPr>
              <w:jc w:val="both"/>
            </w:pPr>
          </w:p>
        </w:tc>
        <w:tc>
          <w:tcPr>
            <w:tcW w:w="4622" w:type="dxa"/>
            <w:shd w:val="clear" w:color="auto" w:fill="auto"/>
          </w:tcPr>
          <w:p w14:paraId="51C8AF7E" w14:textId="77777777" w:rsidR="00F34D83" w:rsidRPr="00BE1811" w:rsidRDefault="00F34D83" w:rsidP="00132342">
            <w:pPr>
              <w:jc w:val="both"/>
              <w:rPr>
                <w:i/>
              </w:rPr>
            </w:pPr>
            <w:r w:rsidRPr="00BE1811">
              <w:rPr>
                <w:i/>
              </w:rPr>
              <w:t>&lt;semnătură reprezentant legal&gt;</w:t>
            </w:r>
          </w:p>
          <w:p w14:paraId="1B0155CF" w14:textId="77777777" w:rsidR="00F34D83" w:rsidRPr="00BE1811" w:rsidRDefault="00F34D83" w:rsidP="00132342">
            <w:pPr>
              <w:jc w:val="both"/>
            </w:pPr>
          </w:p>
        </w:tc>
      </w:tr>
      <w:tr w:rsidR="00D76FD2" w:rsidRPr="00BE1811" w14:paraId="455C1F5F" w14:textId="77777777" w:rsidTr="00132342">
        <w:tc>
          <w:tcPr>
            <w:tcW w:w="4621" w:type="dxa"/>
            <w:shd w:val="clear" w:color="auto" w:fill="auto"/>
          </w:tcPr>
          <w:p w14:paraId="136FE4A6" w14:textId="77777777" w:rsidR="00F34D83" w:rsidRPr="00BE1811" w:rsidRDefault="00F34D83" w:rsidP="00132342">
            <w:pPr>
              <w:jc w:val="both"/>
            </w:pPr>
            <w:r w:rsidRPr="00BE1811">
              <w:rPr>
                <w:color w:val="000000"/>
              </w:rPr>
              <w:t xml:space="preserve">Data : </w:t>
            </w:r>
            <w:r w:rsidRPr="00BE1811">
              <w:rPr>
                <w:i/>
              </w:rPr>
              <w:t>&lt;</w:t>
            </w:r>
            <w:proofErr w:type="spellStart"/>
            <w:r w:rsidRPr="00BE1811">
              <w:rPr>
                <w:i/>
              </w:rPr>
              <w:t>zz</w:t>
            </w:r>
            <w:proofErr w:type="spellEnd"/>
            <w:r w:rsidRPr="00BE1811">
              <w:rPr>
                <w:i/>
              </w:rPr>
              <w:t>/</w:t>
            </w:r>
            <w:proofErr w:type="spellStart"/>
            <w:r w:rsidRPr="00BE1811">
              <w:rPr>
                <w:i/>
              </w:rPr>
              <w:t>ll</w:t>
            </w:r>
            <w:proofErr w:type="spellEnd"/>
            <w:r w:rsidRPr="00BE1811">
              <w:rPr>
                <w:i/>
              </w:rPr>
              <w:t>/</w:t>
            </w:r>
            <w:proofErr w:type="spellStart"/>
            <w:r w:rsidRPr="00BE1811">
              <w:rPr>
                <w:i/>
              </w:rPr>
              <w:t>aa</w:t>
            </w:r>
            <w:proofErr w:type="spellEnd"/>
            <w:r w:rsidRPr="00BE1811">
              <w:rPr>
                <w:i/>
              </w:rPr>
              <w:t>&gt;</w:t>
            </w:r>
          </w:p>
        </w:tc>
        <w:tc>
          <w:tcPr>
            <w:tcW w:w="4622" w:type="dxa"/>
            <w:shd w:val="clear" w:color="auto" w:fill="auto"/>
          </w:tcPr>
          <w:p w14:paraId="46A38022" w14:textId="77777777" w:rsidR="00F34D83" w:rsidRPr="00BE1811" w:rsidRDefault="00F34D83" w:rsidP="00132342">
            <w:pPr>
              <w:autoSpaceDE w:val="0"/>
              <w:autoSpaceDN w:val="0"/>
              <w:adjustRightInd w:val="0"/>
              <w:jc w:val="both"/>
              <w:rPr>
                <w:i/>
              </w:rPr>
            </w:pPr>
          </w:p>
          <w:p w14:paraId="09776B4D" w14:textId="77777777" w:rsidR="00F34D83" w:rsidRPr="00BE1811" w:rsidRDefault="00F34D83" w:rsidP="00132342">
            <w:pPr>
              <w:autoSpaceDE w:val="0"/>
              <w:autoSpaceDN w:val="0"/>
              <w:adjustRightInd w:val="0"/>
              <w:jc w:val="both"/>
              <w:rPr>
                <w:color w:val="000000"/>
              </w:rPr>
            </w:pPr>
            <w:r w:rsidRPr="00BE1811">
              <w:rPr>
                <w:i/>
              </w:rPr>
              <w:t>&lt;ștampila&gt;</w:t>
            </w:r>
          </w:p>
        </w:tc>
      </w:tr>
    </w:tbl>
    <w:p w14:paraId="7A2C5467" w14:textId="77777777" w:rsidR="00F34D83" w:rsidRPr="00BE1811" w:rsidRDefault="00F34D83" w:rsidP="00F34D83">
      <w:pPr>
        <w:pStyle w:val="FootnoteText"/>
        <w:rPr>
          <w:sz w:val="22"/>
          <w:szCs w:val="22"/>
          <w:lang w:val="ro-RO"/>
        </w:rPr>
      </w:pPr>
      <w:r w:rsidRPr="00BE1811">
        <w:rPr>
          <w:sz w:val="22"/>
          <w:szCs w:val="22"/>
          <w:lang w:val="ro-RO"/>
        </w:rPr>
        <w:t xml:space="preserve">*) Se va completa cu majuscule </w:t>
      </w:r>
      <w:proofErr w:type="spellStart"/>
      <w:r w:rsidRPr="00BE1811">
        <w:rPr>
          <w:sz w:val="22"/>
          <w:szCs w:val="22"/>
          <w:lang w:val="ro-RO"/>
        </w:rPr>
        <w:t>şi</w:t>
      </w:r>
      <w:proofErr w:type="spellEnd"/>
      <w:r w:rsidRPr="00BE1811">
        <w:rPr>
          <w:sz w:val="22"/>
          <w:szCs w:val="22"/>
          <w:lang w:val="ro-RO"/>
        </w:rPr>
        <w:t xml:space="preserve"> fără abrevieri</w:t>
      </w:r>
    </w:p>
    <w:p w14:paraId="11AEEBE8" w14:textId="77777777" w:rsidR="00F34D83" w:rsidRPr="00BE1811" w:rsidRDefault="00F34D83" w:rsidP="00F34D83">
      <w:pPr>
        <w:rPr>
          <w:b/>
          <w:color w:val="000000"/>
        </w:rPr>
      </w:pPr>
    </w:p>
    <w:p w14:paraId="7E9CD9C0" w14:textId="77777777" w:rsidR="00F34D83" w:rsidRPr="00BE1811" w:rsidRDefault="00F34D83" w:rsidP="00F34D83">
      <w:pPr>
        <w:widowControl w:val="0"/>
        <w:tabs>
          <w:tab w:val="left" w:pos="795"/>
          <w:tab w:val="left" w:pos="6525"/>
        </w:tabs>
        <w:autoSpaceDE w:val="0"/>
        <w:autoSpaceDN w:val="0"/>
        <w:adjustRightInd w:val="0"/>
        <w:spacing w:after="0"/>
        <w:ind w:left="360"/>
      </w:pPr>
      <w:r w:rsidRPr="00BE1811">
        <w:rPr>
          <w:b/>
        </w:rPr>
        <w:br w:type="page"/>
      </w:r>
    </w:p>
    <w:p w14:paraId="625A9CF9" w14:textId="77777777" w:rsidR="00F34D83" w:rsidRPr="00BE1811" w:rsidRDefault="00F34D83" w:rsidP="00F34D83">
      <w:pPr>
        <w:spacing w:after="0" w:line="240" w:lineRule="auto"/>
        <w:jc w:val="right"/>
        <w:rPr>
          <w:b/>
        </w:rPr>
      </w:pPr>
      <w:r w:rsidRPr="00BE1811">
        <w:rPr>
          <w:b/>
        </w:rPr>
        <w:lastRenderedPageBreak/>
        <w:t>ANEXA 2.4</w:t>
      </w:r>
    </w:p>
    <w:p w14:paraId="4944F0F8" w14:textId="77777777" w:rsidR="00F34D83" w:rsidRPr="00BE1811" w:rsidRDefault="00F34D83" w:rsidP="00F34D83">
      <w:pPr>
        <w:spacing w:after="0" w:line="240" w:lineRule="auto"/>
        <w:ind w:left="1" w:firstLine="1"/>
        <w:rPr>
          <w:b/>
        </w:rPr>
      </w:pPr>
    </w:p>
    <w:p w14:paraId="74DD453D" w14:textId="77777777" w:rsidR="00F34D83" w:rsidRPr="00BE1811" w:rsidRDefault="00F34D83" w:rsidP="00F34D83">
      <w:pPr>
        <w:spacing w:after="0" w:line="240" w:lineRule="auto"/>
        <w:ind w:left="1" w:firstLine="1"/>
        <w:jc w:val="center"/>
        <w:rPr>
          <w:b/>
        </w:rPr>
      </w:pPr>
      <w:proofErr w:type="spellStart"/>
      <w:r w:rsidRPr="00BE1811">
        <w:rPr>
          <w:b/>
        </w:rPr>
        <w:t>Declaraţie</w:t>
      </w:r>
      <w:proofErr w:type="spellEnd"/>
      <w:r w:rsidRPr="00BE1811">
        <w:rPr>
          <w:b/>
        </w:rPr>
        <w:t xml:space="preserve"> privind </w:t>
      </w:r>
      <w:proofErr w:type="spellStart"/>
      <w:r w:rsidRPr="00BE1811">
        <w:rPr>
          <w:b/>
        </w:rPr>
        <w:t>nedeductibilitatea</w:t>
      </w:r>
      <w:proofErr w:type="spellEnd"/>
      <w:r w:rsidRPr="00BE1811">
        <w:rPr>
          <w:b/>
        </w:rPr>
        <w:t xml:space="preserve"> TVA aferentă cheltuielilor eligibile din bugetul proiectului propus spre finanțare din FEDR 2014-2020</w:t>
      </w:r>
    </w:p>
    <w:p w14:paraId="67B62B9F" w14:textId="77777777" w:rsidR="00F34D83" w:rsidRPr="00BE1811" w:rsidRDefault="00F34D83" w:rsidP="00F34D83">
      <w:pPr>
        <w:spacing w:after="0" w:line="240" w:lineRule="auto"/>
        <w:ind w:left="1" w:firstLine="1"/>
        <w:jc w:val="center"/>
      </w:pPr>
    </w:p>
    <w:p w14:paraId="52B45358" w14:textId="77777777" w:rsidR="00F34D83" w:rsidRPr="00BE1811" w:rsidRDefault="00F34D83" w:rsidP="00F34D83">
      <w:pPr>
        <w:spacing w:after="0" w:line="240" w:lineRule="auto"/>
        <w:ind w:left="1" w:firstLine="1"/>
        <w:jc w:val="center"/>
      </w:pPr>
    </w:p>
    <w:p w14:paraId="6AEE35FA" w14:textId="77777777" w:rsidR="00F34D83" w:rsidRPr="00BE1811" w:rsidRDefault="00F34D83" w:rsidP="00F34D83">
      <w:pPr>
        <w:pStyle w:val="HTMLPreformatted"/>
        <w:ind w:left="-180"/>
        <w:rPr>
          <w:rFonts w:ascii="Times New Roman" w:hAnsi="Times New Roman" w:cs="Times New Roman"/>
          <w:sz w:val="22"/>
          <w:szCs w:val="22"/>
          <w:lang w:val="ro-RO"/>
        </w:rPr>
      </w:pPr>
      <w:r w:rsidRPr="00BE1811">
        <w:rPr>
          <w:rFonts w:ascii="Times New Roman" w:hAnsi="Times New Roman" w:cs="Times New Roman"/>
          <w:b/>
          <w:sz w:val="22"/>
          <w:szCs w:val="22"/>
          <w:lang w:val="ro-RO"/>
        </w:rPr>
        <w:t>A</w:t>
      </w:r>
      <w:r w:rsidRPr="00BE1811">
        <w:rPr>
          <w:rFonts w:ascii="Times New Roman" w:hAnsi="Times New Roman" w:cs="Times New Roman"/>
          <w:sz w:val="22"/>
          <w:szCs w:val="22"/>
          <w:lang w:val="ro-RO"/>
        </w:rPr>
        <w:t>. DATE DE IDENTIFICARE A PERSOANEI JURIDICE</w:t>
      </w:r>
      <w:r w:rsidRPr="00BE1811">
        <w:rPr>
          <w:rFonts w:ascii="Times New Roman" w:hAnsi="Times New Roman" w:cs="Times New Roman"/>
          <w:b/>
          <w:sz w:val="22"/>
          <w:szCs w:val="22"/>
          <w:lang w:val="ro-RO"/>
        </w:rPr>
        <w:t>.*</w:t>
      </w:r>
      <w:r w:rsidRPr="00BE1811">
        <w:rPr>
          <w:rFonts w:ascii="Times New Roman" w:hAnsi="Times New Roman" w:cs="Times New Roman"/>
          <w:b/>
          <w:sz w:val="22"/>
          <w:szCs w:val="22"/>
          <w:vertAlign w:val="superscript"/>
          <w:lang w:val="ro-RO"/>
        </w:rPr>
        <w:t>i</w:t>
      </w:r>
    </w:p>
    <w:p w14:paraId="4F999DF2" w14:textId="77777777" w:rsidR="00F34D83" w:rsidRPr="00BE1811" w:rsidRDefault="00F34D83" w:rsidP="00F34D83">
      <w:pPr>
        <w:pStyle w:val="HTMLPreformatted"/>
        <w:rPr>
          <w:rFonts w:ascii="Times New Roman" w:hAnsi="Times New Roman" w:cs="Times New Roman"/>
          <w:sz w:val="22"/>
          <w:szCs w:val="22"/>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5"/>
      </w:tblGrid>
      <w:tr w:rsidR="00F34D83" w:rsidRPr="00BE1811" w14:paraId="16555185" w14:textId="77777777" w:rsidTr="00132342">
        <w:trPr>
          <w:trHeight w:val="3436"/>
        </w:trPr>
        <w:tc>
          <w:tcPr>
            <w:tcW w:w="5000" w:type="pct"/>
          </w:tcPr>
          <w:p w14:paraId="534D3CEE"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A.1 Denumire                                                                            A.2 Cod identificare fiscală</w:t>
            </w:r>
          </w:p>
          <w:p w14:paraId="55276581"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________________________________________________   __________________________</w:t>
            </w:r>
          </w:p>
          <w:p w14:paraId="636DE70B" w14:textId="77777777" w:rsidR="00F34D83" w:rsidRPr="00BE1811" w:rsidRDefault="00F34D83" w:rsidP="00132342">
            <w:pPr>
              <w:pStyle w:val="HTMLPreformatted"/>
              <w:spacing w:line="276" w:lineRule="auto"/>
              <w:rPr>
                <w:rFonts w:ascii="Times New Roman" w:hAnsi="Times New Roman" w:cs="Times New Roman"/>
                <w:b/>
                <w:sz w:val="22"/>
                <w:szCs w:val="22"/>
                <w:lang w:val="ro-RO"/>
              </w:rPr>
            </w:pPr>
            <w:r w:rsidRPr="00BE1811">
              <w:rPr>
                <w:rFonts w:ascii="Times New Roman" w:hAnsi="Times New Roman" w:cs="Times New Roman"/>
                <w:b/>
                <w:sz w:val="22"/>
                <w:szCs w:val="22"/>
                <w:lang w:val="ro-RO"/>
              </w:rPr>
              <w:t>Domiciliul fiscal</w:t>
            </w:r>
          </w:p>
          <w:p w14:paraId="0A458164"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A.3 Județ         A.4 Sector            A.5 Localitate</w:t>
            </w:r>
          </w:p>
          <w:p w14:paraId="27819E7D"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___________  ___________  _______________________________________________________</w:t>
            </w:r>
          </w:p>
          <w:p w14:paraId="32A9EDFD"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A.6 Strada                                                                                                    A.7 Număr</w:t>
            </w:r>
          </w:p>
          <w:p w14:paraId="3C1BCED0"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__________________________________________________________  _____________</w:t>
            </w:r>
          </w:p>
          <w:p w14:paraId="11D9DB7B"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A.8 Bloc                A.9 Scara       A.10 Etaj          A.11 Apt.      A.12 Cod poștal</w:t>
            </w:r>
          </w:p>
          <w:p w14:paraId="6DC5AFF5"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______________  ________   __________       _________    ______________</w:t>
            </w:r>
          </w:p>
          <w:p w14:paraId="53FC45A2"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A.13 Telefon             A.14 Fax                          A.15 E-mail</w:t>
            </w:r>
          </w:p>
          <w:p w14:paraId="10084CF8"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r w:rsidRPr="00BE1811">
              <w:rPr>
                <w:rFonts w:ascii="Times New Roman" w:hAnsi="Times New Roman" w:cs="Times New Roman"/>
                <w:sz w:val="22"/>
                <w:szCs w:val="22"/>
                <w:lang w:val="ro-RO"/>
              </w:rPr>
              <w:t>________________  ___________________   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D76FD2" w:rsidRPr="00BE1811" w14:paraId="4D20CE0C" w14:textId="77777777" w:rsidTr="00132342">
              <w:tc>
                <w:tcPr>
                  <w:tcW w:w="9180" w:type="dxa"/>
                  <w:tcBorders>
                    <w:top w:val="single" w:sz="4" w:space="0" w:color="auto"/>
                    <w:left w:val="single" w:sz="4" w:space="0" w:color="auto"/>
                    <w:bottom w:val="single" w:sz="4" w:space="0" w:color="auto"/>
                    <w:right w:val="single" w:sz="4" w:space="0" w:color="auto"/>
                  </w:tcBorders>
                </w:tcPr>
                <w:p w14:paraId="297D75E6"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p>
              </w:tc>
            </w:tr>
          </w:tbl>
          <w:p w14:paraId="7E8D85DC" w14:textId="77777777" w:rsidR="00F34D83" w:rsidRPr="00BE1811" w:rsidRDefault="00F34D83" w:rsidP="00132342">
            <w:pPr>
              <w:pStyle w:val="HTMLPreformatted"/>
              <w:spacing w:line="276" w:lineRule="auto"/>
              <w:rPr>
                <w:rFonts w:ascii="Times New Roman" w:hAnsi="Times New Roman" w:cs="Times New Roman"/>
                <w:sz w:val="22"/>
                <w:szCs w:val="22"/>
                <w:lang w:val="ro-RO"/>
              </w:rPr>
            </w:pPr>
          </w:p>
        </w:tc>
      </w:tr>
    </w:tbl>
    <w:p w14:paraId="622513E3" w14:textId="77777777" w:rsidR="00F34D83" w:rsidRPr="00BE1811" w:rsidRDefault="00F34D83" w:rsidP="00F34D83">
      <w:pPr>
        <w:spacing w:after="0"/>
      </w:pPr>
    </w:p>
    <w:p w14:paraId="4378CAA0" w14:textId="77777777" w:rsidR="00F34D83" w:rsidRPr="00BE1811" w:rsidRDefault="00F34D83" w:rsidP="00F34D83">
      <w:pPr>
        <w:spacing w:after="0"/>
        <w:ind w:left="-180"/>
      </w:pPr>
      <w:r w:rsidRPr="00BE1811">
        <w:rPr>
          <w:b/>
        </w:rPr>
        <w:t>B.</w:t>
      </w:r>
      <w:r w:rsidRPr="00BE1811">
        <w:t xml:space="preserve"> DATE DE IDENTIFICARE A OPERAȚIUNII</w:t>
      </w:r>
    </w:p>
    <w:p w14:paraId="0C0229D4" w14:textId="77777777" w:rsidR="00F34D83" w:rsidRPr="00BE1811" w:rsidRDefault="00F34D83" w:rsidP="00F34D83">
      <w:pPr>
        <w:spacing w:after="0"/>
        <w:ind w:left="-181"/>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D76FD2" w:rsidRPr="00BE1811" w14:paraId="659C543B" w14:textId="77777777" w:rsidTr="00132342">
        <w:trPr>
          <w:trHeight w:val="2010"/>
        </w:trPr>
        <w:tc>
          <w:tcPr>
            <w:tcW w:w="9468" w:type="dxa"/>
          </w:tcPr>
          <w:p w14:paraId="4A0B6B5A" w14:textId="77777777" w:rsidR="00F34D83" w:rsidRPr="00BE1811" w:rsidRDefault="00F34D83" w:rsidP="00132342">
            <w:pPr>
              <w:spacing w:after="0"/>
            </w:pPr>
          </w:p>
          <w:p w14:paraId="33224485" w14:textId="77777777" w:rsidR="00F34D83" w:rsidRPr="00BE1811" w:rsidRDefault="00F34D83" w:rsidP="00132342">
            <w:pPr>
              <w:spacing w:after="0"/>
            </w:pPr>
            <w:r w:rsidRPr="00BE1811">
              <w:t>B.1 Titlul operațiunii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D76FD2" w:rsidRPr="00BE1811" w14:paraId="02707494" w14:textId="77777777" w:rsidTr="00132342">
              <w:tc>
                <w:tcPr>
                  <w:tcW w:w="6476" w:type="dxa"/>
                  <w:tcBorders>
                    <w:top w:val="single" w:sz="4" w:space="0" w:color="auto"/>
                    <w:left w:val="single" w:sz="4" w:space="0" w:color="auto"/>
                    <w:bottom w:val="single" w:sz="4" w:space="0" w:color="auto"/>
                    <w:right w:val="single" w:sz="4" w:space="0" w:color="auto"/>
                  </w:tcBorders>
                </w:tcPr>
                <w:p w14:paraId="44AB8094" w14:textId="77777777" w:rsidR="00F34D83" w:rsidRPr="00BE1811" w:rsidRDefault="00F34D83" w:rsidP="00132342">
                  <w:pPr>
                    <w:spacing w:after="0"/>
                  </w:pPr>
                </w:p>
              </w:tc>
            </w:tr>
          </w:tbl>
          <w:p w14:paraId="2F34F7D5" w14:textId="77777777" w:rsidR="00F34D83" w:rsidRPr="00BE1811" w:rsidRDefault="00F34D83" w:rsidP="00132342">
            <w:pPr>
              <w:spacing w:after="0"/>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D76FD2" w:rsidRPr="00BE1811" w14:paraId="0F5A7D22" w14:textId="77777777" w:rsidTr="00132342">
              <w:tc>
                <w:tcPr>
                  <w:tcW w:w="5575" w:type="dxa"/>
                  <w:tcBorders>
                    <w:top w:val="single" w:sz="4" w:space="0" w:color="auto"/>
                    <w:left w:val="single" w:sz="4" w:space="0" w:color="auto"/>
                    <w:bottom w:val="single" w:sz="4" w:space="0" w:color="auto"/>
                    <w:right w:val="single" w:sz="4" w:space="0" w:color="auto"/>
                  </w:tcBorders>
                </w:tcPr>
                <w:p w14:paraId="1E146459" w14:textId="77777777" w:rsidR="00F34D83" w:rsidRPr="00BE1811" w:rsidRDefault="00F34D83" w:rsidP="00132342">
                  <w:pPr>
                    <w:spacing w:after="0"/>
                  </w:pPr>
                </w:p>
              </w:tc>
            </w:tr>
          </w:tbl>
          <w:p w14:paraId="1D7F29D1" w14:textId="77777777" w:rsidR="00F34D83" w:rsidRPr="00BE1811" w:rsidRDefault="00F34D83" w:rsidP="00132342">
            <w:pPr>
              <w:spacing w:after="0"/>
            </w:pPr>
            <w:r w:rsidRPr="00BE1811">
              <w:t xml:space="preserve">B.2 Numele programului </w:t>
            </w:r>
          </w:p>
          <w:p w14:paraId="3273EDB3" w14:textId="77777777" w:rsidR="00F34D83" w:rsidRPr="00BE1811" w:rsidRDefault="00F34D83" w:rsidP="00132342">
            <w:pPr>
              <w:spacing w:after="0"/>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D76FD2" w:rsidRPr="00BE1811" w14:paraId="60D8D5EF" w14:textId="77777777" w:rsidTr="00132342">
              <w:tc>
                <w:tcPr>
                  <w:tcW w:w="5935" w:type="dxa"/>
                  <w:tcBorders>
                    <w:top w:val="single" w:sz="4" w:space="0" w:color="auto"/>
                    <w:left w:val="single" w:sz="4" w:space="0" w:color="auto"/>
                    <w:bottom w:val="single" w:sz="4" w:space="0" w:color="auto"/>
                    <w:right w:val="single" w:sz="4" w:space="0" w:color="auto"/>
                  </w:tcBorders>
                </w:tcPr>
                <w:p w14:paraId="2472BD67" w14:textId="77777777" w:rsidR="00F34D83" w:rsidRPr="00BE1811" w:rsidRDefault="00F34D83" w:rsidP="00132342">
                  <w:pPr>
                    <w:spacing w:after="0"/>
                  </w:pPr>
                </w:p>
              </w:tc>
            </w:tr>
          </w:tbl>
          <w:p w14:paraId="79941088" w14:textId="77777777" w:rsidR="00F34D83" w:rsidRPr="00BE1811" w:rsidRDefault="00F34D83" w:rsidP="00132342">
            <w:pPr>
              <w:spacing w:after="0"/>
            </w:pPr>
            <w:r w:rsidRPr="00BE1811">
              <w:t>B.3 Axa prioritară</w:t>
            </w:r>
          </w:p>
          <w:p w14:paraId="404B2206" w14:textId="77777777" w:rsidR="00F34D83" w:rsidRPr="00BE1811" w:rsidRDefault="00F34D83" w:rsidP="00132342">
            <w:pPr>
              <w:spacing w:after="0"/>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D76FD2" w:rsidRPr="00BE1811" w14:paraId="4AAF82F8" w14:textId="77777777" w:rsidTr="00132342">
              <w:tc>
                <w:tcPr>
                  <w:tcW w:w="5940" w:type="dxa"/>
                  <w:tcBorders>
                    <w:top w:val="single" w:sz="4" w:space="0" w:color="auto"/>
                    <w:left w:val="single" w:sz="4" w:space="0" w:color="auto"/>
                    <w:bottom w:val="single" w:sz="4" w:space="0" w:color="auto"/>
                    <w:right w:val="single" w:sz="4" w:space="0" w:color="auto"/>
                  </w:tcBorders>
                </w:tcPr>
                <w:p w14:paraId="1D651A52" w14:textId="77777777" w:rsidR="00F34D83" w:rsidRPr="00BE1811" w:rsidRDefault="00F34D83" w:rsidP="00132342">
                  <w:pPr>
                    <w:spacing w:after="0"/>
                  </w:pPr>
                </w:p>
              </w:tc>
            </w:tr>
          </w:tbl>
          <w:p w14:paraId="4A40535D" w14:textId="77777777" w:rsidR="00F34D83" w:rsidRPr="00BE1811" w:rsidRDefault="00F34D83" w:rsidP="00132342">
            <w:pPr>
              <w:spacing w:after="0"/>
            </w:pPr>
            <w:r w:rsidRPr="00BE1811">
              <w:t>B.4 Prioritate de investiție</w:t>
            </w:r>
          </w:p>
          <w:p w14:paraId="20CAE683" w14:textId="77777777" w:rsidR="00F34D83" w:rsidRPr="00BE1811" w:rsidRDefault="00F34D83" w:rsidP="00132342">
            <w:pPr>
              <w:spacing w:after="0"/>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D76FD2" w:rsidRPr="00BE1811" w14:paraId="690FC342" w14:textId="77777777" w:rsidTr="00132342">
              <w:tc>
                <w:tcPr>
                  <w:tcW w:w="6182" w:type="dxa"/>
                  <w:tcBorders>
                    <w:top w:val="single" w:sz="4" w:space="0" w:color="auto"/>
                    <w:left w:val="single" w:sz="4" w:space="0" w:color="auto"/>
                    <w:bottom w:val="single" w:sz="4" w:space="0" w:color="auto"/>
                    <w:right w:val="single" w:sz="4" w:space="0" w:color="auto"/>
                  </w:tcBorders>
                </w:tcPr>
                <w:p w14:paraId="22F9ED42" w14:textId="77777777" w:rsidR="00F34D83" w:rsidRPr="00BE1811" w:rsidRDefault="00F34D83" w:rsidP="00132342">
                  <w:pPr>
                    <w:spacing w:after="0"/>
                  </w:pPr>
                </w:p>
              </w:tc>
            </w:tr>
            <w:tr w:rsidR="00D76FD2" w:rsidRPr="00BE1811" w14:paraId="72018E81" w14:textId="77777777" w:rsidTr="00132342">
              <w:tc>
                <w:tcPr>
                  <w:tcW w:w="6182" w:type="dxa"/>
                  <w:tcBorders>
                    <w:top w:val="single" w:sz="4" w:space="0" w:color="auto"/>
                    <w:left w:val="single" w:sz="4" w:space="0" w:color="auto"/>
                    <w:bottom w:val="single" w:sz="4" w:space="0" w:color="auto"/>
                    <w:right w:val="single" w:sz="4" w:space="0" w:color="auto"/>
                  </w:tcBorders>
                </w:tcPr>
                <w:p w14:paraId="1CC2A35B" w14:textId="77777777" w:rsidR="00F34D83" w:rsidRPr="00BE1811" w:rsidRDefault="00F34D83" w:rsidP="00132342">
                  <w:pPr>
                    <w:spacing w:after="0"/>
                  </w:pPr>
                </w:p>
              </w:tc>
            </w:tr>
          </w:tbl>
          <w:p w14:paraId="40C4F0C3" w14:textId="77777777" w:rsidR="00F34D83" w:rsidRPr="00BE1811" w:rsidRDefault="00F34D83" w:rsidP="00132342">
            <w:pPr>
              <w:spacing w:after="0"/>
            </w:pPr>
            <w:r w:rsidRPr="00BE1811">
              <w:t xml:space="preserve">B.5 Data depunerii operațiunii </w:t>
            </w:r>
          </w:p>
          <w:p w14:paraId="5E553318" w14:textId="77777777" w:rsidR="00F34D83" w:rsidRPr="00BE1811" w:rsidRDefault="00F34D83" w:rsidP="00132342">
            <w:pPr>
              <w:spacing w:after="0"/>
            </w:pPr>
            <w:r w:rsidRPr="00BE1811">
              <w:t xml:space="preserve">B.6 Cod SMIS proiect  </w:t>
            </w:r>
          </w:p>
          <w:p w14:paraId="0595F9C9" w14:textId="77777777" w:rsidR="00F34D83" w:rsidRPr="00BE1811" w:rsidRDefault="00F34D83" w:rsidP="00132342">
            <w:pPr>
              <w:spacing w:after="0"/>
            </w:pPr>
          </w:p>
        </w:tc>
      </w:tr>
    </w:tbl>
    <w:p w14:paraId="39584ED3" w14:textId="77777777" w:rsidR="00F34D83" w:rsidRPr="00BE1811" w:rsidRDefault="00F34D83" w:rsidP="00F34D83">
      <w:pPr>
        <w:spacing w:after="0"/>
        <w:ind w:left="-180" w:right="-720"/>
        <w:jc w:val="both"/>
      </w:pPr>
    </w:p>
    <w:p w14:paraId="0BD4C401" w14:textId="77777777" w:rsidR="0032129D" w:rsidRPr="00BE1811" w:rsidRDefault="0032129D" w:rsidP="00F34D83">
      <w:pPr>
        <w:spacing w:after="0"/>
        <w:ind w:left="-180" w:right="-720"/>
        <w:jc w:val="both"/>
      </w:pPr>
    </w:p>
    <w:p w14:paraId="7C701B8C" w14:textId="77777777" w:rsidR="0032129D" w:rsidRPr="00BE1811" w:rsidRDefault="0032129D" w:rsidP="00F34D83">
      <w:pPr>
        <w:spacing w:after="0"/>
        <w:ind w:left="-180" w:right="-720"/>
        <w:jc w:val="both"/>
      </w:pPr>
    </w:p>
    <w:p w14:paraId="73DDCB1C" w14:textId="77777777" w:rsidR="00F34D83" w:rsidRPr="00BE1811" w:rsidRDefault="00F34D83" w:rsidP="00F34D83">
      <w:pPr>
        <w:spacing w:after="0"/>
        <w:ind w:left="-180" w:right="-720"/>
        <w:jc w:val="both"/>
      </w:pPr>
    </w:p>
    <w:p w14:paraId="1EC5D7C0" w14:textId="77777777" w:rsidR="00F34D83" w:rsidRPr="00BE1811" w:rsidRDefault="00F34D83" w:rsidP="00F34D83">
      <w:pPr>
        <w:spacing w:after="0"/>
        <w:ind w:left="-180" w:right="-720"/>
        <w:jc w:val="both"/>
      </w:pPr>
      <w:r w:rsidRPr="00BE1811">
        <w:rPr>
          <w:b/>
        </w:rPr>
        <w:t>.*</w:t>
      </w:r>
      <w:r w:rsidRPr="00BE1811">
        <w:rPr>
          <w:b/>
          <w:vertAlign w:val="superscript"/>
        </w:rPr>
        <w:t>i</w:t>
      </w:r>
      <w:r w:rsidRPr="00BE1811">
        <w:t>) Se va completa de către solicitant</w:t>
      </w:r>
    </w:p>
    <w:p w14:paraId="26F2ADDA" w14:textId="77777777" w:rsidR="00F34D83" w:rsidRPr="00BE1811" w:rsidRDefault="00F34D83" w:rsidP="00F34D83">
      <w:r w:rsidRPr="00BE1811">
        <w:br w:type="page"/>
      </w:r>
    </w:p>
    <w:p w14:paraId="47045A83" w14:textId="77777777" w:rsidR="00F34D83" w:rsidRPr="00BE1811" w:rsidRDefault="00F34D83" w:rsidP="00F34D83">
      <w:pPr>
        <w:spacing w:after="0"/>
        <w:ind w:left="-180" w:right="-720"/>
        <w:jc w:val="both"/>
      </w:pPr>
    </w:p>
    <w:p w14:paraId="0D113706" w14:textId="77777777" w:rsidR="00F34D83" w:rsidRPr="00BE1811" w:rsidRDefault="00F34D83" w:rsidP="00F34D83">
      <w:pPr>
        <w:spacing w:after="0"/>
        <w:ind w:left="-180"/>
        <w:jc w:val="both"/>
      </w:pPr>
      <w:r w:rsidRPr="00BE1811">
        <w:rPr>
          <w:b/>
        </w:rPr>
        <w:t>C.</w:t>
      </w:r>
      <w:r w:rsidRPr="00BE1811">
        <w:t xml:space="preserve"> …………………………………………(numele </w:t>
      </w:r>
      <w:proofErr w:type="spellStart"/>
      <w:r w:rsidRPr="00BE1811">
        <w:t>şi</w:t>
      </w:r>
      <w:proofErr w:type="spellEnd"/>
      <w:r w:rsidRPr="00BE1811">
        <w:t xml:space="preserve"> statutul juridic al beneficiarului), solicitant de </w:t>
      </w:r>
      <w:proofErr w:type="spellStart"/>
      <w:r w:rsidRPr="00BE1811">
        <w:t>finanţare</w:t>
      </w:r>
      <w:proofErr w:type="spellEnd"/>
      <w:r w:rsidRPr="00BE1811">
        <w:t xml:space="preserve"> pentru operațiunea </w:t>
      </w:r>
      <w:proofErr w:type="spellStart"/>
      <w:r w:rsidRPr="00BE1811">
        <w:t>menţionată</w:t>
      </w:r>
      <w:proofErr w:type="spellEnd"/>
      <w:r w:rsidRPr="00BE1811">
        <w:t xml:space="preserve"> mai sus, la…………………………………….. ………………………(numele </w:t>
      </w:r>
      <w:proofErr w:type="spellStart"/>
      <w:r w:rsidRPr="00BE1811">
        <w:t>Autorităţii</w:t>
      </w:r>
      <w:proofErr w:type="spellEnd"/>
      <w:r w:rsidRPr="00BE1811">
        <w:t xml:space="preserve"> de Management/Organism Intermediar), în conformitate cu prevederile Legii nr.227/2015 privind Codul fiscal, cu modificările </w:t>
      </w:r>
      <w:proofErr w:type="spellStart"/>
      <w:r w:rsidRPr="00BE1811">
        <w:t>şi</w:t>
      </w:r>
      <w:proofErr w:type="spellEnd"/>
      <w:r w:rsidRPr="00BE1811">
        <w:t xml:space="preserve"> completările ulterioare, declar că mă încadrez în următoarea categorie de persoane din punct de vedere al regimului de TVA aplicabil, conform art.316 din Legea nr.227/2015, cu modificările și completările </w:t>
      </w:r>
      <w:proofErr w:type="spellStart"/>
      <w:r w:rsidRPr="00BE1811">
        <w:t>ulteriore</w:t>
      </w:r>
      <w:proofErr w:type="spellEnd"/>
      <w:r w:rsidRPr="00BE1811">
        <w:t>:</w:t>
      </w:r>
    </w:p>
    <w:p w14:paraId="68789614" w14:textId="77777777" w:rsidR="00F34D83" w:rsidRPr="00BE1811" w:rsidRDefault="00F34D83" w:rsidP="00F34D83">
      <w:pPr>
        <w:spacing w:after="0"/>
        <w:ind w:right="-720"/>
        <w:jc w:val="both"/>
      </w:pPr>
    </w:p>
    <w:p w14:paraId="7522603E" w14:textId="77777777" w:rsidR="00F34D83" w:rsidRPr="00BE1811" w:rsidRDefault="00F34D83" w:rsidP="00F34D83">
      <w:pPr>
        <w:spacing w:after="0"/>
        <w:ind w:right="-720"/>
        <w:jc w:val="both"/>
      </w:pPr>
      <w:r w:rsidRPr="00BE1811">
        <w:t>a) [ ] persoană neînregistrată în scopuri de TVA</w:t>
      </w:r>
    </w:p>
    <w:p w14:paraId="42D328B4" w14:textId="77777777" w:rsidR="00F34D83" w:rsidRPr="00BE1811" w:rsidRDefault="00F34D83" w:rsidP="00F34D83">
      <w:pPr>
        <w:spacing w:after="0"/>
        <w:ind w:right="-720"/>
        <w:jc w:val="both"/>
      </w:pPr>
      <w:r w:rsidRPr="00BE1811">
        <w:t>b) [ ] persoană înregistrată în scopuri de TVA</w:t>
      </w:r>
    </w:p>
    <w:p w14:paraId="39CD56BC" w14:textId="77777777" w:rsidR="00F34D83" w:rsidRPr="00BE1811" w:rsidRDefault="00F34D83" w:rsidP="00F34D83">
      <w:pPr>
        <w:spacing w:after="0"/>
        <w:ind w:right="-720"/>
        <w:jc w:val="both"/>
      </w:pPr>
    </w:p>
    <w:p w14:paraId="15853FDE" w14:textId="77777777" w:rsidR="00F34D83" w:rsidRPr="00BE1811" w:rsidRDefault="00F34D83" w:rsidP="00F34D83">
      <w:pPr>
        <w:spacing w:after="0"/>
        <w:ind w:left="-180"/>
        <w:jc w:val="both"/>
      </w:pPr>
      <w:r w:rsidRPr="00BE1811">
        <w:rPr>
          <w:b/>
        </w:rPr>
        <w:t>D.</w:t>
      </w:r>
      <w:r w:rsidRPr="00BE1811">
        <w:t xml:space="preserve"> ……………………………………………………………………………….(numele </w:t>
      </w:r>
      <w:proofErr w:type="spellStart"/>
      <w:r w:rsidRPr="00BE1811">
        <w:t>şi</w:t>
      </w:r>
      <w:proofErr w:type="spellEnd"/>
      <w:r w:rsidRPr="00BE1811">
        <w:t xml:space="preserve"> statutul juridic al beneficiarului), solicitant de </w:t>
      </w:r>
      <w:proofErr w:type="spellStart"/>
      <w:r w:rsidRPr="00BE1811">
        <w:t>finanţare</w:t>
      </w:r>
      <w:proofErr w:type="spellEnd"/>
      <w:r w:rsidRPr="00BE1811">
        <w:t xml:space="preserve"> pentru operațiunea </w:t>
      </w:r>
      <w:proofErr w:type="spellStart"/>
      <w:r w:rsidRPr="00BE1811">
        <w:t>menţionată</w:t>
      </w:r>
      <w:proofErr w:type="spellEnd"/>
      <w:r w:rsidRPr="00BE1811">
        <w:t xml:space="preserve"> mai sus, la………………………………………………………………………………(numele </w:t>
      </w:r>
      <w:proofErr w:type="spellStart"/>
      <w:r w:rsidRPr="00BE1811">
        <w:t>Autorităţii</w:t>
      </w:r>
      <w:proofErr w:type="spellEnd"/>
      <w:r w:rsidRPr="00BE1811">
        <w:t xml:space="preserve"> de Management/Organism Intermediar), în conformitate cu prevederile Codului fiscal, declar că pentru </w:t>
      </w:r>
      <w:proofErr w:type="spellStart"/>
      <w:r w:rsidRPr="00BE1811">
        <w:t>achiziţiile</w:t>
      </w:r>
      <w:proofErr w:type="spellEnd"/>
      <w:r w:rsidRPr="00BE1811">
        <w:t>, din cadrul operațiunii, cuprinse în tabelul de mai jos, TVA este nedeductibilă conform legislației naționale în domeniul fiscal.</w:t>
      </w:r>
    </w:p>
    <w:p w14:paraId="33EFEBC2" w14:textId="77777777" w:rsidR="00F34D83" w:rsidRPr="00BE1811" w:rsidRDefault="00F34D83" w:rsidP="00F34D83">
      <w:pPr>
        <w:spacing w:after="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D76FD2" w:rsidRPr="00BE1811" w14:paraId="3BCAD7E4" w14:textId="77777777" w:rsidTr="00132342">
        <w:tc>
          <w:tcPr>
            <w:tcW w:w="569" w:type="dxa"/>
            <w:vAlign w:val="center"/>
          </w:tcPr>
          <w:p w14:paraId="16344F97" w14:textId="77777777" w:rsidR="00F34D83" w:rsidRPr="00BE1811" w:rsidRDefault="00F34D83" w:rsidP="00132342">
            <w:pPr>
              <w:spacing w:after="0"/>
              <w:jc w:val="center"/>
              <w:rPr>
                <w:b/>
              </w:rPr>
            </w:pPr>
            <w:r w:rsidRPr="00BE1811">
              <w:rPr>
                <w:b/>
              </w:rPr>
              <w:t>Nr. crt.</w:t>
            </w:r>
          </w:p>
        </w:tc>
        <w:tc>
          <w:tcPr>
            <w:tcW w:w="3182" w:type="dxa"/>
            <w:vAlign w:val="center"/>
          </w:tcPr>
          <w:p w14:paraId="6FDE0CB9" w14:textId="77777777" w:rsidR="00F34D83" w:rsidRPr="00BE1811" w:rsidRDefault="00F34D83" w:rsidP="00132342">
            <w:pPr>
              <w:spacing w:after="0"/>
              <w:ind w:right="90"/>
              <w:jc w:val="center"/>
              <w:rPr>
                <w:b/>
              </w:rPr>
            </w:pPr>
            <w:proofErr w:type="spellStart"/>
            <w:r w:rsidRPr="00BE1811">
              <w:rPr>
                <w:b/>
              </w:rPr>
              <w:t>Achiziţia</w:t>
            </w:r>
            <w:proofErr w:type="spellEnd"/>
          </w:p>
        </w:tc>
        <w:tc>
          <w:tcPr>
            <w:tcW w:w="5897" w:type="dxa"/>
            <w:vAlign w:val="center"/>
          </w:tcPr>
          <w:p w14:paraId="349B103E" w14:textId="77777777" w:rsidR="00F34D83" w:rsidRPr="00BE1811" w:rsidRDefault="00F34D83" w:rsidP="00132342">
            <w:pPr>
              <w:tabs>
                <w:tab w:val="left" w:pos="1385"/>
              </w:tabs>
              <w:spacing w:after="0"/>
              <w:jc w:val="center"/>
              <w:rPr>
                <w:b/>
              </w:rPr>
            </w:pPr>
            <w:r w:rsidRPr="00BE1811">
              <w:rPr>
                <w:b/>
              </w:rPr>
              <w:t xml:space="preserve">Scopul </w:t>
            </w:r>
            <w:proofErr w:type="spellStart"/>
            <w:r w:rsidRPr="00BE1811">
              <w:rPr>
                <w:b/>
              </w:rPr>
              <w:t>achiziţiei</w:t>
            </w:r>
            <w:proofErr w:type="spellEnd"/>
            <w:r w:rsidRPr="00BE1811">
              <w:rPr>
                <w:b/>
              </w:rPr>
              <w:t>/activitatea prevăzută în cadrul operațiunii</w:t>
            </w:r>
            <w:r w:rsidRPr="00BE1811">
              <w:rPr>
                <w:rStyle w:val="FootnoteReference"/>
                <w:b/>
              </w:rPr>
              <w:footnoteReference w:id="18"/>
            </w:r>
          </w:p>
        </w:tc>
      </w:tr>
      <w:tr w:rsidR="00D76FD2" w:rsidRPr="00BE1811" w14:paraId="6E65948B" w14:textId="77777777" w:rsidTr="00132342">
        <w:tc>
          <w:tcPr>
            <w:tcW w:w="569" w:type="dxa"/>
          </w:tcPr>
          <w:p w14:paraId="1074E472" w14:textId="77777777" w:rsidR="00F34D83" w:rsidRPr="00BE1811" w:rsidRDefault="00F34D83" w:rsidP="00132342">
            <w:pPr>
              <w:spacing w:after="0"/>
              <w:ind w:right="-720"/>
              <w:jc w:val="center"/>
            </w:pPr>
          </w:p>
        </w:tc>
        <w:tc>
          <w:tcPr>
            <w:tcW w:w="3182" w:type="dxa"/>
          </w:tcPr>
          <w:p w14:paraId="6F6C9C70" w14:textId="77777777" w:rsidR="00F34D83" w:rsidRPr="00BE1811" w:rsidRDefault="00F34D83" w:rsidP="00132342">
            <w:pPr>
              <w:spacing w:after="0"/>
              <w:ind w:right="-720"/>
              <w:jc w:val="center"/>
            </w:pPr>
          </w:p>
        </w:tc>
        <w:tc>
          <w:tcPr>
            <w:tcW w:w="5897" w:type="dxa"/>
          </w:tcPr>
          <w:p w14:paraId="34BA6947" w14:textId="77777777" w:rsidR="00F34D83" w:rsidRPr="00BE1811" w:rsidRDefault="00F34D83" w:rsidP="00132342">
            <w:pPr>
              <w:tabs>
                <w:tab w:val="left" w:pos="1385"/>
              </w:tabs>
              <w:spacing w:after="0"/>
              <w:ind w:right="-720"/>
              <w:jc w:val="center"/>
            </w:pPr>
          </w:p>
        </w:tc>
      </w:tr>
      <w:tr w:rsidR="00D76FD2" w:rsidRPr="00BE1811" w14:paraId="796BED5D" w14:textId="77777777" w:rsidTr="00132342">
        <w:tc>
          <w:tcPr>
            <w:tcW w:w="569" w:type="dxa"/>
          </w:tcPr>
          <w:p w14:paraId="4A008AD6" w14:textId="77777777" w:rsidR="00F34D83" w:rsidRPr="00BE1811" w:rsidRDefault="00F34D83" w:rsidP="00132342">
            <w:pPr>
              <w:spacing w:after="0"/>
              <w:ind w:right="-720"/>
              <w:jc w:val="center"/>
            </w:pPr>
          </w:p>
        </w:tc>
        <w:tc>
          <w:tcPr>
            <w:tcW w:w="3182" w:type="dxa"/>
          </w:tcPr>
          <w:p w14:paraId="11DB14C7" w14:textId="77777777" w:rsidR="00F34D83" w:rsidRPr="00BE1811" w:rsidRDefault="00F34D83" w:rsidP="00132342">
            <w:pPr>
              <w:spacing w:after="0"/>
              <w:ind w:right="-720"/>
              <w:jc w:val="center"/>
            </w:pPr>
          </w:p>
        </w:tc>
        <w:tc>
          <w:tcPr>
            <w:tcW w:w="5897" w:type="dxa"/>
          </w:tcPr>
          <w:p w14:paraId="1CB8D263" w14:textId="77777777" w:rsidR="00F34D83" w:rsidRPr="00BE1811" w:rsidRDefault="00F34D83" w:rsidP="00132342">
            <w:pPr>
              <w:tabs>
                <w:tab w:val="left" w:pos="1385"/>
              </w:tabs>
              <w:spacing w:after="0"/>
              <w:ind w:right="-720"/>
              <w:jc w:val="center"/>
            </w:pPr>
          </w:p>
        </w:tc>
      </w:tr>
      <w:tr w:rsidR="00D76FD2" w:rsidRPr="00BE1811" w14:paraId="57717AA0" w14:textId="77777777" w:rsidTr="00132342">
        <w:tc>
          <w:tcPr>
            <w:tcW w:w="569" w:type="dxa"/>
          </w:tcPr>
          <w:p w14:paraId="3C7DFAFA" w14:textId="77777777" w:rsidR="00F34D83" w:rsidRPr="00BE1811" w:rsidRDefault="00F34D83" w:rsidP="00132342">
            <w:pPr>
              <w:spacing w:after="0"/>
              <w:ind w:right="-720"/>
              <w:jc w:val="center"/>
            </w:pPr>
          </w:p>
        </w:tc>
        <w:tc>
          <w:tcPr>
            <w:tcW w:w="3182" w:type="dxa"/>
          </w:tcPr>
          <w:p w14:paraId="48121BC4" w14:textId="77777777" w:rsidR="00F34D83" w:rsidRPr="00BE1811" w:rsidRDefault="00F34D83" w:rsidP="00132342">
            <w:pPr>
              <w:spacing w:after="0"/>
              <w:ind w:right="-720"/>
              <w:jc w:val="center"/>
            </w:pPr>
          </w:p>
        </w:tc>
        <w:tc>
          <w:tcPr>
            <w:tcW w:w="5897" w:type="dxa"/>
          </w:tcPr>
          <w:p w14:paraId="79C00AF6" w14:textId="77777777" w:rsidR="00F34D83" w:rsidRPr="00BE1811" w:rsidRDefault="00F34D83" w:rsidP="00132342">
            <w:pPr>
              <w:tabs>
                <w:tab w:val="left" w:pos="1385"/>
              </w:tabs>
              <w:spacing w:after="0"/>
              <w:ind w:right="-720"/>
              <w:jc w:val="center"/>
            </w:pPr>
          </w:p>
        </w:tc>
      </w:tr>
      <w:tr w:rsidR="00D76FD2" w:rsidRPr="00BE1811" w14:paraId="6765FCBD" w14:textId="77777777" w:rsidTr="00132342">
        <w:tc>
          <w:tcPr>
            <w:tcW w:w="569" w:type="dxa"/>
          </w:tcPr>
          <w:p w14:paraId="377A1E52" w14:textId="77777777" w:rsidR="00F34D83" w:rsidRPr="00BE1811" w:rsidRDefault="00F34D83" w:rsidP="00132342">
            <w:pPr>
              <w:spacing w:after="0"/>
              <w:ind w:right="-720"/>
              <w:jc w:val="center"/>
            </w:pPr>
          </w:p>
        </w:tc>
        <w:tc>
          <w:tcPr>
            <w:tcW w:w="3182" w:type="dxa"/>
          </w:tcPr>
          <w:p w14:paraId="62EA1397" w14:textId="77777777" w:rsidR="00F34D83" w:rsidRPr="00BE1811" w:rsidRDefault="00F34D83" w:rsidP="00132342">
            <w:pPr>
              <w:spacing w:after="0"/>
              <w:ind w:right="-720"/>
              <w:jc w:val="center"/>
            </w:pPr>
          </w:p>
        </w:tc>
        <w:tc>
          <w:tcPr>
            <w:tcW w:w="5897" w:type="dxa"/>
          </w:tcPr>
          <w:p w14:paraId="48FE85F6" w14:textId="77777777" w:rsidR="00F34D83" w:rsidRPr="00BE1811" w:rsidRDefault="00F34D83" w:rsidP="00132342">
            <w:pPr>
              <w:tabs>
                <w:tab w:val="left" w:pos="1385"/>
              </w:tabs>
              <w:spacing w:after="0"/>
              <w:ind w:right="-720"/>
              <w:jc w:val="center"/>
            </w:pPr>
          </w:p>
        </w:tc>
      </w:tr>
      <w:tr w:rsidR="00D76FD2" w:rsidRPr="00BE1811" w14:paraId="3AED9D83" w14:textId="77777777" w:rsidTr="00132342">
        <w:tc>
          <w:tcPr>
            <w:tcW w:w="569" w:type="dxa"/>
          </w:tcPr>
          <w:p w14:paraId="4E9DDEB6" w14:textId="77777777" w:rsidR="00F34D83" w:rsidRPr="00BE1811" w:rsidRDefault="00F34D83" w:rsidP="00132342">
            <w:pPr>
              <w:spacing w:after="0"/>
              <w:ind w:right="-720"/>
              <w:jc w:val="center"/>
            </w:pPr>
          </w:p>
        </w:tc>
        <w:tc>
          <w:tcPr>
            <w:tcW w:w="3182" w:type="dxa"/>
          </w:tcPr>
          <w:p w14:paraId="1975D638" w14:textId="77777777" w:rsidR="00F34D83" w:rsidRPr="00BE1811" w:rsidRDefault="00F34D83" w:rsidP="00132342">
            <w:pPr>
              <w:spacing w:after="0"/>
              <w:ind w:right="-720"/>
              <w:jc w:val="center"/>
            </w:pPr>
          </w:p>
        </w:tc>
        <w:tc>
          <w:tcPr>
            <w:tcW w:w="5897" w:type="dxa"/>
          </w:tcPr>
          <w:p w14:paraId="58A7DD9C" w14:textId="77777777" w:rsidR="00F34D83" w:rsidRPr="00BE1811" w:rsidRDefault="00F34D83" w:rsidP="00132342">
            <w:pPr>
              <w:tabs>
                <w:tab w:val="left" w:pos="1385"/>
              </w:tabs>
              <w:spacing w:after="0"/>
              <w:ind w:right="-94"/>
              <w:jc w:val="center"/>
            </w:pPr>
          </w:p>
        </w:tc>
      </w:tr>
      <w:tr w:rsidR="00D76FD2" w:rsidRPr="00BE1811" w14:paraId="420A4EB0" w14:textId="77777777" w:rsidTr="00132342">
        <w:tc>
          <w:tcPr>
            <w:tcW w:w="569" w:type="dxa"/>
          </w:tcPr>
          <w:p w14:paraId="48C07D63" w14:textId="77777777" w:rsidR="00F34D83" w:rsidRPr="00BE1811" w:rsidRDefault="00F34D83" w:rsidP="00132342">
            <w:pPr>
              <w:spacing w:after="0"/>
              <w:ind w:right="-720"/>
              <w:jc w:val="center"/>
            </w:pPr>
          </w:p>
        </w:tc>
        <w:tc>
          <w:tcPr>
            <w:tcW w:w="3182" w:type="dxa"/>
          </w:tcPr>
          <w:p w14:paraId="1B970DCB" w14:textId="77777777" w:rsidR="00F34D83" w:rsidRPr="00BE1811" w:rsidRDefault="00F34D83" w:rsidP="00132342">
            <w:pPr>
              <w:spacing w:after="0"/>
              <w:ind w:right="-720"/>
              <w:jc w:val="center"/>
            </w:pPr>
          </w:p>
        </w:tc>
        <w:tc>
          <w:tcPr>
            <w:tcW w:w="5897" w:type="dxa"/>
          </w:tcPr>
          <w:p w14:paraId="0CF8DB86" w14:textId="77777777" w:rsidR="00F34D83" w:rsidRPr="00BE1811" w:rsidRDefault="00F34D83" w:rsidP="00132342">
            <w:pPr>
              <w:tabs>
                <w:tab w:val="left" w:pos="1385"/>
              </w:tabs>
              <w:spacing w:after="0"/>
              <w:ind w:right="-720"/>
              <w:jc w:val="center"/>
            </w:pPr>
          </w:p>
        </w:tc>
      </w:tr>
      <w:tr w:rsidR="00D76FD2" w:rsidRPr="00BE1811" w14:paraId="7FD77DBB" w14:textId="77777777" w:rsidTr="00132342">
        <w:tc>
          <w:tcPr>
            <w:tcW w:w="569" w:type="dxa"/>
          </w:tcPr>
          <w:p w14:paraId="207999D2" w14:textId="77777777" w:rsidR="00F34D83" w:rsidRPr="00BE1811" w:rsidRDefault="00F34D83" w:rsidP="00132342">
            <w:pPr>
              <w:spacing w:after="0"/>
              <w:ind w:right="-720"/>
              <w:jc w:val="center"/>
            </w:pPr>
          </w:p>
        </w:tc>
        <w:tc>
          <w:tcPr>
            <w:tcW w:w="3182" w:type="dxa"/>
          </w:tcPr>
          <w:p w14:paraId="740EC5A2" w14:textId="77777777" w:rsidR="00F34D83" w:rsidRPr="00BE1811" w:rsidRDefault="00F34D83" w:rsidP="00132342">
            <w:pPr>
              <w:spacing w:after="0"/>
              <w:ind w:right="-720"/>
              <w:jc w:val="center"/>
            </w:pPr>
          </w:p>
        </w:tc>
        <w:tc>
          <w:tcPr>
            <w:tcW w:w="5897" w:type="dxa"/>
          </w:tcPr>
          <w:p w14:paraId="75C0C877" w14:textId="77777777" w:rsidR="00F34D83" w:rsidRPr="00BE1811" w:rsidRDefault="00F34D83" w:rsidP="00132342">
            <w:pPr>
              <w:tabs>
                <w:tab w:val="left" w:pos="1385"/>
              </w:tabs>
              <w:spacing w:after="0"/>
              <w:ind w:right="-720"/>
              <w:jc w:val="center"/>
            </w:pPr>
          </w:p>
        </w:tc>
      </w:tr>
      <w:tr w:rsidR="00D76FD2" w:rsidRPr="00BE1811" w14:paraId="0C2F76E4" w14:textId="77777777" w:rsidTr="00132342">
        <w:tc>
          <w:tcPr>
            <w:tcW w:w="569" w:type="dxa"/>
          </w:tcPr>
          <w:p w14:paraId="08FF5C8F" w14:textId="77777777" w:rsidR="00F34D83" w:rsidRPr="00BE1811" w:rsidRDefault="00F34D83" w:rsidP="00132342">
            <w:pPr>
              <w:spacing w:after="0"/>
              <w:ind w:right="-720"/>
              <w:jc w:val="center"/>
            </w:pPr>
          </w:p>
        </w:tc>
        <w:tc>
          <w:tcPr>
            <w:tcW w:w="3182" w:type="dxa"/>
          </w:tcPr>
          <w:p w14:paraId="478E8389" w14:textId="77777777" w:rsidR="00F34D83" w:rsidRPr="00BE1811" w:rsidRDefault="00F34D83" w:rsidP="00132342">
            <w:pPr>
              <w:spacing w:after="0"/>
              <w:ind w:right="-720"/>
              <w:jc w:val="center"/>
            </w:pPr>
          </w:p>
        </w:tc>
        <w:tc>
          <w:tcPr>
            <w:tcW w:w="5897" w:type="dxa"/>
          </w:tcPr>
          <w:p w14:paraId="4158F157" w14:textId="77777777" w:rsidR="00F34D83" w:rsidRPr="00BE1811" w:rsidRDefault="00F34D83" w:rsidP="00132342">
            <w:pPr>
              <w:tabs>
                <w:tab w:val="left" w:pos="1385"/>
              </w:tabs>
              <w:spacing w:after="0"/>
              <w:ind w:right="-720"/>
              <w:jc w:val="center"/>
            </w:pPr>
          </w:p>
        </w:tc>
      </w:tr>
      <w:tr w:rsidR="00F34D83" w:rsidRPr="00BE1811" w14:paraId="5A955380" w14:textId="77777777" w:rsidTr="00132342">
        <w:tc>
          <w:tcPr>
            <w:tcW w:w="569" w:type="dxa"/>
          </w:tcPr>
          <w:p w14:paraId="13F0CBF8" w14:textId="77777777" w:rsidR="00F34D83" w:rsidRPr="00BE1811" w:rsidRDefault="00F34D83" w:rsidP="00132342">
            <w:pPr>
              <w:spacing w:after="0"/>
              <w:ind w:right="-720"/>
              <w:jc w:val="center"/>
            </w:pPr>
          </w:p>
        </w:tc>
        <w:tc>
          <w:tcPr>
            <w:tcW w:w="3182" w:type="dxa"/>
          </w:tcPr>
          <w:p w14:paraId="17CD92FB" w14:textId="77777777" w:rsidR="00F34D83" w:rsidRPr="00BE1811" w:rsidRDefault="00F34D83" w:rsidP="00132342">
            <w:pPr>
              <w:spacing w:after="0"/>
              <w:ind w:right="-720"/>
              <w:jc w:val="center"/>
            </w:pPr>
          </w:p>
        </w:tc>
        <w:tc>
          <w:tcPr>
            <w:tcW w:w="5897" w:type="dxa"/>
          </w:tcPr>
          <w:p w14:paraId="448C6F44" w14:textId="77777777" w:rsidR="00F34D83" w:rsidRPr="00BE1811" w:rsidRDefault="00F34D83" w:rsidP="00132342">
            <w:pPr>
              <w:tabs>
                <w:tab w:val="left" w:pos="1385"/>
              </w:tabs>
              <w:spacing w:after="0"/>
              <w:ind w:right="-720"/>
              <w:jc w:val="center"/>
            </w:pPr>
          </w:p>
        </w:tc>
      </w:tr>
    </w:tbl>
    <w:p w14:paraId="2DB14080" w14:textId="77777777" w:rsidR="00F34D83" w:rsidRPr="00BE1811" w:rsidRDefault="00F34D83" w:rsidP="00F34D83"/>
    <w:p w14:paraId="040430AA" w14:textId="77777777" w:rsidR="00F34D83" w:rsidRPr="00BE1811" w:rsidRDefault="00F34D83" w:rsidP="00F34D83">
      <w:pPr>
        <w:rPr>
          <w:lang w:val="it-IT"/>
        </w:rPr>
      </w:pPr>
      <w:r w:rsidRPr="00BE1811">
        <w:rPr>
          <w:lang w:val="it-IT"/>
        </w:rPr>
        <w:t>D.1. Numele și prenumele*)</w:t>
      </w:r>
      <w:r w:rsidRPr="00BE1811">
        <w:rPr>
          <w:lang w:val="it-IT"/>
        </w:rPr>
        <w:tab/>
      </w:r>
      <w:r w:rsidRPr="00BE1811">
        <w:rPr>
          <w:lang w:val="it-IT"/>
        </w:rPr>
        <w:tab/>
      </w:r>
      <w:r w:rsidRPr="00BE1811">
        <w:rPr>
          <w:lang w:val="it-IT"/>
        </w:rPr>
        <w:tab/>
      </w:r>
      <w:r w:rsidRPr="00BE1811">
        <w:rPr>
          <w:lang w:val="it-IT"/>
        </w:rPr>
        <w:tab/>
      </w:r>
      <w:r w:rsidRPr="00BE1811">
        <w:rPr>
          <w:lang w:val="it-IT"/>
        </w:rPr>
        <w:tab/>
        <w:t>D.2. Funcția</w:t>
      </w:r>
    </w:p>
    <w:p w14:paraId="2FCBAC25" w14:textId="77777777" w:rsidR="00F34D83" w:rsidRPr="00BE1811" w:rsidRDefault="00F34D83" w:rsidP="00F34D83">
      <w:pPr>
        <w:autoSpaceDE w:val="0"/>
        <w:autoSpaceDN w:val="0"/>
        <w:adjustRightInd w:val="0"/>
        <w:spacing w:after="0" w:line="240" w:lineRule="auto"/>
        <w:rPr>
          <w:b/>
        </w:rPr>
      </w:pPr>
      <w:r w:rsidRPr="00BE1811">
        <w:rPr>
          <w:b/>
        </w:rPr>
        <w:t xml:space="preserve"> _____________________________________________________   ___________________________________________</w:t>
      </w:r>
    </w:p>
    <w:p w14:paraId="3397DEBC" w14:textId="77777777" w:rsidR="00F34D83" w:rsidRPr="00BE1811" w:rsidRDefault="00F34D83" w:rsidP="00F34D83">
      <w:pPr>
        <w:autoSpaceDE w:val="0"/>
        <w:autoSpaceDN w:val="0"/>
        <w:adjustRightInd w:val="0"/>
        <w:spacing w:after="0" w:line="240" w:lineRule="auto"/>
        <w:rPr>
          <w:b/>
        </w:rPr>
      </w:pPr>
    </w:p>
    <w:p w14:paraId="64489D39" w14:textId="77777777" w:rsidR="00F34D83" w:rsidRPr="00BE1811" w:rsidRDefault="00F34D83" w:rsidP="00F34D83">
      <w:pPr>
        <w:autoSpaceDE w:val="0"/>
        <w:autoSpaceDN w:val="0"/>
        <w:adjustRightInd w:val="0"/>
        <w:spacing w:after="0" w:line="240" w:lineRule="auto"/>
      </w:pPr>
      <w:r w:rsidRPr="00BE1811">
        <w:t>Semnătura</w:t>
      </w:r>
    </w:p>
    <w:p w14:paraId="50C4861F" w14:textId="77777777" w:rsidR="00F34D83" w:rsidRPr="00BE1811" w:rsidRDefault="00F34D83" w:rsidP="00F34D83">
      <w:pPr>
        <w:autoSpaceDE w:val="0"/>
        <w:autoSpaceDN w:val="0"/>
        <w:adjustRightInd w:val="0"/>
        <w:spacing w:after="0" w:line="240" w:lineRule="auto"/>
        <w:rPr>
          <w:b/>
        </w:rPr>
      </w:pPr>
    </w:p>
    <w:p w14:paraId="1E5A3B1D" w14:textId="77777777" w:rsidR="00F34D83" w:rsidRPr="00BE1811" w:rsidRDefault="00F34D83" w:rsidP="00F34D83">
      <w:pPr>
        <w:autoSpaceDE w:val="0"/>
        <w:autoSpaceDN w:val="0"/>
        <w:adjustRightInd w:val="0"/>
        <w:spacing w:after="0" w:line="240" w:lineRule="auto"/>
      </w:pPr>
      <w:r w:rsidRPr="00BE1811">
        <w:t>___________________________________________________________________________________________________</w:t>
      </w:r>
    </w:p>
    <w:p w14:paraId="069A97F0" w14:textId="77777777" w:rsidR="00F34D83" w:rsidRPr="00BE1811" w:rsidRDefault="00F34D83" w:rsidP="00F34D83">
      <w:pPr>
        <w:autoSpaceDE w:val="0"/>
        <w:autoSpaceDN w:val="0"/>
        <w:adjustRightInd w:val="0"/>
        <w:spacing w:after="0" w:line="240" w:lineRule="auto"/>
      </w:pPr>
    </w:p>
    <w:p w14:paraId="73C381D7" w14:textId="77777777" w:rsidR="00F34D83" w:rsidRPr="00BE1811" w:rsidRDefault="00F34D83" w:rsidP="00F34D83">
      <w:pPr>
        <w:autoSpaceDE w:val="0"/>
        <w:autoSpaceDN w:val="0"/>
        <w:adjustRightInd w:val="0"/>
        <w:spacing w:after="0" w:line="240" w:lineRule="auto"/>
      </w:pPr>
      <w:r w:rsidRPr="00BE1811">
        <w:t>*) se va completa de către reprezentantul legal al solicitantului sau o persoană abilitată să reprezinte solicitantul</w:t>
      </w:r>
    </w:p>
    <w:p w14:paraId="2E590307" w14:textId="77777777" w:rsidR="00F34D83" w:rsidRPr="00BE1811" w:rsidRDefault="00F34D83" w:rsidP="00F34D83">
      <w:pPr>
        <w:autoSpaceDE w:val="0"/>
        <w:autoSpaceDN w:val="0"/>
        <w:adjustRightInd w:val="0"/>
        <w:spacing w:after="0" w:line="240" w:lineRule="auto"/>
      </w:pPr>
    </w:p>
    <w:p w14:paraId="27D5E901" w14:textId="77777777" w:rsidR="00F34D83" w:rsidRPr="00BE1811" w:rsidRDefault="00F34D83" w:rsidP="00F34D83">
      <w:r w:rsidRPr="00BE1811">
        <w:br w:type="page"/>
      </w:r>
    </w:p>
    <w:p w14:paraId="54588D73" w14:textId="77777777" w:rsidR="00F34D83" w:rsidRPr="00BE1811" w:rsidRDefault="00F34D83" w:rsidP="00F34D83">
      <w:pPr>
        <w:autoSpaceDE w:val="0"/>
        <w:autoSpaceDN w:val="0"/>
        <w:adjustRightInd w:val="0"/>
        <w:spacing w:after="0" w:line="240" w:lineRule="auto"/>
        <w:rPr>
          <w:b/>
        </w:rPr>
      </w:pPr>
    </w:p>
    <w:p w14:paraId="6437568F" w14:textId="77777777" w:rsidR="00F34D83" w:rsidRPr="00BE1811" w:rsidRDefault="00F34D83" w:rsidP="00F34D83">
      <w:pPr>
        <w:autoSpaceDE w:val="0"/>
        <w:autoSpaceDN w:val="0"/>
        <w:adjustRightInd w:val="0"/>
        <w:spacing w:after="0" w:line="240" w:lineRule="auto"/>
        <w:jc w:val="right"/>
      </w:pPr>
      <w:r w:rsidRPr="00BE1811">
        <w:rPr>
          <w:b/>
        </w:rPr>
        <w:t xml:space="preserve">ANEXA 2.5 </w:t>
      </w:r>
    </w:p>
    <w:p w14:paraId="3A00875D" w14:textId="77777777" w:rsidR="00F34D83" w:rsidRPr="00BE1811" w:rsidRDefault="00F34D83" w:rsidP="00F34D83">
      <w:pPr>
        <w:spacing w:after="0" w:line="240" w:lineRule="auto"/>
        <w:ind w:left="4320" w:firstLine="720"/>
      </w:pPr>
    </w:p>
    <w:p w14:paraId="4155C557" w14:textId="77777777" w:rsidR="00F34D83" w:rsidRPr="00BE1811" w:rsidRDefault="00F34D83" w:rsidP="00F34D83">
      <w:pPr>
        <w:spacing w:after="0" w:line="240" w:lineRule="auto"/>
        <w:jc w:val="center"/>
        <w:rPr>
          <w:b/>
        </w:rPr>
      </w:pPr>
      <w:proofErr w:type="spellStart"/>
      <w:r w:rsidRPr="00BE1811">
        <w:rPr>
          <w:b/>
        </w:rPr>
        <w:t>Declaraţia</w:t>
      </w:r>
      <w:proofErr w:type="spellEnd"/>
      <w:r w:rsidRPr="00BE1811">
        <w:rPr>
          <w:b/>
        </w:rPr>
        <w:t xml:space="preserve"> că imobilul nu face obiectul unui litigiu </w:t>
      </w:r>
    </w:p>
    <w:p w14:paraId="12806A2F" w14:textId="77777777" w:rsidR="00F34D83" w:rsidRPr="00BE1811" w:rsidRDefault="00F34D83" w:rsidP="00F34D83">
      <w:pPr>
        <w:spacing w:after="0" w:line="240" w:lineRule="auto"/>
        <w:jc w:val="center"/>
      </w:pPr>
    </w:p>
    <w:p w14:paraId="63763CCD" w14:textId="77777777" w:rsidR="00F34D83" w:rsidRPr="00BE1811" w:rsidRDefault="00F34D83" w:rsidP="00F34D83">
      <w:pPr>
        <w:spacing w:after="0" w:line="240" w:lineRule="auto"/>
        <w:jc w:val="both"/>
      </w:pPr>
    </w:p>
    <w:p w14:paraId="4A07795C" w14:textId="77777777" w:rsidR="00F34D83" w:rsidRPr="00BE1811" w:rsidRDefault="00F34D83" w:rsidP="00F34D83">
      <w:pPr>
        <w:spacing w:after="0" w:line="240" w:lineRule="auto"/>
        <w:jc w:val="both"/>
      </w:pPr>
    </w:p>
    <w:p w14:paraId="1BC7A60D" w14:textId="77777777" w:rsidR="00F34D83" w:rsidRPr="00BE1811" w:rsidRDefault="00F34D83" w:rsidP="00F34D83">
      <w:pPr>
        <w:spacing w:after="0" w:line="240" w:lineRule="auto"/>
        <w:ind w:right="-180"/>
        <w:jc w:val="both"/>
      </w:pPr>
      <w:r w:rsidRPr="00BE1811">
        <w:t xml:space="preserve">Subsemnatul/ subsemnata, ……………………………………………. (numele </w:t>
      </w:r>
      <w:proofErr w:type="spellStart"/>
      <w:r w:rsidRPr="00BE1811">
        <w:t>şi</w:t>
      </w:r>
      <w:proofErr w:type="spellEnd"/>
      <w:r w:rsidRPr="00BE1811">
        <w:t xml:space="preserve"> prenumele reprezentantului legal al </w:t>
      </w:r>
      <w:r w:rsidR="009E2ED1" w:rsidRPr="00BE1811">
        <w:t>organizației</w:t>
      </w:r>
      <w:r w:rsidR="009E2ED1" w:rsidRPr="00BE1811" w:rsidDel="009E2ED1">
        <w:t xml:space="preserve"> </w:t>
      </w:r>
      <w:r w:rsidRPr="00BE1811">
        <w:t>solicitante), în calitate de  ……………………………… (</w:t>
      </w:r>
      <w:proofErr w:type="spellStart"/>
      <w:r w:rsidRPr="00BE1811">
        <w:t>funcţia</w:t>
      </w:r>
      <w:proofErr w:type="spellEnd"/>
      <w:r w:rsidRPr="00BE1811">
        <w:t xml:space="preserve"> reprezentantului legal al </w:t>
      </w:r>
      <w:r w:rsidR="009E2ED1" w:rsidRPr="00BE1811">
        <w:t>organizației</w:t>
      </w:r>
      <w:r w:rsidR="009E2ED1" w:rsidRPr="00BE1811" w:rsidDel="009E2ED1">
        <w:t xml:space="preserve"> </w:t>
      </w:r>
      <w:r w:rsidRPr="00BE1811">
        <w:t xml:space="preserve">solicitante) al ……..…………………….............................……….……………………………… (denumirea </w:t>
      </w:r>
      <w:r w:rsidR="009E2ED1" w:rsidRPr="00BE1811">
        <w:t>organizației</w:t>
      </w:r>
      <w:r w:rsidR="009E2ED1" w:rsidRPr="00BE1811" w:rsidDel="009E2ED1">
        <w:t xml:space="preserve"> </w:t>
      </w:r>
      <w:r w:rsidRPr="00BE1811">
        <w:t xml:space="preserve">solicitante), declar pe proprie răspundere că </w:t>
      </w:r>
    </w:p>
    <w:p w14:paraId="5539FC37" w14:textId="77777777" w:rsidR="00F34D83" w:rsidRPr="00BE1811" w:rsidRDefault="00F34D83" w:rsidP="00F34D83">
      <w:pPr>
        <w:spacing w:after="0" w:line="240" w:lineRule="auto"/>
        <w:jc w:val="both"/>
      </w:pPr>
      <w:r w:rsidRPr="00BE1811">
        <w:t>imobilul din  ...................................................................................................................................</w:t>
      </w:r>
    </w:p>
    <w:p w14:paraId="2C8DAC5D" w14:textId="77777777" w:rsidR="00F34D83" w:rsidRPr="00BE1811" w:rsidRDefault="00F34D83" w:rsidP="00F34D83">
      <w:pPr>
        <w:spacing w:after="0" w:line="240" w:lineRule="auto"/>
        <w:jc w:val="both"/>
      </w:pPr>
      <w:r w:rsidRPr="00BE1811">
        <w:t xml:space="preserve">în care se va realiza proiectul cu titlul „........................................................” </w:t>
      </w:r>
      <w:proofErr w:type="spellStart"/>
      <w:r w:rsidRPr="00BE1811">
        <w:t>şi</w:t>
      </w:r>
      <w:proofErr w:type="spellEnd"/>
      <w:r w:rsidRPr="00BE1811">
        <w:t xml:space="preserve"> numărul de înregistrare electronică ........................ depus la </w:t>
      </w:r>
      <w:proofErr w:type="spellStart"/>
      <w:r w:rsidRPr="00BE1811">
        <w:t>Competiţia</w:t>
      </w:r>
      <w:proofErr w:type="spellEnd"/>
      <w:r w:rsidRPr="00BE1811">
        <w:t xml:space="preserve"> ..................... (codul competiției), </w:t>
      </w:r>
      <w:proofErr w:type="spellStart"/>
      <w:r w:rsidRPr="00BE1811">
        <w:t>îndeplineşte</w:t>
      </w:r>
      <w:proofErr w:type="spellEnd"/>
      <w:r w:rsidRPr="00BE1811">
        <w:t xml:space="preserve"> cumulativ următoarele </w:t>
      </w:r>
      <w:proofErr w:type="spellStart"/>
      <w:r w:rsidRPr="00BE1811">
        <w:t>condiţii</w:t>
      </w:r>
      <w:proofErr w:type="spellEnd"/>
      <w:r w:rsidRPr="00BE1811">
        <w:t>:</w:t>
      </w:r>
    </w:p>
    <w:p w14:paraId="521A3238" w14:textId="77777777" w:rsidR="00F34D83" w:rsidRPr="00BE1811" w:rsidRDefault="00F34D83" w:rsidP="00F34D83">
      <w:pPr>
        <w:spacing w:after="0" w:line="240" w:lineRule="auto"/>
        <w:jc w:val="both"/>
      </w:pPr>
      <w:r w:rsidRPr="00BE1811">
        <w:t xml:space="preserve">- nu face obiectul unor litigii în curs de </w:t>
      </w:r>
      <w:proofErr w:type="spellStart"/>
      <w:r w:rsidRPr="00BE1811">
        <w:t>soluţionare</w:t>
      </w:r>
      <w:proofErr w:type="spellEnd"/>
      <w:r w:rsidRPr="00BE1811">
        <w:t xml:space="preserve"> la </w:t>
      </w:r>
      <w:proofErr w:type="spellStart"/>
      <w:r w:rsidRPr="00BE1811">
        <w:t>instanţele</w:t>
      </w:r>
      <w:proofErr w:type="spellEnd"/>
      <w:r w:rsidRPr="00BE1811">
        <w:t xml:space="preserve"> </w:t>
      </w:r>
      <w:proofErr w:type="spellStart"/>
      <w:r w:rsidRPr="00BE1811">
        <w:t>judecătoreşti</w:t>
      </w:r>
      <w:proofErr w:type="spellEnd"/>
      <w:r w:rsidRPr="00BE1811">
        <w:t xml:space="preserve">, cu privire la </w:t>
      </w:r>
      <w:proofErr w:type="spellStart"/>
      <w:r w:rsidRPr="00BE1811">
        <w:t>situaţia</w:t>
      </w:r>
      <w:proofErr w:type="spellEnd"/>
      <w:r w:rsidRPr="00BE1811">
        <w:t xml:space="preserve"> juridică,</w:t>
      </w:r>
    </w:p>
    <w:p w14:paraId="52055E4B" w14:textId="77777777" w:rsidR="00F34D83" w:rsidRPr="00BE1811" w:rsidRDefault="00F34D83" w:rsidP="00F34D83">
      <w:pPr>
        <w:spacing w:after="0" w:line="240" w:lineRule="auto"/>
        <w:jc w:val="both"/>
      </w:pPr>
      <w:r w:rsidRPr="00BE1811">
        <w:t>- nu face obiectul revendicărilor potrivit unor legi speciale în materie sau dreptului comun.</w:t>
      </w:r>
    </w:p>
    <w:p w14:paraId="32FF35D1" w14:textId="77777777" w:rsidR="00F34D83" w:rsidRPr="00BE1811" w:rsidRDefault="00F34D83" w:rsidP="00F34D83">
      <w:pPr>
        <w:spacing w:after="0" w:line="240" w:lineRule="auto"/>
        <w:jc w:val="both"/>
      </w:pPr>
      <w:r w:rsidRPr="00BE1811">
        <w:t xml:space="preserve">În cazul aprobării proiectului pentru </w:t>
      </w:r>
      <w:proofErr w:type="spellStart"/>
      <w:r w:rsidRPr="00BE1811">
        <w:t>finanţare</w:t>
      </w:r>
      <w:proofErr w:type="spellEnd"/>
      <w:r w:rsidRPr="00BE1811">
        <w:t>, la semnarea contractului, infrastructura /clădirea) necesară implementării va fi liberă de orice sarcini.</w:t>
      </w:r>
    </w:p>
    <w:p w14:paraId="03C07336" w14:textId="77777777" w:rsidR="00F34D83" w:rsidRPr="00BE1811" w:rsidRDefault="00F34D83" w:rsidP="00F34D83">
      <w:pPr>
        <w:spacing w:after="0" w:line="240" w:lineRule="auto"/>
        <w:jc w:val="center"/>
      </w:pPr>
    </w:p>
    <w:p w14:paraId="0910A1C2" w14:textId="77777777" w:rsidR="00F34D83" w:rsidRPr="00BE1811" w:rsidRDefault="00F34D83" w:rsidP="00F34D83">
      <w:pPr>
        <w:spacing w:after="0" w:line="240" w:lineRule="auto"/>
        <w:rPr>
          <w:b/>
        </w:rPr>
      </w:pPr>
    </w:p>
    <w:p w14:paraId="5E1A395C" w14:textId="77777777" w:rsidR="00F34D83" w:rsidRPr="00BE1811" w:rsidRDefault="00F34D83" w:rsidP="00F34D83">
      <w:pPr>
        <w:spacing w:after="0" w:line="240" w:lineRule="auto"/>
      </w:pPr>
      <w:proofErr w:type="spellStart"/>
      <w:r w:rsidRPr="00BE1811">
        <w:rPr>
          <w:b/>
        </w:rPr>
        <w:t>Declaraţie</w:t>
      </w:r>
      <w:proofErr w:type="spellEnd"/>
      <w:r w:rsidRPr="00BE1811">
        <w:rPr>
          <w:b/>
        </w:rPr>
        <w:t xml:space="preserve"> pe proprie răspundere, sub </w:t>
      </w:r>
      <w:proofErr w:type="spellStart"/>
      <w:r w:rsidRPr="00BE1811">
        <w:rPr>
          <w:b/>
        </w:rPr>
        <w:t>sancţiunile</w:t>
      </w:r>
      <w:proofErr w:type="spellEnd"/>
      <w:r w:rsidRPr="00BE1811">
        <w:rPr>
          <w:b/>
        </w:rPr>
        <w:t xml:space="preserve"> aplicate faptei de fals în acte publice.</w:t>
      </w:r>
    </w:p>
    <w:p w14:paraId="2F176CDE" w14:textId="77777777" w:rsidR="00F34D83" w:rsidRPr="00BE1811" w:rsidRDefault="00F34D83" w:rsidP="00F34D83">
      <w:pPr>
        <w:widowControl w:val="0"/>
        <w:tabs>
          <w:tab w:val="left" w:pos="680"/>
        </w:tabs>
        <w:autoSpaceDE w:val="0"/>
        <w:autoSpaceDN w:val="0"/>
        <w:adjustRightInd w:val="0"/>
        <w:spacing w:after="0" w:line="240" w:lineRule="auto"/>
        <w:jc w:val="center"/>
      </w:pPr>
      <w:r w:rsidRPr="00BE1811">
        <w:tab/>
      </w:r>
      <w:r w:rsidRPr="00BE1811">
        <w:tab/>
      </w:r>
      <w:r w:rsidRPr="00BE1811">
        <w:tab/>
      </w:r>
      <w:r w:rsidRPr="00BE1811">
        <w:tab/>
      </w:r>
      <w:r w:rsidRPr="00BE1811">
        <w:tab/>
      </w:r>
      <w:r w:rsidRPr="00BE1811">
        <w:tab/>
      </w:r>
      <w:r w:rsidRPr="00BE1811">
        <w:tab/>
      </w:r>
    </w:p>
    <w:p w14:paraId="30B85073" w14:textId="77777777" w:rsidR="00F34D83" w:rsidRPr="00BE1811" w:rsidRDefault="00F34D83" w:rsidP="00F34D83">
      <w:pPr>
        <w:widowControl w:val="0"/>
        <w:tabs>
          <w:tab w:val="left" w:pos="680"/>
        </w:tabs>
        <w:autoSpaceDE w:val="0"/>
        <w:autoSpaceDN w:val="0"/>
        <w:adjustRightInd w:val="0"/>
        <w:spacing w:after="0" w:line="240" w:lineRule="auto"/>
        <w:rPr>
          <w:b/>
        </w:rPr>
      </w:pPr>
      <w:r w:rsidRPr="00BE1811">
        <w:tab/>
      </w:r>
      <w:r w:rsidRPr="00BE1811">
        <w:rPr>
          <w:b/>
        </w:rPr>
        <w:t>Data</w:t>
      </w:r>
      <w:r w:rsidRPr="00BE1811">
        <w:rPr>
          <w:b/>
        </w:rPr>
        <w:tab/>
      </w:r>
      <w:r w:rsidRPr="00BE1811">
        <w:rPr>
          <w:b/>
        </w:rPr>
        <w:tab/>
      </w:r>
      <w:r w:rsidRPr="00BE1811">
        <w:rPr>
          <w:b/>
        </w:rPr>
        <w:tab/>
      </w:r>
      <w:r w:rsidRPr="00BE1811">
        <w:rPr>
          <w:b/>
        </w:rPr>
        <w:tab/>
      </w:r>
      <w:r w:rsidRPr="00BE1811">
        <w:rPr>
          <w:b/>
        </w:rPr>
        <w:tab/>
        <w:t>(Reprezentant Legal SAU Proprietar imobil )</w:t>
      </w:r>
    </w:p>
    <w:p w14:paraId="29F3106A" w14:textId="77777777" w:rsidR="00F34D83" w:rsidRPr="00BE1811" w:rsidRDefault="00F34D83" w:rsidP="00F34D83">
      <w:pPr>
        <w:widowControl w:val="0"/>
        <w:tabs>
          <w:tab w:val="left" w:pos="680"/>
        </w:tabs>
        <w:autoSpaceDE w:val="0"/>
        <w:autoSpaceDN w:val="0"/>
        <w:adjustRightInd w:val="0"/>
        <w:spacing w:after="0" w:line="240" w:lineRule="auto"/>
        <w:rPr>
          <w:b/>
        </w:rPr>
      </w:pP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proofErr w:type="spellStart"/>
      <w:r w:rsidRPr="00BE1811">
        <w:rPr>
          <w:b/>
        </w:rPr>
        <w:t>Funcţia</w:t>
      </w:r>
      <w:proofErr w:type="spellEnd"/>
      <w:r w:rsidRPr="00BE1811">
        <w:rPr>
          <w:b/>
        </w:rPr>
        <w:t xml:space="preserve"> ocupată în </w:t>
      </w:r>
      <w:proofErr w:type="spellStart"/>
      <w:r w:rsidRPr="00BE1811">
        <w:rPr>
          <w:b/>
        </w:rPr>
        <w:t>organizaţie</w:t>
      </w:r>
      <w:proofErr w:type="spellEnd"/>
      <w:r w:rsidRPr="00BE1811">
        <w:rPr>
          <w:b/>
        </w:rPr>
        <w:t xml:space="preserve"> </w:t>
      </w:r>
    </w:p>
    <w:p w14:paraId="6CC974AB" w14:textId="77777777" w:rsidR="00F34D83" w:rsidRPr="00BE1811" w:rsidRDefault="00F34D83" w:rsidP="00F34D83">
      <w:pPr>
        <w:widowControl w:val="0"/>
        <w:tabs>
          <w:tab w:val="left" w:pos="680"/>
          <w:tab w:val="left" w:pos="4365"/>
        </w:tabs>
        <w:autoSpaceDE w:val="0"/>
        <w:autoSpaceDN w:val="0"/>
        <w:adjustRightInd w:val="0"/>
        <w:spacing w:after="0" w:line="240" w:lineRule="auto"/>
      </w:pPr>
      <w:r w:rsidRPr="00BE1811">
        <w:t>zi...../lună......./an................</w:t>
      </w:r>
      <w:r w:rsidRPr="00BE1811">
        <w:tab/>
      </w:r>
      <w:r w:rsidRPr="00BE1811">
        <w:tab/>
      </w:r>
      <w:r w:rsidRPr="00BE1811">
        <w:tab/>
      </w:r>
    </w:p>
    <w:p w14:paraId="078DACE0" w14:textId="77777777" w:rsidR="00F34D83" w:rsidRPr="00BE1811" w:rsidRDefault="00F34D83" w:rsidP="00F34D83">
      <w:pPr>
        <w:widowControl w:val="0"/>
        <w:tabs>
          <w:tab w:val="left" w:pos="680"/>
          <w:tab w:val="left" w:pos="4365"/>
        </w:tabs>
        <w:autoSpaceDE w:val="0"/>
        <w:autoSpaceDN w:val="0"/>
        <w:adjustRightInd w:val="0"/>
        <w:spacing w:after="0" w:line="240" w:lineRule="auto"/>
        <w:rPr>
          <w:b/>
        </w:rPr>
      </w:pPr>
      <w:r w:rsidRPr="00BE1811">
        <w:rPr>
          <w:b/>
        </w:rPr>
        <w:tab/>
      </w:r>
      <w:r w:rsidRPr="00BE1811">
        <w:rPr>
          <w:b/>
        </w:rPr>
        <w:tab/>
      </w:r>
      <w:r w:rsidRPr="00BE1811">
        <w:rPr>
          <w:b/>
        </w:rPr>
        <w:tab/>
      </w:r>
      <w:r w:rsidRPr="00BE1811">
        <w:rPr>
          <w:b/>
        </w:rPr>
        <w:tab/>
        <w:t xml:space="preserve">Nume și prenume* </w:t>
      </w:r>
      <w:r w:rsidRPr="00BE1811">
        <w:rPr>
          <w:b/>
        </w:rPr>
        <w:tab/>
      </w:r>
    </w:p>
    <w:p w14:paraId="612DBE74" w14:textId="16EFADFD" w:rsidR="00F34D83" w:rsidRPr="00BE1811" w:rsidRDefault="00F34D83" w:rsidP="00F34D83">
      <w:pPr>
        <w:widowControl w:val="0"/>
        <w:tabs>
          <w:tab w:val="left" w:pos="680"/>
          <w:tab w:val="left" w:pos="4365"/>
        </w:tabs>
        <w:autoSpaceDE w:val="0"/>
        <w:autoSpaceDN w:val="0"/>
        <w:adjustRightInd w:val="0"/>
        <w:spacing w:after="0" w:line="240" w:lineRule="auto"/>
      </w:pP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42173B">
        <w:rPr>
          <w:b/>
        </w:rPr>
        <w:t>Semnătură</w:t>
      </w:r>
      <w:r w:rsidRPr="00BE1811">
        <w:tab/>
      </w:r>
    </w:p>
    <w:p w14:paraId="32F04102" w14:textId="77777777" w:rsidR="00F34D83" w:rsidRPr="00BE1811" w:rsidRDefault="00F34D83" w:rsidP="00F34D83">
      <w:pPr>
        <w:spacing w:after="0" w:line="240" w:lineRule="auto"/>
        <w:ind w:left="4320" w:firstLine="720"/>
      </w:pPr>
    </w:p>
    <w:p w14:paraId="45FAAD89" w14:textId="77777777" w:rsidR="00F34D83" w:rsidRPr="00BE1811" w:rsidRDefault="00F34D83" w:rsidP="00F34D83">
      <w:pPr>
        <w:pStyle w:val="FootnoteText"/>
        <w:rPr>
          <w:sz w:val="22"/>
          <w:szCs w:val="22"/>
          <w:lang w:val="ro-RO"/>
        </w:rPr>
      </w:pPr>
      <w:r w:rsidRPr="00BE1811">
        <w:rPr>
          <w:sz w:val="22"/>
          <w:szCs w:val="22"/>
          <w:lang w:val="ro-RO"/>
        </w:rPr>
        <w:t xml:space="preserve">*) Se va completa cu majuscule </w:t>
      </w:r>
      <w:proofErr w:type="spellStart"/>
      <w:r w:rsidRPr="00BE1811">
        <w:rPr>
          <w:sz w:val="22"/>
          <w:szCs w:val="22"/>
          <w:lang w:val="ro-RO"/>
        </w:rPr>
        <w:t>şi</w:t>
      </w:r>
      <w:proofErr w:type="spellEnd"/>
      <w:r w:rsidRPr="00BE1811">
        <w:rPr>
          <w:sz w:val="22"/>
          <w:szCs w:val="22"/>
          <w:lang w:val="ro-RO"/>
        </w:rPr>
        <w:t xml:space="preserve"> fără abrevieri</w:t>
      </w:r>
    </w:p>
    <w:p w14:paraId="3CE0495F" w14:textId="77777777" w:rsidR="00F34D83" w:rsidRPr="00BE1811" w:rsidRDefault="00F34D83" w:rsidP="00F34D83">
      <w:pPr>
        <w:autoSpaceDE w:val="0"/>
        <w:autoSpaceDN w:val="0"/>
        <w:adjustRightInd w:val="0"/>
        <w:spacing w:after="0" w:line="240" w:lineRule="auto"/>
        <w:rPr>
          <w:b/>
        </w:rPr>
      </w:pPr>
      <w:r w:rsidRPr="00BE1811">
        <w:br w:type="page"/>
      </w:r>
    </w:p>
    <w:p w14:paraId="036B8ADF" w14:textId="77777777" w:rsidR="00F34D83" w:rsidRPr="00BE1811" w:rsidRDefault="00F34D83" w:rsidP="00F34D83">
      <w:pPr>
        <w:autoSpaceDE w:val="0"/>
        <w:autoSpaceDN w:val="0"/>
        <w:adjustRightInd w:val="0"/>
        <w:jc w:val="right"/>
        <w:rPr>
          <w:b/>
          <w:color w:val="000000"/>
        </w:rPr>
      </w:pPr>
      <w:r w:rsidRPr="00BE1811">
        <w:rPr>
          <w:b/>
          <w:color w:val="000000"/>
        </w:rPr>
        <w:lastRenderedPageBreak/>
        <w:t>ANEXA 2.6</w:t>
      </w:r>
    </w:p>
    <w:p w14:paraId="4FBB39D1" w14:textId="77777777" w:rsidR="00F34D83" w:rsidRPr="00BE1811" w:rsidRDefault="00F34D83" w:rsidP="00F34D83">
      <w:pPr>
        <w:jc w:val="both"/>
      </w:pPr>
      <w:bookmarkStart w:id="279" w:name="_Toc401827844"/>
      <w:bookmarkStart w:id="280" w:name="_Toc401828824"/>
    </w:p>
    <w:p w14:paraId="5CA5F897" w14:textId="77777777" w:rsidR="00F34D83" w:rsidRPr="00BE1811" w:rsidRDefault="00F34D83" w:rsidP="00F34D83">
      <w:pPr>
        <w:jc w:val="center"/>
        <w:rPr>
          <w:b/>
        </w:rPr>
      </w:pPr>
      <w:r w:rsidRPr="00BE1811">
        <w:rPr>
          <w:b/>
        </w:rPr>
        <w:t>DECLARAŢIE</w:t>
      </w:r>
      <w:bookmarkEnd w:id="279"/>
      <w:bookmarkEnd w:id="280"/>
    </w:p>
    <w:p w14:paraId="663EA7BF" w14:textId="77777777" w:rsidR="00F34D83" w:rsidRPr="00BE1811" w:rsidRDefault="00887EFD" w:rsidP="00F34D83">
      <w:pPr>
        <w:jc w:val="center"/>
        <w:rPr>
          <w:b/>
        </w:rPr>
      </w:pPr>
      <w:r w:rsidRPr="00BE1811">
        <w:rPr>
          <w:b/>
        </w:rPr>
        <w:t>P</w:t>
      </w:r>
      <w:r w:rsidR="00F34D83" w:rsidRPr="00BE1811">
        <w:rPr>
          <w:b/>
        </w:rPr>
        <w:t>rivind</w:t>
      </w:r>
      <w:r w:rsidRPr="00BE1811">
        <w:rPr>
          <w:b/>
        </w:rPr>
        <w:t xml:space="preserve"> asimilarea și</w:t>
      </w:r>
      <w:r w:rsidR="00F34D83" w:rsidRPr="00BE1811">
        <w:rPr>
          <w:b/>
        </w:rPr>
        <w:t xml:space="preserve"> încadrarea </w:t>
      </w:r>
      <w:r w:rsidR="00695C9F" w:rsidRPr="00BE1811">
        <w:rPr>
          <w:b/>
          <w:noProof/>
          <w:color w:val="000000" w:themeColor="text1"/>
        </w:rPr>
        <w:t xml:space="preserve">solicitantului </w:t>
      </w:r>
      <w:r w:rsidR="00F34D83" w:rsidRPr="00BE1811">
        <w:rPr>
          <w:b/>
        </w:rPr>
        <w:t>în categoria</w:t>
      </w:r>
      <w:r w:rsidR="007F0242" w:rsidRPr="00BE1811">
        <w:rPr>
          <w:b/>
        </w:rPr>
        <w:t xml:space="preserve"> </w:t>
      </w:r>
      <w:r w:rsidR="00F34D83" w:rsidRPr="00BE1811">
        <w:rPr>
          <w:b/>
        </w:rPr>
        <w:t xml:space="preserve"> întreprinderilor mici </w:t>
      </w:r>
      <w:proofErr w:type="spellStart"/>
      <w:r w:rsidR="00F34D83" w:rsidRPr="00BE1811">
        <w:rPr>
          <w:b/>
        </w:rPr>
        <w:t>şi</w:t>
      </w:r>
      <w:proofErr w:type="spellEnd"/>
      <w:r w:rsidR="00F34D83" w:rsidRPr="00BE1811">
        <w:rPr>
          <w:b/>
        </w:rPr>
        <w:t xml:space="preserve"> mijlocii</w:t>
      </w:r>
    </w:p>
    <w:p w14:paraId="0CB64400" w14:textId="77777777" w:rsidR="00F34D83" w:rsidRPr="00BE1811" w:rsidRDefault="00F34D83" w:rsidP="00F34D83">
      <w:pPr>
        <w:jc w:val="both"/>
        <w:rPr>
          <w:b/>
        </w:rPr>
      </w:pPr>
    </w:p>
    <w:p w14:paraId="475B5FE8" w14:textId="77777777" w:rsidR="00F34D83" w:rsidRPr="00BE1811" w:rsidRDefault="00F34D83" w:rsidP="00F34D83">
      <w:pPr>
        <w:jc w:val="both"/>
        <w:rPr>
          <w:b/>
        </w:rPr>
      </w:pPr>
      <w:r w:rsidRPr="00BE1811">
        <w:rPr>
          <w:b/>
        </w:rPr>
        <w:t>I. Date de identificare a întreprinderii</w:t>
      </w:r>
    </w:p>
    <w:p w14:paraId="177B320F" w14:textId="77777777" w:rsidR="00F34D83" w:rsidRPr="00BE1811" w:rsidRDefault="00F34D83" w:rsidP="00F34D83">
      <w:r w:rsidRPr="00BE1811">
        <w:t>Denumirea întreprinderii _______________________________________________________________________________</w:t>
      </w:r>
    </w:p>
    <w:p w14:paraId="6C3C16B4" w14:textId="77777777" w:rsidR="00F34D83" w:rsidRPr="00BE1811" w:rsidRDefault="00F34D83" w:rsidP="00F34D83">
      <w:pPr>
        <w:jc w:val="both"/>
      </w:pPr>
      <w:r w:rsidRPr="00BE1811">
        <w:t>Adresa sediului social</w:t>
      </w:r>
      <w:r w:rsidRPr="00BE1811">
        <w:tab/>
        <w:t xml:space="preserve"> _______________________________________________________________________________</w:t>
      </w:r>
    </w:p>
    <w:p w14:paraId="583FEC81" w14:textId="77777777" w:rsidR="00F34D83" w:rsidRPr="00BE1811" w:rsidRDefault="00F34D83" w:rsidP="00F34D83">
      <w:pPr>
        <w:jc w:val="both"/>
      </w:pPr>
      <w:r w:rsidRPr="00BE1811">
        <w:t>Cod unic de înregistrare</w:t>
      </w:r>
    </w:p>
    <w:p w14:paraId="2760E71C" w14:textId="77777777" w:rsidR="00F34D83" w:rsidRPr="00BE1811" w:rsidRDefault="00F34D83" w:rsidP="00F34D83">
      <w:pPr>
        <w:jc w:val="both"/>
      </w:pPr>
      <w:r w:rsidRPr="00BE1811">
        <w:t>_______________________________________________________________________________</w:t>
      </w:r>
    </w:p>
    <w:p w14:paraId="4B8ED345" w14:textId="77777777" w:rsidR="00F34D83" w:rsidRPr="00BE1811" w:rsidRDefault="00F34D83" w:rsidP="00F34D83">
      <w:pPr>
        <w:jc w:val="both"/>
      </w:pPr>
      <w:r w:rsidRPr="00BE1811">
        <w:t xml:space="preserve">Numele </w:t>
      </w:r>
      <w:proofErr w:type="spellStart"/>
      <w:r w:rsidRPr="00BE1811">
        <w:t>şi</w:t>
      </w:r>
      <w:proofErr w:type="spellEnd"/>
      <w:r w:rsidRPr="00BE1811">
        <w:t xml:space="preserve"> </w:t>
      </w:r>
      <w:proofErr w:type="spellStart"/>
      <w:r w:rsidRPr="00BE1811">
        <w:t>funcţia</w:t>
      </w:r>
      <w:proofErr w:type="spellEnd"/>
    </w:p>
    <w:p w14:paraId="414BDD73" w14:textId="77777777" w:rsidR="00F34D83" w:rsidRPr="00BE1811" w:rsidRDefault="00F34D83" w:rsidP="00F34D83">
      <w:pPr>
        <w:jc w:val="both"/>
      </w:pPr>
      <w:r w:rsidRPr="00BE1811">
        <w:t xml:space="preserve"> _______________________________________________________________________________ </w:t>
      </w:r>
    </w:p>
    <w:p w14:paraId="167B6763" w14:textId="77777777" w:rsidR="00F34D83" w:rsidRPr="00BE1811" w:rsidRDefault="00F34D83" w:rsidP="00F34D83">
      <w:pPr>
        <w:jc w:val="both"/>
      </w:pPr>
      <w:r w:rsidRPr="00BE1811">
        <w:t>(</w:t>
      </w:r>
      <w:proofErr w:type="spellStart"/>
      <w:r w:rsidRPr="00BE1811">
        <w:t>preşedintele</w:t>
      </w:r>
      <w:proofErr w:type="spellEnd"/>
      <w:r w:rsidRPr="00BE1811">
        <w:t xml:space="preserve"> consiliului de </w:t>
      </w:r>
      <w:proofErr w:type="spellStart"/>
      <w:r w:rsidRPr="00BE1811">
        <w:t>administraţie</w:t>
      </w:r>
      <w:proofErr w:type="spellEnd"/>
      <w:r w:rsidRPr="00BE1811">
        <w:t>, director general sau echivalent)</w:t>
      </w:r>
    </w:p>
    <w:p w14:paraId="1739F5F1" w14:textId="77777777" w:rsidR="00F34D83" w:rsidRPr="00BE1811" w:rsidRDefault="00F34D83" w:rsidP="00F34D83">
      <w:pPr>
        <w:jc w:val="both"/>
        <w:rPr>
          <w:b/>
        </w:rPr>
      </w:pPr>
      <w:bookmarkStart w:id="281" w:name="_Toc401827845"/>
    </w:p>
    <w:p w14:paraId="259CE223" w14:textId="77777777" w:rsidR="00F34D83" w:rsidRPr="00BE1811" w:rsidRDefault="00F34D83" w:rsidP="00F34D83">
      <w:pPr>
        <w:jc w:val="both"/>
        <w:rPr>
          <w:b/>
        </w:rPr>
      </w:pPr>
      <w:r w:rsidRPr="00BE1811">
        <w:rPr>
          <w:b/>
        </w:rPr>
        <w:t>II. Tipul întreprinderii</w:t>
      </w:r>
      <w:bookmarkEnd w:id="281"/>
    </w:p>
    <w:p w14:paraId="0E9C2C6A" w14:textId="77777777" w:rsidR="00F34D83" w:rsidRPr="00BE1811" w:rsidRDefault="00F34D83" w:rsidP="00F34D83">
      <w:pPr>
        <w:jc w:val="both"/>
      </w:pPr>
      <w:proofErr w:type="spellStart"/>
      <w:r w:rsidRPr="00BE1811">
        <w:t>Indicaţi</w:t>
      </w:r>
      <w:proofErr w:type="spellEnd"/>
      <w:r w:rsidRPr="00BE1811">
        <w:t>, după caz, tipul întreprinderii:</w:t>
      </w:r>
    </w:p>
    <w:p w14:paraId="18608DDE" w14:textId="77777777" w:rsidR="00F34D83" w:rsidRPr="00BE1811" w:rsidRDefault="00F34D83" w:rsidP="00F34D83">
      <w:pPr>
        <w:jc w:val="both"/>
      </w:pPr>
      <w:r w:rsidRPr="00BE1811">
        <w:sym w:font="Symbol" w:char="F090"/>
      </w:r>
      <w:r w:rsidRPr="00BE1811">
        <w:rPr>
          <w:b/>
        </w:rPr>
        <w:t>Întreprindere autonomă</w:t>
      </w:r>
      <w:r w:rsidRPr="00BE1811">
        <w:t xml:space="preserve">  În acest caz, datele din tabelul de mai jos sunt preluate doar din </w:t>
      </w:r>
      <w:proofErr w:type="spellStart"/>
      <w:r w:rsidRPr="00BE1811">
        <w:t>situaţia</w:t>
      </w:r>
      <w:proofErr w:type="spellEnd"/>
      <w:r w:rsidRPr="00BE1811">
        <w:t xml:space="preserve"> </w:t>
      </w:r>
      <w:proofErr w:type="spellStart"/>
      <w:r w:rsidRPr="00BE1811">
        <w:t>economico</w:t>
      </w:r>
      <w:proofErr w:type="spellEnd"/>
      <w:r w:rsidRPr="00BE1811">
        <w:t xml:space="preserve">-financiară a întreprinderii solicitante. Se va completa doar </w:t>
      </w:r>
      <w:proofErr w:type="spellStart"/>
      <w:r w:rsidRPr="00BE1811">
        <w:t>declaraţia</w:t>
      </w:r>
      <w:proofErr w:type="spellEnd"/>
      <w:r w:rsidRPr="00BE1811">
        <w:t xml:space="preserve">, fără formularul B </w:t>
      </w:r>
    </w:p>
    <w:p w14:paraId="4B2F2955" w14:textId="77777777" w:rsidR="00F34D83" w:rsidRPr="00BE1811" w:rsidRDefault="00F34D83" w:rsidP="00F34D83">
      <w:pPr>
        <w:jc w:val="both"/>
      </w:pPr>
      <w:r w:rsidRPr="00BE1811">
        <w:sym w:font="Symbol" w:char="F090"/>
      </w:r>
      <w:r w:rsidRPr="00BE1811">
        <w:rPr>
          <w:b/>
        </w:rPr>
        <w:t>Întreprindere parteneră</w:t>
      </w:r>
      <w:r w:rsidRPr="00BE1811">
        <w:t xml:space="preserve"> Se va completa tabelul de mai jos pe baza rezultatelor calculelor efectuate conform formularului B, precum </w:t>
      </w:r>
      <w:proofErr w:type="spellStart"/>
      <w:r w:rsidRPr="00BE1811">
        <w:t>şi</w:t>
      </w:r>
      <w:proofErr w:type="spellEnd"/>
      <w:r w:rsidRPr="00BE1811">
        <w:t xml:space="preserve"> a </w:t>
      </w:r>
      <w:proofErr w:type="spellStart"/>
      <w:r w:rsidRPr="00BE1811">
        <w:t>fişelor</w:t>
      </w:r>
      <w:proofErr w:type="spellEnd"/>
      <w:r w:rsidRPr="00BE1811">
        <w:t xml:space="preserve"> </w:t>
      </w:r>
      <w:proofErr w:type="spellStart"/>
      <w:r w:rsidRPr="00BE1811">
        <w:t>adiţionale</w:t>
      </w:r>
      <w:proofErr w:type="spellEnd"/>
      <w:r w:rsidRPr="00BE1811">
        <w:t xml:space="preserve"> care se vor </w:t>
      </w:r>
      <w:proofErr w:type="spellStart"/>
      <w:r w:rsidRPr="00BE1811">
        <w:t>ataşa</w:t>
      </w:r>
      <w:proofErr w:type="spellEnd"/>
      <w:r w:rsidRPr="00BE1811">
        <w:t xml:space="preserve"> la </w:t>
      </w:r>
      <w:proofErr w:type="spellStart"/>
      <w:r w:rsidRPr="00BE1811">
        <w:t>declaraţie</w:t>
      </w:r>
      <w:proofErr w:type="spellEnd"/>
      <w:r w:rsidRPr="00BE1811">
        <w:t xml:space="preserve"> </w:t>
      </w:r>
    </w:p>
    <w:p w14:paraId="6B5177BF" w14:textId="77777777" w:rsidR="00F34D83" w:rsidRPr="00BE1811" w:rsidRDefault="00F34D83" w:rsidP="00F34D83">
      <w:pPr>
        <w:jc w:val="both"/>
      </w:pPr>
      <w:r w:rsidRPr="00BE1811">
        <w:sym w:font="Symbol" w:char="F090"/>
      </w:r>
      <w:r w:rsidRPr="00BE1811">
        <w:rPr>
          <w:b/>
        </w:rPr>
        <w:t>Întreprindere legată</w:t>
      </w:r>
      <w:r w:rsidRPr="00BE1811">
        <w:t xml:space="preserve">  Se va completa tabelul de mai jos pe baza rezultatelor calculelor efectuate conform formularului B, precum </w:t>
      </w:r>
      <w:proofErr w:type="spellStart"/>
      <w:r w:rsidRPr="00BE1811">
        <w:t>şi</w:t>
      </w:r>
      <w:proofErr w:type="spellEnd"/>
      <w:r w:rsidRPr="00BE1811">
        <w:t xml:space="preserve"> a </w:t>
      </w:r>
      <w:proofErr w:type="spellStart"/>
      <w:r w:rsidRPr="00BE1811">
        <w:t>fişelor</w:t>
      </w:r>
      <w:proofErr w:type="spellEnd"/>
      <w:r w:rsidRPr="00BE1811">
        <w:t xml:space="preserve"> </w:t>
      </w:r>
      <w:proofErr w:type="spellStart"/>
      <w:r w:rsidRPr="00BE1811">
        <w:t>adiţionale</w:t>
      </w:r>
      <w:proofErr w:type="spellEnd"/>
      <w:r w:rsidRPr="00BE1811">
        <w:t xml:space="preserve"> care se vor </w:t>
      </w:r>
      <w:proofErr w:type="spellStart"/>
      <w:r w:rsidRPr="00BE1811">
        <w:t>ataşa</w:t>
      </w:r>
      <w:proofErr w:type="spellEnd"/>
      <w:r w:rsidRPr="00BE1811">
        <w:t xml:space="preserve"> la </w:t>
      </w:r>
      <w:proofErr w:type="spellStart"/>
      <w:r w:rsidRPr="00BE1811">
        <w:t>declaraţie</w:t>
      </w:r>
      <w:proofErr w:type="spellEnd"/>
      <w:r w:rsidRPr="00BE1811">
        <w:t xml:space="preserve"> </w:t>
      </w:r>
    </w:p>
    <w:p w14:paraId="2F6BBA5F" w14:textId="77777777" w:rsidR="00F34D83" w:rsidRPr="00BE1811" w:rsidRDefault="00F34D83" w:rsidP="00F34D83">
      <w:pPr>
        <w:jc w:val="both"/>
        <w:rPr>
          <w:b/>
        </w:rPr>
      </w:pPr>
    </w:p>
    <w:p w14:paraId="52D99C36" w14:textId="77777777" w:rsidR="00F34D83" w:rsidRPr="00BE1811" w:rsidRDefault="00F34D83" w:rsidP="00F34D83">
      <w:pPr>
        <w:jc w:val="both"/>
        <w:rPr>
          <w:b/>
        </w:rPr>
      </w:pPr>
      <w:r w:rsidRPr="00BE1811">
        <w:rPr>
          <w:b/>
        </w:rPr>
        <w:t>III. Date utilizate pentru a se stabili categoria întreprinderii</w:t>
      </w:r>
      <w:r w:rsidRPr="00BE1811">
        <w:rPr>
          <w:rStyle w:val="FootnoteReference"/>
          <w:b/>
          <w:color w:val="000000"/>
        </w:rPr>
        <w:footnoteReference w:id="19"/>
      </w:r>
    </w:p>
    <w:p w14:paraId="014AAB52" w14:textId="77777777" w:rsidR="00F34D83" w:rsidRPr="00BE1811" w:rsidRDefault="00F34D83" w:rsidP="00F34D8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9"/>
        <w:gridCol w:w="3389"/>
        <w:gridCol w:w="3011"/>
      </w:tblGrid>
      <w:tr w:rsidR="00D76FD2" w:rsidRPr="00BE1811" w14:paraId="63D71482" w14:textId="77777777" w:rsidTr="00132342">
        <w:trPr>
          <w:cantSplit/>
        </w:trPr>
        <w:tc>
          <w:tcPr>
            <w:tcW w:w="9599" w:type="dxa"/>
            <w:gridSpan w:val="3"/>
          </w:tcPr>
          <w:p w14:paraId="289B2B41" w14:textId="77777777" w:rsidR="00F34D83" w:rsidRPr="00BE1811" w:rsidRDefault="00F34D83" w:rsidP="00132342">
            <w:pPr>
              <w:jc w:val="both"/>
            </w:pPr>
            <w:bookmarkStart w:id="282" w:name="_Toc401827846"/>
            <w:bookmarkStart w:id="283" w:name="_Toc401828825"/>
            <w:proofErr w:type="spellStart"/>
            <w:r w:rsidRPr="00BE1811">
              <w:t>Exerciţiul</w:t>
            </w:r>
            <w:proofErr w:type="spellEnd"/>
            <w:r w:rsidRPr="00BE1811">
              <w:t xml:space="preserve"> financiar de </w:t>
            </w:r>
            <w:proofErr w:type="spellStart"/>
            <w:r w:rsidRPr="00BE1811">
              <w:t>referinţă</w:t>
            </w:r>
            <w:proofErr w:type="spellEnd"/>
            <w:r w:rsidRPr="00BE1811">
              <w:rPr>
                <w:rStyle w:val="FootnoteReference"/>
                <w:color w:val="000000"/>
              </w:rPr>
              <w:footnoteReference w:id="20"/>
            </w:r>
            <w:bookmarkEnd w:id="282"/>
            <w:bookmarkEnd w:id="283"/>
          </w:p>
        </w:tc>
      </w:tr>
      <w:tr w:rsidR="00D76FD2" w:rsidRPr="00BE1811" w14:paraId="5938A151" w14:textId="77777777" w:rsidTr="00132342">
        <w:tc>
          <w:tcPr>
            <w:tcW w:w="3199" w:type="dxa"/>
          </w:tcPr>
          <w:p w14:paraId="4D3AB7E6" w14:textId="77777777" w:rsidR="00F34D83" w:rsidRPr="00BE1811" w:rsidRDefault="00F34D83" w:rsidP="00132342">
            <w:pPr>
              <w:jc w:val="both"/>
              <w:rPr>
                <w:b/>
              </w:rPr>
            </w:pPr>
            <w:r w:rsidRPr="00BE1811">
              <w:rPr>
                <w:b/>
              </w:rPr>
              <w:lastRenderedPageBreak/>
              <w:t xml:space="preserve">Numărul mediu anual de </w:t>
            </w:r>
            <w:proofErr w:type="spellStart"/>
            <w:r w:rsidRPr="00BE1811">
              <w:rPr>
                <w:b/>
              </w:rPr>
              <w:t>salariaţi</w:t>
            </w:r>
            <w:proofErr w:type="spellEnd"/>
          </w:p>
        </w:tc>
        <w:tc>
          <w:tcPr>
            <w:tcW w:w="3389" w:type="dxa"/>
          </w:tcPr>
          <w:p w14:paraId="60ADCDAA" w14:textId="77777777" w:rsidR="00F34D83" w:rsidRPr="00BE1811" w:rsidRDefault="00F34D83" w:rsidP="00132342">
            <w:pPr>
              <w:jc w:val="both"/>
              <w:rPr>
                <w:b/>
              </w:rPr>
            </w:pPr>
            <w:r w:rsidRPr="00BE1811">
              <w:rPr>
                <w:b/>
              </w:rPr>
              <w:t>Cifra de afaceri anuală netă (mii lei/mii €)</w:t>
            </w:r>
          </w:p>
        </w:tc>
        <w:tc>
          <w:tcPr>
            <w:tcW w:w="3011" w:type="dxa"/>
          </w:tcPr>
          <w:p w14:paraId="06B7EE2B" w14:textId="77777777" w:rsidR="00F34D83" w:rsidRPr="00BE1811" w:rsidRDefault="00F34D83" w:rsidP="00132342">
            <w:pPr>
              <w:jc w:val="both"/>
              <w:rPr>
                <w:b/>
              </w:rPr>
            </w:pPr>
            <w:r w:rsidRPr="00BE1811">
              <w:rPr>
                <w:b/>
              </w:rPr>
              <w:t>Active totale (mii lei/mii €)</w:t>
            </w:r>
          </w:p>
        </w:tc>
      </w:tr>
      <w:tr w:rsidR="00D76FD2" w:rsidRPr="00BE1811" w14:paraId="2BB7D0BC" w14:textId="77777777" w:rsidTr="00132342">
        <w:tc>
          <w:tcPr>
            <w:tcW w:w="3199" w:type="dxa"/>
          </w:tcPr>
          <w:p w14:paraId="6C917504" w14:textId="77777777" w:rsidR="00F34D83" w:rsidRPr="00BE1811" w:rsidRDefault="00F34D83" w:rsidP="00132342">
            <w:pPr>
              <w:jc w:val="both"/>
              <w:rPr>
                <w:b/>
              </w:rPr>
            </w:pPr>
          </w:p>
        </w:tc>
        <w:tc>
          <w:tcPr>
            <w:tcW w:w="3389" w:type="dxa"/>
          </w:tcPr>
          <w:p w14:paraId="23431D6E" w14:textId="77777777" w:rsidR="00F34D83" w:rsidRPr="00BE1811" w:rsidRDefault="00F34D83" w:rsidP="00132342">
            <w:pPr>
              <w:jc w:val="both"/>
              <w:rPr>
                <w:b/>
              </w:rPr>
            </w:pPr>
          </w:p>
        </w:tc>
        <w:tc>
          <w:tcPr>
            <w:tcW w:w="3011" w:type="dxa"/>
          </w:tcPr>
          <w:p w14:paraId="60CCCBEB" w14:textId="77777777" w:rsidR="00F34D83" w:rsidRPr="00BE1811" w:rsidRDefault="00F34D83" w:rsidP="00132342">
            <w:pPr>
              <w:jc w:val="both"/>
              <w:rPr>
                <w:b/>
              </w:rPr>
            </w:pPr>
          </w:p>
        </w:tc>
      </w:tr>
      <w:tr w:rsidR="00F34D83" w:rsidRPr="00BE1811" w14:paraId="2650E85E" w14:textId="77777777" w:rsidTr="00132342">
        <w:tc>
          <w:tcPr>
            <w:tcW w:w="3199" w:type="dxa"/>
          </w:tcPr>
          <w:p w14:paraId="45CF9862" w14:textId="77777777" w:rsidR="00F34D83" w:rsidRPr="00BE1811" w:rsidRDefault="00F34D83" w:rsidP="00132342">
            <w:pPr>
              <w:jc w:val="both"/>
              <w:rPr>
                <w:b/>
              </w:rPr>
            </w:pPr>
          </w:p>
        </w:tc>
        <w:tc>
          <w:tcPr>
            <w:tcW w:w="3389" w:type="dxa"/>
          </w:tcPr>
          <w:p w14:paraId="4815CA82" w14:textId="77777777" w:rsidR="00F34D83" w:rsidRPr="00BE1811" w:rsidRDefault="00F34D83" w:rsidP="00132342">
            <w:pPr>
              <w:jc w:val="both"/>
              <w:rPr>
                <w:b/>
              </w:rPr>
            </w:pPr>
          </w:p>
        </w:tc>
        <w:tc>
          <w:tcPr>
            <w:tcW w:w="3011" w:type="dxa"/>
          </w:tcPr>
          <w:p w14:paraId="0706AE14" w14:textId="77777777" w:rsidR="00F34D83" w:rsidRPr="00BE1811" w:rsidRDefault="00F34D83" w:rsidP="00132342">
            <w:pPr>
              <w:jc w:val="both"/>
              <w:rPr>
                <w:b/>
              </w:rPr>
            </w:pPr>
          </w:p>
        </w:tc>
      </w:tr>
    </w:tbl>
    <w:p w14:paraId="08EF3358" w14:textId="77777777" w:rsidR="00F34D83" w:rsidRPr="00BE1811" w:rsidRDefault="00F34D83" w:rsidP="00F34D83">
      <w:pPr>
        <w:jc w:val="both"/>
      </w:pPr>
    </w:p>
    <w:tbl>
      <w:tblPr>
        <w:tblW w:w="0" w:type="auto"/>
        <w:tblLook w:val="0000" w:firstRow="0" w:lastRow="0" w:firstColumn="0" w:lastColumn="0" w:noHBand="0" w:noVBand="0"/>
      </w:tblPr>
      <w:tblGrid>
        <w:gridCol w:w="4799"/>
        <w:gridCol w:w="4800"/>
      </w:tblGrid>
      <w:tr w:rsidR="00F34D83" w:rsidRPr="00BE1811" w14:paraId="122821C6" w14:textId="77777777" w:rsidTr="00132342">
        <w:tc>
          <w:tcPr>
            <w:tcW w:w="4799" w:type="dxa"/>
          </w:tcPr>
          <w:p w14:paraId="5B917E99" w14:textId="77777777" w:rsidR="00F34D83" w:rsidRPr="00BE1811" w:rsidRDefault="00F34D83" w:rsidP="00132342">
            <w:pPr>
              <w:jc w:val="both"/>
            </w:pPr>
            <w:r w:rsidRPr="00BE1811">
              <w:t xml:space="preserve">Important: </w:t>
            </w:r>
            <w:proofErr w:type="spellStart"/>
            <w:r w:rsidRPr="00BE1811">
              <w:t>Precizaţi</w:t>
            </w:r>
            <w:proofErr w:type="spellEnd"/>
            <w:r w:rsidRPr="00BE1811">
              <w:t xml:space="preserve"> dacă, </w:t>
            </w:r>
            <w:proofErr w:type="spellStart"/>
            <w:r w:rsidRPr="00BE1811">
              <w:t>faţă</w:t>
            </w:r>
            <w:proofErr w:type="spellEnd"/>
            <w:r w:rsidRPr="00BE1811">
              <w:t xml:space="preserve"> de </w:t>
            </w:r>
            <w:proofErr w:type="spellStart"/>
            <w:r w:rsidRPr="00BE1811">
              <w:t>exerciţiul</w:t>
            </w:r>
            <w:proofErr w:type="spellEnd"/>
            <w:r w:rsidRPr="00BE1811">
              <w:t xml:space="preserve"> financiar anterior, datele financiare au înregistrat modificări care determină încadrarea întreprinderii într-o altă categorie (respectiv micro-întreprindere, întreprindere mică, mijlocie sau mare).</w:t>
            </w:r>
          </w:p>
        </w:tc>
        <w:tc>
          <w:tcPr>
            <w:tcW w:w="4800" w:type="dxa"/>
          </w:tcPr>
          <w:p w14:paraId="77B2A64B" w14:textId="77777777" w:rsidR="00F34D83" w:rsidRPr="00BE1811" w:rsidRDefault="00F34D83" w:rsidP="00132342">
            <w:pPr>
              <w:jc w:val="both"/>
            </w:pPr>
            <w:r w:rsidRPr="00BE1811">
              <w:sym w:font="Symbol" w:char="F090"/>
            </w:r>
            <w:r w:rsidRPr="00BE1811">
              <w:tab/>
              <w:t>Nu</w:t>
            </w:r>
          </w:p>
          <w:p w14:paraId="1BA28EF9" w14:textId="77777777" w:rsidR="00F34D83" w:rsidRPr="00BE1811" w:rsidRDefault="00F34D83" w:rsidP="00132342">
            <w:pPr>
              <w:jc w:val="both"/>
            </w:pPr>
            <w:r w:rsidRPr="00BE1811">
              <w:sym w:font="Symbol" w:char="F090"/>
            </w:r>
            <w:r w:rsidRPr="00BE1811">
              <w:tab/>
              <w:t xml:space="preserve">Da (în acest caz se va completa </w:t>
            </w:r>
            <w:proofErr w:type="spellStart"/>
            <w:r w:rsidRPr="00BE1811">
              <w:t>şi</w:t>
            </w:r>
            <w:proofErr w:type="spellEnd"/>
            <w:r w:rsidRPr="00BE1811">
              <w:t xml:space="preserve"> se va </w:t>
            </w:r>
            <w:proofErr w:type="spellStart"/>
            <w:r w:rsidRPr="00BE1811">
              <w:t>ataşa</w:t>
            </w:r>
            <w:proofErr w:type="spellEnd"/>
            <w:r w:rsidRPr="00BE1811">
              <w:t xml:space="preserve"> o </w:t>
            </w:r>
            <w:proofErr w:type="spellStart"/>
            <w:r w:rsidRPr="00BE1811">
              <w:t>declaraţie</w:t>
            </w:r>
            <w:proofErr w:type="spellEnd"/>
            <w:r w:rsidRPr="00BE1811">
              <w:t xml:space="preserve"> referitoare la </w:t>
            </w:r>
            <w:proofErr w:type="spellStart"/>
            <w:r w:rsidRPr="00BE1811">
              <w:t>exerciţiul</w:t>
            </w:r>
            <w:proofErr w:type="spellEnd"/>
            <w:r w:rsidRPr="00BE1811">
              <w:t xml:space="preserve"> financiar anterior)</w:t>
            </w:r>
          </w:p>
          <w:p w14:paraId="4653A685" w14:textId="77777777" w:rsidR="00F34D83" w:rsidRPr="00BE1811" w:rsidRDefault="00F34D83" w:rsidP="00132342">
            <w:pPr>
              <w:jc w:val="both"/>
            </w:pPr>
          </w:p>
        </w:tc>
      </w:tr>
    </w:tbl>
    <w:p w14:paraId="28A45A29" w14:textId="77777777" w:rsidR="00F34D83" w:rsidRPr="00BE1811" w:rsidRDefault="00F34D83" w:rsidP="00F34D83">
      <w:pPr>
        <w:jc w:val="both"/>
      </w:pPr>
    </w:p>
    <w:p w14:paraId="44239755" w14:textId="77777777" w:rsidR="00F34D83" w:rsidRPr="00BE1811" w:rsidRDefault="00F34D83" w:rsidP="00F34D83">
      <w:pPr>
        <w:jc w:val="both"/>
      </w:pPr>
      <w:r w:rsidRPr="00BE1811">
        <w:t>Semnătura _______________________________________________</w:t>
      </w:r>
    </w:p>
    <w:p w14:paraId="247179D0" w14:textId="77777777" w:rsidR="00F34D83" w:rsidRPr="00BE1811" w:rsidRDefault="00F34D83" w:rsidP="00F34D83">
      <w:pPr>
        <w:jc w:val="both"/>
      </w:pPr>
      <w:r w:rsidRPr="00BE1811">
        <w:tab/>
      </w:r>
      <w:r w:rsidRPr="00BE1811">
        <w:tab/>
        <w:t xml:space="preserve"> (numele </w:t>
      </w:r>
      <w:proofErr w:type="spellStart"/>
      <w:r w:rsidRPr="00BE1811">
        <w:t>şi</w:t>
      </w:r>
      <w:proofErr w:type="spellEnd"/>
      <w:r w:rsidRPr="00BE1811">
        <w:t xml:space="preserve"> </w:t>
      </w:r>
      <w:proofErr w:type="spellStart"/>
      <w:r w:rsidRPr="00BE1811">
        <w:t>funcţia</w:t>
      </w:r>
      <w:proofErr w:type="spellEnd"/>
      <w:r w:rsidRPr="00BE1811">
        <w:t xml:space="preserve"> semnatarului, autorizat să reprezinte întreprinderea)</w:t>
      </w:r>
    </w:p>
    <w:p w14:paraId="305AE38D" w14:textId="77777777" w:rsidR="00F34D83" w:rsidRPr="00BE1811" w:rsidRDefault="00F34D83" w:rsidP="00F34D83">
      <w:pPr>
        <w:jc w:val="both"/>
      </w:pPr>
      <w:r w:rsidRPr="00BE1811">
        <w:rPr>
          <w:b/>
        </w:rPr>
        <w:t xml:space="preserve">Declar pe propria răspundere, sub </w:t>
      </w:r>
      <w:proofErr w:type="spellStart"/>
      <w:r w:rsidRPr="00BE1811">
        <w:rPr>
          <w:b/>
        </w:rPr>
        <w:t>sancţiunile</w:t>
      </w:r>
      <w:proofErr w:type="spellEnd"/>
      <w:r w:rsidRPr="00BE1811">
        <w:rPr>
          <w:b/>
        </w:rPr>
        <w:t xml:space="preserve"> aplicate faptei de fals în acte publice, că datele din această </w:t>
      </w:r>
      <w:proofErr w:type="spellStart"/>
      <w:r w:rsidRPr="00BE1811">
        <w:rPr>
          <w:b/>
        </w:rPr>
        <w:t>declaraţie</w:t>
      </w:r>
      <w:proofErr w:type="spellEnd"/>
      <w:r w:rsidRPr="00BE1811">
        <w:rPr>
          <w:b/>
        </w:rPr>
        <w:t xml:space="preserve"> </w:t>
      </w:r>
      <w:proofErr w:type="spellStart"/>
      <w:r w:rsidRPr="00BE1811">
        <w:rPr>
          <w:b/>
        </w:rPr>
        <w:t>şi</w:t>
      </w:r>
      <w:proofErr w:type="spellEnd"/>
      <w:r w:rsidRPr="00BE1811">
        <w:rPr>
          <w:b/>
        </w:rPr>
        <w:t xml:space="preserve"> din anexe sunt conforme cu realitatea.</w:t>
      </w:r>
    </w:p>
    <w:p w14:paraId="29D85A89" w14:textId="77777777" w:rsidR="00F34D83" w:rsidRPr="00BE1811" w:rsidRDefault="00F34D83" w:rsidP="00F34D83">
      <w:pPr>
        <w:jc w:val="both"/>
      </w:pPr>
    </w:p>
    <w:p w14:paraId="6C160A17" w14:textId="77777777" w:rsidR="00F34D83" w:rsidRPr="00BE1811" w:rsidRDefault="00F34D83" w:rsidP="00F34D83">
      <w:pPr>
        <w:jc w:val="both"/>
      </w:pPr>
      <w:r w:rsidRPr="00BE1811">
        <w:t xml:space="preserve">  Data întocmirii ...........................</w:t>
      </w:r>
    </w:p>
    <w:p w14:paraId="248E09C5" w14:textId="77777777" w:rsidR="00F34D83" w:rsidRPr="00BE1811" w:rsidRDefault="00F34D83" w:rsidP="00F34D83">
      <w:pPr>
        <w:jc w:val="both"/>
      </w:pPr>
      <w:r w:rsidRPr="00BE1811">
        <w:t xml:space="preserve">    Semnătura .................................</w:t>
      </w:r>
    </w:p>
    <w:p w14:paraId="78199651" w14:textId="77777777" w:rsidR="00F34D83" w:rsidRPr="00BE1811" w:rsidRDefault="00F34D83" w:rsidP="00F34D83">
      <w:pPr>
        <w:jc w:val="both"/>
      </w:pPr>
    </w:p>
    <w:p w14:paraId="08A893C5" w14:textId="77777777" w:rsidR="00F34D83" w:rsidRPr="00BE1811" w:rsidRDefault="00F34D83" w:rsidP="00F34D83">
      <w:pPr>
        <w:jc w:val="both"/>
      </w:pPr>
    </w:p>
    <w:p w14:paraId="4639A73C" w14:textId="77777777" w:rsidR="00F34D83" w:rsidRPr="00BE1811" w:rsidRDefault="00F34D83" w:rsidP="00F34D83">
      <w:pPr>
        <w:jc w:val="both"/>
        <w:rPr>
          <w:b/>
        </w:rPr>
      </w:pPr>
      <w:r w:rsidRPr="00BE1811">
        <w:rPr>
          <w:b/>
        </w:rPr>
        <w:br w:type="page"/>
      </w:r>
      <w:r w:rsidRPr="00BE1811">
        <w:rPr>
          <w:b/>
        </w:rPr>
        <w:lastRenderedPageBreak/>
        <w:t>Formularul B</w:t>
      </w:r>
    </w:p>
    <w:p w14:paraId="2CD18B41" w14:textId="77777777" w:rsidR="00F34D83" w:rsidRPr="00BE1811" w:rsidRDefault="00F34D83" w:rsidP="00F34D83">
      <w:pPr>
        <w:jc w:val="both"/>
      </w:pPr>
      <w:bookmarkStart w:id="284" w:name="_Toc401827847"/>
      <w:bookmarkStart w:id="285" w:name="_Toc401828826"/>
      <w:r w:rsidRPr="00BE1811">
        <w:t>CALCULUL</w:t>
      </w:r>
      <w:bookmarkEnd w:id="284"/>
      <w:bookmarkEnd w:id="285"/>
    </w:p>
    <w:p w14:paraId="7DD80A03" w14:textId="77777777" w:rsidR="00F34D83" w:rsidRPr="00BE1811" w:rsidRDefault="00F34D83" w:rsidP="00F34D83">
      <w:pPr>
        <w:jc w:val="both"/>
        <w:rPr>
          <w:b/>
        </w:rPr>
      </w:pPr>
      <w:r w:rsidRPr="00BE1811">
        <w:rPr>
          <w:b/>
        </w:rPr>
        <w:t>pentru întreprinderile partenere sau legate</w:t>
      </w:r>
    </w:p>
    <w:p w14:paraId="64050747" w14:textId="77777777" w:rsidR="00F34D83" w:rsidRPr="00BE1811" w:rsidRDefault="00F34D83" w:rsidP="00F34D83">
      <w:pPr>
        <w:jc w:val="both"/>
      </w:pPr>
      <w:proofErr w:type="spellStart"/>
      <w:r w:rsidRPr="00BE1811">
        <w:rPr>
          <w:b/>
        </w:rPr>
        <w:t>Secţiunile</w:t>
      </w:r>
      <w:proofErr w:type="spellEnd"/>
      <w:r w:rsidRPr="00BE1811">
        <w:rPr>
          <w:b/>
        </w:rPr>
        <w:t xml:space="preserve"> care trebuie incluse</w:t>
      </w:r>
      <w:r w:rsidRPr="00BE1811">
        <w:t>, după caz:</w:t>
      </w:r>
    </w:p>
    <w:p w14:paraId="2FF5281A" w14:textId="77777777" w:rsidR="00F34D83" w:rsidRPr="00BE1811" w:rsidRDefault="00F34D83" w:rsidP="00F34D83">
      <w:pPr>
        <w:jc w:val="both"/>
      </w:pPr>
      <w:r w:rsidRPr="00BE1811">
        <w:t xml:space="preserve">    - </w:t>
      </w:r>
      <w:proofErr w:type="spellStart"/>
      <w:r w:rsidRPr="00BE1811">
        <w:t>secţiunea</w:t>
      </w:r>
      <w:proofErr w:type="spellEnd"/>
      <w:r w:rsidRPr="00BE1811">
        <w:t xml:space="preserve">  A, dacă întreprinderea solicitantă are cel </w:t>
      </w:r>
      <w:proofErr w:type="spellStart"/>
      <w:r w:rsidRPr="00BE1811">
        <w:t>puţin</w:t>
      </w:r>
      <w:proofErr w:type="spellEnd"/>
      <w:r w:rsidRPr="00BE1811">
        <w:t xml:space="preserve"> o întreprindere parteneră (precum </w:t>
      </w:r>
      <w:proofErr w:type="spellStart"/>
      <w:r w:rsidRPr="00BE1811">
        <w:t>şi</w:t>
      </w:r>
      <w:proofErr w:type="spellEnd"/>
      <w:r w:rsidRPr="00BE1811">
        <w:t xml:space="preserve"> orice </w:t>
      </w:r>
      <w:proofErr w:type="spellStart"/>
      <w:r w:rsidRPr="00BE1811">
        <w:t>fişe</w:t>
      </w:r>
      <w:proofErr w:type="spellEnd"/>
      <w:r w:rsidRPr="00BE1811">
        <w:t xml:space="preserve"> </w:t>
      </w:r>
      <w:proofErr w:type="spellStart"/>
      <w:r w:rsidRPr="00BE1811">
        <w:t>adiţionale</w:t>
      </w:r>
      <w:proofErr w:type="spellEnd"/>
      <w:r w:rsidRPr="00BE1811">
        <w:t>);</w:t>
      </w:r>
    </w:p>
    <w:p w14:paraId="6B104A34" w14:textId="77777777" w:rsidR="00F34D83" w:rsidRPr="00BE1811" w:rsidRDefault="00F34D83" w:rsidP="00F34D83">
      <w:pPr>
        <w:jc w:val="both"/>
      </w:pPr>
      <w:r w:rsidRPr="00BE1811">
        <w:t xml:space="preserve">    - </w:t>
      </w:r>
      <w:proofErr w:type="spellStart"/>
      <w:r w:rsidRPr="00BE1811">
        <w:t>secţiunea</w:t>
      </w:r>
      <w:proofErr w:type="spellEnd"/>
      <w:r w:rsidRPr="00BE1811">
        <w:t xml:space="preserve"> B dacă întreprinderea solicitantă este legată cu cel </w:t>
      </w:r>
      <w:proofErr w:type="spellStart"/>
      <w:r w:rsidRPr="00BE1811">
        <w:t>puţin</w:t>
      </w:r>
      <w:proofErr w:type="spellEnd"/>
      <w:r w:rsidRPr="00BE1811">
        <w:t xml:space="preserve"> o întreprindere (precum </w:t>
      </w:r>
      <w:proofErr w:type="spellStart"/>
      <w:r w:rsidRPr="00BE1811">
        <w:t>şi</w:t>
      </w:r>
      <w:proofErr w:type="spellEnd"/>
      <w:r w:rsidRPr="00BE1811">
        <w:t xml:space="preserve"> orice </w:t>
      </w:r>
      <w:proofErr w:type="spellStart"/>
      <w:r w:rsidRPr="00BE1811">
        <w:t>fişe</w:t>
      </w:r>
      <w:proofErr w:type="spellEnd"/>
      <w:r w:rsidRPr="00BE1811">
        <w:t xml:space="preserve"> </w:t>
      </w:r>
      <w:proofErr w:type="spellStart"/>
      <w:r w:rsidRPr="00BE1811">
        <w:t>adiţionale</w:t>
      </w:r>
      <w:proofErr w:type="spellEnd"/>
      <w:r w:rsidRPr="00BE1811">
        <w:t>).</w:t>
      </w:r>
    </w:p>
    <w:p w14:paraId="6AFBA825" w14:textId="77777777" w:rsidR="00F34D83" w:rsidRPr="00BE1811" w:rsidRDefault="00F34D83" w:rsidP="00F34D83">
      <w:pPr>
        <w:jc w:val="both"/>
        <w:rPr>
          <w:b/>
        </w:rPr>
      </w:pPr>
      <w:r w:rsidRPr="00BE1811">
        <w:rPr>
          <w:b/>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2160"/>
        <w:gridCol w:w="2520"/>
        <w:gridCol w:w="2340"/>
      </w:tblGrid>
      <w:tr w:rsidR="00D76FD2" w:rsidRPr="00BE1811" w14:paraId="52FDBFE1" w14:textId="77777777" w:rsidTr="00132342">
        <w:trPr>
          <w:cantSplit/>
        </w:trPr>
        <w:tc>
          <w:tcPr>
            <w:tcW w:w="9828" w:type="dxa"/>
            <w:gridSpan w:val="4"/>
          </w:tcPr>
          <w:p w14:paraId="536E8C00" w14:textId="77777777" w:rsidR="00F34D83" w:rsidRPr="00BE1811" w:rsidRDefault="00F34D83" w:rsidP="00132342">
            <w:pPr>
              <w:jc w:val="both"/>
              <w:rPr>
                <w:vertAlign w:val="superscript"/>
              </w:rPr>
            </w:pPr>
            <w:bookmarkStart w:id="286" w:name="_Toc401827848"/>
            <w:bookmarkStart w:id="287" w:name="_Toc401828827"/>
            <w:r w:rsidRPr="00BE1811">
              <w:t xml:space="preserve">Perioada de </w:t>
            </w:r>
            <w:proofErr w:type="spellStart"/>
            <w:r w:rsidRPr="00BE1811">
              <w:t>referinţă</w:t>
            </w:r>
            <w:bookmarkEnd w:id="286"/>
            <w:bookmarkEnd w:id="287"/>
            <w:proofErr w:type="spellEnd"/>
          </w:p>
        </w:tc>
      </w:tr>
      <w:tr w:rsidR="00D76FD2" w:rsidRPr="00BE1811" w14:paraId="06B6A068" w14:textId="77777777" w:rsidTr="00132342">
        <w:tc>
          <w:tcPr>
            <w:tcW w:w="2808" w:type="dxa"/>
          </w:tcPr>
          <w:p w14:paraId="6BB6F972" w14:textId="77777777" w:rsidR="00F34D83" w:rsidRPr="00BE1811" w:rsidRDefault="00F34D83" w:rsidP="00132342">
            <w:pPr>
              <w:jc w:val="both"/>
              <w:rPr>
                <w:b/>
              </w:rPr>
            </w:pPr>
          </w:p>
        </w:tc>
        <w:tc>
          <w:tcPr>
            <w:tcW w:w="2160" w:type="dxa"/>
          </w:tcPr>
          <w:p w14:paraId="658C7B08" w14:textId="77777777" w:rsidR="00F34D83" w:rsidRPr="00BE1811" w:rsidRDefault="00F34D83" w:rsidP="00132342">
            <w:pPr>
              <w:jc w:val="both"/>
              <w:rPr>
                <w:b/>
              </w:rPr>
            </w:pPr>
            <w:r w:rsidRPr="00BE1811">
              <w:rPr>
                <w:b/>
              </w:rPr>
              <w:t xml:space="preserve">Numărul mediu anual de </w:t>
            </w:r>
            <w:proofErr w:type="spellStart"/>
            <w:r w:rsidRPr="00BE1811">
              <w:rPr>
                <w:b/>
              </w:rPr>
              <w:t>salariaţi</w:t>
            </w:r>
            <w:proofErr w:type="spellEnd"/>
          </w:p>
        </w:tc>
        <w:tc>
          <w:tcPr>
            <w:tcW w:w="2520" w:type="dxa"/>
          </w:tcPr>
          <w:p w14:paraId="5958BC0B" w14:textId="77777777" w:rsidR="00F34D83" w:rsidRPr="00BE1811" w:rsidRDefault="00F34D83" w:rsidP="00132342">
            <w:pPr>
              <w:jc w:val="both"/>
              <w:rPr>
                <w:b/>
              </w:rPr>
            </w:pPr>
            <w:r w:rsidRPr="00BE1811">
              <w:rPr>
                <w:b/>
              </w:rPr>
              <w:t>Cifra de afaceri anuală netă (mii lei/mii €)</w:t>
            </w:r>
          </w:p>
        </w:tc>
        <w:tc>
          <w:tcPr>
            <w:tcW w:w="2340" w:type="dxa"/>
          </w:tcPr>
          <w:p w14:paraId="3C32DF8B" w14:textId="77777777" w:rsidR="00F34D83" w:rsidRPr="00BE1811" w:rsidRDefault="00F34D83" w:rsidP="00132342">
            <w:pPr>
              <w:jc w:val="both"/>
              <w:rPr>
                <w:b/>
              </w:rPr>
            </w:pPr>
            <w:r w:rsidRPr="00BE1811">
              <w:rPr>
                <w:b/>
              </w:rPr>
              <w:t>Total active (mii lei/mii €)</w:t>
            </w:r>
          </w:p>
        </w:tc>
      </w:tr>
      <w:tr w:rsidR="00D76FD2" w:rsidRPr="00BE1811" w14:paraId="32E638D8" w14:textId="77777777" w:rsidTr="00132342">
        <w:tc>
          <w:tcPr>
            <w:tcW w:w="2808" w:type="dxa"/>
          </w:tcPr>
          <w:p w14:paraId="27345F25" w14:textId="77777777" w:rsidR="00F34D83" w:rsidRPr="00BE1811" w:rsidRDefault="00F34D83" w:rsidP="00132342">
            <w:pPr>
              <w:jc w:val="both"/>
              <w:rPr>
                <w:b/>
              </w:rPr>
            </w:pPr>
            <w:r w:rsidRPr="00BE1811">
              <w:t xml:space="preserve">1. </w:t>
            </w:r>
            <w:r w:rsidRPr="00BE1811">
              <w:rPr>
                <w:noProof/>
                <w:color w:val="000000" w:themeColor="text1"/>
              </w:rPr>
              <w:t>Datele</w:t>
            </w:r>
            <w:r w:rsidRPr="00BE1811">
              <w:rPr>
                <w:noProof/>
                <w:color w:val="000000" w:themeColor="text1"/>
                <w:vertAlign w:val="superscript"/>
              </w:rPr>
              <w:t>1</w:t>
            </w:r>
            <w:r w:rsidRPr="00BE1811">
              <w:rPr>
                <w:noProof/>
                <w:color w:val="000000" w:themeColor="text1"/>
                <w:vertAlign w:val="subscript"/>
              </w:rPr>
              <w:t xml:space="preserve"> </w:t>
            </w:r>
            <w:r w:rsidRPr="00BE1811">
              <w:rPr>
                <w:noProof/>
                <w:color w:val="000000" w:themeColor="text1"/>
              </w:rPr>
              <w:t xml:space="preserve">întreprinderii </w:t>
            </w:r>
            <w:r w:rsidRPr="00BE1811">
              <w:t xml:space="preserve">solicitante sau din </w:t>
            </w:r>
            <w:proofErr w:type="spellStart"/>
            <w:r w:rsidRPr="00BE1811">
              <w:t>situaţiile</w:t>
            </w:r>
            <w:proofErr w:type="spellEnd"/>
            <w:r w:rsidRPr="00BE1811">
              <w:t xml:space="preserve"> financiare anuale consolidate (se vor introduce datele din tabelul B1 din </w:t>
            </w:r>
            <w:proofErr w:type="spellStart"/>
            <w:r w:rsidRPr="00BE1811">
              <w:t>secţiunea</w:t>
            </w:r>
            <w:proofErr w:type="spellEnd"/>
            <w:r w:rsidRPr="00BE1811">
              <w:t xml:space="preserve"> B</w:t>
            </w:r>
            <w:r w:rsidRPr="00BE1811">
              <w:rPr>
                <w:vertAlign w:val="superscript"/>
              </w:rPr>
              <w:t xml:space="preserve">2 </w:t>
            </w:r>
            <w:r w:rsidRPr="00BE1811">
              <w:rPr>
                <w:b/>
              </w:rPr>
              <w:t>)</w:t>
            </w:r>
          </w:p>
        </w:tc>
        <w:tc>
          <w:tcPr>
            <w:tcW w:w="2160" w:type="dxa"/>
          </w:tcPr>
          <w:p w14:paraId="1F32CC1C" w14:textId="77777777" w:rsidR="00F34D83" w:rsidRPr="00BE1811" w:rsidRDefault="00F34D83" w:rsidP="00132342">
            <w:pPr>
              <w:jc w:val="both"/>
              <w:rPr>
                <w:b/>
              </w:rPr>
            </w:pPr>
          </w:p>
        </w:tc>
        <w:tc>
          <w:tcPr>
            <w:tcW w:w="2520" w:type="dxa"/>
          </w:tcPr>
          <w:p w14:paraId="7ACD1474" w14:textId="77777777" w:rsidR="00F34D83" w:rsidRPr="00BE1811" w:rsidRDefault="00F34D83" w:rsidP="00132342">
            <w:pPr>
              <w:jc w:val="both"/>
              <w:rPr>
                <w:b/>
              </w:rPr>
            </w:pPr>
          </w:p>
        </w:tc>
        <w:tc>
          <w:tcPr>
            <w:tcW w:w="2340" w:type="dxa"/>
          </w:tcPr>
          <w:p w14:paraId="28968E84" w14:textId="77777777" w:rsidR="00F34D83" w:rsidRPr="00BE1811" w:rsidRDefault="00F34D83" w:rsidP="00132342">
            <w:pPr>
              <w:jc w:val="both"/>
              <w:rPr>
                <w:b/>
              </w:rPr>
            </w:pPr>
          </w:p>
        </w:tc>
      </w:tr>
      <w:tr w:rsidR="00D76FD2" w:rsidRPr="00BE1811" w14:paraId="7A0858A0" w14:textId="77777777" w:rsidTr="00132342">
        <w:tc>
          <w:tcPr>
            <w:tcW w:w="2808" w:type="dxa"/>
          </w:tcPr>
          <w:p w14:paraId="451F769B" w14:textId="77777777" w:rsidR="00F34D83" w:rsidRPr="00BE1811" w:rsidRDefault="00F34D83" w:rsidP="00132342">
            <w:pPr>
              <w:jc w:val="both"/>
            </w:pPr>
            <w:r w:rsidRPr="00BE1811">
              <w:t>2. Datele cumulate</w:t>
            </w:r>
            <w:r w:rsidRPr="00BE1811">
              <w:rPr>
                <w:vertAlign w:val="superscript"/>
              </w:rPr>
              <w:t>1</w:t>
            </w:r>
            <w:r w:rsidRPr="00BE1811">
              <w:t xml:space="preserve"> în mod </w:t>
            </w:r>
            <w:proofErr w:type="spellStart"/>
            <w:r w:rsidRPr="00BE1811">
              <w:t>proporţional</w:t>
            </w:r>
            <w:proofErr w:type="spellEnd"/>
            <w:r w:rsidRPr="00BE1811">
              <w:t xml:space="preserve"> ale tuturor întreprinderilor partenere, dacă este cazul (se vor introduce datele din </w:t>
            </w:r>
            <w:proofErr w:type="spellStart"/>
            <w:r w:rsidRPr="00BE1811">
              <w:t>secţiunea</w:t>
            </w:r>
            <w:proofErr w:type="spellEnd"/>
            <w:r w:rsidRPr="00BE1811">
              <w:t xml:space="preserve"> A)</w:t>
            </w:r>
          </w:p>
        </w:tc>
        <w:tc>
          <w:tcPr>
            <w:tcW w:w="2160" w:type="dxa"/>
          </w:tcPr>
          <w:p w14:paraId="631604BA" w14:textId="77777777" w:rsidR="00F34D83" w:rsidRPr="00BE1811" w:rsidRDefault="00F34D83" w:rsidP="00132342">
            <w:pPr>
              <w:jc w:val="both"/>
              <w:rPr>
                <w:b/>
              </w:rPr>
            </w:pPr>
          </w:p>
        </w:tc>
        <w:tc>
          <w:tcPr>
            <w:tcW w:w="2520" w:type="dxa"/>
          </w:tcPr>
          <w:p w14:paraId="5EC04D67" w14:textId="77777777" w:rsidR="00F34D83" w:rsidRPr="00BE1811" w:rsidRDefault="00F34D83" w:rsidP="00132342">
            <w:pPr>
              <w:jc w:val="both"/>
              <w:rPr>
                <w:b/>
              </w:rPr>
            </w:pPr>
          </w:p>
        </w:tc>
        <w:tc>
          <w:tcPr>
            <w:tcW w:w="2340" w:type="dxa"/>
          </w:tcPr>
          <w:p w14:paraId="12664F99" w14:textId="77777777" w:rsidR="00F34D83" w:rsidRPr="00BE1811" w:rsidRDefault="00F34D83" w:rsidP="00132342">
            <w:pPr>
              <w:jc w:val="both"/>
              <w:rPr>
                <w:b/>
              </w:rPr>
            </w:pPr>
          </w:p>
        </w:tc>
      </w:tr>
      <w:tr w:rsidR="00D76FD2" w:rsidRPr="00BE1811" w14:paraId="29A90C77" w14:textId="77777777" w:rsidTr="00132342">
        <w:tc>
          <w:tcPr>
            <w:tcW w:w="2808" w:type="dxa"/>
          </w:tcPr>
          <w:p w14:paraId="2D3CED3C" w14:textId="77777777" w:rsidR="00F34D83" w:rsidRPr="00BE1811" w:rsidRDefault="00F34D83" w:rsidP="00132342">
            <w:pPr>
              <w:jc w:val="both"/>
            </w:pPr>
            <w:r w:rsidRPr="00BE1811">
              <w:t>3. Datele cumulate ale tuturor întreprinderilor legate</w:t>
            </w:r>
            <w:r w:rsidRPr="00BE1811">
              <w:rPr>
                <w:vertAlign w:val="superscript"/>
              </w:rPr>
              <w:t>1</w:t>
            </w:r>
            <w:r w:rsidRPr="00BE1811">
              <w:t xml:space="preserve"> (dacă există) - dacă nu au fost deja incluse prin consolidare la pct. 1 din acest tabel (se vor introduce datele din tabelul B2 din </w:t>
            </w:r>
            <w:proofErr w:type="spellStart"/>
            <w:r w:rsidRPr="00BE1811">
              <w:t>secţiunea</w:t>
            </w:r>
            <w:proofErr w:type="spellEnd"/>
            <w:r w:rsidRPr="00BE1811">
              <w:t xml:space="preserve"> B)</w:t>
            </w:r>
          </w:p>
        </w:tc>
        <w:tc>
          <w:tcPr>
            <w:tcW w:w="2160" w:type="dxa"/>
          </w:tcPr>
          <w:p w14:paraId="1565DB0F" w14:textId="77777777" w:rsidR="00F34D83" w:rsidRPr="00BE1811" w:rsidRDefault="00F34D83" w:rsidP="00132342">
            <w:pPr>
              <w:jc w:val="both"/>
              <w:rPr>
                <w:b/>
              </w:rPr>
            </w:pPr>
          </w:p>
        </w:tc>
        <w:tc>
          <w:tcPr>
            <w:tcW w:w="2520" w:type="dxa"/>
          </w:tcPr>
          <w:p w14:paraId="7F919421" w14:textId="77777777" w:rsidR="00F34D83" w:rsidRPr="00BE1811" w:rsidRDefault="00F34D83" w:rsidP="00132342">
            <w:pPr>
              <w:jc w:val="both"/>
              <w:rPr>
                <w:b/>
              </w:rPr>
            </w:pPr>
          </w:p>
        </w:tc>
        <w:tc>
          <w:tcPr>
            <w:tcW w:w="2340" w:type="dxa"/>
          </w:tcPr>
          <w:p w14:paraId="0EECB359" w14:textId="77777777" w:rsidR="00F34D83" w:rsidRPr="00BE1811" w:rsidRDefault="00F34D83" w:rsidP="00132342">
            <w:pPr>
              <w:jc w:val="both"/>
              <w:rPr>
                <w:b/>
              </w:rPr>
            </w:pPr>
          </w:p>
        </w:tc>
      </w:tr>
      <w:tr w:rsidR="00F34D83" w:rsidRPr="00BE1811" w14:paraId="2BC51FD0" w14:textId="77777777" w:rsidTr="00132342">
        <w:tc>
          <w:tcPr>
            <w:tcW w:w="2808" w:type="dxa"/>
          </w:tcPr>
          <w:p w14:paraId="554FEE5F" w14:textId="77777777" w:rsidR="00F34D83" w:rsidRPr="00BE1811" w:rsidRDefault="00F34D83" w:rsidP="00132342">
            <w:pPr>
              <w:jc w:val="both"/>
            </w:pPr>
            <w:bookmarkStart w:id="288" w:name="_Toc401827849"/>
            <w:bookmarkStart w:id="289" w:name="_Toc401828828"/>
            <w:r w:rsidRPr="00BE1811">
              <w:t>TOTAL</w:t>
            </w:r>
            <w:bookmarkEnd w:id="288"/>
            <w:bookmarkEnd w:id="289"/>
          </w:p>
        </w:tc>
        <w:tc>
          <w:tcPr>
            <w:tcW w:w="2160" w:type="dxa"/>
          </w:tcPr>
          <w:p w14:paraId="767894BD" w14:textId="77777777" w:rsidR="00F34D83" w:rsidRPr="00BE1811" w:rsidRDefault="00F34D83" w:rsidP="00132342">
            <w:pPr>
              <w:jc w:val="both"/>
              <w:rPr>
                <w:b/>
              </w:rPr>
            </w:pPr>
          </w:p>
        </w:tc>
        <w:tc>
          <w:tcPr>
            <w:tcW w:w="2520" w:type="dxa"/>
          </w:tcPr>
          <w:p w14:paraId="0AEF1BE3" w14:textId="77777777" w:rsidR="00F34D83" w:rsidRPr="00BE1811" w:rsidRDefault="00F34D83" w:rsidP="00132342">
            <w:pPr>
              <w:jc w:val="both"/>
              <w:rPr>
                <w:b/>
              </w:rPr>
            </w:pPr>
          </w:p>
        </w:tc>
        <w:tc>
          <w:tcPr>
            <w:tcW w:w="2340" w:type="dxa"/>
          </w:tcPr>
          <w:p w14:paraId="120D8572" w14:textId="77777777" w:rsidR="00F34D83" w:rsidRPr="00BE1811" w:rsidRDefault="00F34D83" w:rsidP="00132342">
            <w:pPr>
              <w:jc w:val="both"/>
              <w:rPr>
                <w:b/>
              </w:rPr>
            </w:pPr>
          </w:p>
        </w:tc>
      </w:tr>
    </w:tbl>
    <w:p w14:paraId="44622749" w14:textId="77777777" w:rsidR="00F34D83" w:rsidRPr="00BE1811" w:rsidRDefault="00F34D83" w:rsidP="00F34D83">
      <w:pPr>
        <w:jc w:val="both"/>
        <w:rPr>
          <w:b/>
        </w:rPr>
      </w:pPr>
    </w:p>
    <w:p w14:paraId="0489E241" w14:textId="77777777" w:rsidR="00F34D83" w:rsidRPr="00BE1811" w:rsidRDefault="00F34D83" w:rsidP="00F34D83">
      <w:pPr>
        <w:jc w:val="both"/>
      </w:pPr>
      <w:r w:rsidRPr="00BE1811">
        <w:t xml:space="preserve">Datele incluse în </w:t>
      </w:r>
      <w:proofErr w:type="spellStart"/>
      <w:r w:rsidRPr="00BE1811">
        <w:t>secţiunea</w:t>
      </w:r>
      <w:proofErr w:type="spellEnd"/>
      <w:r w:rsidRPr="00BE1811">
        <w:t xml:space="preserve"> "Total" din tabel trebuie introduse în tabelul "Date utilizate pentru a se stabili categoria întreprinderii" din </w:t>
      </w:r>
      <w:r w:rsidRPr="00BE1811">
        <w:rPr>
          <w:u w:val="single"/>
        </w:rPr>
        <w:t>formularul A</w:t>
      </w:r>
    </w:p>
    <w:p w14:paraId="38B99D13" w14:textId="77777777" w:rsidR="00FD54AA" w:rsidRPr="00BE1811" w:rsidRDefault="00FD54AA" w:rsidP="00F34D83">
      <w:pPr>
        <w:jc w:val="both"/>
        <w:rPr>
          <w:vertAlign w:val="superscript"/>
        </w:rPr>
      </w:pPr>
    </w:p>
    <w:p w14:paraId="43CBA3FD" w14:textId="77777777" w:rsidR="00F34D83" w:rsidRPr="00BE1811" w:rsidRDefault="00F34D83" w:rsidP="00F34D83">
      <w:pPr>
        <w:jc w:val="both"/>
      </w:pPr>
      <w:r w:rsidRPr="00BE1811">
        <w:rPr>
          <w:vertAlign w:val="superscript"/>
        </w:rPr>
        <w:t>1</w:t>
      </w:r>
      <w:r w:rsidRPr="00BE1811">
        <w:t xml:space="preserve"> Datele cu privire la numărul mediu anual de </w:t>
      </w:r>
      <w:proofErr w:type="spellStart"/>
      <w:r w:rsidRPr="00BE1811">
        <w:t>salariaţi</w:t>
      </w:r>
      <w:proofErr w:type="spellEnd"/>
      <w:r w:rsidRPr="00BE1811">
        <w:t xml:space="preserve">, cifra de afaceri anuală netă </w:t>
      </w:r>
      <w:proofErr w:type="spellStart"/>
      <w:r w:rsidRPr="00BE1811">
        <w:t>şi</w:t>
      </w:r>
      <w:proofErr w:type="spellEnd"/>
      <w:r w:rsidRPr="00BE1811">
        <w:t xml:space="preserve"> activele totale sunt cele realizate în ultimul </w:t>
      </w:r>
      <w:proofErr w:type="spellStart"/>
      <w:r w:rsidRPr="00BE1811">
        <w:t>exerciţiu</w:t>
      </w:r>
      <w:proofErr w:type="spellEnd"/>
      <w:r w:rsidRPr="00BE1811">
        <w:t xml:space="preserve"> financiar raportate în </w:t>
      </w:r>
      <w:proofErr w:type="spellStart"/>
      <w:r w:rsidRPr="00BE1811">
        <w:t>situaţiile</w:t>
      </w:r>
      <w:proofErr w:type="spellEnd"/>
      <w:r w:rsidRPr="00BE1811">
        <w:t xml:space="preserve"> financiare anuale aprobate de </w:t>
      </w:r>
      <w:proofErr w:type="spellStart"/>
      <w:r w:rsidRPr="00BE1811">
        <w:t>acţionari</w:t>
      </w:r>
      <w:proofErr w:type="spellEnd"/>
      <w:r w:rsidRPr="00BE1811">
        <w:t xml:space="preserve"> sau </w:t>
      </w:r>
      <w:proofErr w:type="spellStart"/>
      <w:r w:rsidRPr="00BE1811">
        <w:t>asociaţi</w:t>
      </w:r>
      <w:proofErr w:type="spellEnd"/>
      <w:r w:rsidRPr="00BE1811">
        <w:t xml:space="preserve">. În cazul întreprinderilor nou </w:t>
      </w:r>
      <w:proofErr w:type="spellStart"/>
      <w:r w:rsidRPr="00BE1811">
        <w:t>înfiinţate</w:t>
      </w:r>
      <w:proofErr w:type="spellEnd"/>
      <w:r w:rsidRPr="00BE1811">
        <w:t xml:space="preserve"> datele cu privire la numărul mediu anual de </w:t>
      </w:r>
      <w:proofErr w:type="spellStart"/>
      <w:r w:rsidRPr="00BE1811">
        <w:t>salariaţi</w:t>
      </w:r>
      <w:proofErr w:type="spellEnd"/>
      <w:r w:rsidRPr="00BE1811">
        <w:t xml:space="preserve">, cifra de afaceri anuală netă </w:t>
      </w:r>
      <w:proofErr w:type="spellStart"/>
      <w:r w:rsidRPr="00BE1811">
        <w:t>şi</w:t>
      </w:r>
      <w:proofErr w:type="spellEnd"/>
      <w:r w:rsidRPr="00BE1811">
        <w:t xml:space="preserve"> activele totale se determină </w:t>
      </w:r>
      <w:proofErr w:type="spellStart"/>
      <w:r w:rsidRPr="00BE1811">
        <w:t>şi</w:t>
      </w:r>
      <w:proofErr w:type="spellEnd"/>
      <w:r w:rsidRPr="00BE1811">
        <w:t xml:space="preserve"> se declară pe propria răspundere.</w:t>
      </w:r>
    </w:p>
    <w:p w14:paraId="765F02B0" w14:textId="77777777" w:rsidR="00F34D83" w:rsidRPr="00BE1811" w:rsidRDefault="00F34D83" w:rsidP="00F34D83">
      <w:pPr>
        <w:jc w:val="both"/>
      </w:pPr>
      <w:r w:rsidRPr="00BE1811">
        <w:rPr>
          <w:vertAlign w:val="superscript"/>
        </w:rPr>
        <w:lastRenderedPageBreak/>
        <w:t xml:space="preserve">2 </w:t>
      </w:r>
      <w:r w:rsidRPr="00BE1811">
        <w:t xml:space="preserve">Datele întreprinderii, inclusiv numărul mediu anual de </w:t>
      </w:r>
      <w:proofErr w:type="spellStart"/>
      <w:r w:rsidRPr="00BE1811">
        <w:t>salariaţi</w:t>
      </w:r>
      <w:proofErr w:type="spellEnd"/>
      <w:r w:rsidRPr="00BE1811">
        <w:t xml:space="preserve">, sunt determinate pe baza </w:t>
      </w:r>
      <w:proofErr w:type="spellStart"/>
      <w:r w:rsidRPr="00BE1811">
        <w:t>situaţiilor</w:t>
      </w:r>
      <w:proofErr w:type="spellEnd"/>
      <w:r w:rsidRPr="00BE1811">
        <w:t xml:space="preserve"> financiare anuale </w:t>
      </w:r>
      <w:proofErr w:type="spellStart"/>
      <w:r w:rsidRPr="00BE1811">
        <w:t>şi</w:t>
      </w:r>
      <w:proofErr w:type="spellEnd"/>
      <w:r w:rsidRPr="00BE1811">
        <w:t xml:space="preserve"> a datelor întreprinderii sau, atunci când este cazul, pe baza </w:t>
      </w:r>
      <w:proofErr w:type="spellStart"/>
      <w:r w:rsidRPr="00BE1811">
        <w:t>situaţiilor</w:t>
      </w:r>
      <w:proofErr w:type="spellEnd"/>
      <w:r w:rsidRPr="00BE1811">
        <w:t xml:space="preserve"> financiare anuale consolidate ale întreprinderii ori a </w:t>
      </w:r>
      <w:proofErr w:type="spellStart"/>
      <w:r w:rsidRPr="00BE1811">
        <w:t>situaţiilor</w:t>
      </w:r>
      <w:proofErr w:type="spellEnd"/>
      <w:r w:rsidRPr="00BE1811">
        <w:t xml:space="preserve"> financiare anuale consolidate în care întreprinderea este inclusă.</w:t>
      </w:r>
    </w:p>
    <w:p w14:paraId="35F71BB7" w14:textId="77777777" w:rsidR="00F34D83" w:rsidRPr="00BE1811" w:rsidRDefault="00F34D83" w:rsidP="00F34D83">
      <w:pPr>
        <w:jc w:val="both"/>
        <w:rPr>
          <w:b/>
        </w:rPr>
      </w:pPr>
      <w:bookmarkStart w:id="290" w:name="_Toc401827850"/>
      <w:bookmarkStart w:id="291" w:name="_Toc401828829"/>
      <w:proofErr w:type="spellStart"/>
      <w:r w:rsidRPr="00BE1811">
        <w:rPr>
          <w:b/>
        </w:rPr>
        <w:t>Secţiunea</w:t>
      </w:r>
      <w:proofErr w:type="spellEnd"/>
      <w:r w:rsidRPr="00BE1811">
        <w:rPr>
          <w:b/>
        </w:rPr>
        <w:t xml:space="preserve"> A</w:t>
      </w:r>
      <w:bookmarkEnd w:id="290"/>
      <w:bookmarkEnd w:id="291"/>
    </w:p>
    <w:p w14:paraId="63EF0608" w14:textId="77777777" w:rsidR="00F34D83" w:rsidRPr="00BE1811" w:rsidRDefault="00F34D83" w:rsidP="00F34D83">
      <w:pPr>
        <w:jc w:val="both"/>
      </w:pPr>
      <w:r w:rsidRPr="00BE1811">
        <w:t>INTREPRINDERI PARTENERE</w:t>
      </w:r>
    </w:p>
    <w:p w14:paraId="63C756D7" w14:textId="77777777" w:rsidR="00F34D83" w:rsidRPr="00BE1811" w:rsidRDefault="00F34D83" w:rsidP="00F34D83">
      <w:pPr>
        <w:jc w:val="both"/>
      </w:pPr>
      <w:r w:rsidRPr="00BE1811">
        <w:t>Pentru fiecare întreprindere pentru care a fost completată "</w:t>
      </w:r>
      <w:proofErr w:type="spellStart"/>
      <w:r w:rsidRPr="00BE1811">
        <w:t>fişa</w:t>
      </w:r>
      <w:proofErr w:type="spellEnd"/>
      <w:r w:rsidRPr="00BE1811">
        <w:t xml:space="preserve"> de parteneriat" [câte o </w:t>
      </w:r>
      <w:proofErr w:type="spellStart"/>
      <w:r w:rsidRPr="00BE1811">
        <w:t>fişă</w:t>
      </w:r>
      <w:proofErr w:type="spellEnd"/>
      <w:r w:rsidRPr="00BE1811">
        <w:t xml:space="preserve"> pentru fiecare întreprindere parteneră a întreprinderii solicitante </w:t>
      </w:r>
      <w:proofErr w:type="spellStart"/>
      <w:r w:rsidRPr="00BE1811">
        <w:t>şi</w:t>
      </w:r>
      <w:proofErr w:type="spellEnd"/>
      <w:r w:rsidRPr="00BE1811">
        <w:t xml:space="preserve"> pentru orice întreprindere parteneră a oricărei întreprinderi legate, ale cărei date nu au fost încă incluse în </w:t>
      </w:r>
      <w:proofErr w:type="spellStart"/>
      <w:r w:rsidRPr="00BE1811">
        <w:t>situaţiile</w:t>
      </w:r>
      <w:proofErr w:type="spellEnd"/>
      <w:r w:rsidRPr="00BE1811">
        <w:t xml:space="preserve"> financiare anuale consolidate ale acelei întreprinderi legate], datele din această </w:t>
      </w:r>
      <w:proofErr w:type="spellStart"/>
      <w:r w:rsidRPr="00BE1811">
        <w:t>fişă</w:t>
      </w:r>
      <w:proofErr w:type="spellEnd"/>
      <w:r w:rsidRPr="00BE1811">
        <w:t xml:space="preserve"> de parteneriat trebuie să fie introduse în tabelul de mai jos.</w:t>
      </w:r>
    </w:p>
    <w:p w14:paraId="715B728F" w14:textId="77777777" w:rsidR="00F34D83" w:rsidRPr="00BE1811" w:rsidRDefault="00F34D83" w:rsidP="00F34D83">
      <w:pPr>
        <w:jc w:val="both"/>
        <w:rPr>
          <w:b/>
        </w:rPr>
      </w:pPr>
      <w:r w:rsidRPr="00BE1811">
        <w:rPr>
          <w:b/>
        </w:rPr>
        <w:t xml:space="preserve">Date de identificare </w:t>
      </w:r>
      <w:proofErr w:type="spellStart"/>
      <w:r w:rsidRPr="00BE1811">
        <w:rPr>
          <w:b/>
        </w:rPr>
        <w:t>şi</w:t>
      </w:r>
      <w:proofErr w:type="spellEnd"/>
      <w:r w:rsidRPr="00BE1811">
        <w:rPr>
          <w:b/>
        </w:rPr>
        <w:t xml:space="preserve"> date financiare preliminare</w:t>
      </w:r>
    </w:p>
    <w:p w14:paraId="5C46CCD6" w14:textId="77777777" w:rsidR="00F34D83" w:rsidRPr="00BE1811" w:rsidRDefault="00F34D83" w:rsidP="00F34D83">
      <w:pPr>
        <w:jc w:val="both"/>
      </w:pPr>
      <w:r w:rsidRPr="00BE1811">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439"/>
        <w:gridCol w:w="1460"/>
        <w:gridCol w:w="1530"/>
        <w:gridCol w:w="1250"/>
        <w:gridCol w:w="1410"/>
        <w:gridCol w:w="1407"/>
      </w:tblGrid>
      <w:tr w:rsidR="00D76FD2" w:rsidRPr="00BE1811" w14:paraId="54B4F25E" w14:textId="77777777" w:rsidTr="00132342">
        <w:trPr>
          <w:cantSplit/>
        </w:trPr>
        <w:tc>
          <w:tcPr>
            <w:tcW w:w="5868" w:type="dxa"/>
            <w:gridSpan w:val="4"/>
          </w:tcPr>
          <w:p w14:paraId="232D155F" w14:textId="77777777" w:rsidR="00F34D83" w:rsidRPr="00BE1811" w:rsidRDefault="00F34D83" w:rsidP="00132342">
            <w:pPr>
              <w:jc w:val="both"/>
              <w:rPr>
                <w:b/>
              </w:rPr>
            </w:pPr>
            <w:r w:rsidRPr="00BE1811">
              <w:rPr>
                <w:b/>
              </w:rPr>
              <w:t>Întreprinderea parteneră – Date de identificare</w:t>
            </w:r>
          </w:p>
        </w:tc>
        <w:tc>
          <w:tcPr>
            <w:tcW w:w="1260" w:type="dxa"/>
            <w:vMerge w:val="restart"/>
          </w:tcPr>
          <w:p w14:paraId="13999902" w14:textId="77777777" w:rsidR="00F34D83" w:rsidRPr="00BE1811" w:rsidRDefault="00F34D83" w:rsidP="00132342">
            <w:pPr>
              <w:jc w:val="both"/>
              <w:rPr>
                <w:b/>
              </w:rPr>
            </w:pPr>
            <w:r w:rsidRPr="00BE1811">
              <w:rPr>
                <w:b/>
              </w:rPr>
              <w:t xml:space="preserve">Numărul mediu anual de </w:t>
            </w:r>
            <w:proofErr w:type="spellStart"/>
            <w:r w:rsidRPr="00BE1811">
              <w:rPr>
                <w:b/>
              </w:rPr>
              <w:t>salariaţi</w:t>
            </w:r>
            <w:proofErr w:type="spellEnd"/>
          </w:p>
        </w:tc>
        <w:tc>
          <w:tcPr>
            <w:tcW w:w="1440" w:type="dxa"/>
            <w:vMerge w:val="restart"/>
          </w:tcPr>
          <w:p w14:paraId="068F9DBF" w14:textId="77777777" w:rsidR="00F34D83" w:rsidRPr="00BE1811" w:rsidRDefault="00F34D83" w:rsidP="00132342">
            <w:pPr>
              <w:jc w:val="both"/>
              <w:rPr>
                <w:b/>
              </w:rPr>
            </w:pPr>
            <w:r w:rsidRPr="00BE1811">
              <w:rPr>
                <w:b/>
              </w:rPr>
              <w:t xml:space="preserve">Cifra de afaceri anuală netă </w:t>
            </w:r>
          </w:p>
          <w:p w14:paraId="4EA36ED2" w14:textId="77777777" w:rsidR="00F34D83" w:rsidRPr="00BE1811" w:rsidRDefault="00F34D83" w:rsidP="00132342">
            <w:pPr>
              <w:jc w:val="both"/>
              <w:rPr>
                <w:b/>
              </w:rPr>
            </w:pPr>
            <w:r w:rsidRPr="00BE1811">
              <w:rPr>
                <w:b/>
              </w:rPr>
              <w:t>(mii lei/mii €)</w:t>
            </w:r>
          </w:p>
        </w:tc>
        <w:tc>
          <w:tcPr>
            <w:tcW w:w="1440" w:type="dxa"/>
            <w:vMerge w:val="restart"/>
          </w:tcPr>
          <w:p w14:paraId="6EDF3E3C" w14:textId="77777777" w:rsidR="00F34D83" w:rsidRPr="00BE1811" w:rsidRDefault="00F34D83" w:rsidP="00132342">
            <w:pPr>
              <w:jc w:val="both"/>
              <w:rPr>
                <w:b/>
              </w:rPr>
            </w:pPr>
            <w:r w:rsidRPr="00BE1811">
              <w:rPr>
                <w:b/>
              </w:rPr>
              <w:t>Active totale</w:t>
            </w:r>
          </w:p>
          <w:p w14:paraId="05637CBC" w14:textId="77777777" w:rsidR="00F34D83" w:rsidRPr="00BE1811" w:rsidRDefault="00F34D83" w:rsidP="00132342">
            <w:pPr>
              <w:jc w:val="both"/>
              <w:rPr>
                <w:b/>
              </w:rPr>
            </w:pPr>
            <w:r w:rsidRPr="00BE1811">
              <w:rPr>
                <w:b/>
              </w:rPr>
              <w:t>(mii lei/mii €)</w:t>
            </w:r>
          </w:p>
        </w:tc>
      </w:tr>
      <w:tr w:rsidR="00D76FD2" w:rsidRPr="00BE1811" w14:paraId="2C871A28" w14:textId="77777777" w:rsidTr="00132342">
        <w:trPr>
          <w:cantSplit/>
        </w:trPr>
        <w:tc>
          <w:tcPr>
            <w:tcW w:w="1467" w:type="dxa"/>
          </w:tcPr>
          <w:p w14:paraId="3CC2D139" w14:textId="77777777" w:rsidR="00F34D83" w:rsidRPr="00BE1811" w:rsidRDefault="00F34D83" w:rsidP="00132342">
            <w:pPr>
              <w:jc w:val="both"/>
              <w:rPr>
                <w:b/>
              </w:rPr>
            </w:pPr>
            <w:r w:rsidRPr="00BE1811">
              <w:rPr>
                <w:b/>
              </w:rPr>
              <w:t>Numele sau denumirea întreprinderii</w:t>
            </w:r>
          </w:p>
        </w:tc>
        <w:tc>
          <w:tcPr>
            <w:tcW w:w="1467" w:type="dxa"/>
          </w:tcPr>
          <w:p w14:paraId="18E13FB7" w14:textId="77777777" w:rsidR="00F34D83" w:rsidRPr="00BE1811" w:rsidRDefault="00F34D83" w:rsidP="00132342">
            <w:pPr>
              <w:jc w:val="both"/>
              <w:rPr>
                <w:b/>
              </w:rPr>
            </w:pPr>
            <w:r w:rsidRPr="00BE1811">
              <w:rPr>
                <w:b/>
              </w:rPr>
              <w:t>Adresa sediului  social</w:t>
            </w:r>
          </w:p>
        </w:tc>
        <w:tc>
          <w:tcPr>
            <w:tcW w:w="1467" w:type="dxa"/>
          </w:tcPr>
          <w:p w14:paraId="14561850" w14:textId="77777777" w:rsidR="00F34D83" w:rsidRPr="00BE1811" w:rsidRDefault="00F34D83" w:rsidP="00132342">
            <w:pPr>
              <w:jc w:val="both"/>
              <w:rPr>
                <w:b/>
              </w:rPr>
            </w:pPr>
            <w:r w:rsidRPr="00BE1811">
              <w:rPr>
                <w:b/>
              </w:rPr>
              <w:t>Cod unic de înregistrare</w:t>
            </w:r>
          </w:p>
        </w:tc>
        <w:tc>
          <w:tcPr>
            <w:tcW w:w="1467" w:type="dxa"/>
          </w:tcPr>
          <w:p w14:paraId="45EF7DD1" w14:textId="77777777" w:rsidR="00F34D83" w:rsidRPr="00BE1811" w:rsidRDefault="00F34D83" w:rsidP="00132342">
            <w:pPr>
              <w:jc w:val="both"/>
              <w:rPr>
                <w:b/>
              </w:rPr>
            </w:pPr>
            <w:r w:rsidRPr="00BE1811">
              <w:rPr>
                <w:b/>
              </w:rPr>
              <w:t xml:space="preserve">Numele </w:t>
            </w:r>
            <w:proofErr w:type="spellStart"/>
            <w:r w:rsidRPr="00BE1811">
              <w:rPr>
                <w:b/>
              </w:rPr>
              <w:t>şi</w:t>
            </w:r>
            <w:proofErr w:type="spellEnd"/>
            <w:r w:rsidRPr="00BE1811">
              <w:rPr>
                <w:b/>
              </w:rPr>
              <w:t xml:space="preserve"> prenumele </w:t>
            </w:r>
            <w:proofErr w:type="spellStart"/>
            <w:r w:rsidRPr="00BE1811">
              <w:rPr>
                <w:b/>
              </w:rPr>
              <w:t>preşedintelui</w:t>
            </w:r>
            <w:proofErr w:type="spellEnd"/>
            <w:r w:rsidRPr="00BE1811">
              <w:rPr>
                <w:b/>
              </w:rPr>
              <w:t xml:space="preserve"> consiliului de </w:t>
            </w:r>
            <w:proofErr w:type="spellStart"/>
            <w:r w:rsidRPr="00BE1811">
              <w:rPr>
                <w:b/>
              </w:rPr>
              <w:t>administraţie</w:t>
            </w:r>
            <w:proofErr w:type="spellEnd"/>
            <w:r w:rsidRPr="00BE1811">
              <w:rPr>
                <w:b/>
              </w:rPr>
              <w:t>, director general sau echivalent</w:t>
            </w:r>
          </w:p>
        </w:tc>
        <w:tc>
          <w:tcPr>
            <w:tcW w:w="1260" w:type="dxa"/>
            <w:vMerge/>
          </w:tcPr>
          <w:p w14:paraId="0FBAA314" w14:textId="77777777" w:rsidR="00F34D83" w:rsidRPr="00BE1811" w:rsidRDefault="00F34D83" w:rsidP="00132342">
            <w:pPr>
              <w:jc w:val="both"/>
            </w:pPr>
          </w:p>
        </w:tc>
        <w:tc>
          <w:tcPr>
            <w:tcW w:w="1440" w:type="dxa"/>
            <w:vMerge/>
          </w:tcPr>
          <w:p w14:paraId="060EFC2D" w14:textId="77777777" w:rsidR="00F34D83" w:rsidRPr="00BE1811" w:rsidRDefault="00F34D83" w:rsidP="00132342">
            <w:pPr>
              <w:jc w:val="both"/>
            </w:pPr>
          </w:p>
        </w:tc>
        <w:tc>
          <w:tcPr>
            <w:tcW w:w="1440" w:type="dxa"/>
            <w:vMerge/>
          </w:tcPr>
          <w:p w14:paraId="07ED0FE3" w14:textId="77777777" w:rsidR="00F34D83" w:rsidRPr="00BE1811" w:rsidRDefault="00F34D83" w:rsidP="00132342">
            <w:pPr>
              <w:jc w:val="both"/>
            </w:pPr>
          </w:p>
        </w:tc>
      </w:tr>
      <w:tr w:rsidR="00D76FD2" w:rsidRPr="00BE1811" w14:paraId="2354DF10" w14:textId="77777777" w:rsidTr="00132342">
        <w:trPr>
          <w:cantSplit/>
        </w:trPr>
        <w:tc>
          <w:tcPr>
            <w:tcW w:w="1467" w:type="dxa"/>
          </w:tcPr>
          <w:p w14:paraId="56034E31" w14:textId="77777777" w:rsidR="00F34D83" w:rsidRPr="00BE1811" w:rsidRDefault="00F34D83" w:rsidP="00132342">
            <w:pPr>
              <w:jc w:val="both"/>
              <w:rPr>
                <w:b/>
              </w:rPr>
            </w:pPr>
            <w:r w:rsidRPr="00BE1811">
              <w:rPr>
                <w:b/>
              </w:rPr>
              <w:t>1.</w:t>
            </w:r>
          </w:p>
        </w:tc>
        <w:tc>
          <w:tcPr>
            <w:tcW w:w="1467" w:type="dxa"/>
          </w:tcPr>
          <w:p w14:paraId="57DB8996" w14:textId="77777777" w:rsidR="00F34D83" w:rsidRPr="00BE1811" w:rsidRDefault="00F34D83" w:rsidP="00132342">
            <w:pPr>
              <w:jc w:val="both"/>
              <w:rPr>
                <w:b/>
              </w:rPr>
            </w:pPr>
          </w:p>
        </w:tc>
        <w:tc>
          <w:tcPr>
            <w:tcW w:w="1467" w:type="dxa"/>
          </w:tcPr>
          <w:p w14:paraId="1C3A2CE4" w14:textId="77777777" w:rsidR="00F34D83" w:rsidRPr="00BE1811" w:rsidRDefault="00F34D83" w:rsidP="00132342">
            <w:pPr>
              <w:jc w:val="both"/>
              <w:rPr>
                <w:b/>
              </w:rPr>
            </w:pPr>
          </w:p>
        </w:tc>
        <w:tc>
          <w:tcPr>
            <w:tcW w:w="1467" w:type="dxa"/>
          </w:tcPr>
          <w:p w14:paraId="7ED8E1CB" w14:textId="77777777" w:rsidR="00F34D83" w:rsidRPr="00BE1811" w:rsidRDefault="00F34D83" w:rsidP="00132342">
            <w:pPr>
              <w:jc w:val="both"/>
              <w:rPr>
                <w:b/>
              </w:rPr>
            </w:pPr>
          </w:p>
        </w:tc>
        <w:tc>
          <w:tcPr>
            <w:tcW w:w="1260" w:type="dxa"/>
          </w:tcPr>
          <w:p w14:paraId="615B2713" w14:textId="77777777" w:rsidR="00F34D83" w:rsidRPr="00BE1811" w:rsidRDefault="00F34D83" w:rsidP="00132342">
            <w:pPr>
              <w:jc w:val="both"/>
            </w:pPr>
          </w:p>
        </w:tc>
        <w:tc>
          <w:tcPr>
            <w:tcW w:w="1440" w:type="dxa"/>
          </w:tcPr>
          <w:p w14:paraId="00F6E756" w14:textId="77777777" w:rsidR="00F34D83" w:rsidRPr="00BE1811" w:rsidRDefault="00F34D83" w:rsidP="00132342">
            <w:pPr>
              <w:jc w:val="both"/>
            </w:pPr>
          </w:p>
        </w:tc>
        <w:tc>
          <w:tcPr>
            <w:tcW w:w="1440" w:type="dxa"/>
          </w:tcPr>
          <w:p w14:paraId="1B158325" w14:textId="77777777" w:rsidR="00F34D83" w:rsidRPr="00BE1811" w:rsidRDefault="00F34D83" w:rsidP="00132342">
            <w:pPr>
              <w:jc w:val="both"/>
            </w:pPr>
          </w:p>
        </w:tc>
      </w:tr>
      <w:tr w:rsidR="00D76FD2" w:rsidRPr="00BE1811" w14:paraId="701593CD" w14:textId="77777777" w:rsidTr="00132342">
        <w:trPr>
          <w:cantSplit/>
        </w:trPr>
        <w:tc>
          <w:tcPr>
            <w:tcW w:w="1467" w:type="dxa"/>
          </w:tcPr>
          <w:p w14:paraId="09FE25C5" w14:textId="77777777" w:rsidR="00F34D83" w:rsidRPr="00BE1811" w:rsidRDefault="00F34D83" w:rsidP="00132342">
            <w:pPr>
              <w:jc w:val="both"/>
              <w:rPr>
                <w:b/>
              </w:rPr>
            </w:pPr>
            <w:r w:rsidRPr="00BE1811">
              <w:rPr>
                <w:b/>
              </w:rPr>
              <w:t>2.</w:t>
            </w:r>
          </w:p>
        </w:tc>
        <w:tc>
          <w:tcPr>
            <w:tcW w:w="1467" w:type="dxa"/>
          </w:tcPr>
          <w:p w14:paraId="75FBB431" w14:textId="77777777" w:rsidR="00F34D83" w:rsidRPr="00BE1811" w:rsidRDefault="00F34D83" w:rsidP="00132342">
            <w:pPr>
              <w:jc w:val="both"/>
              <w:rPr>
                <w:b/>
              </w:rPr>
            </w:pPr>
          </w:p>
        </w:tc>
        <w:tc>
          <w:tcPr>
            <w:tcW w:w="1467" w:type="dxa"/>
          </w:tcPr>
          <w:p w14:paraId="543CB825" w14:textId="77777777" w:rsidR="00F34D83" w:rsidRPr="00BE1811" w:rsidRDefault="00F34D83" w:rsidP="00132342">
            <w:pPr>
              <w:jc w:val="both"/>
              <w:rPr>
                <w:b/>
              </w:rPr>
            </w:pPr>
          </w:p>
        </w:tc>
        <w:tc>
          <w:tcPr>
            <w:tcW w:w="1467" w:type="dxa"/>
          </w:tcPr>
          <w:p w14:paraId="38713ABC" w14:textId="77777777" w:rsidR="00F34D83" w:rsidRPr="00BE1811" w:rsidRDefault="00F34D83" w:rsidP="00132342">
            <w:pPr>
              <w:jc w:val="both"/>
              <w:rPr>
                <w:b/>
              </w:rPr>
            </w:pPr>
          </w:p>
        </w:tc>
        <w:tc>
          <w:tcPr>
            <w:tcW w:w="1260" w:type="dxa"/>
          </w:tcPr>
          <w:p w14:paraId="6AE70939" w14:textId="77777777" w:rsidR="00F34D83" w:rsidRPr="00BE1811" w:rsidRDefault="00F34D83" w:rsidP="00132342">
            <w:pPr>
              <w:jc w:val="both"/>
            </w:pPr>
          </w:p>
        </w:tc>
        <w:tc>
          <w:tcPr>
            <w:tcW w:w="1440" w:type="dxa"/>
          </w:tcPr>
          <w:p w14:paraId="3C59C220" w14:textId="77777777" w:rsidR="00F34D83" w:rsidRPr="00BE1811" w:rsidRDefault="00F34D83" w:rsidP="00132342">
            <w:pPr>
              <w:jc w:val="both"/>
            </w:pPr>
          </w:p>
        </w:tc>
        <w:tc>
          <w:tcPr>
            <w:tcW w:w="1440" w:type="dxa"/>
          </w:tcPr>
          <w:p w14:paraId="5A790730" w14:textId="77777777" w:rsidR="00F34D83" w:rsidRPr="00BE1811" w:rsidRDefault="00F34D83" w:rsidP="00132342">
            <w:pPr>
              <w:jc w:val="both"/>
            </w:pPr>
          </w:p>
        </w:tc>
      </w:tr>
      <w:tr w:rsidR="00D76FD2" w:rsidRPr="00BE1811" w14:paraId="2DC123D6" w14:textId="77777777" w:rsidTr="00132342">
        <w:trPr>
          <w:cantSplit/>
        </w:trPr>
        <w:tc>
          <w:tcPr>
            <w:tcW w:w="1467" w:type="dxa"/>
          </w:tcPr>
          <w:p w14:paraId="06D417BD" w14:textId="77777777" w:rsidR="00F34D83" w:rsidRPr="00BE1811" w:rsidRDefault="00F34D83" w:rsidP="00132342">
            <w:pPr>
              <w:jc w:val="both"/>
              <w:rPr>
                <w:b/>
              </w:rPr>
            </w:pPr>
            <w:r w:rsidRPr="00BE1811">
              <w:rPr>
                <w:b/>
              </w:rPr>
              <w:t>3.</w:t>
            </w:r>
          </w:p>
        </w:tc>
        <w:tc>
          <w:tcPr>
            <w:tcW w:w="1467" w:type="dxa"/>
          </w:tcPr>
          <w:p w14:paraId="119F4F4E" w14:textId="77777777" w:rsidR="00F34D83" w:rsidRPr="00BE1811" w:rsidRDefault="00F34D83" w:rsidP="00132342">
            <w:pPr>
              <w:jc w:val="both"/>
              <w:rPr>
                <w:b/>
              </w:rPr>
            </w:pPr>
          </w:p>
        </w:tc>
        <w:tc>
          <w:tcPr>
            <w:tcW w:w="1467" w:type="dxa"/>
          </w:tcPr>
          <w:p w14:paraId="27B22C2B" w14:textId="77777777" w:rsidR="00F34D83" w:rsidRPr="00BE1811" w:rsidRDefault="00F34D83" w:rsidP="00132342">
            <w:pPr>
              <w:jc w:val="both"/>
              <w:rPr>
                <w:b/>
              </w:rPr>
            </w:pPr>
          </w:p>
        </w:tc>
        <w:tc>
          <w:tcPr>
            <w:tcW w:w="1467" w:type="dxa"/>
          </w:tcPr>
          <w:p w14:paraId="79553660" w14:textId="77777777" w:rsidR="00F34D83" w:rsidRPr="00BE1811" w:rsidRDefault="00F34D83" w:rsidP="00132342">
            <w:pPr>
              <w:jc w:val="both"/>
              <w:rPr>
                <w:b/>
              </w:rPr>
            </w:pPr>
          </w:p>
        </w:tc>
        <w:tc>
          <w:tcPr>
            <w:tcW w:w="1260" w:type="dxa"/>
          </w:tcPr>
          <w:p w14:paraId="5513E906" w14:textId="77777777" w:rsidR="00F34D83" w:rsidRPr="00BE1811" w:rsidRDefault="00F34D83" w:rsidP="00132342">
            <w:pPr>
              <w:jc w:val="both"/>
            </w:pPr>
          </w:p>
        </w:tc>
        <w:tc>
          <w:tcPr>
            <w:tcW w:w="1440" w:type="dxa"/>
          </w:tcPr>
          <w:p w14:paraId="77DF7799" w14:textId="77777777" w:rsidR="00F34D83" w:rsidRPr="00BE1811" w:rsidRDefault="00F34D83" w:rsidP="00132342">
            <w:pPr>
              <w:jc w:val="both"/>
            </w:pPr>
          </w:p>
        </w:tc>
        <w:tc>
          <w:tcPr>
            <w:tcW w:w="1440" w:type="dxa"/>
          </w:tcPr>
          <w:p w14:paraId="52FC226A" w14:textId="77777777" w:rsidR="00F34D83" w:rsidRPr="00BE1811" w:rsidRDefault="00F34D83" w:rsidP="00132342">
            <w:pPr>
              <w:jc w:val="both"/>
            </w:pPr>
          </w:p>
        </w:tc>
      </w:tr>
      <w:tr w:rsidR="00D76FD2" w:rsidRPr="00BE1811" w14:paraId="4FE3CE35" w14:textId="77777777" w:rsidTr="00132342">
        <w:trPr>
          <w:cantSplit/>
        </w:trPr>
        <w:tc>
          <w:tcPr>
            <w:tcW w:w="1467" w:type="dxa"/>
          </w:tcPr>
          <w:p w14:paraId="65888EB9" w14:textId="77777777" w:rsidR="00F34D83" w:rsidRPr="00BE1811" w:rsidRDefault="00F34D83" w:rsidP="00132342">
            <w:pPr>
              <w:jc w:val="both"/>
              <w:rPr>
                <w:b/>
              </w:rPr>
            </w:pPr>
            <w:r w:rsidRPr="00BE1811">
              <w:rPr>
                <w:b/>
              </w:rPr>
              <w:t>4.</w:t>
            </w:r>
          </w:p>
        </w:tc>
        <w:tc>
          <w:tcPr>
            <w:tcW w:w="1467" w:type="dxa"/>
          </w:tcPr>
          <w:p w14:paraId="42D84212" w14:textId="77777777" w:rsidR="00F34D83" w:rsidRPr="00BE1811" w:rsidRDefault="00F34D83" w:rsidP="00132342">
            <w:pPr>
              <w:jc w:val="both"/>
              <w:rPr>
                <w:b/>
              </w:rPr>
            </w:pPr>
          </w:p>
        </w:tc>
        <w:tc>
          <w:tcPr>
            <w:tcW w:w="1467" w:type="dxa"/>
          </w:tcPr>
          <w:p w14:paraId="7D6B97D5" w14:textId="77777777" w:rsidR="00F34D83" w:rsidRPr="00BE1811" w:rsidRDefault="00F34D83" w:rsidP="00132342">
            <w:pPr>
              <w:jc w:val="both"/>
              <w:rPr>
                <w:b/>
              </w:rPr>
            </w:pPr>
          </w:p>
        </w:tc>
        <w:tc>
          <w:tcPr>
            <w:tcW w:w="1467" w:type="dxa"/>
          </w:tcPr>
          <w:p w14:paraId="23ACCAC7" w14:textId="77777777" w:rsidR="00F34D83" w:rsidRPr="00BE1811" w:rsidRDefault="00F34D83" w:rsidP="00132342">
            <w:pPr>
              <w:jc w:val="both"/>
              <w:rPr>
                <w:b/>
              </w:rPr>
            </w:pPr>
          </w:p>
        </w:tc>
        <w:tc>
          <w:tcPr>
            <w:tcW w:w="1260" w:type="dxa"/>
          </w:tcPr>
          <w:p w14:paraId="36EC0CA2" w14:textId="77777777" w:rsidR="00F34D83" w:rsidRPr="00BE1811" w:rsidRDefault="00F34D83" w:rsidP="00132342">
            <w:pPr>
              <w:jc w:val="both"/>
            </w:pPr>
          </w:p>
        </w:tc>
        <w:tc>
          <w:tcPr>
            <w:tcW w:w="1440" w:type="dxa"/>
          </w:tcPr>
          <w:p w14:paraId="18AD829D" w14:textId="77777777" w:rsidR="00F34D83" w:rsidRPr="00BE1811" w:rsidRDefault="00F34D83" w:rsidP="00132342">
            <w:pPr>
              <w:jc w:val="both"/>
            </w:pPr>
          </w:p>
        </w:tc>
        <w:tc>
          <w:tcPr>
            <w:tcW w:w="1440" w:type="dxa"/>
          </w:tcPr>
          <w:p w14:paraId="537879C1" w14:textId="77777777" w:rsidR="00F34D83" w:rsidRPr="00BE1811" w:rsidRDefault="00F34D83" w:rsidP="00132342">
            <w:pPr>
              <w:jc w:val="both"/>
            </w:pPr>
          </w:p>
        </w:tc>
      </w:tr>
      <w:tr w:rsidR="00D76FD2" w:rsidRPr="00BE1811" w14:paraId="62E46FBB" w14:textId="77777777" w:rsidTr="00132342">
        <w:trPr>
          <w:cantSplit/>
        </w:trPr>
        <w:tc>
          <w:tcPr>
            <w:tcW w:w="1467" w:type="dxa"/>
          </w:tcPr>
          <w:p w14:paraId="716AB313" w14:textId="77777777" w:rsidR="00F34D83" w:rsidRPr="00BE1811" w:rsidRDefault="00F34D83" w:rsidP="00132342">
            <w:pPr>
              <w:jc w:val="both"/>
              <w:rPr>
                <w:b/>
              </w:rPr>
            </w:pPr>
            <w:r w:rsidRPr="00BE1811">
              <w:rPr>
                <w:b/>
              </w:rPr>
              <w:t>5.</w:t>
            </w:r>
          </w:p>
        </w:tc>
        <w:tc>
          <w:tcPr>
            <w:tcW w:w="1467" w:type="dxa"/>
          </w:tcPr>
          <w:p w14:paraId="2564C85B" w14:textId="77777777" w:rsidR="00F34D83" w:rsidRPr="00BE1811" w:rsidRDefault="00F34D83" w:rsidP="00132342">
            <w:pPr>
              <w:jc w:val="both"/>
              <w:rPr>
                <w:b/>
              </w:rPr>
            </w:pPr>
          </w:p>
        </w:tc>
        <w:tc>
          <w:tcPr>
            <w:tcW w:w="1467" w:type="dxa"/>
          </w:tcPr>
          <w:p w14:paraId="266706A1" w14:textId="77777777" w:rsidR="00F34D83" w:rsidRPr="00BE1811" w:rsidRDefault="00F34D83" w:rsidP="00132342">
            <w:pPr>
              <w:jc w:val="both"/>
              <w:rPr>
                <w:b/>
              </w:rPr>
            </w:pPr>
          </w:p>
        </w:tc>
        <w:tc>
          <w:tcPr>
            <w:tcW w:w="1467" w:type="dxa"/>
          </w:tcPr>
          <w:p w14:paraId="59761179" w14:textId="77777777" w:rsidR="00F34D83" w:rsidRPr="00BE1811" w:rsidRDefault="00F34D83" w:rsidP="00132342">
            <w:pPr>
              <w:jc w:val="both"/>
              <w:rPr>
                <w:b/>
              </w:rPr>
            </w:pPr>
          </w:p>
        </w:tc>
        <w:tc>
          <w:tcPr>
            <w:tcW w:w="1260" w:type="dxa"/>
          </w:tcPr>
          <w:p w14:paraId="218937A2" w14:textId="77777777" w:rsidR="00F34D83" w:rsidRPr="00BE1811" w:rsidRDefault="00F34D83" w:rsidP="00132342">
            <w:pPr>
              <w:jc w:val="both"/>
            </w:pPr>
          </w:p>
        </w:tc>
        <w:tc>
          <w:tcPr>
            <w:tcW w:w="1440" w:type="dxa"/>
          </w:tcPr>
          <w:p w14:paraId="2828122D" w14:textId="77777777" w:rsidR="00F34D83" w:rsidRPr="00BE1811" w:rsidRDefault="00F34D83" w:rsidP="00132342">
            <w:pPr>
              <w:jc w:val="both"/>
            </w:pPr>
          </w:p>
        </w:tc>
        <w:tc>
          <w:tcPr>
            <w:tcW w:w="1440" w:type="dxa"/>
          </w:tcPr>
          <w:p w14:paraId="244E1766" w14:textId="77777777" w:rsidR="00F34D83" w:rsidRPr="00BE1811" w:rsidRDefault="00F34D83" w:rsidP="00132342">
            <w:pPr>
              <w:jc w:val="both"/>
            </w:pPr>
          </w:p>
        </w:tc>
      </w:tr>
      <w:tr w:rsidR="00D76FD2" w:rsidRPr="00BE1811" w14:paraId="6CFE81A7" w14:textId="77777777" w:rsidTr="00132342">
        <w:trPr>
          <w:cantSplit/>
        </w:trPr>
        <w:tc>
          <w:tcPr>
            <w:tcW w:w="1467" w:type="dxa"/>
          </w:tcPr>
          <w:p w14:paraId="709F444E" w14:textId="77777777" w:rsidR="00F34D83" w:rsidRPr="00BE1811" w:rsidRDefault="00F34D83" w:rsidP="00132342">
            <w:pPr>
              <w:jc w:val="both"/>
              <w:rPr>
                <w:b/>
              </w:rPr>
            </w:pPr>
            <w:r w:rsidRPr="00BE1811">
              <w:rPr>
                <w:b/>
              </w:rPr>
              <w:t>6.</w:t>
            </w:r>
          </w:p>
        </w:tc>
        <w:tc>
          <w:tcPr>
            <w:tcW w:w="1467" w:type="dxa"/>
          </w:tcPr>
          <w:p w14:paraId="290C4957" w14:textId="77777777" w:rsidR="00F34D83" w:rsidRPr="00BE1811" w:rsidRDefault="00F34D83" w:rsidP="00132342">
            <w:pPr>
              <w:jc w:val="both"/>
              <w:rPr>
                <w:b/>
              </w:rPr>
            </w:pPr>
          </w:p>
        </w:tc>
        <w:tc>
          <w:tcPr>
            <w:tcW w:w="1467" w:type="dxa"/>
          </w:tcPr>
          <w:p w14:paraId="576662C0" w14:textId="77777777" w:rsidR="00F34D83" w:rsidRPr="00BE1811" w:rsidRDefault="00F34D83" w:rsidP="00132342">
            <w:pPr>
              <w:jc w:val="both"/>
              <w:rPr>
                <w:b/>
              </w:rPr>
            </w:pPr>
          </w:p>
        </w:tc>
        <w:tc>
          <w:tcPr>
            <w:tcW w:w="1467" w:type="dxa"/>
          </w:tcPr>
          <w:p w14:paraId="0DE738EB" w14:textId="77777777" w:rsidR="00F34D83" w:rsidRPr="00BE1811" w:rsidRDefault="00F34D83" w:rsidP="00132342">
            <w:pPr>
              <w:jc w:val="both"/>
              <w:rPr>
                <w:b/>
              </w:rPr>
            </w:pPr>
          </w:p>
        </w:tc>
        <w:tc>
          <w:tcPr>
            <w:tcW w:w="1260" w:type="dxa"/>
          </w:tcPr>
          <w:p w14:paraId="7A7F48B0" w14:textId="77777777" w:rsidR="00F34D83" w:rsidRPr="00BE1811" w:rsidRDefault="00F34D83" w:rsidP="00132342">
            <w:pPr>
              <w:jc w:val="both"/>
            </w:pPr>
          </w:p>
        </w:tc>
        <w:tc>
          <w:tcPr>
            <w:tcW w:w="1440" w:type="dxa"/>
          </w:tcPr>
          <w:p w14:paraId="0014866C" w14:textId="77777777" w:rsidR="00F34D83" w:rsidRPr="00BE1811" w:rsidRDefault="00F34D83" w:rsidP="00132342">
            <w:pPr>
              <w:jc w:val="both"/>
            </w:pPr>
          </w:p>
        </w:tc>
        <w:tc>
          <w:tcPr>
            <w:tcW w:w="1440" w:type="dxa"/>
          </w:tcPr>
          <w:p w14:paraId="2E7581BA" w14:textId="77777777" w:rsidR="00F34D83" w:rsidRPr="00BE1811" w:rsidRDefault="00F34D83" w:rsidP="00132342">
            <w:pPr>
              <w:jc w:val="both"/>
            </w:pPr>
          </w:p>
        </w:tc>
      </w:tr>
      <w:tr w:rsidR="00D76FD2" w:rsidRPr="00BE1811" w14:paraId="7CF58B49" w14:textId="77777777" w:rsidTr="00132342">
        <w:trPr>
          <w:cantSplit/>
        </w:trPr>
        <w:tc>
          <w:tcPr>
            <w:tcW w:w="1467" w:type="dxa"/>
          </w:tcPr>
          <w:p w14:paraId="7AC0DD46" w14:textId="77777777" w:rsidR="00F34D83" w:rsidRPr="00BE1811" w:rsidRDefault="00F34D83" w:rsidP="00132342">
            <w:pPr>
              <w:jc w:val="both"/>
              <w:rPr>
                <w:b/>
              </w:rPr>
            </w:pPr>
            <w:r w:rsidRPr="00BE1811">
              <w:rPr>
                <w:b/>
              </w:rPr>
              <w:t>7.</w:t>
            </w:r>
          </w:p>
        </w:tc>
        <w:tc>
          <w:tcPr>
            <w:tcW w:w="1467" w:type="dxa"/>
          </w:tcPr>
          <w:p w14:paraId="53F5BF23" w14:textId="77777777" w:rsidR="00F34D83" w:rsidRPr="00BE1811" w:rsidRDefault="00F34D83" w:rsidP="00132342">
            <w:pPr>
              <w:jc w:val="both"/>
              <w:rPr>
                <w:b/>
              </w:rPr>
            </w:pPr>
          </w:p>
        </w:tc>
        <w:tc>
          <w:tcPr>
            <w:tcW w:w="1467" w:type="dxa"/>
          </w:tcPr>
          <w:p w14:paraId="15B29389" w14:textId="77777777" w:rsidR="00F34D83" w:rsidRPr="00BE1811" w:rsidRDefault="00F34D83" w:rsidP="00132342">
            <w:pPr>
              <w:jc w:val="both"/>
              <w:rPr>
                <w:b/>
              </w:rPr>
            </w:pPr>
          </w:p>
        </w:tc>
        <w:tc>
          <w:tcPr>
            <w:tcW w:w="1467" w:type="dxa"/>
          </w:tcPr>
          <w:p w14:paraId="7ED29EDF" w14:textId="77777777" w:rsidR="00F34D83" w:rsidRPr="00BE1811" w:rsidRDefault="00F34D83" w:rsidP="00132342">
            <w:pPr>
              <w:jc w:val="both"/>
              <w:rPr>
                <w:b/>
              </w:rPr>
            </w:pPr>
          </w:p>
        </w:tc>
        <w:tc>
          <w:tcPr>
            <w:tcW w:w="1260" w:type="dxa"/>
          </w:tcPr>
          <w:p w14:paraId="7125C260" w14:textId="77777777" w:rsidR="00F34D83" w:rsidRPr="00BE1811" w:rsidRDefault="00F34D83" w:rsidP="00132342">
            <w:pPr>
              <w:jc w:val="both"/>
            </w:pPr>
          </w:p>
        </w:tc>
        <w:tc>
          <w:tcPr>
            <w:tcW w:w="1440" w:type="dxa"/>
          </w:tcPr>
          <w:p w14:paraId="509ED655" w14:textId="77777777" w:rsidR="00F34D83" w:rsidRPr="00BE1811" w:rsidRDefault="00F34D83" w:rsidP="00132342">
            <w:pPr>
              <w:jc w:val="both"/>
            </w:pPr>
          </w:p>
        </w:tc>
        <w:tc>
          <w:tcPr>
            <w:tcW w:w="1440" w:type="dxa"/>
          </w:tcPr>
          <w:p w14:paraId="789165A6" w14:textId="77777777" w:rsidR="00F34D83" w:rsidRPr="00BE1811" w:rsidRDefault="00F34D83" w:rsidP="00132342">
            <w:pPr>
              <w:jc w:val="both"/>
            </w:pPr>
          </w:p>
        </w:tc>
      </w:tr>
      <w:tr w:rsidR="00D76FD2" w:rsidRPr="00BE1811" w14:paraId="68CF7905" w14:textId="77777777" w:rsidTr="00132342">
        <w:trPr>
          <w:cantSplit/>
        </w:trPr>
        <w:tc>
          <w:tcPr>
            <w:tcW w:w="1467" w:type="dxa"/>
          </w:tcPr>
          <w:p w14:paraId="72ED64A1" w14:textId="77777777" w:rsidR="00F34D83" w:rsidRPr="00BE1811" w:rsidRDefault="00F34D83" w:rsidP="00132342">
            <w:pPr>
              <w:jc w:val="both"/>
              <w:rPr>
                <w:b/>
              </w:rPr>
            </w:pPr>
            <w:r w:rsidRPr="00BE1811">
              <w:rPr>
                <w:b/>
              </w:rPr>
              <w:t>8.</w:t>
            </w:r>
          </w:p>
        </w:tc>
        <w:tc>
          <w:tcPr>
            <w:tcW w:w="1467" w:type="dxa"/>
          </w:tcPr>
          <w:p w14:paraId="183A7119" w14:textId="77777777" w:rsidR="00F34D83" w:rsidRPr="00BE1811" w:rsidRDefault="00F34D83" w:rsidP="00132342">
            <w:pPr>
              <w:jc w:val="both"/>
              <w:rPr>
                <w:b/>
              </w:rPr>
            </w:pPr>
          </w:p>
        </w:tc>
        <w:tc>
          <w:tcPr>
            <w:tcW w:w="1467" w:type="dxa"/>
          </w:tcPr>
          <w:p w14:paraId="15118242" w14:textId="77777777" w:rsidR="00F34D83" w:rsidRPr="00BE1811" w:rsidRDefault="00F34D83" w:rsidP="00132342">
            <w:pPr>
              <w:jc w:val="both"/>
              <w:rPr>
                <w:b/>
              </w:rPr>
            </w:pPr>
          </w:p>
        </w:tc>
        <w:tc>
          <w:tcPr>
            <w:tcW w:w="1467" w:type="dxa"/>
          </w:tcPr>
          <w:p w14:paraId="5BBEDDF7" w14:textId="77777777" w:rsidR="00F34D83" w:rsidRPr="00BE1811" w:rsidRDefault="00F34D83" w:rsidP="00132342">
            <w:pPr>
              <w:jc w:val="both"/>
              <w:rPr>
                <w:b/>
              </w:rPr>
            </w:pPr>
          </w:p>
        </w:tc>
        <w:tc>
          <w:tcPr>
            <w:tcW w:w="1260" w:type="dxa"/>
          </w:tcPr>
          <w:p w14:paraId="44562B37" w14:textId="77777777" w:rsidR="00F34D83" w:rsidRPr="00BE1811" w:rsidRDefault="00F34D83" w:rsidP="00132342">
            <w:pPr>
              <w:jc w:val="both"/>
            </w:pPr>
          </w:p>
        </w:tc>
        <w:tc>
          <w:tcPr>
            <w:tcW w:w="1440" w:type="dxa"/>
          </w:tcPr>
          <w:p w14:paraId="38C4B8B2" w14:textId="77777777" w:rsidR="00F34D83" w:rsidRPr="00BE1811" w:rsidRDefault="00F34D83" w:rsidP="00132342">
            <w:pPr>
              <w:jc w:val="both"/>
            </w:pPr>
          </w:p>
        </w:tc>
        <w:tc>
          <w:tcPr>
            <w:tcW w:w="1440" w:type="dxa"/>
          </w:tcPr>
          <w:p w14:paraId="6DEE44BA" w14:textId="77777777" w:rsidR="00F34D83" w:rsidRPr="00BE1811" w:rsidRDefault="00F34D83" w:rsidP="00132342">
            <w:pPr>
              <w:jc w:val="both"/>
            </w:pPr>
          </w:p>
        </w:tc>
      </w:tr>
      <w:tr w:rsidR="00AF7349" w:rsidRPr="00BE1811" w14:paraId="7FD4603A" w14:textId="77777777" w:rsidTr="00132342">
        <w:trPr>
          <w:cantSplit/>
        </w:trPr>
        <w:tc>
          <w:tcPr>
            <w:tcW w:w="5868" w:type="dxa"/>
            <w:gridSpan w:val="4"/>
          </w:tcPr>
          <w:p w14:paraId="7A62B2EB" w14:textId="77777777" w:rsidR="00F34D83" w:rsidRPr="00BE1811" w:rsidRDefault="00F34D83" w:rsidP="00132342">
            <w:pPr>
              <w:jc w:val="both"/>
            </w:pPr>
            <w:r w:rsidRPr="00BE1811">
              <w:t>Total</w:t>
            </w:r>
          </w:p>
        </w:tc>
        <w:tc>
          <w:tcPr>
            <w:tcW w:w="1260" w:type="dxa"/>
          </w:tcPr>
          <w:p w14:paraId="3776D61C" w14:textId="77777777" w:rsidR="00F34D83" w:rsidRPr="00BE1811" w:rsidRDefault="00F34D83" w:rsidP="00132342">
            <w:pPr>
              <w:jc w:val="both"/>
            </w:pPr>
          </w:p>
        </w:tc>
        <w:tc>
          <w:tcPr>
            <w:tcW w:w="1440" w:type="dxa"/>
          </w:tcPr>
          <w:p w14:paraId="6500CA02" w14:textId="77777777" w:rsidR="00F34D83" w:rsidRPr="00BE1811" w:rsidRDefault="00F34D83" w:rsidP="00132342">
            <w:pPr>
              <w:jc w:val="both"/>
            </w:pPr>
          </w:p>
        </w:tc>
        <w:tc>
          <w:tcPr>
            <w:tcW w:w="1440" w:type="dxa"/>
          </w:tcPr>
          <w:p w14:paraId="6A52A6C2" w14:textId="77777777" w:rsidR="00F34D83" w:rsidRPr="00BE1811" w:rsidRDefault="00F34D83" w:rsidP="00132342">
            <w:pPr>
              <w:jc w:val="both"/>
            </w:pPr>
          </w:p>
        </w:tc>
      </w:tr>
    </w:tbl>
    <w:p w14:paraId="117C85A9" w14:textId="77777777" w:rsidR="00F34D83" w:rsidRPr="00BE1811" w:rsidRDefault="00F34D83" w:rsidP="00F34D83">
      <w:pPr>
        <w:jc w:val="both"/>
      </w:pPr>
    </w:p>
    <w:p w14:paraId="506935CA" w14:textId="77777777" w:rsidR="00D13264" w:rsidRDefault="00D13264" w:rsidP="00F34D83">
      <w:pPr>
        <w:jc w:val="both"/>
        <w:rPr>
          <w:u w:val="single"/>
        </w:rPr>
      </w:pPr>
    </w:p>
    <w:p w14:paraId="049832B1" w14:textId="6F417679" w:rsidR="00F34D83" w:rsidRPr="00BE1811" w:rsidRDefault="00F34D83" w:rsidP="00F34D83">
      <w:pPr>
        <w:jc w:val="both"/>
        <w:rPr>
          <w:u w:val="single"/>
        </w:rPr>
      </w:pPr>
      <w:r w:rsidRPr="00BE1811">
        <w:rPr>
          <w:u w:val="single"/>
        </w:rPr>
        <w:t>NOTĂ:</w:t>
      </w:r>
    </w:p>
    <w:p w14:paraId="5DDD6C64" w14:textId="77777777" w:rsidR="00F34D83" w:rsidRPr="00BE1811" w:rsidRDefault="00F34D83" w:rsidP="00F34D83">
      <w:pPr>
        <w:jc w:val="both"/>
      </w:pPr>
      <w:r w:rsidRPr="00BE1811">
        <w:t xml:space="preserve">Aceste date sunt rezultatul unui calcul </w:t>
      </w:r>
      <w:proofErr w:type="spellStart"/>
      <w:r w:rsidRPr="00BE1811">
        <w:t>proporţional</w:t>
      </w:r>
      <w:proofErr w:type="spellEnd"/>
      <w:r w:rsidRPr="00BE1811">
        <w:t xml:space="preserve"> efectuat pe baza "</w:t>
      </w:r>
      <w:proofErr w:type="spellStart"/>
      <w:r w:rsidRPr="00BE1811">
        <w:t>fişei</w:t>
      </w:r>
      <w:proofErr w:type="spellEnd"/>
      <w:r w:rsidRPr="00BE1811">
        <w:t xml:space="preserve"> de parteneriat", pentru fiecare întreprindere cu care întreprinderea solicitantă este direct sau indirect parteneră.</w:t>
      </w:r>
    </w:p>
    <w:p w14:paraId="12942C18" w14:textId="77777777" w:rsidR="00F34D83" w:rsidRPr="00BE1811" w:rsidRDefault="00F34D83" w:rsidP="00F34D83">
      <w:pPr>
        <w:jc w:val="both"/>
      </w:pPr>
      <w:r w:rsidRPr="00BE1811">
        <w:t xml:space="preserve">Datele introduse în </w:t>
      </w:r>
      <w:proofErr w:type="spellStart"/>
      <w:r w:rsidRPr="00BE1811">
        <w:t>secţiunea</w:t>
      </w:r>
      <w:proofErr w:type="spellEnd"/>
      <w:r w:rsidRPr="00BE1811">
        <w:t xml:space="preserve"> "Total" vor fi introduse la pct. 2 din tabelul „Calculul pentru tipurile de întreprinderi partenere sau legate” (referitor la întreprinderile partenere).</w:t>
      </w:r>
    </w:p>
    <w:p w14:paraId="596C608C" w14:textId="77777777" w:rsidR="00F34D83" w:rsidRPr="00BE1811" w:rsidRDefault="00F34D83" w:rsidP="00F34D83">
      <w:pPr>
        <w:jc w:val="both"/>
      </w:pPr>
      <w:r w:rsidRPr="00BE1811">
        <w:lastRenderedPageBreak/>
        <w:t xml:space="preserve">Aceste date rezultă din </w:t>
      </w:r>
      <w:proofErr w:type="spellStart"/>
      <w:r w:rsidRPr="00BE1811">
        <w:t>situaţiile</w:t>
      </w:r>
      <w:proofErr w:type="spellEnd"/>
      <w:r w:rsidRPr="00BE1811">
        <w:t xml:space="preserve"> financiare anuale consolidate </w:t>
      </w:r>
      <w:proofErr w:type="spellStart"/>
      <w:r w:rsidRPr="00BE1811">
        <w:t>şi</w:t>
      </w:r>
      <w:proofErr w:type="spellEnd"/>
      <w:r w:rsidRPr="00BE1811">
        <w:t xml:space="preserve"> din alte date ale întreprinderii partenere, dacă există, la care se adaugă în </w:t>
      </w:r>
      <w:proofErr w:type="spellStart"/>
      <w:r w:rsidRPr="00BE1811">
        <w:t>proporţie</w:t>
      </w:r>
      <w:proofErr w:type="spellEnd"/>
      <w:r w:rsidRPr="00BE1811">
        <w:t xml:space="preserve"> de 100% datele întreprinderilor care sunt legate cu această întreprindere parteneră, în cazul în care acestea nu au fost deja incluse în </w:t>
      </w:r>
      <w:proofErr w:type="spellStart"/>
      <w:r w:rsidRPr="00BE1811">
        <w:t>situaţiile</w:t>
      </w:r>
      <w:proofErr w:type="spellEnd"/>
      <w:r w:rsidRPr="00BE1811">
        <w:t xml:space="preserve"> financiare anuale consolidate ale întreprinderii partenere. Dacă este necesar, </w:t>
      </w:r>
      <w:proofErr w:type="spellStart"/>
      <w:r w:rsidRPr="00BE1811">
        <w:t>adăugaţi</w:t>
      </w:r>
      <w:proofErr w:type="spellEnd"/>
      <w:r w:rsidRPr="00BE1811">
        <w:t xml:space="preserve"> "</w:t>
      </w:r>
      <w:proofErr w:type="spellStart"/>
      <w:r w:rsidRPr="00BE1811">
        <w:t>fişe</w:t>
      </w:r>
      <w:proofErr w:type="spellEnd"/>
      <w:r w:rsidRPr="00BE1811">
        <w:t xml:space="preserve"> privind legătura dintre întreprinderi" pentru întreprinderile care nu au fost deja incluse în </w:t>
      </w:r>
      <w:proofErr w:type="spellStart"/>
      <w:r w:rsidRPr="00BE1811">
        <w:t>situaţiile</w:t>
      </w:r>
      <w:proofErr w:type="spellEnd"/>
      <w:r w:rsidRPr="00BE1811">
        <w:t xml:space="preserve"> financiare anuale consolidate.</w:t>
      </w:r>
    </w:p>
    <w:p w14:paraId="2DC0ADCE" w14:textId="77777777" w:rsidR="00F34D83" w:rsidRPr="00BE1811" w:rsidRDefault="00F34D83" w:rsidP="00F34D83">
      <w:pPr>
        <w:jc w:val="both"/>
      </w:pPr>
      <w:r w:rsidRPr="00BE1811">
        <w:br w:type="page"/>
      </w:r>
    </w:p>
    <w:p w14:paraId="53D89499" w14:textId="77777777" w:rsidR="00F34D83" w:rsidRPr="00BE1811" w:rsidRDefault="00F34D83" w:rsidP="00F34D83">
      <w:pPr>
        <w:jc w:val="both"/>
      </w:pPr>
      <w:r w:rsidRPr="00BE1811">
        <w:lastRenderedPageBreak/>
        <w:t>FIŞA DE PARTENERIAT</w:t>
      </w:r>
    </w:p>
    <w:p w14:paraId="36C9867A" w14:textId="77777777" w:rsidR="00F34D83" w:rsidRPr="00BE1811" w:rsidRDefault="00F34D83" w:rsidP="00F34D83">
      <w:pPr>
        <w:jc w:val="both"/>
        <w:rPr>
          <w:b/>
        </w:rPr>
      </w:pPr>
      <w:r w:rsidRPr="00BE1811">
        <w:rPr>
          <w:b/>
        </w:rPr>
        <w:t>1. Date de identificare a întreprinderii</w:t>
      </w:r>
    </w:p>
    <w:p w14:paraId="6C38C870" w14:textId="77777777" w:rsidR="00F34D83" w:rsidRPr="00BE1811" w:rsidRDefault="00F34D83" w:rsidP="00F34D83">
      <w:r w:rsidRPr="00BE1811">
        <w:t>Denumirea întreprinderii ________________________________________________________________________________</w:t>
      </w:r>
    </w:p>
    <w:p w14:paraId="596E73E3" w14:textId="77777777" w:rsidR="00F34D83" w:rsidRPr="00BE1811" w:rsidRDefault="00F34D83" w:rsidP="00F34D83">
      <w:r w:rsidRPr="00BE1811">
        <w:t>Adresa sediului social ________________________________________________________________________________</w:t>
      </w:r>
    </w:p>
    <w:p w14:paraId="7D60A766" w14:textId="77777777" w:rsidR="00F34D83" w:rsidRPr="00BE1811" w:rsidRDefault="00F34D83" w:rsidP="00F34D83">
      <w:r w:rsidRPr="00BE1811">
        <w:t>Codul unic de înregistrare ________________________________________________________________________________</w:t>
      </w:r>
    </w:p>
    <w:p w14:paraId="0002EF64" w14:textId="77777777" w:rsidR="00F34D83" w:rsidRPr="00BE1811" w:rsidRDefault="00F34D83" w:rsidP="00F34D83">
      <w:r w:rsidRPr="00BE1811">
        <w:t xml:space="preserve">Numele, prenumele </w:t>
      </w:r>
      <w:proofErr w:type="spellStart"/>
      <w:r w:rsidRPr="00BE1811">
        <w:t>şi</w:t>
      </w:r>
      <w:proofErr w:type="spellEnd"/>
      <w:r w:rsidRPr="00BE1811">
        <w:t xml:space="preserve"> </w:t>
      </w:r>
      <w:proofErr w:type="spellStart"/>
      <w:r w:rsidRPr="00BE1811">
        <w:t>funcţia</w:t>
      </w:r>
      <w:proofErr w:type="spellEnd"/>
      <w:r w:rsidRPr="00BE1811">
        <w:t xml:space="preserve"> ________________________________________________________________________________</w:t>
      </w:r>
    </w:p>
    <w:p w14:paraId="0BA68235" w14:textId="77777777" w:rsidR="00F34D83" w:rsidRPr="00BE1811" w:rsidRDefault="00F34D83" w:rsidP="00F34D83">
      <w:pPr>
        <w:jc w:val="both"/>
      </w:pPr>
      <w:proofErr w:type="spellStart"/>
      <w:r w:rsidRPr="00BE1811">
        <w:t>preşedintelui</w:t>
      </w:r>
      <w:proofErr w:type="spellEnd"/>
      <w:r w:rsidRPr="00BE1811">
        <w:t xml:space="preserve"> consiliului de </w:t>
      </w:r>
      <w:proofErr w:type="spellStart"/>
      <w:r w:rsidRPr="00BE1811">
        <w:t>administraţie</w:t>
      </w:r>
      <w:proofErr w:type="spellEnd"/>
      <w:r w:rsidRPr="00BE1811">
        <w:t xml:space="preserve">, directorului general sau echivalent    </w:t>
      </w:r>
    </w:p>
    <w:p w14:paraId="0DDDEB8C" w14:textId="77777777" w:rsidR="00F34D83" w:rsidRPr="00BE1811" w:rsidRDefault="00F34D83" w:rsidP="00F34D83">
      <w:pPr>
        <w:jc w:val="both"/>
        <w:rPr>
          <w:b/>
        </w:rPr>
      </w:pPr>
      <w:r w:rsidRPr="00BE1811">
        <w:rPr>
          <w:b/>
        </w:rPr>
        <w:t>2.Date referitoare la întreprinderea legată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76FD2" w:rsidRPr="00BE1811" w14:paraId="0618EC1F" w14:textId="77777777" w:rsidTr="00132342">
        <w:trPr>
          <w:cantSplit/>
        </w:trPr>
        <w:tc>
          <w:tcPr>
            <w:tcW w:w="9599" w:type="dxa"/>
            <w:gridSpan w:val="4"/>
          </w:tcPr>
          <w:p w14:paraId="15A21554" w14:textId="77777777" w:rsidR="00F34D83" w:rsidRPr="00BE1811" w:rsidRDefault="00F34D83" w:rsidP="00132342">
            <w:pPr>
              <w:jc w:val="both"/>
              <w:rPr>
                <w:b/>
              </w:rPr>
            </w:pPr>
            <w:r w:rsidRPr="00BE1811">
              <w:rPr>
                <w:b/>
              </w:rPr>
              <w:t xml:space="preserve">Perioada de </w:t>
            </w:r>
            <w:proofErr w:type="spellStart"/>
            <w:r w:rsidRPr="00BE1811">
              <w:rPr>
                <w:b/>
              </w:rPr>
              <w:t>referinţă</w:t>
            </w:r>
            <w:proofErr w:type="spellEnd"/>
          </w:p>
        </w:tc>
      </w:tr>
      <w:tr w:rsidR="00D76FD2" w:rsidRPr="00BE1811" w14:paraId="2BBC5523" w14:textId="77777777" w:rsidTr="00132342">
        <w:tc>
          <w:tcPr>
            <w:tcW w:w="2399" w:type="dxa"/>
          </w:tcPr>
          <w:p w14:paraId="05270202" w14:textId="77777777" w:rsidR="00F34D83" w:rsidRPr="00BE1811" w:rsidRDefault="00F34D83" w:rsidP="00132342">
            <w:pPr>
              <w:jc w:val="both"/>
              <w:rPr>
                <w:b/>
              </w:rPr>
            </w:pPr>
          </w:p>
        </w:tc>
        <w:tc>
          <w:tcPr>
            <w:tcW w:w="2400" w:type="dxa"/>
          </w:tcPr>
          <w:p w14:paraId="4484C8AA" w14:textId="77777777" w:rsidR="00F34D83" w:rsidRPr="00BE1811" w:rsidRDefault="00F34D83" w:rsidP="00132342">
            <w:pPr>
              <w:jc w:val="both"/>
              <w:rPr>
                <w:b/>
              </w:rPr>
            </w:pPr>
            <w:r w:rsidRPr="00BE1811">
              <w:rPr>
                <w:b/>
              </w:rPr>
              <w:t xml:space="preserve">Numărul mediu anual de </w:t>
            </w:r>
            <w:proofErr w:type="spellStart"/>
            <w:r w:rsidRPr="00BE1811">
              <w:rPr>
                <w:b/>
              </w:rPr>
              <w:t>salariaţi</w:t>
            </w:r>
            <w:proofErr w:type="spellEnd"/>
            <w:r w:rsidRPr="00BE1811">
              <w:rPr>
                <w:rStyle w:val="FootnoteReference"/>
                <w:b/>
                <w:color w:val="000000"/>
              </w:rPr>
              <w:footnoteReference w:id="21"/>
            </w:r>
          </w:p>
        </w:tc>
        <w:tc>
          <w:tcPr>
            <w:tcW w:w="2400" w:type="dxa"/>
          </w:tcPr>
          <w:p w14:paraId="3512F59B" w14:textId="77777777" w:rsidR="00F34D83" w:rsidRPr="00BE1811" w:rsidRDefault="00F34D83" w:rsidP="00132342">
            <w:pPr>
              <w:jc w:val="both"/>
              <w:rPr>
                <w:b/>
              </w:rPr>
            </w:pPr>
            <w:r w:rsidRPr="00BE1811">
              <w:rPr>
                <w:b/>
              </w:rPr>
              <w:t>Cifra de afaceri</w:t>
            </w:r>
          </w:p>
          <w:p w14:paraId="3364F89A" w14:textId="77777777" w:rsidR="00F34D83" w:rsidRPr="00BE1811" w:rsidRDefault="00F34D83" w:rsidP="00132342">
            <w:pPr>
              <w:jc w:val="both"/>
              <w:rPr>
                <w:b/>
              </w:rPr>
            </w:pPr>
            <w:r w:rsidRPr="00BE1811">
              <w:rPr>
                <w:b/>
              </w:rPr>
              <w:t xml:space="preserve">anuală netă </w:t>
            </w:r>
          </w:p>
          <w:p w14:paraId="43A1F5C0" w14:textId="77777777" w:rsidR="00F34D83" w:rsidRPr="00BE1811" w:rsidRDefault="00F34D83" w:rsidP="00132342">
            <w:pPr>
              <w:jc w:val="both"/>
              <w:rPr>
                <w:b/>
              </w:rPr>
            </w:pPr>
            <w:r w:rsidRPr="00BE1811">
              <w:rPr>
                <w:b/>
              </w:rPr>
              <w:t>(mii lei/mii €)</w:t>
            </w:r>
          </w:p>
        </w:tc>
        <w:tc>
          <w:tcPr>
            <w:tcW w:w="2400" w:type="dxa"/>
          </w:tcPr>
          <w:p w14:paraId="375D9D5E" w14:textId="77777777" w:rsidR="00F34D83" w:rsidRPr="00BE1811" w:rsidRDefault="00F34D83" w:rsidP="00132342">
            <w:pPr>
              <w:jc w:val="both"/>
              <w:rPr>
                <w:b/>
              </w:rPr>
            </w:pPr>
            <w:r w:rsidRPr="00BE1811">
              <w:rPr>
                <w:b/>
              </w:rPr>
              <w:t>Active totale</w:t>
            </w:r>
          </w:p>
          <w:p w14:paraId="1D6AF817" w14:textId="77777777" w:rsidR="00F34D83" w:rsidRPr="00BE1811" w:rsidRDefault="00F34D83" w:rsidP="00132342">
            <w:pPr>
              <w:jc w:val="both"/>
              <w:rPr>
                <w:b/>
              </w:rPr>
            </w:pPr>
            <w:r w:rsidRPr="00BE1811">
              <w:rPr>
                <w:b/>
              </w:rPr>
              <w:t>(mii lei/mii €)</w:t>
            </w:r>
          </w:p>
        </w:tc>
      </w:tr>
      <w:tr w:rsidR="00F34D83" w:rsidRPr="00BE1811" w14:paraId="280AE71A" w14:textId="77777777" w:rsidTr="00132342">
        <w:tc>
          <w:tcPr>
            <w:tcW w:w="2399" w:type="dxa"/>
          </w:tcPr>
          <w:p w14:paraId="731ADDD4" w14:textId="77777777" w:rsidR="00F34D83" w:rsidRPr="00BE1811" w:rsidRDefault="00F34D83" w:rsidP="00132342">
            <w:pPr>
              <w:jc w:val="both"/>
              <w:rPr>
                <w:b/>
              </w:rPr>
            </w:pPr>
            <w:r w:rsidRPr="00BE1811">
              <w:rPr>
                <w:b/>
              </w:rPr>
              <w:t>Total</w:t>
            </w:r>
          </w:p>
        </w:tc>
        <w:tc>
          <w:tcPr>
            <w:tcW w:w="2400" w:type="dxa"/>
          </w:tcPr>
          <w:p w14:paraId="68BCFE1B" w14:textId="77777777" w:rsidR="00F34D83" w:rsidRPr="00BE1811" w:rsidRDefault="00F34D83" w:rsidP="00132342">
            <w:pPr>
              <w:jc w:val="both"/>
              <w:rPr>
                <w:b/>
              </w:rPr>
            </w:pPr>
          </w:p>
        </w:tc>
        <w:tc>
          <w:tcPr>
            <w:tcW w:w="2400" w:type="dxa"/>
          </w:tcPr>
          <w:p w14:paraId="356D47D2" w14:textId="77777777" w:rsidR="00F34D83" w:rsidRPr="00BE1811" w:rsidRDefault="00F34D83" w:rsidP="00132342">
            <w:pPr>
              <w:jc w:val="both"/>
              <w:rPr>
                <w:b/>
              </w:rPr>
            </w:pPr>
          </w:p>
        </w:tc>
        <w:tc>
          <w:tcPr>
            <w:tcW w:w="2400" w:type="dxa"/>
          </w:tcPr>
          <w:p w14:paraId="3C69205A" w14:textId="77777777" w:rsidR="00F34D83" w:rsidRPr="00BE1811" w:rsidRDefault="00F34D83" w:rsidP="00132342">
            <w:pPr>
              <w:jc w:val="both"/>
              <w:rPr>
                <w:b/>
              </w:rPr>
            </w:pPr>
          </w:p>
        </w:tc>
      </w:tr>
    </w:tbl>
    <w:p w14:paraId="45509215" w14:textId="77777777" w:rsidR="00F34D83" w:rsidRPr="00BE1811" w:rsidRDefault="00F34D83" w:rsidP="00F34D83">
      <w:pPr>
        <w:jc w:val="both"/>
      </w:pPr>
    </w:p>
    <w:p w14:paraId="3F010DF7" w14:textId="77777777" w:rsidR="00F34D83" w:rsidRPr="00BE1811" w:rsidRDefault="00F34D83" w:rsidP="00F34D83">
      <w:pPr>
        <w:jc w:val="both"/>
      </w:pPr>
      <w:r w:rsidRPr="00BE1811">
        <w:t>NOTA: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 Dacă este necesar, se va adăuga  „</w:t>
      </w:r>
      <w:proofErr w:type="spellStart"/>
      <w:r w:rsidRPr="00BE1811">
        <w:t>fişa</w:t>
      </w:r>
      <w:proofErr w:type="spellEnd"/>
      <w:r w:rsidRPr="00BE1811">
        <w:t xml:space="preserve"> întreprinderii legate” pentru întreprinderile care nu au fost încă incluse prin consolidare.</w:t>
      </w:r>
    </w:p>
    <w:p w14:paraId="26818A82" w14:textId="77777777" w:rsidR="00F34D83" w:rsidRPr="00BE1811" w:rsidRDefault="00F34D83" w:rsidP="00F34D83">
      <w:pPr>
        <w:jc w:val="both"/>
        <w:rPr>
          <w:b/>
        </w:rPr>
      </w:pPr>
      <w:r w:rsidRPr="00BE1811">
        <w:rPr>
          <w:b/>
        </w:rPr>
        <w:t xml:space="preserve">3. Calculul </w:t>
      </w:r>
      <w:proofErr w:type="spellStart"/>
      <w:r w:rsidRPr="00BE1811">
        <w:rPr>
          <w:b/>
        </w:rPr>
        <w:t>proporţional</w:t>
      </w:r>
      <w:proofErr w:type="spellEnd"/>
    </w:p>
    <w:p w14:paraId="52AB6588" w14:textId="77777777" w:rsidR="00F34D83" w:rsidRPr="00BE1811" w:rsidRDefault="00F34D83" w:rsidP="00F34D83">
      <w:pPr>
        <w:jc w:val="both"/>
      </w:pPr>
      <w:r w:rsidRPr="00BE1811">
        <w:t xml:space="preserve">a) </w:t>
      </w:r>
      <w:proofErr w:type="spellStart"/>
      <w:r w:rsidRPr="00BE1811">
        <w:t>Indicaţi</w:t>
      </w:r>
      <w:proofErr w:type="spellEnd"/>
      <w:r w:rsidRPr="00BE1811">
        <w:t xml:space="preserve"> exact </w:t>
      </w:r>
      <w:proofErr w:type="spellStart"/>
      <w:r w:rsidRPr="00BE1811">
        <w:t>proporţia</w:t>
      </w:r>
      <w:proofErr w:type="spellEnd"/>
      <w:r w:rsidRPr="00BE1811">
        <w:t xml:space="preserve"> </w:t>
      </w:r>
      <w:proofErr w:type="spellStart"/>
      <w:r w:rsidRPr="00BE1811">
        <w:t>deţinută</w:t>
      </w:r>
      <w:proofErr w:type="spellEnd"/>
      <w:r w:rsidRPr="00BE1811">
        <w:rPr>
          <w:rStyle w:val="FootnoteReference"/>
          <w:color w:val="000000"/>
        </w:rPr>
        <w:footnoteReference w:id="22"/>
      </w:r>
      <w:r w:rsidRPr="00BE1811">
        <w:t xml:space="preserve"> de întreprinderea solicitantă (sau de întreprinderea legată prin intermediul căreia se </w:t>
      </w:r>
      <w:proofErr w:type="spellStart"/>
      <w:r w:rsidRPr="00BE1811">
        <w:t>stabileşte</w:t>
      </w:r>
      <w:proofErr w:type="spellEnd"/>
      <w:r w:rsidRPr="00BE1811">
        <w:t xml:space="preserve"> legătura de parteneriat), în întreprinderea parteneră la care se referă această </w:t>
      </w:r>
      <w:proofErr w:type="spellStart"/>
      <w:r w:rsidRPr="00BE1811">
        <w:t>fişă</w:t>
      </w:r>
      <w:proofErr w:type="spellEnd"/>
      <w:r w:rsidRPr="00BE1811">
        <w:t>:</w:t>
      </w:r>
    </w:p>
    <w:p w14:paraId="1462F71D" w14:textId="77777777" w:rsidR="00F34D83" w:rsidRPr="00BE1811" w:rsidRDefault="00F34D83" w:rsidP="00F34D83">
      <w:pPr>
        <w:jc w:val="both"/>
      </w:pPr>
      <w:r w:rsidRPr="00BE1811">
        <w:t>________________________________________________________________________________________________________________________________________________________________________________________________________________________________________________</w:t>
      </w:r>
    </w:p>
    <w:p w14:paraId="33AECBCF" w14:textId="77777777" w:rsidR="00F34D83" w:rsidRPr="00BE1811" w:rsidRDefault="00F34D83" w:rsidP="00F34D83">
      <w:pPr>
        <w:jc w:val="both"/>
      </w:pPr>
      <w:proofErr w:type="spellStart"/>
      <w:r w:rsidRPr="00BE1811">
        <w:t>Indicaţi</w:t>
      </w:r>
      <w:proofErr w:type="spellEnd"/>
      <w:r w:rsidRPr="00BE1811">
        <w:t xml:space="preserve">, de asemenea, </w:t>
      </w:r>
      <w:proofErr w:type="spellStart"/>
      <w:r w:rsidRPr="00BE1811">
        <w:t>proporţia</w:t>
      </w:r>
      <w:proofErr w:type="spellEnd"/>
      <w:r w:rsidRPr="00BE1811">
        <w:t xml:space="preserve"> </w:t>
      </w:r>
      <w:proofErr w:type="spellStart"/>
      <w:r w:rsidRPr="00BE1811">
        <w:t>deţinută</w:t>
      </w:r>
      <w:proofErr w:type="spellEnd"/>
      <w:r w:rsidRPr="00BE1811">
        <w:t xml:space="preserve"> de întreprinderea parteneră, la care se referă această </w:t>
      </w:r>
      <w:proofErr w:type="spellStart"/>
      <w:r w:rsidRPr="00BE1811">
        <w:t>fişă</w:t>
      </w:r>
      <w:proofErr w:type="spellEnd"/>
      <w:r w:rsidRPr="00BE1811">
        <w:t>, din capitalul social al întreprinderii solicitante (sau în întreprinderea legată)</w:t>
      </w:r>
    </w:p>
    <w:p w14:paraId="53CD877C" w14:textId="77777777" w:rsidR="00F34D83" w:rsidRPr="00BE1811" w:rsidRDefault="00F34D83" w:rsidP="00F34D83">
      <w:pPr>
        <w:jc w:val="both"/>
      </w:pPr>
      <w:r w:rsidRPr="00BE1811">
        <w:t>________________________________________________________________________________</w:t>
      </w:r>
    </w:p>
    <w:p w14:paraId="0ED37E3C" w14:textId="77777777" w:rsidR="00F34D83" w:rsidRPr="00BE1811" w:rsidRDefault="00F34D83" w:rsidP="00F34D83">
      <w:pPr>
        <w:jc w:val="both"/>
      </w:pPr>
      <w:r w:rsidRPr="00BE1811">
        <w:lastRenderedPageBreak/>
        <w:t>________________________________________________________________________________</w:t>
      </w:r>
    </w:p>
    <w:p w14:paraId="629E83A2" w14:textId="77777777" w:rsidR="00F34D83" w:rsidRPr="00BE1811" w:rsidRDefault="00F34D83" w:rsidP="00F34D83">
      <w:pPr>
        <w:jc w:val="both"/>
      </w:pPr>
      <w:r w:rsidRPr="00BE1811">
        <w:t xml:space="preserve">b) </w:t>
      </w:r>
      <w:proofErr w:type="spellStart"/>
      <w:r w:rsidRPr="00BE1811">
        <w:t>Introduceţi</w:t>
      </w:r>
      <w:proofErr w:type="spellEnd"/>
      <w:r w:rsidRPr="00BE1811">
        <w:t xml:space="preserve"> în tabelul de mai jos rezultatul calculului </w:t>
      </w:r>
      <w:proofErr w:type="spellStart"/>
      <w:r w:rsidRPr="00BE1811">
        <w:t>proporţional</w:t>
      </w:r>
      <w:proofErr w:type="spellEnd"/>
      <w:r w:rsidRPr="00BE1811">
        <w:t xml:space="preserve"> </w:t>
      </w:r>
      <w:proofErr w:type="spellStart"/>
      <w:r w:rsidRPr="00BE1811">
        <w:t>obţinut</w:t>
      </w:r>
      <w:proofErr w:type="spellEnd"/>
      <w:r w:rsidRPr="00BE1811">
        <w:t xml:space="preserve"> prin aplicarea celui mai mare dintre procentele la care se face referire la lit. a) la datele introduse în tabelul de la pct. 1.</w:t>
      </w:r>
    </w:p>
    <w:p w14:paraId="762CD4C3" w14:textId="77777777" w:rsidR="00F34D83" w:rsidRPr="00BE1811" w:rsidRDefault="00F34D83" w:rsidP="00F34D83">
      <w:pPr>
        <w:jc w:val="both"/>
      </w:pPr>
      <w:r w:rsidRPr="00BE1811">
        <w:t>Tabelul de parteneriat –A.2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76FD2" w:rsidRPr="00BE1811" w14:paraId="288C07F9" w14:textId="77777777" w:rsidTr="00132342">
        <w:tc>
          <w:tcPr>
            <w:tcW w:w="2399" w:type="dxa"/>
          </w:tcPr>
          <w:p w14:paraId="30EB20CC" w14:textId="77777777" w:rsidR="00F34D83" w:rsidRPr="00BE1811" w:rsidRDefault="00F34D83" w:rsidP="00132342">
            <w:pPr>
              <w:jc w:val="both"/>
              <w:rPr>
                <w:b/>
              </w:rPr>
            </w:pPr>
            <w:r w:rsidRPr="00BE1811">
              <w:rPr>
                <w:b/>
              </w:rPr>
              <w:t>Procent</w:t>
            </w:r>
          </w:p>
        </w:tc>
        <w:tc>
          <w:tcPr>
            <w:tcW w:w="2400" w:type="dxa"/>
          </w:tcPr>
          <w:p w14:paraId="4755F193" w14:textId="77777777" w:rsidR="00F34D83" w:rsidRPr="00BE1811" w:rsidRDefault="00F34D83" w:rsidP="00132342">
            <w:pPr>
              <w:jc w:val="both"/>
              <w:rPr>
                <w:b/>
              </w:rPr>
            </w:pPr>
            <w:r w:rsidRPr="00BE1811">
              <w:rPr>
                <w:b/>
              </w:rPr>
              <w:t xml:space="preserve">Numărul mediu anual de </w:t>
            </w:r>
            <w:proofErr w:type="spellStart"/>
            <w:r w:rsidRPr="00BE1811">
              <w:rPr>
                <w:b/>
              </w:rPr>
              <w:t>salariaţi</w:t>
            </w:r>
            <w:proofErr w:type="spellEnd"/>
          </w:p>
        </w:tc>
        <w:tc>
          <w:tcPr>
            <w:tcW w:w="2400" w:type="dxa"/>
          </w:tcPr>
          <w:p w14:paraId="47216879" w14:textId="77777777" w:rsidR="00F34D83" w:rsidRPr="00BE1811" w:rsidRDefault="00F34D83" w:rsidP="00132342">
            <w:pPr>
              <w:jc w:val="both"/>
              <w:rPr>
                <w:b/>
              </w:rPr>
            </w:pPr>
            <w:r w:rsidRPr="00BE1811">
              <w:rPr>
                <w:b/>
              </w:rPr>
              <w:t>Cifra de afaceri anuală netă (mii lei/mii €)</w:t>
            </w:r>
          </w:p>
        </w:tc>
        <w:tc>
          <w:tcPr>
            <w:tcW w:w="2400" w:type="dxa"/>
          </w:tcPr>
          <w:p w14:paraId="67B1BC27" w14:textId="77777777" w:rsidR="00F34D83" w:rsidRPr="00BE1811" w:rsidRDefault="00F34D83" w:rsidP="00132342">
            <w:pPr>
              <w:jc w:val="both"/>
              <w:rPr>
                <w:b/>
              </w:rPr>
            </w:pPr>
            <w:r w:rsidRPr="00BE1811">
              <w:rPr>
                <w:b/>
              </w:rPr>
              <w:t>Active totale</w:t>
            </w:r>
            <w:r w:rsidRPr="00BE1811">
              <w:rPr>
                <w:rStyle w:val="FootnoteReference"/>
                <w:b/>
                <w:color w:val="000000"/>
              </w:rPr>
              <w:footnoteReference w:id="23"/>
            </w:r>
            <w:r w:rsidRPr="00BE1811">
              <w:rPr>
                <w:b/>
              </w:rPr>
              <w:t xml:space="preserve"> (mii lei/mii €)</w:t>
            </w:r>
          </w:p>
        </w:tc>
      </w:tr>
      <w:tr w:rsidR="00D76FD2" w:rsidRPr="00BE1811" w14:paraId="79FC5769" w14:textId="77777777" w:rsidTr="00132342">
        <w:tc>
          <w:tcPr>
            <w:tcW w:w="2399" w:type="dxa"/>
          </w:tcPr>
          <w:p w14:paraId="1F1AB333" w14:textId="77777777" w:rsidR="00F34D83" w:rsidRPr="00BE1811" w:rsidRDefault="00F34D83" w:rsidP="00132342">
            <w:pPr>
              <w:jc w:val="both"/>
            </w:pPr>
            <w:r w:rsidRPr="00BE1811">
              <w:t>Valoare rezultată în urma aplicării celui mai mare procent la datele introduse în tabelul de la pct. 1.</w:t>
            </w:r>
          </w:p>
        </w:tc>
        <w:tc>
          <w:tcPr>
            <w:tcW w:w="2400" w:type="dxa"/>
          </w:tcPr>
          <w:p w14:paraId="5E5979E7" w14:textId="77777777" w:rsidR="00F34D83" w:rsidRPr="00BE1811" w:rsidRDefault="00F34D83" w:rsidP="00132342">
            <w:pPr>
              <w:jc w:val="both"/>
            </w:pPr>
          </w:p>
        </w:tc>
        <w:tc>
          <w:tcPr>
            <w:tcW w:w="2400" w:type="dxa"/>
          </w:tcPr>
          <w:p w14:paraId="29A66C9C" w14:textId="77777777" w:rsidR="00F34D83" w:rsidRPr="00BE1811" w:rsidRDefault="00F34D83" w:rsidP="00132342">
            <w:pPr>
              <w:jc w:val="both"/>
            </w:pPr>
          </w:p>
        </w:tc>
        <w:tc>
          <w:tcPr>
            <w:tcW w:w="2400" w:type="dxa"/>
          </w:tcPr>
          <w:p w14:paraId="70A16068" w14:textId="77777777" w:rsidR="00F34D83" w:rsidRPr="00BE1811" w:rsidRDefault="00F34D83" w:rsidP="00132342">
            <w:pPr>
              <w:jc w:val="both"/>
            </w:pPr>
          </w:p>
        </w:tc>
      </w:tr>
    </w:tbl>
    <w:p w14:paraId="60B24B0F" w14:textId="77777777" w:rsidR="00F34D83" w:rsidRPr="00BE1811" w:rsidRDefault="00F34D83" w:rsidP="00F34D83">
      <w:pPr>
        <w:jc w:val="both"/>
      </w:pPr>
      <w:r w:rsidRPr="00BE1811">
        <w:t>Aceste date se vor introduce în Tabelul A.1.</w:t>
      </w:r>
    </w:p>
    <w:p w14:paraId="32F6584A" w14:textId="77777777" w:rsidR="00F34D83" w:rsidRPr="00BE1811" w:rsidRDefault="00F34D83" w:rsidP="00F34D83">
      <w:pPr>
        <w:jc w:val="both"/>
        <w:rPr>
          <w:b/>
        </w:rPr>
      </w:pPr>
      <w:proofErr w:type="spellStart"/>
      <w:r w:rsidRPr="00BE1811">
        <w:rPr>
          <w:b/>
        </w:rPr>
        <w:t>Secţiunea</w:t>
      </w:r>
      <w:proofErr w:type="spellEnd"/>
      <w:r w:rsidRPr="00BE1811">
        <w:rPr>
          <w:b/>
        </w:rPr>
        <w:t xml:space="preserve"> B</w:t>
      </w:r>
    </w:p>
    <w:p w14:paraId="2FA5E08E" w14:textId="77777777" w:rsidR="00F34D83" w:rsidRPr="00BE1811" w:rsidRDefault="00F34D83" w:rsidP="00F34D83">
      <w:pPr>
        <w:jc w:val="both"/>
      </w:pPr>
      <w:r w:rsidRPr="00BE1811">
        <w:t>ÎNTREPRINDERI LEGATE</w:t>
      </w:r>
    </w:p>
    <w:p w14:paraId="09A480FB" w14:textId="77777777" w:rsidR="00F34D83" w:rsidRPr="00BE1811" w:rsidRDefault="00F34D83" w:rsidP="00F34D83">
      <w:pPr>
        <w:jc w:val="both"/>
        <w:rPr>
          <w:b/>
        </w:rPr>
      </w:pPr>
      <w:r w:rsidRPr="00BE1811">
        <w:rPr>
          <w:b/>
        </w:rPr>
        <w:t xml:space="preserve">1. Determinarea </w:t>
      </w:r>
      <w:proofErr w:type="spellStart"/>
      <w:r w:rsidRPr="00BE1811">
        <w:rPr>
          <w:b/>
        </w:rPr>
        <w:t>situaţiei</w:t>
      </w:r>
      <w:proofErr w:type="spellEnd"/>
      <w:r w:rsidRPr="00BE1811">
        <w:rPr>
          <w:b/>
        </w:rPr>
        <w:t xml:space="preserve"> aplicabile întreprinderii care solicită încadrarea în categoria întreprinderilor mici </w:t>
      </w:r>
      <w:proofErr w:type="spellStart"/>
      <w:r w:rsidRPr="00BE1811">
        <w:rPr>
          <w:b/>
        </w:rPr>
        <w:t>şi</w:t>
      </w:r>
      <w:proofErr w:type="spellEnd"/>
      <w:r w:rsidRPr="00BE1811">
        <w:rPr>
          <w:b/>
        </w:rPr>
        <w:t xml:space="preserve"> mijlocii:</w:t>
      </w:r>
    </w:p>
    <w:p w14:paraId="06F4C50D" w14:textId="77777777" w:rsidR="00F34D83" w:rsidRPr="00BE1811" w:rsidRDefault="00F34D83" w:rsidP="00F34D83">
      <w:pPr>
        <w:jc w:val="both"/>
      </w:pPr>
      <w:r w:rsidRPr="00BE1811">
        <w:sym w:font="Symbol" w:char="F090"/>
      </w:r>
      <w:r w:rsidRPr="00BE1811">
        <w:t xml:space="preserve"> Cazul 1: Întreprinderea solicitantă </w:t>
      </w:r>
      <w:proofErr w:type="spellStart"/>
      <w:r w:rsidRPr="00BE1811">
        <w:t>ţine</w:t>
      </w:r>
      <w:proofErr w:type="spellEnd"/>
      <w:r w:rsidRPr="00BE1811">
        <w:t xml:space="preserve"> </w:t>
      </w:r>
      <w:proofErr w:type="spellStart"/>
      <w:r w:rsidRPr="00BE1811">
        <w:t>situaţii</w:t>
      </w:r>
      <w:proofErr w:type="spellEnd"/>
      <w:r w:rsidRPr="00BE1811">
        <w:t xml:space="preserve"> financiare anuale consolidate sau este inclusă în </w:t>
      </w:r>
      <w:proofErr w:type="spellStart"/>
      <w:r w:rsidRPr="00BE1811">
        <w:t>situaţiile</w:t>
      </w:r>
      <w:proofErr w:type="spellEnd"/>
      <w:r w:rsidRPr="00BE1811">
        <w:t xml:space="preserve"> financiare anuale consolidate ale unei alte întreprinderi (tabelul B1).</w:t>
      </w:r>
    </w:p>
    <w:p w14:paraId="7738291C" w14:textId="77777777" w:rsidR="00F34D83" w:rsidRPr="00BE1811" w:rsidRDefault="00F34D83" w:rsidP="00F34D83">
      <w:pPr>
        <w:jc w:val="both"/>
      </w:pPr>
      <w:r w:rsidRPr="00BE1811">
        <w:sym w:font="Symbol" w:char="F090"/>
      </w:r>
      <w:r w:rsidRPr="00BE1811">
        <w:t xml:space="preserve"> Cazul 2: Întreprinderea solicitantă sau una ori mai multe întreprinderi legate nu </w:t>
      </w:r>
      <w:proofErr w:type="spellStart"/>
      <w:r w:rsidRPr="00BE1811">
        <w:t>întocmeşte</w:t>
      </w:r>
      <w:proofErr w:type="spellEnd"/>
      <w:r w:rsidRPr="00BE1811">
        <w:t xml:space="preserve">/întocmesc ori nu este/nu sunt inclusă/incluse în </w:t>
      </w:r>
      <w:proofErr w:type="spellStart"/>
      <w:r w:rsidRPr="00BE1811">
        <w:t>situaţiile</w:t>
      </w:r>
      <w:proofErr w:type="spellEnd"/>
      <w:r w:rsidRPr="00BE1811">
        <w:t xml:space="preserve"> financiare anuale consolidate (tabelul B2).</w:t>
      </w:r>
    </w:p>
    <w:p w14:paraId="408E0983" w14:textId="77777777" w:rsidR="00F34D83" w:rsidRPr="00BE1811" w:rsidRDefault="00F34D83" w:rsidP="00F34D83">
      <w:pPr>
        <w:jc w:val="both"/>
      </w:pPr>
      <w:r w:rsidRPr="00BE1811">
        <w:t>NOTĂ:</w:t>
      </w:r>
    </w:p>
    <w:p w14:paraId="240FC7A0" w14:textId="77777777" w:rsidR="00F34D83" w:rsidRPr="00BE1811" w:rsidRDefault="00F34D83" w:rsidP="00F34D83">
      <w:pPr>
        <w:jc w:val="both"/>
      </w:pPr>
      <w:r w:rsidRPr="00BE1811">
        <w:t xml:space="preserve">Datele întreprinderilor legate cu întreprinderea solicitantă derivă din </w:t>
      </w:r>
      <w:proofErr w:type="spellStart"/>
      <w:r w:rsidRPr="00BE1811">
        <w:t>situaţiile</w:t>
      </w:r>
      <w:proofErr w:type="spellEnd"/>
      <w:r w:rsidRPr="00BE1811">
        <w:t xml:space="preserve"> financiare anuale </w:t>
      </w:r>
      <w:proofErr w:type="spellStart"/>
      <w:r w:rsidRPr="00BE1811">
        <w:t>şi</w:t>
      </w:r>
      <w:proofErr w:type="spellEnd"/>
      <w:r w:rsidRPr="00BE1811">
        <w:t xml:space="preserve"> din alte date ale acestora, consolidate dacă este cazul. La acestea se adaugă în mod </w:t>
      </w:r>
      <w:proofErr w:type="spellStart"/>
      <w:r w:rsidRPr="00BE1811">
        <w:t>proporţional</w:t>
      </w:r>
      <w:proofErr w:type="spellEnd"/>
      <w:r w:rsidRPr="00BE1811">
        <w:t xml:space="preserve"> datele oricărei eventuale întreprinderi partenere a acelei întreprinderi legate, situată imediat în aval sau în amonte, dacă nu a fost deja inclusă prin consolidare</w:t>
      </w:r>
      <w:r w:rsidRPr="00BE1811">
        <w:rPr>
          <w:vertAlign w:val="superscript"/>
        </w:rPr>
        <w:t>1</w:t>
      </w:r>
      <w:r w:rsidRPr="00BE1811">
        <w:t>.</w:t>
      </w:r>
    </w:p>
    <w:p w14:paraId="0C6A0139" w14:textId="77777777" w:rsidR="00F34D83" w:rsidRPr="00BE1811" w:rsidRDefault="00F34D83" w:rsidP="00F34D83">
      <w:pPr>
        <w:jc w:val="both"/>
        <w:rPr>
          <w:b/>
        </w:rPr>
      </w:pPr>
      <w:r w:rsidRPr="00BE1811">
        <w:rPr>
          <w:b/>
        </w:rPr>
        <w:t>2</w:t>
      </w:r>
      <w:r w:rsidRPr="00BE1811">
        <w:t xml:space="preserve">. </w:t>
      </w:r>
      <w:r w:rsidRPr="00BE1811">
        <w:rPr>
          <w:b/>
        </w:rPr>
        <w:t>Metode de calcul pentru fiecare caz</w:t>
      </w:r>
    </w:p>
    <w:p w14:paraId="59BD8EBE" w14:textId="77777777" w:rsidR="00F34D83" w:rsidRPr="00BE1811" w:rsidRDefault="00F34D83" w:rsidP="00F34D83">
      <w:pPr>
        <w:jc w:val="both"/>
      </w:pPr>
      <w:r w:rsidRPr="00BE1811">
        <w:rPr>
          <w:b/>
        </w:rPr>
        <w:t>Cazul 1</w:t>
      </w:r>
      <w:r w:rsidRPr="00BE1811">
        <w:t xml:space="preserve">: </w:t>
      </w:r>
      <w:proofErr w:type="spellStart"/>
      <w:r w:rsidRPr="00BE1811">
        <w:t>Situaţiile</w:t>
      </w:r>
      <w:proofErr w:type="spellEnd"/>
      <w:r w:rsidRPr="00BE1811">
        <w:t xml:space="preserve"> financiare anuale consolidate reprezintă baza de calcul. Se va completa tabelul B1 de mai jos.</w:t>
      </w:r>
    </w:p>
    <w:p w14:paraId="305EF9DC" w14:textId="77777777" w:rsidR="00F34D83" w:rsidRPr="00BE1811" w:rsidRDefault="00F34D83" w:rsidP="00F34D83">
      <w:pPr>
        <w:jc w:val="both"/>
      </w:pPr>
      <w:r w:rsidRPr="00BE1811">
        <w:t>Tabelul B1</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1"/>
        <w:gridCol w:w="2400"/>
        <w:gridCol w:w="2400"/>
        <w:gridCol w:w="2400"/>
      </w:tblGrid>
      <w:tr w:rsidR="00D76FD2" w:rsidRPr="00BE1811" w14:paraId="6D7B5767" w14:textId="77777777" w:rsidTr="00B420A0">
        <w:tc>
          <w:tcPr>
            <w:tcW w:w="2541" w:type="dxa"/>
            <w:tcBorders>
              <w:top w:val="single" w:sz="4" w:space="0" w:color="auto"/>
              <w:left w:val="single" w:sz="4" w:space="0" w:color="auto"/>
            </w:tcBorders>
          </w:tcPr>
          <w:p w14:paraId="46A441F7" w14:textId="77777777" w:rsidR="00F34D83" w:rsidRPr="00BE1811" w:rsidRDefault="00F34D83" w:rsidP="00132342">
            <w:pPr>
              <w:jc w:val="both"/>
              <w:rPr>
                <w:b/>
              </w:rPr>
            </w:pPr>
          </w:p>
        </w:tc>
        <w:tc>
          <w:tcPr>
            <w:tcW w:w="2400" w:type="dxa"/>
          </w:tcPr>
          <w:p w14:paraId="268380CA" w14:textId="77777777" w:rsidR="00F34D83" w:rsidRPr="00BE1811" w:rsidRDefault="00F34D83" w:rsidP="00132342">
            <w:pPr>
              <w:jc w:val="both"/>
              <w:rPr>
                <w:b/>
                <w:vertAlign w:val="superscript"/>
              </w:rPr>
            </w:pPr>
            <w:r w:rsidRPr="00BE1811">
              <w:rPr>
                <w:b/>
              </w:rPr>
              <w:t>Numărul mediu anual de salariaţi</w:t>
            </w:r>
            <w:r w:rsidRPr="00BE1811">
              <w:rPr>
                <w:b/>
                <w:vertAlign w:val="superscript"/>
              </w:rPr>
              <w:t>2</w:t>
            </w:r>
          </w:p>
        </w:tc>
        <w:tc>
          <w:tcPr>
            <w:tcW w:w="2400" w:type="dxa"/>
          </w:tcPr>
          <w:p w14:paraId="1DF099FB" w14:textId="77777777" w:rsidR="00F34D83" w:rsidRPr="00BE1811" w:rsidRDefault="00F34D83" w:rsidP="00132342">
            <w:pPr>
              <w:jc w:val="both"/>
              <w:rPr>
                <w:b/>
              </w:rPr>
            </w:pPr>
            <w:r w:rsidRPr="00BE1811">
              <w:rPr>
                <w:b/>
              </w:rPr>
              <w:t xml:space="preserve">Cifra de afaceri anuală netă </w:t>
            </w:r>
          </w:p>
          <w:p w14:paraId="324FE86F" w14:textId="77777777" w:rsidR="00F34D83" w:rsidRPr="00BE1811" w:rsidRDefault="00F34D83" w:rsidP="00132342">
            <w:pPr>
              <w:jc w:val="both"/>
              <w:rPr>
                <w:b/>
              </w:rPr>
            </w:pPr>
            <w:r w:rsidRPr="00BE1811">
              <w:rPr>
                <w:b/>
              </w:rPr>
              <w:t>(mii lei/mii €)</w:t>
            </w:r>
          </w:p>
        </w:tc>
        <w:tc>
          <w:tcPr>
            <w:tcW w:w="2400" w:type="dxa"/>
          </w:tcPr>
          <w:p w14:paraId="3E94B148" w14:textId="77777777" w:rsidR="00F34D83" w:rsidRPr="00BE1811" w:rsidRDefault="00F34D83" w:rsidP="00132342">
            <w:pPr>
              <w:jc w:val="both"/>
              <w:rPr>
                <w:b/>
              </w:rPr>
            </w:pPr>
            <w:r w:rsidRPr="00BE1811">
              <w:rPr>
                <w:b/>
              </w:rPr>
              <w:t>Active totale</w:t>
            </w:r>
          </w:p>
          <w:p w14:paraId="6961F184" w14:textId="77777777" w:rsidR="00F34D83" w:rsidRPr="00BE1811" w:rsidRDefault="00F34D83" w:rsidP="00132342">
            <w:pPr>
              <w:jc w:val="both"/>
              <w:rPr>
                <w:b/>
              </w:rPr>
            </w:pPr>
            <w:r w:rsidRPr="00BE1811">
              <w:rPr>
                <w:b/>
              </w:rPr>
              <w:t>(mii lei/mii €)</w:t>
            </w:r>
          </w:p>
        </w:tc>
      </w:tr>
      <w:tr w:rsidR="00F34D83" w:rsidRPr="00BE1811" w14:paraId="503F023A" w14:textId="77777777" w:rsidTr="00B420A0">
        <w:tc>
          <w:tcPr>
            <w:tcW w:w="2541" w:type="dxa"/>
          </w:tcPr>
          <w:p w14:paraId="2FD4ED53" w14:textId="77777777" w:rsidR="00F34D83" w:rsidRPr="00BE1811" w:rsidRDefault="00F34D83" w:rsidP="00132342">
            <w:pPr>
              <w:jc w:val="both"/>
            </w:pPr>
            <w:bookmarkStart w:id="292" w:name="_Toc401827852"/>
            <w:bookmarkStart w:id="293" w:name="_Toc401828831"/>
            <w:r w:rsidRPr="00BE1811">
              <w:t>Total</w:t>
            </w:r>
            <w:bookmarkEnd w:id="292"/>
            <w:bookmarkEnd w:id="293"/>
          </w:p>
        </w:tc>
        <w:tc>
          <w:tcPr>
            <w:tcW w:w="2400" w:type="dxa"/>
          </w:tcPr>
          <w:p w14:paraId="16A15A01" w14:textId="77777777" w:rsidR="00F34D83" w:rsidRPr="00BE1811" w:rsidRDefault="00F34D83" w:rsidP="00132342">
            <w:pPr>
              <w:jc w:val="both"/>
              <w:rPr>
                <w:b/>
              </w:rPr>
            </w:pPr>
          </w:p>
        </w:tc>
        <w:tc>
          <w:tcPr>
            <w:tcW w:w="2400" w:type="dxa"/>
          </w:tcPr>
          <w:p w14:paraId="47068B77" w14:textId="77777777" w:rsidR="00F34D83" w:rsidRPr="00BE1811" w:rsidRDefault="00F34D83" w:rsidP="00132342">
            <w:pPr>
              <w:jc w:val="both"/>
              <w:rPr>
                <w:b/>
              </w:rPr>
            </w:pPr>
          </w:p>
        </w:tc>
        <w:tc>
          <w:tcPr>
            <w:tcW w:w="2400" w:type="dxa"/>
          </w:tcPr>
          <w:p w14:paraId="6121296C" w14:textId="77777777" w:rsidR="00F34D83" w:rsidRPr="00BE1811" w:rsidRDefault="00F34D83" w:rsidP="00132342">
            <w:pPr>
              <w:jc w:val="both"/>
              <w:rPr>
                <w:b/>
              </w:rPr>
            </w:pPr>
          </w:p>
        </w:tc>
      </w:tr>
    </w:tbl>
    <w:p w14:paraId="1C455DCA" w14:textId="77777777" w:rsidR="00F34D83" w:rsidRPr="00BE1811" w:rsidRDefault="00F34D83" w:rsidP="00F34D83">
      <w:pPr>
        <w:jc w:val="both"/>
      </w:pPr>
    </w:p>
    <w:p w14:paraId="2C2BC562" w14:textId="77777777" w:rsidR="00F34D83" w:rsidRPr="00BE1811" w:rsidRDefault="00F34D83" w:rsidP="00F34D83">
      <w:pPr>
        <w:jc w:val="both"/>
      </w:pPr>
      <w:r w:rsidRPr="00BE1811">
        <w:t xml:space="preserve">Datele introduse în </w:t>
      </w:r>
      <w:proofErr w:type="spellStart"/>
      <w:r w:rsidRPr="00BE1811">
        <w:t>secţiunea</w:t>
      </w:r>
      <w:proofErr w:type="spellEnd"/>
      <w:r w:rsidRPr="00BE1811">
        <w:t xml:space="preserve"> "Total" din tabelul de mai sus se vor introduce la pct. 1 din </w:t>
      </w:r>
      <w:proofErr w:type="spellStart"/>
      <w:r w:rsidRPr="00BE1811">
        <w:t>tabelul„Calculul</w:t>
      </w:r>
      <w:proofErr w:type="spellEnd"/>
      <w:r w:rsidRPr="00BE1811">
        <w:t xml:space="preserve"> pentru tipurile de întreprinderi partenere sau legate”.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9"/>
        <w:gridCol w:w="2396"/>
        <w:gridCol w:w="2409"/>
        <w:gridCol w:w="2415"/>
      </w:tblGrid>
      <w:tr w:rsidR="00D76FD2" w:rsidRPr="00BE1811" w14:paraId="00609F79" w14:textId="77777777" w:rsidTr="00132342">
        <w:trPr>
          <w:cantSplit/>
        </w:trPr>
        <w:tc>
          <w:tcPr>
            <w:tcW w:w="9779" w:type="dxa"/>
            <w:gridSpan w:val="4"/>
          </w:tcPr>
          <w:p w14:paraId="26400084" w14:textId="77777777" w:rsidR="00F34D83" w:rsidRPr="00BE1811" w:rsidRDefault="00F34D83" w:rsidP="00132342">
            <w:pPr>
              <w:jc w:val="both"/>
            </w:pPr>
            <w:r w:rsidRPr="00BE1811">
              <w:t>Identificarea întreprinderilor incluse prin consolidare</w:t>
            </w:r>
          </w:p>
        </w:tc>
      </w:tr>
      <w:tr w:rsidR="00D76FD2" w:rsidRPr="00BE1811" w14:paraId="17A62DA3" w14:textId="77777777" w:rsidTr="00132342">
        <w:tc>
          <w:tcPr>
            <w:tcW w:w="2444" w:type="dxa"/>
          </w:tcPr>
          <w:p w14:paraId="15D29E6E" w14:textId="77777777" w:rsidR="00F34D83" w:rsidRPr="00BE1811" w:rsidRDefault="00F34D83" w:rsidP="00132342">
            <w:pPr>
              <w:jc w:val="both"/>
              <w:rPr>
                <w:b/>
              </w:rPr>
            </w:pPr>
            <w:r w:rsidRPr="00BE1811">
              <w:rPr>
                <w:b/>
              </w:rPr>
              <w:t xml:space="preserve">Întreprinderea legată  </w:t>
            </w:r>
          </w:p>
          <w:p w14:paraId="4C14A1A7" w14:textId="77777777" w:rsidR="00F34D83" w:rsidRPr="00BE1811" w:rsidRDefault="00F34D83" w:rsidP="00132342">
            <w:pPr>
              <w:jc w:val="both"/>
              <w:rPr>
                <w:b/>
              </w:rPr>
            </w:pPr>
            <w:r w:rsidRPr="00BE1811">
              <w:rPr>
                <w:b/>
              </w:rPr>
              <w:t>(denumire/date de identificare)</w:t>
            </w:r>
          </w:p>
        </w:tc>
        <w:tc>
          <w:tcPr>
            <w:tcW w:w="2445" w:type="dxa"/>
          </w:tcPr>
          <w:p w14:paraId="4E8A54A5" w14:textId="77777777" w:rsidR="00F34D83" w:rsidRPr="00BE1811" w:rsidRDefault="00F34D83" w:rsidP="00132342">
            <w:pPr>
              <w:jc w:val="both"/>
              <w:rPr>
                <w:b/>
              </w:rPr>
            </w:pPr>
            <w:r w:rsidRPr="00BE1811">
              <w:rPr>
                <w:b/>
              </w:rPr>
              <w:t>Adresa sediului social</w:t>
            </w:r>
          </w:p>
        </w:tc>
        <w:tc>
          <w:tcPr>
            <w:tcW w:w="2445" w:type="dxa"/>
          </w:tcPr>
          <w:p w14:paraId="2BDE2D36" w14:textId="77777777" w:rsidR="00F34D83" w:rsidRPr="00BE1811" w:rsidRDefault="00F34D83" w:rsidP="00132342">
            <w:pPr>
              <w:jc w:val="both"/>
              <w:rPr>
                <w:b/>
              </w:rPr>
            </w:pPr>
            <w:r w:rsidRPr="00BE1811">
              <w:rPr>
                <w:b/>
              </w:rPr>
              <w:t xml:space="preserve">Cod unic de </w:t>
            </w:r>
            <w:proofErr w:type="spellStart"/>
            <w:r w:rsidRPr="00BE1811">
              <w:rPr>
                <w:b/>
              </w:rPr>
              <w:t>inregistrare</w:t>
            </w:r>
            <w:proofErr w:type="spellEnd"/>
            <w:r w:rsidRPr="00BE1811">
              <w:rPr>
                <w:b/>
              </w:rPr>
              <w:t xml:space="preserve"> </w:t>
            </w:r>
          </w:p>
        </w:tc>
        <w:tc>
          <w:tcPr>
            <w:tcW w:w="2445" w:type="dxa"/>
          </w:tcPr>
          <w:p w14:paraId="05794058" w14:textId="77777777" w:rsidR="00F34D83" w:rsidRPr="00BE1811" w:rsidRDefault="00F34D83" w:rsidP="00132342">
            <w:pPr>
              <w:jc w:val="both"/>
              <w:rPr>
                <w:b/>
              </w:rPr>
            </w:pPr>
            <w:r w:rsidRPr="00BE1811">
              <w:rPr>
                <w:b/>
              </w:rPr>
              <w:t xml:space="preserve">Numele </w:t>
            </w:r>
            <w:proofErr w:type="spellStart"/>
            <w:r w:rsidRPr="00BE1811">
              <w:rPr>
                <w:b/>
              </w:rPr>
              <w:t>şi</w:t>
            </w:r>
            <w:proofErr w:type="spellEnd"/>
            <w:r w:rsidRPr="00BE1811">
              <w:rPr>
                <w:b/>
              </w:rPr>
              <w:t xml:space="preserve"> prenumele </w:t>
            </w:r>
            <w:proofErr w:type="spellStart"/>
            <w:r w:rsidRPr="00BE1811">
              <w:rPr>
                <w:b/>
              </w:rPr>
              <w:t>preşedintelui</w:t>
            </w:r>
            <w:proofErr w:type="spellEnd"/>
            <w:r w:rsidRPr="00BE1811">
              <w:rPr>
                <w:b/>
              </w:rPr>
              <w:t xml:space="preserve"> consiliului de </w:t>
            </w:r>
            <w:proofErr w:type="spellStart"/>
            <w:r w:rsidRPr="00BE1811">
              <w:rPr>
                <w:b/>
              </w:rPr>
              <w:t>administraţie</w:t>
            </w:r>
            <w:proofErr w:type="spellEnd"/>
            <w:r w:rsidRPr="00BE1811">
              <w:rPr>
                <w:b/>
              </w:rPr>
              <w:t>, director general sau echivalent</w:t>
            </w:r>
          </w:p>
        </w:tc>
      </w:tr>
      <w:tr w:rsidR="00D76FD2" w:rsidRPr="00BE1811" w14:paraId="440208D2" w14:textId="77777777" w:rsidTr="00132342">
        <w:tc>
          <w:tcPr>
            <w:tcW w:w="2444" w:type="dxa"/>
          </w:tcPr>
          <w:p w14:paraId="5D318C7F" w14:textId="77777777" w:rsidR="00F34D83" w:rsidRPr="00BE1811" w:rsidRDefault="00F34D83" w:rsidP="00132342">
            <w:pPr>
              <w:jc w:val="both"/>
            </w:pPr>
            <w:r w:rsidRPr="00BE1811">
              <w:t>A.</w:t>
            </w:r>
          </w:p>
        </w:tc>
        <w:tc>
          <w:tcPr>
            <w:tcW w:w="2445" w:type="dxa"/>
          </w:tcPr>
          <w:p w14:paraId="50E7CC83" w14:textId="77777777" w:rsidR="00F34D83" w:rsidRPr="00BE1811" w:rsidRDefault="00F34D83" w:rsidP="00132342">
            <w:pPr>
              <w:jc w:val="both"/>
            </w:pPr>
          </w:p>
        </w:tc>
        <w:tc>
          <w:tcPr>
            <w:tcW w:w="2445" w:type="dxa"/>
          </w:tcPr>
          <w:p w14:paraId="679D9867" w14:textId="77777777" w:rsidR="00F34D83" w:rsidRPr="00BE1811" w:rsidRDefault="00F34D83" w:rsidP="00132342">
            <w:pPr>
              <w:jc w:val="both"/>
            </w:pPr>
          </w:p>
        </w:tc>
        <w:tc>
          <w:tcPr>
            <w:tcW w:w="2445" w:type="dxa"/>
          </w:tcPr>
          <w:p w14:paraId="23EC86F4" w14:textId="77777777" w:rsidR="00F34D83" w:rsidRPr="00BE1811" w:rsidRDefault="00F34D83" w:rsidP="00132342">
            <w:pPr>
              <w:jc w:val="both"/>
            </w:pPr>
          </w:p>
        </w:tc>
      </w:tr>
      <w:tr w:rsidR="00D76FD2" w:rsidRPr="00BE1811" w14:paraId="2067334D" w14:textId="77777777" w:rsidTr="00132342">
        <w:tc>
          <w:tcPr>
            <w:tcW w:w="2444" w:type="dxa"/>
          </w:tcPr>
          <w:p w14:paraId="1D193363" w14:textId="77777777" w:rsidR="00F34D83" w:rsidRPr="00BE1811" w:rsidRDefault="00F34D83" w:rsidP="00132342">
            <w:pPr>
              <w:jc w:val="both"/>
            </w:pPr>
            <w:r w:rsidRPr="00BE1811">
              <w:t>B.</w:t>
            </w:r>
          </w:p>
        </w:tc>
        <w:tc>
          <w:tcPr>
            <w:tcW w:w="2445" w:type="dxa"/>
          </w:tcPr>
          <w:p w14:paraId="6AD5214C" w14:textId="77777777" w:rsidR="00F34D83" w:rsidRPr="00BE1811" w:rsidRDefault="00F34D83" w:rsidP="00132342">
            <w:pPr>
              <w:jc w:val="both"/>
            </w:pPr>
          </w:p>
        </w:tc>
        <w:tc>
          <w:tcPr>
            <w:tcW w:w="2445" w:type="dxa"/>
          </w:tcPr>
          <w:p w14:paraId="0D6B53A1" w14:textId="77777777" w:rsidR="00F34D83" w:rsidRPr="00BE1811" w:rsidRDefault="00F34D83" w:rsidP="00132342">
            <w:pPr>
              <w:jc w:val="both"/>
            </w:pPr>
          </w:p>
        </w:tc>
        <w:tc>
          <w:tcPr>
            <w:tcW w:w="2445" w:type="dxa"/>
          </w:tcPr>
          <w:p w14:paraId="6973F412" w14:textId="77777777" w:rsidR="00F34D83" w:rsidRPr="00BE1811" w:rsidRDefault="00F34D83" w:rsidP="00132342">
            <w:pPr>
              <w:jc w:val="both"/>
            </w:pPr>
          </w:p>
        </w:tc>
      </w:tr>
      <w:tr w:rsidR="00D76FD2" w:rsidRPr="00BE1811" w14:paraId="2EED2C29" w14:textId="77777777" w:rsidTr="00132342">
        <w:tc>
          <w:tcPr>
            <w:tcW w:w="2444" w:type="dxa"/>
          </w:tcPr>
          <w:p w14:paraId="3227E5DE" w14:textId="77777777" w:rsidR="00F34D83" w:rsidRPr="00BE1811" w:rsidRDefault="00F34D83" w:rsidP="00132342">
            <w:pPr>
              <w:jc w:val="both"/>
            </w:pPr>
            <w:r w:rsidRPr="00BE1811">
              <w:t>C.</w:t>
            </w:r>
          </w:p>
        </w:tc>
        <w:tc>
          <w:tcPr>
            <w:tcW w:w="2445" w:type="dxa"/>
          </w:tcPr>
          <w:p w14:paraId="3FAA47C5" w14:textId="77777777" w:rsidR="00F34D83" w:rsidRPr="00BE1811" w:rsidRDefault="00F34D83" w:rsidP="00132342">
            <w:pPr>
              <w:jc w:val="both"/>
            </w:pPr>
          </w:p>
        </w:tc>
        <w:tc>
          <w:tcPr>
            <w:tcW w:w="2445" w:type="dxa"/>
          </w:tcPr>
          <w:p w14:paraId="02902D68" w14:textId="77777777" w:rsidR="00F34D83" w:rsidRPr="00BE1811" w:rsidRDefault="00F34D83" w:rsidP="00132342">
            <w:pPr>
              <w:jc w:val="both"/>
            </w:pPr>
          </w:p>
        </w:tc>
        <w:tc>
          <w:tcPr>
            <w:tcW w:w="2445" w:type="dxa"/>
          </w:tcPr>
          <w:p w14:paraId="702AA447" w14:textId="77777777" w:rsidR="00F34D83" w:rsidRPr="00BE1811" w:rsidRDefault="00F34D83" w:rsidP="00132342">
            <w:pPr>
              <w:jc w:val="both"/>
            </w:pPr>
          </w:p>
        </w:tc>
      </w:tr>
      <w:tr w:rsidR="00D76FD2" w:rsidRPr="00BE1811" w14:paraId="162F0B25" w14:textId="77777777" w:rsidTr="00132342">
        <w:tc>
          <w:tcPr>
            <w:tcW w:w="2444" w:type="dxa"/>
          </w:tcPr>
          <w:p w14:paraId="5BC3EEBE" w14:textId="77777777" w:rsidR="00F34D83" w:rsidRPr="00BE1811" w:rsidRDefault="00F34D83" w:rsidP="00132342">
            <w:pPr>
              <w:jc w:val="both"/>
            </w:pPr>
            <w:r w:rsidRPr="00BE1811">
              <w:t>D.</w:t>
            </w:r>
          </w:p>
        </w:tc>
        <w:tc>
          <w:tcPr>
            <w:tcW w:w="2445" w:type="dxa"/>
          </w:tcPr>
          <w:p w14:paraId="06AAE4AA" w14:textId="77777777" w:rsidR="00F34D83" w:rsidRPr="00BE1811" w:rsidRDefault="00F34D83" w:rsidP="00132342">
            <w:pPr>
              <w:jc w:val="both"/>
            </w:pPr>
          </w:p>
        </w:tc>
        <w:tc>
          <w:tcPr>
            <w:tcW w:w="2445" w:type="dxa"/>
          </w:tcPr>
          <w:p w14:paraId="651307FA" w14:textId="77777777" w:rsidR="00F34D83" w:rsidRPr="00BE1811" w:rsidRDefault="00F34D83" w:rsidP="00132342">
            <w:pPr>
              <w:jc w:val="both"/>
            </w:pPr>
          </w:p>
        </w:tc>
        <w:tc>
          <w:tcPr>
            <w:tcW w:w="2445" w:type="dxa"/>
          </w:tcPr>
          <w:p w14:paraId="2625E0D5" w14:textId="77777777" w:rsidR="00F34D83" w:rsidRPr="00BE1811" w:rsidRDefault="00F34D83" w:rsidP="00132342">
            <w:pPr>
              <w:jc w:val="both"/>
            </w:pPr>
          </w:p>
        </w:tc>
      </w:tr>
      <w:tr w:rsidR="00F34D83" w:rsidRPr="00BE1811" w14:paraId="1F63967C" w14:textId="77777777" w:rsidTr="00132342">
        <w:tc>
          <w:tcPr>
            <w:tcW w:w="2444" w:type="dxa"/>
          </w:tcPr>
          <w:p w14:paraId="25CB5406" w14:textId="77777777" w:rsidR="00F34D83" w:rsidRPr="00BE1811" w:rsidRDefault="00F34D83" w:rsidP="00132342">
            <w:pPr>
              <w:jc w:val="both"/>
            </w:pPr>
            <w:r w:rsidRPr="00BE1811">
              <w:t>E.</w:t>
            </w:r>
          </w:p>
        </w:tc>
        <w:tc>
          <w:tcPr>
            <w:tcW w:w="2445" w:type="dxa"/>
          </w:tcPr>
          <w:p w14:paraId="04632BE5" w14:textId="77777777" w:rsidR="00F34D83" w:rsidRPr="00BE1811" w:rsidRDefault="00F34D83" w:rsidP="00132342">
            <w:pPr>
              <w:jc w:val="both"/>
            </w:pPr>
          </w:p>
        </w:tc>
        <w:tc>
          <w:tcPr>
            <w:tcW w:w="2445" w:type="dxa"/>
          </w:tcPr>
          <w:p w14:paraId="6B97AF21" w14:textId="77777777" w:rsidR="00F34D83" w:rsidRPr="00BE1811" w:rsidRDefault="00F34D83" w:rsidP="00132342">
            <w:pPr>
              <w:jc w:val="both"/>
            </w:pPr>
          </w:p>
        </w:tc>
        <w:tc>
          <w:tcPr>
            <w:tcW w:w="2445" w:type="dxa"/>
          </w:tcPr>
          <w:p w14:paraId="35267502" w14:textId="77777777" w:rsidR="00F34D83" w:rsidRPr="00BE1811" w:rsidRDefault="00F34D83" w:rsidP="00132342">
            <w:pPr>
              <w:jc w:val="both"/>
            </w:pPr>
          </w:p>
        </w:tc>
      </w:tr>
    </w:tbl>
    <w:p w14:paraId="3141DBA7" w14:textId="77777777" w:rsidR="00F34D83" w:rsidRPr="00BE1811" w:rsidRDefault="00F34D83" w:rsidP="00F34D83">
      <w:pPr>
        <w:jc w:val="both"/>
      </w:pPr>
      <w:r w:rsidRPr="00BE1811">
        <w:t>NOTĂ:</w:t>
      </w:r>
    </w:p>
    <w:p w14:paraId="46945B34" w14:textId="77777777" w:rsidR="00F34D83" w:rsidRPr="00BE1811" w:rsidRDefault="00F34D83" w:rsidP="00F34D83">
      <w:pPr>
        <w:jc w:val="both"/>
      </w:pPr>
      <w:r w:rsidRPr="00BE1811">
        <w:t xml:space="preserve">Întreprinderile partenere ale unei întreprinderi legate, care nu au fost încă incluse în </w:t>
      </w:r>
      <w:proofErr w:type="spellStart"/>
      <w:r w:rsidRPr="00BE1811">
        <w:t>situaţiile</w:t>
      </w:r>
      <w:proofErr w:type="spellEnd"/>
      <w:r w:rsidRPr="00BE1811">
        <w:t xml:space="preserve"> financiare anuale consolidate, sunt considerate partenere directe ale întreprinderii solicitante. Datele aferente acestora </w:t>
      </w:r>
      <w:proofErr w:type="spellStart"/>
      <w:r w:rsidRPr="00BE1811">
        <w:t>şi</w:t>
      </w:r>
      <w:proofErr w:type="spellEnd"/>
      <w:r w:rsidRPr="00BE1811">
        <w:t xml:space="preserve"> o "</w:t>
      </w:r>
      <w:proofErr w:type="spellStart"/>
      <w:r w:rsidRPr="00BE1811">
        <w:t>fişă</w:t>
      </w:r>
      <w:proofErr w:type="spellEnd"/>
      <w:r w:rsidRPr="00BE1811">
        <w:t xml:space="preserve"> de parteneriat" trebuie adăugate la </w:t>
      </w:r>
      <w:proofErr w:type="spellStart"/>
      <w:r w:rsidRPr="00BE1811">
        <w:t>secţiunea</w:t>
      </w:r>
      <w:proofErr w:type="spellEnd"/>
      <w:r w:rsidRPr="00BE1811">
        <w:t xml:space="preserve"> A.</w:t>
      </w:r>
    </w:p>
    <w:p w14:paraId="447BA2F2" w14:textId="77777777" w:rsidR="00F34D83" w:rsidRPr="00BE1811" w:rsidRDefault="00F34D83" w:rsidP="00F34D83">
      <w:pPr>
        <w:jc w:val="both"/>
      </w:pPr>
      <w:r w:rsidRPr="00BE1811">
        <w:rPr>
          <w:vertAlign w:val="superscript"/>
        </w:rPr>
        <w:t xml:space="preserve">1 </w:t>
      </w:r>
      <w:proofErr w:type="spellStart"/>
      <w:r w:rsidRPr="00BE1811">
        <w:t>Definiţia</w:t>
      </w:r>
      <w:proofErr w:type="spellEnd"/>
      <w:r w:rsidRPr="00BE1811">
        <w:t xml:space="preserve"> întreprinderii legate din Legea nr. 346/2004.</w:t>
      </w:r>
    </w:p>
    <w:p w14:paraId="5626FB93" w14:textId="77777777" w:rsidR="00F34D83" w:rsidRPr="00BE1811" w:rsidRDefault="00F34D83" w:rsidP="00F34D83">
      <w:pPr>
        <w:jc w:val="both"/>
      </w:pPr>
      <w:r w:rsidRPr="00BE1811">
        <w:rPr>
          <w:vertAlign w:val="superscript"/>
        </w:rPr>
        <w:t xml:space="preserve">2 </w:t>
      </w:r>
      <w:r w:rsidRPr="00BE1811">
        <w:t xml:space="preserve">În cazul în care în </w:t>
      </w:r>
      <w:proofErr w:type="spellStart"/>
      <w:r w:rsidRPr="00BE1811">
        <w:t>situaţiile</w:t>
      </w:r>
      <w:proofErr w:type="spellEnd"/>
      <w:r w:rsidRPr="00BE1811">
        <w:t xml:space="preserve"> financiare anuale  consolidate nu există date privind numărul de personal, calculul se face prin cumularea datelor de la întreprinderile legate.</w:t>
      </w:r>
    </w:p>
    <w:p w14:paraId="308E1231" w14:textId="77777777" w:rsidR="00F34D83" w:rsidRPr="00BE1811" w:rsidRDefault="00F34D83" w:rsidP="00F34D83">
      <w:pPr>
        <w:jc w:val="both"/>
      </w:pPr>
      <w:r w:rsidRPr="00BE1811">
        <w:rPr>
          <w:b/>
        </w:rPr>
        <w:t>Cazul 2</w:t>
      </w:r>
      <w:r w:rsidRPr="00BE1811">
        <w:t>: Pentru fiecare întreprindere legată (inclusiv prin intermediul altor întreprinderi legate), se va completa o "</w:t>
      </w:r>
      <w:proofErr w:type="spellStart"/>
      <w:r w:rsidRPr="00BE1811">
        <w:t>fişă</w:t>
      </w:r>
      <w:proofErr w:type="spellEnd"/>
      <w:r w:rsidRPr="00BE1811">
        <w:t xml:space="preserve"> privind legătura dintre întreprinderi" </w:t>
      </w:r>
      <w:proofErr w:type="spellStart"/>
      <w:r w:rsidRPr="00BE1811">
        <w:t>şi</w:t>
      </w:r>
      <w:proofErr w:type="spellEnd"/>
      <w:r w:rsidRPr="00BE1811">
        <w:t xml:space="preserve"> se vor adăuga datele din </w:t>
      </w:r>
      <w:proofErr w:type="spellStart"/>
      <w:r w:rsidRPr="00BE1811">
        <w:t>situaţiile</w:t>
      </w:r>
      <w:proofErr w:type="spellEnd"/>
      <w:r w:rsidRPr="00BE1811">
        <w:t xml:space="preserve"> financiare anuale ale tuturor întreprinderilor legate, prin completarea tabelului B2 de mai jos.</w:t>
      </w:r>
    </w:p>
    <w:p w14:paraId="475551F8" w14:textId="77777777" w:rsidR="00F34D83" w:rsidRPr="00BE1811" w:rsidRDefault="00F34D83" w:rsidP="00F34D83">
      <w:pPr>
        <w:jc w:val="both"/>
      </w:pPr>
      <w:r w:rsidRPr="00BE1811">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3"/>
        <w:gridCol w:w="2409"/>
        <w:gridCol w:w="2404"/>
        <w:gridCol w:w="2403"/>
      </w:tblGrid>
      <w:tr w:rsidR="00D76FD2" w:rsidRPr="00BE1811" w14:paraId="2EDF636C" w14:textId="77777777" w:rsidTr="00132342">
        <w:tc>
          <w:tcPr>
            <w:tcW w:w="2444" w:type="dxa"/>
          </w:tcPr>
          <w:p w14:paraId="2F368251" w14:textId="77777777" w:rsidR="00F34D83" w:rsidRPr="00BE1811" w:rsidRDefault="00F34D83" w:rsidP="00132342">
            <w:pPr>
              <w:jc w:val="both"/>
              <w:rPr>
                <w:b/>
              </w:rPr>
            </w:pPr>
            <w:r w:rsidRPr="00BE1811">
              <w:rPr>
                <w:b/>
              </w:rPr>
              <w:t>Întreprinderea numărul:</w:t>
            </w:r>
          </w:p>
        </w:tc>
        <w:tc>
          <w:tcPr>
            <w:tcW w:w="2445" w:type="dxa"/>
          </w:tcPr>
          <w:p w14:paraId="5932347E" w14:textId="77777777" w:rsidR="00F34D83" w:rsidRPr="00BE1811" w:rsidRDefault="00F34D83" w:rsidP="00132342">
            <w:pPr>
              <w:jc w:val="both"/>
              <w:rPr>
                <w:b/>
              </w:rPr>
            </w:pPr>
            <w:r w:rsidRPr="00BE1811">
              <w:rPr>
                <w:b/>
              </w:rPr>
              <w:t xml:space="preserve">Numărul mediu anual de </w:t>
            </w:r>
            <w:proofErr w:type="spellStart"/>
            <w:r w:rsidRPr="00BE1811">
              <w:rPr>
                <w:b/>
              </w:rPr>
              <w:t>salariaţi</w:t>
            </w:r>
            <w:proofErr w:type="spellEnd"/>
          </w:p>
        </w:tc>
        <w:tc>
          <w:tcPr>
            <w:tcW w:w="2445" w:type="dxa"/>
          </w:tcPr>
          <w:p w14:paraId="7614A228" w14:textId="77777777" w:rsidR="00F34D83" w:rsidRPr="00BE1811" w:rsidRDefault="00F34D83" w:rsidP="00132342">
            <w:pPr>
              <w:jc w:val="both"/>
              <w:rPr>
                <w:b/>
              </w:rPr>
            </w:pPr>
            <w:r w:rsidRPr="00BE1811">
              <w:rPr>
                <w:b/>
              </w:rPr>
              <w:t xml:space="preserve">Cifra de afaceri anuală netă </w:t>
            </w:r>
          </w:p>
          <w:p w14:paraId="109DD750" w14:textId="77777777" w:rsidR="00F34D83" w:rsidRPr="00BE1811" w:rsidRDefault="00F34D83" w:rsidP="00132342">
            <w:pPr>
              <w:jc w:val="both"/>
              <w:rPr>
                <w:b/>
              </w:rPr>
            </w:pPr>
            <w:r w:rsidRPr="00BE1811">
              <w:rPr>
                <w:b/>
              </w:rPr>
              <w:t>(mii lei/mii €)</w:t>
            </w:r>
          </w:p>
        </w:tc>
        <w:tc>
          <w:tcPr>
            <w:tcW w:w="2445" w:type="dxa"/>
          </w:tcPr>
          <w:p w14:paraId="1259D86E" w14:textId="77777777" w:rsidR="00F34D83" w:rsidRPr="00BE1811" w:rsidRDefault="00F34D83" w:rsidP="00132342">
            <w:pPr>
              <w:jc w:val="both"/>
              <w:rPr>
                <w:b/>
              </w:rPr>
            </w:pPr>
            <w:r w:rsidRPr="00BE1811">
              <w:rPr>
                <w:b/>
              </w:rPr>
              <w:t>Active totale</w:t>
            </w:r>
          </w:p>
          <w:p w14:paraId="1BD0A890" w14:textId="77777777" w:rsidR="00F34D83" w:rsidRPr="00BE1811" w:rsidRDefault="00F34D83" w:rsidP="00132342">
            <w:pPr>
              <w:jc w:val="both"/>
              <w:rPr>
                <w:b/>
              </w:rPr>
            </w:pPr>
            <w:r w:rsidRPr="00BE1811">
              <w:rPr>
                <w:b/>
              </w:rPr>
              <w:t>(mii lei/mii €)</w:t>
            </w:r>
          </w:p>
        </w:tc>
      </w:tr>
      <w:tr w:rsidR="00D76FD2" w:rsidRPr="00BE1811" w14:paraId="5EA5A480" w14:textId="77777777" w:rsidTr="00132342">
        <w:tc>
          <w:tcPr>
            <w:tcW w:w="2444" w:type="dxa"/>
          </w:tcPr>
          <w:p w14:paraId="4AF5E82C" w14:textId="77777777" w:rsidR="00F34D83" w:rsidRPr="00BE1811" w:rsidRDefault="00F34D83" w:rsidP="00132342">
            <w:pPr>
              <w:jc w:val="both"/>
            </w:pPr>
            <w:r w:rsidRPr="00BE1811">
              <w:t xml:space="preserve">1. </w:t>
            </w:r>
            <w:r w:rsidRPr="00BE1811">
              <w:rPr>
                <w:vertAlign w:val="superscript"/>
              </w:rPr>
              <w:t>*)</w:t>
            </w:r>
          </w:p>
        </w:tc>
        <w:tc>
          <w:tcPr>
            <w:tcW w:w="2445" w:type="dxa"/>
          </w:tcPr>
          <w:p w14:paraId="56D8B3D4" w14:textId="77777777" w:rsidR="00F34D83" w:rsidRPr="00BE1811" w:rsidRDefault="00F34D83" w:rsidP="00132342">
            <w:pPr>
              <w:jc w:val="both"/>
            </w:pPr>
          </w:p>
        </w:tc>
        <w:tc>
          <w:tcPr>
            <w:tcW w:w="2445" w:type="dxa"/>
          </w:tcPr>
          <w:p w14:paraId="5277AFAB" w14:textId="77777777" w:rsidR="00F34D83" w:rsidRPr="00BE1811" w:rsidRDefault="00F34D83" w:rsidP="00132342">
            <w:pPr>
              <w:jc w:val="both"/>
            </w:pPr>
          </w:p>
        </w:tc>
        <w:tc>
          <w:tcPr>
            <w:tcW w:w="2445" w:type="dxa"/>
          </w:tcPr>
          <w:p w14:paraId="549B234A" w14:textId="77777777" w:rsidR="00F34D83" w:rsidRPr="00BE1811" w:rsidRDefault="00F34D83" w:rsidP="00132342">
            <w:pPr>
              <w:jc w:val="both"/>
            </w:pPr>
          </w:p>
        </w:tc>
      </w:tr>
      <w:tr w:rsidR="00D76FD2" w:rsidRPr="00BE1811" w14:paraId="7374DA4B" w14:textId="77777777" w:rsidTr="00132342">
        <w:tc>
          <w:tcPr>
            <w:tcW w:w="2444" w:type="dxa"/>
          </w:tcPr>
          <w:p w14:paraId="13A49B71" w14:textId="77777777" w:rsidR="00F34D83" w:rsidRPr="00BE1811" w:rsidRDefault="00F34D83" w:rsidP="00132342">
            <w:pPr>
              <w:jc w:val="both"/>
            </w:pPr>
            <w:r w:rsidRPr="00BE1811">
              <w:t xml:space="preserve">2. </w:t>
            </w:r>
            <w:r w:rsidRPr="00BE1811">
              <w:rPr>
                <w:vertAlign w:val="superscript"/>
              </w:rPr>
              <w:t>*)</w:t>
            </w:r>
          </w:p>
        </w:tc>
        <w:tc>
          <w:tcPr>
            <w:tcW w:w="2445" w:type="dxa"/>
          </w:tcPr>
          <w:p w14:paraId="2CEC08D5" w14:textId="77777777" w:rsidR="00F34D83" w:rsidRPr="00BE1811" w:rsidRDefault="00F34D83" w:rsidP="00132342">
            <w:pPr>
              <w:jc w:val="both"/>
            </w:pPr>
          </w:p>
        </w:tc>
        <w:tc>
          <w:tcPr>
            <w:tcW w:w="2445" w:type="dxa"/>
          </w:tcPr>
          <w:p w14:paraId="761B917E" w14:textId="77777777" w:rsidR="00F34D83" w:rsidRPr="00BE1811" w:rsidRDefault="00F34D83" w:rsidP="00132342">
            <w:pPr>
              <w:jc w:val="both"/>
            </w:pPr>
          </w:p>
        </w:tc>
        <w:tc>
          <w:tcPr>
            <w:tcW w:w="2445" w:type="dxa"/>
          </w:tcPr>
          <w:p w14:paraId="1AA97EDE" w14:textId="77777777" w:rsidR="00F34D83" w:rsidRPr="00BE1811" w:rsidRDefault="00F34D83" w:rsidP="00132342">
            <w:pPr>
              <w:jc w:val="both"/>
            </w:pPr>
          </w:p>
        </w:tc>
      </w:tr>
      <w:tr w:rsidR="00D76FD2" w:rsidRPr="00BE1811" w14:paraId="329A5DDC" w14:textId="77777777" w:rsidTr="00132342">
        <w:tc>
          <w:tcPr>
            <w:tcW w:w="2444" w:type="dxa"/>
          </w:tcPr>
          <w:p w14:paraId="64E772AB" w14:textId="77777777" w:rsidR="00F34D83" w:rsidRPr="00BE1811" w:rsidRDefault="00F34D83" w:rsidP="00132342">
            <w:pPr>
              <w:jc w:val="both"/>
            </w:pPr>
            <w:r w:rsidRPr="00BE1811">
              <w:t>3.</w:t>
            </w:r>
            <w:r w:rsidRPr="00BE1811">
              <w:rPr>
                <w:vertAlign w:val="superscript"/>
              </w:rPr>
              <w:t xml:space="preserve"> *)</w:t>
            </w:r>
          </w:p>
        </w:tc>
        <w:tc>
          <w:tcPr>
            <w:tcW w:w="2445" w:type="dxa"/>
          </w:tcPr>
          <w:p w14:paraId="1E26FB0A" w14:textId="77777777" w:rsidR="00F34D83" w:rsidRPr="00BE1811" w:rsidRDefault="00F34D83" w:rsidP="00132342">
            <w:pPr>
              <w:jc w:val="both"/>
            </w:pPr>
          </w:p>
        </w:tc>
        <w:tc>
          <w:tcPr>
            <w:tcW w:w="2445" w:type="dxa"/>
          </w:tcPr>
          <w:p w14:paraId="58797E35" w14:textId="77777777" w:rsidR="00F34D83" w:rsidRPr="00BE1811" w:rsidRDefault="00F34D83" w:rsidP="00132342">
            <w:pPr>
              <w:jc w:val="both"/>
            </w:pPr>
          </w:p>
        </w:tc>
        <w:tc>
          <w:tcPr>
            <w:tcW w:w="2445" w:type="dxa"/>
          </w:tcPr>
          <w:p w14:paraId="47EB8D59" w14:textId="77777777" w:rsidR="00F34D83" w:rsidRPr="00BE1811" w:rsidRDefault="00F34D83" w:rsidP="00132342">
            <w:pPr>
              <w:jc w:val="both"/>
            </w:pPr>
          </w:p>
        </w:tc>
      </w:tr>
      <w:tr w:rsidR="00D76FD2" w:rsidRPr="00BE1811" w14:paraId="0F222BDF" w14:textId="77777777" w:rsidTr="00132342">
        <w:tc>
          <w:tcPr>
            <w:tcW w:w="2444" w:type="dxa"/>
          </w:tcPr>
          <w:p w14:paraId="670F822F" w14:textId="77777777" w:rsidR="00F34D83" w:rsidRPr="00BE1811" w:rsidRDefault="00F34D83" w:rsidP="00132342">
            <w:pPr>
              <w:jc w:val="both"/>
            </w:pPr>
            <w:r w:rsidRPr="00BE1811">
              <w:t>4.</w:t>
            </w:r>
            <w:r w:rsidRPr="00BE1811">
              <w:rPr>
                <w:vertAlign w:val="superscript"/>
              </w:rPr>
              <w:t xml:space="preserve"> *)</w:t>
            </w:r>
          </w:p>
        </w:tc>
        <w:tc>
          <w:tcPr>
            <w:tcW w:w="2445" w:type="dxa"/>
          </w:tcPr>
          <w:p w14:paraId="590226EE" w14:textId="77777777" w:rsidR="00F34D83" w:rsidRPr="00BE1811" w:rsidRDefault="00F34D83" w:rsidP="00132342">
            <w:pPr>
              <w:jc w:val="both"/>
            </w:pPr>
          </w:p>
        </w:tc>
        <w:tc>
          <w:tcPr>
            <w:tcW w:w="2445" w:type="dxa"/>
          </w:tcPr>
          <w:p w14:paraId="429C5AD8" w14:textId="77777777" w:rsidR="00F34D83" w:rsidRPr="00BE1811" w:rsidRDefault="00F34D83" w:rsidP="00132342">
            <w:pPr>
              <w:jc w:val="both"/>
            </w:pPr>
          </w:p>
        </w:tc>
        <w:tc>
          <w:tcPr>
            <w:tcW w:w="2445" w:type="dxa"/>
          </w:tcPr>
          <w:p w14:paraId="0355D6E8" w14:textId="77777777" w:rsidR="00F34D83" w:rsidRPr="00BE1811" w:rsidRDefault="00F34D83" w:rsidP="00132342">
            <w:pPr>
              <w:jc w:val="both"/>
            </w:pPr>
          </w:p>
        </w:tc>
      </w:tr>
      <w:tr w:rsidR="00D76FD2" w:rsidRPr="00BE1811" w14:paraId="76A3C8F5" w14:textId="77777777" w:rsidTr="00132342">
        <w:tc>
          <w:tcPr>
            <w:tcW w:w="2444" w:type="dxa"/>
          </w:tcPr>
          <w:p w14:paraId="2CF9B639" w14:textId="77777777" w:rsidR="00F34D83" w:rsidRPr="00BE1811" w:rsidRDefault="00F34D83" w:rsidP="00132342">
            <w:pPr>
              <w:jc w:val="both"/>
            </w:pPr>
            <w:r w:rsidRPr="00BE1811">
              <w:t>5.</w:t>
            </w:r>
            <w:r w:rsidRPr="00BE1811">
              <w:rPr>
                <w:vertAlign w:val="superscript"/>
              </w:rPr>
              <w:t xml:space="preserve"> *)</w:t>
            </w:r>
          </w:p>
        </w:tc>
        <w:tc>
          <w:tcPr>
            <w:tcW w:w="2445" w:type="dxa"/>
          </w:tcPr>
          <w:p w14:paraId="02D062A1" w14:textId="77777777" w:rsidR="00F34D83" w:rsidRPr="00BE1811" w:rsidRDefault="00F34D83" w:rsidP="00132342">
            <w:pPr>
              <w:jc w:val="both"/>
            </w:pPr>
          </w:p>
        </w:tc>
        <w:tc>
          <w:tcPr>
            <w:tcW w:w="2445" w:type="dxa"/>
          </w:tcPr>
          <w:p w14:paraId="0F647DA1" w14:textId="77777777" w:rsidR="00F34D83" w:rsidRPr="00BE1811" w:rsidRDefault="00F34D83" w:rsidP="00132342">
            <w:pPr>
              <w:jc w:val="both"/>
            </w:pPr>
          </w:p>
        </w:tc>
        <w:tc>
          <w:tcPr>
            <w:tcW w:w="2445" w:type="dxa"/>
          </w:tcPr>
          <w:p w14:paraId="1D343361" w14:textId="77777777" w:rsidR="00F34D83" w:rsidRPr="00BE1811" w:rsidRDefault="00F34D83" w:rsidP="00132342">
            <w:pPr>
              <w:jc w:val="both"/>
            </w:pPr>
          </w:p>
        </w:tc>
      </w:tr>
      <w:tr w:rsidR="00F34D83" w:rsidRPr="00BE1811" w14:paraId="400AD4E0" w14:textId="77777777" w:rsidTr="00132342">
        <w:tc>
          <w:tcPr>
            <w:tcW w:w="2444" w:type="dxa"/>
          </w:tcPr>
          <w:p w14:paraId="04614C1A" w14:textId="77777777" w:rsidR="00F34D83" w:rsidRPr="00BE1811" w:rsidRDefault="00F34D83" w:rsidP="00132342">
            <w:pPr>
              <w:jc w:val="both"/>
            </w:pPr>
            <w:r w:rsidRPr="00BE1811">
              <w:t>Total</w:t>
            </w:r>
          </w:p>
        </w:tc>
        <w:tc>
          <w:tcPr>
            <w:tcW w:w="2445" w:type="dxa"/>
          </w:tcPr>
          <w:p w14:paraId="23B146E8" w14:textId="77777777" w:rsidR="00F34D83" w:rsidRPr="00BE1811" w:rsidRDefault="00F34D83" w:rsidP="00132342">
            <w:pPr>
              <w:jc w:val="both"/>
            </w:pPr>
          </w:p>
        </w:tc>
        <w:tc>
          <w:tcPr>
            <w:tcW w:w="2445" w:type="dxa"/>
          </w:tcPr>
          <w:p w14:paraId="62F9F45E" w14:textId="77777777" w:rsidR="00F34D83" w:rsidRPr="00BE1811" w:rsidRDefault="00F34D83" w:rsidP="00132342">
            <w:pPr>
              <w:jc w:val="both"/>
            </w:pPr>
          </w:p>
        </w:tc>
        <w:tc>
          <w:tcPr>
            <w:tcW w:w="2445" w:type="dxa"/>
          </w:tcPr>
          <w:p w14:paraId="2A209BEE" w14:textId="77777777" w:rsidR="00F34D83" w:rsidRPr="00BE1811" w:rsidRDefault="00F34D83" w:rsidP="00132342">
            <w:pPr>
              <w:jc w:val="both"/>
            </w:pPr>
          </w:p>
        </w:tc>
      </w:tr>
    </w:tbl>
    <w:p w14:paraId="7A955FED" w14:textId="77777777" w:rsidR="00F34D83" w:rsidRPr="00BE1811" w:rsidRDefault="00F34D83" w:rsidP="00F34D83">
      <w:pPr>
        <w:jc w:val="both"/>
      </w:pPr>
    </w:p>
    <w:p w14:paraId="4F8DFD09" w14:textId="77777777" w:rsidR="00F34D83" w:rsidRPr="00BE1811" w:rsidRDefault="00F34D83" w:rsidP="00F34D83">
      <w:pPr>
        <w:jc w:val="both"/>
      </w:pPr>
      <w:r w:rsidRPr="00BE1811">
        <w:lastRenderedPageBreak/>
        <w:t>NOTĂ</w:t>
      </w:r>
    </w:p>
    <w:p w14:paraId="15311884" w14:textId="77777777" w:rsidR="00F34D83" w:rsidRPr="00BE1811" w:rsidRDefault="00F34D83" w:rsidP="00F34D83">
      <w:pPr>
        <w:jc w:val="both"/>
      </w:pPr>
      <w:r w:rsidRPr="00BE1811">
        <w:t xml:space="preserve">Datele rezultate în </w:t>
      </w:r>
      <w:proofErr w:type="spellStart"/>
      <w:r w:rsidRPr="00BE1811">
        <w:t>secţiunea</w:t>
      </w:r>
      <w:proofErr w:type="spellEnd"/>
      <w:r w:rsidRPr="00BE1811">
        <w:t xml:space="preserve"> "Total" din tabelul de mai sus se vor introduce la pct. 3 din tabelul „Calculul pentru tipurile de întreprinderi partenere sau legate” (privind întreprinderile legate) </w:t>
      </w:r>
    </w:p>
    <w:p w14:paraId="1786360E" w14:textId="77777777" w:rsidR="00F34D83" w:rsidRPr="00BE1811" w:rsidRDefault="00F34D83" w:rsidP="00F34D83">
      <w:pPr>
        <w:jc w:val="both"/>
      </w:pPr>
    </w:p>
    <w:p w14:paraId="12D4701C" w14:textId="77777777" w:rsidR="00F34D83" w:rsidRPr="00BE1811" w:rsidRDefault="00F34D83" w:rsidP="00F34D83">
      <w:pPr>
        <w:jc w:val="both"/>
      </w:pPr>
      <w:r w:rsidRPr="00BE1811">
        <w:t xml:space="preserve">*) </w:t>
      </w:r>
      <w:proofErr w:type="spellStart"/>
      <w:r w:rsidRPr="00BE1811">
        <w:t>Ataşaţi</w:t>
      </w:r>
      <w:proofErr w:type="spellEnd"/>
      <w:r w:rsidRPr="00BE1811">
        <w:t xml:space="preserve"> câte o "</w:t>
      </w:r>
      <w:proofErr w:type="spellStart"/>
      <w:r w:rsidRPr="00BE1811">
        <w:t>fişă</w:t>
      </w:r>
      <w:proofErr w:type="spellEnd"/>
      <w:r w:rsidRPr="00BE1811">
        <w:t xml:space="preserve"> privind legătura dintre întreprinderi" pentru fiecare întreprindere.</w:t>
      </w:r>
    </w:p>
    <w:p w14:paraId="7ADD9E69" w14:textId="77777777" w:rsidR="00F34D83" w:rsidRPr="00BE1811" w:rsidRDefault="00F34D83" w:rsidP="00F34D83">
      <w:pPr>
        <w:jc w:val="both"/>
      </w:pPr>
      <w:r w:rsidRPr="00BE1811">
        <w:br w:type="page"/>
      </w:r>
    </w:p>
    <w:p w14:paraId="231323D9" w14:textId="77777777" w:rsidR="00F34D83" w:rsidRPr="00BE1811" w:rsidRDefault="00F34D83" w:rsidP="00F34D83">
      <w:pPr>
        <w:jc w:val="both"/>
        <w:rPr>
          <w:b/>
        </w:rPr>
      </w:pPr>
      <w:r w:rsidRPr="00BE1811">
        <w:rPr>
          <w:b/>
        </w:rPr>
        <w:lastRenderedPageBreak/>
        <w:t>FIŞA</w:t>
      </w:r>
    </w:p>
    <w:p w14:paraId="3052FF7E" w14:textId="77777777" w:rsidR="00F34D83" w:rsidRPr="00BE1811" w:rsidRDefault="00F34D83" w:rsidP="00F34D83">
      <w:pPr>
        <w:jc w:val="both"/>
        <w:rPr>
          <w:b/>
        </w:rPr>
      </w:pPr>
      <w:r w:rsidRPr="00BE1811">
        <w:rPr>
          <w:b/>
        </w:rPr>
        <w:t xml:space="preserve">privind legătura dintre întreprinderi nr. .............. din tabelul B2, </w:t>
      </w:r>
      <w:proofErr w:type="spellStart"/>
      <w:r w:rsidRPr="00BE1811">
        <w:rPr>
          <w:b/>
        </w:rPr>
        <w:t>secţiunea</w:t>
      </w:r>
      <w:proofErr w:type="spellEnd"/>
      <w:r w:rsidRPr="00BE1811">
        <w:rPr>
          <w:b/>
        </w:rPr>
        <w:t xml:space="preserve"> B</w:t>
      </w:r>
    </w:p>
    <w:p w14:paraId="7B205F6F" w14:textId="77777777" w:rsidR="00F34D83" w:rsidRPr="00BE1811" w:rsidRDefault="00F34D83" w:rsidP="00F34D83">
      <w:pPr>
        <w:jc w:val="both"/>
      </w:pPr>
      <w:r w:rsidRPr="00BE1811">
        <w:t xml:space="preserve">(numai pentru întreprinderile legate care nu sunt incluse în </w:t>
      </w:r>
      <w:proofErr w:type="spellStart"/>
      <w:r w:rsidRPr="00BE1811">
        <w:t>situaţiile</w:t>
      </w:r>
      <w:proofErr w:type="spellEnd"/>
      <w:r w:rsidRPr="00BE1811">
        <w:t xml:space="preserve"> financiare anuale consolidate)</w:t>
      </w:r>
    </w:p>
    <w:p w14:paraId="23FA1D49" w14:textId="77777777" w:rsidR="00F34D83" w:rsidRPr="00BE1811" w:rsidRDefault="00F34D83" w:rsidP="00F34D83">
      <w:pPr>
        <w:jc w:val="both"/>
        <w:rPr>
          <w:b/>
        </w:rPr>
      </w:pPr>
      <w:r w:rsidRPr="00BE1811">
        <w:rPr>
          <w:b/>
        </w:rPr>
        <w:t>1. Date de identificare a întreprinderii</w:t>
      </w:r>
    </w:p>
    <w:p w14:paraId="4D424C04" w14:textId="77777777" w:rsidR="00F34D83" w:rsidRPr="00BE1811" w:rsidRDefault="00F34D83" w:rsidP="00F34D83">
      <w:r w:rsidRPr="00BE1811">
        <w:t>Denumirea întreprinderii ________________________________________________________________________________</w:t>
      </w:r>
    </w:p>
    <w:p w14:paraId="036B0EC6" w14:textId="77777777" w:rsidR="00F34D83" w:rsidRPr="00BE1811" w:rsidRDefault="00F34D83" w:rsidP="00F34D83">
      <w:r w:rsidRPr="00BE1811">
        <w:t>Adresa sediului social ________________________________________________________________________________</w:t>
      </w:r>
    </w:p>
    <w:p w14:paraId="3D2262D3" w14:textId="77777777" w:rsidR="00F34D83" w:rsidRPr="00BE1811" w:rsidRDefault="00F34D83" w:rsidP="00F34D83">
      <w:r w:rsidRPr="00BE1811">
        <w:t>Codul unic de înregistrare ________________________________________________________________________________</w:t>
      </w:r>
    </w:p>
    <w:p w14:paraId="6B360886" w14:textId="77777777" w:rsidR="00F34D83" w:rsidRPr="00BE1811" w:rsidRDefault="00F34D83" w:rsidP="00F34D83">
      <w:r w:rsidRPr="00BE1811">
        <w:t xml:space="preserve">Numele, prenumele </w:t>
      </w:r>
      <w:proofErr w:type="spellStart"/>
      <w:r w:rsidRPr="00BE1811">
        <w:t>şi</w:t>
      </w:r>
      <w:proofErr w:type="spellEnd"/>
      <w:r w:rsidRPr="00BE1811">
        <w:t xml:space="preserve"> </w:t>
      </w:r>
      <w:proofErr w:type="spellStart"/>
      <w:r w:rsidRPr="00BE1811">
        <w:t>funcţia</w:t>
      </w:r>
      <w:proofErr w:type="spellEnd"/>
      <w:r w:rsidRPr="00BE1811">
        <w:t xml:space="preserve"> ________________________________________________________________________________</w:t>
      </w:r>
    </w:p>
    <w:p w14:paraId="12F1EEA6" w14:textId="77777777" w:rsidR="00F34D83" w:rsidRPr="00BE1811" w:rsidRDefault="00F34D83" w:rsidP="00F34D83">
      <w:pPr>
        <w:jc w:val="both"/>
      </w:pPr>
      <w:proofErr w:type="spellStart"/>
      <w:r w:rsidRPr="00BE1811">
        <w:t>preşedintelui</w:t>
      </w:r>
      <w:proofErr w:type="spellEnd"/>
      <w:r w:rsidRPr="00BE1811">
        <w:t xml:space="preserve"> consiliului de </w:t>
      </w:r>
      <w:proofErr w:type="spellStart"/>
      <w:r w:rsidRPr="00BE1811">
        <w:t>administraţie</w:t>
      </w:r>
      <w:proofErr w:type="spellEnd"/>
      <w:r w:rsidRPr="00BE1811">
        <w:t xml:space="preserve">, directorului general sau echivalent    </w:t>
      </w:r>
    </w:p>
    <w:p w14:paraId="665D146B" w14:textId="77777777" w:rsidR="00F34D83" w:rsidRPr="00BE1811" w:rsidRDefault="00F34D83" w:rsidP="00F34D83">
      <w:pPr>
        <w:jc w:val="both"/>
        <w:rPr>
          <w:b/>
        </w:rPr>
      </w:pPr>
      <w:r w:rsidRPr="00BE1811">
        <w:rPr>
          <w:b/>
        </w:rPr>
        <w:t>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D76FD2" w:rsidRPr="00BE1811" w14:paraId="44609F61" w14:textId="77777777" w:rsidTr="00132342">
        <w:trPr>
          <w:cantSplit/>
        </w:trPr>
        <w:tc>
          <w:tcPr>
            <w:tcW w:w="9599" w:type="dxa"/>
            <w:gridSpan w:val="4"/>
          </w:tcPr>
          <w:p w14:paraId="1BE53CF7" w14:textId="77777777" w:rsidR="00F34D83" w:rsidRPr="00BE1811" w:rsidRDefault="00F34D83" w:rsidP="00132342">
            <w:pPr>
              <w:jc w:val="both"/>
              <w:rPr>
                <w:b/>
              </w:rPr>
            </w:pPr>
            <w:r w:rsidRPr="00BE1811">
              <w:rPr>
                <w:b/>
              </w:rPr>
              <w:t xml:space="preserve">Perioada de </w:t>
            </w:r>
            <w:proofErr w:type="spellStart"/>
            <w:r w:rsidRPr="00BE1811">
              <w:rPr>
                <w:b/>
              </w:rPr>
              <w:t>referinţă</w:t>
            </w:r>
            <w:proofErr w:type="spellEnd"/>
          </w:p>
        </w:tc>
      </w:tr>
      <w:tr w:rsidR="00D76FD2" w:rsidRPr="00BE1811" w14:paraId="14E40696" w14:textId="77777777" w:rsidTr="00132342">
        <w:tc>
          <w:tcPr>
            <w:tcW w:w="2399" w:type="dxa"/>
          </w:tcPr>
          <w:p w14:paraId="49CF294D" w14:textId="77777777" w:rsidR="00F34D83" w:rsidRPr="00BE1811" w:rsidRDefault="00F34D83" w:rsidP="00132342">
            <w:pPr>
              <w:jc w:val="both"/>
              <w:rPr>
                <w:b/>
              </w:rPr>
            </w:pPr>
          </w:p>
        </w:tc>
        <w:tc>
          <w:tcPr>
            <w:tcW w:w="2400" w:type="dxa"/>
          </w:tcPr>
          <w:p w14:paraId="2B703961" w14:textId="77777777" w:rsidR="00F34D83" w:rsidRPr="00BE1811" w:rsidRDefault="00F34D83" w:rsidP="00132342">
            <w:pPr>
              <w:jc w:val="both"/>
              <w:rPr>
                <w:b/>
                <w:vertAlign w:val="superscript"/>
              </w:rPr>
            </w:pPr>
            <w:r w:rsidRPr="00BE1811">
              <w:rPr>
                <w:b/>
              </w:rPr>
              <w:t>Numărul mediu anual de salariaţi</w:t>
            </w:r>
            <w:r w:rsidRPr="00BE1811">
              <w:rPr>
                <w:b/>
                <w:vertAlign w:val="superscript"/>
              </w:rPr>
              <w:t>1</w:t>
            </w:r>
          </w:p>
        </w:tc>
        <w:tc>
          <w:tcPr>
            <w:tcW w:w="2400" w:type="dxa"/>
          </w:tcPr>
          <w:p w14:paraId="0B55FFE1" w14:textId="77777777" w:rsidR="00F34D83" w:rsidRPr="00BE1811" w:rsidRDefault="00F34D83" w:rsidP="00132342">
            <w:pPr>
              <w:jc w:val="both"/>
              <w:rPr>
                <w:b/>
              </w:rPr>
            </w:pPr>
            <w:r w:rsidRPr="00BE1811">
              <w:rPr>
                <w:b/>
              </w:rPr>
              <w:t xml:space="preserve">Cifra de afaceri anuală netă </w:t>
            </w:r>
          </w:p>
          <w:p w14:paraId="7D4612B5" w14:textId="77777777" w:rsidR="00F34D83" w:rsidRPr="00BE1811" w:rsidRDefault="00F34D83" w:rsidP="00132342">
            <w:pPr>
              <w:jc w:val="both"/>
              <w:rPr>
                <w:b/>
              </w:rPr>
            </w:pPr>
            <w:r w:rsidRPr="00BE1811">
              <w:rPr>
                <w:b/>
              </w:rPr>
              <w:t>(mii lei/mii €)</w:t>
            </w:r>
          </w:p>
        </w:tc>
        <w:tc>
          <w:tcPr>
            <w:tcW w:w="2400" w:type="dxa"/>
          </w:tcPr>
          <w:p w14:paraId="04489DE6" w14:textId="77777777" w:rsidR="00F34D83" w:rsidRPr="00BE1811" w:rsidRDefault="00F34D83" w:rsidP="00132342">
            <w:pPr>
              <w:jc w:val="both"/>
              <w:rPr>
                <w:b/>
              </w:rPr>
            </w:pPr>
            <w:r w:rsidRPr="00BE1811">
              <w:rPr>
                <w:b/>
              </w:rPr>
              <w:t>Active totale</w:t>
            </w:r>
          </w:p>
          <w:p w14:paraId="70DE22A5" w14:textId="77777777" w:rsidR="00F34D83" w:rsidRPr="00BE1811" w:rsidRDefault="00F34D83" w:rsidP="00132342">
            <w:pPr>
              <w:jc w:val="both"/>
              <w:rPr>
                <w:b/>
              </w:rPr>
            </w:pPr>
            <w:r w:rsidRPr="00BE1811">
              <w:rPr>
                <w:b/>
              </w:rPr>
              <w:t>(mii lei/mii €)</w:t>
            </w:r>
          </w:p>
        </w:tc>
      </w:tr>
      <w:tr w:rsidR="00F34D83" w:rsidRPr="00BE1811" w14:paraId="266827EF" w14:textId="77777777" w:rsidTr="00132342">
        <w:tc>
          <w:tcPr>
            <w:tcW w:w="2399" w:type="dxa"/>
          </w:tcPr>
          <w:p w14:paraId="0ADD58AD" w14:textId="77777777" w:rsidR="00F34D83" w:rsidRPr="00BE1811" w:rsidRDefault="00F34D83" w:rsidP="00132342">
            <w:pPr>
              <w:jc w:val="both"/>
              <w:rPr>
                <w:b/>
              </w:rPr>
            </w:pPr>
            <w:r w:rsidRPr="00BE1811">
              <w:rPr>
                <w:b/>
              </w:rPr>
              <w:t>Total</w:t>
            </w:r>
          </w:p>
        </w:tc>
        <w:tc>
          <w:tcPr>
            <w:tcW w:w="2400" w:type="dxa"/>
          </w:tcPr>
          <w:p w14:paraId="689F9074" w14:textId="77777777" w:rsidR="00F34D83" w:rsidRPr="00BE1811" w:rsidRDefault="00F34D83" w:rsidP="00132342">
            <w:pPr>
              <w:jc w:val="both"/>
              <w:rPr>
                <w:b/>
              </w:rPr>
            </w:pPr>
          </w:p>
        </w:tc>
        <w:tc>
          <w:tcPr>
            <w:tcW w:w="2400" w:type="dxa"/>
          </w:tcPr>
          <w:p w14:paraId="4C75A767" w14:textId="77777777" w:rsidR="00F34D83" w:rsidRPr="00BE1811" w:rsidRDefault="00F34D83" w:rsidP="00132342">
            <w:pPr>
              <w:jc w:val="both"/>
              <w:rPr>
                <w:b/>
              </w:rPr>
            </w:pPr>
          </w:p>
        </w:tc>
        <w:tc>
          <w:tcPr>
            <w:tcW w:w="2400" w:type="dxa"/>
          </w:tcPr>
          <w:p w14:paraId="58A3FE85" w14:textId="77777777" w:rsidR="00F34D83" w:rsidRPr="00BE1811" w:rsidRDefault="00F34D83" w:rsidP="00132342">
            <w:pPr>
              <w:jc w:val="both"/>
              <w:rPr>
                <w:b/>
              </w:rPr>
            </w:pPr>
          </w:p>
        </w:tc>
      </w:tr>
    </w:tbl>
    <w:p w14:paraId="04D0B9B8" w14:textId="77777777" w:rsidR="00F34D83" w:rsidRPr="00BE1811" w:rsidRDefault="00F34D83" w:rsidP="00F34D83">
      <w:pPr>
        <w:jc w:val="both"/>
      </w:pPr>
    </w:p>
    <w:p w14:paraId="56717CAB" w14:textId="77777777" w:rsidR="00F34D83" w:rsidRPr="00BE1811" w:rsidRDefault="00F34D83" w:rsidP="00F34D83">
      <w:pPr>
        <w:jc w:val="both"/>
      </w:pPr>
      <w:r w:rsidRPr="00BE1811">
        <w:t xml:space="preserve"> Datele trebuie introduse în tabelul B2 din </w:t>
      </w:r>
      <w:proofErr w:type="spellStart"/>
      <w:r w:rsidRPr="00BE1811">
        <w:rPr>
          <w:u w:val="single"/>
        </w:rPr>
        <w:t>secţiunea</w:t>
      </w:r>
      <w:proofErr w:type="spellEnd"/>
      <w:r w:rsidRPr="00BE1811">
        <w:rPr>
          <w:u w:val="single"/>
        </w:rPr>
        <w:t xml:space="preserve"> B</w:t>
      </w:r>
      <w:r w:rsidRPr="00BE1811">
        <w:t>.</w:t>
      </w:r>
    </w:p>
    <w:p w14:paraId="5AC88822" w14:textId="77777777" w:rsidR="00F34D83" w:rsidRPr="00BE1811" w:rsidRDefault="00F34D83" w:rsidP="00F34D83">
      <w:pPr>
        <w:jc w:val="both"/>
      </w:pPr>
      <w:r w:rsidRPr="00BE1811">
        <w:t>NOTĂ:</w:t>
      </w:r>
    </w:p>
    <w:p w14:paraId="5A1B5C4A" w14:textId="77777777" w:rsidR="00F34D83" w:rsidRPr="00BE1811" w:rsidRDefault="00F34D83" w:rsidP="00F34D83">
      <w:pPr>
        <w:jc w:val="both"/>
      </w:pPr>
      <w:r w:rsidRPr="00BE1811">
        <w:t xml:space="preserve">Datele întreprinderilor legate cu întreprinderea solicitantă sunt extrase din </w:t>
      </w:r>
      <w:proofErr w:type="spellStart"/>
      <w:r w:rsidRPr="00BE1811">
        <w:t>situaţiile</w:t>
      </w:r>
      <w:proofErr w:type="spellEnd"/>
      <w:r w:rsidRPr="00BE1811">
        <w:t xml:space="preserve"> financiare anuale </w:t>
      </w:r>
      <w:proofErr w:type="spellStart"/>
      <w:r w:rsidRPr="00BE1811">
        <w:t>şi</w:t>
      </w:r>
      <w:proofErr w:type="spellEnd"/>
      <w:r w:rsidRPr="00BE1811">
        <w:t xml:space="preserve"> din alte date aferente acestora, consolidate dacă este cazul. La acestea se adaugă în mod </w:t>
      </w:r>
      <w:proofErr w:type="spellStart"/>
      <w:r w:rsidRPr="00BE1811">
        <w:t>proporţional</w:t>
      </w:r>
      <w:proofErr w:type="spellEnd"/>
      <w:r w:rsidRPr="00BE1811">
        <w:t xml:space="preserve"> datele oricărei eventuale întreprinderi partenere ale întreprinderii legate, situată imediat în aval sau în amonte de aceasta, dacă nu au fost deja incluse în </w:t>
      </w:r>
      <w:proofErr w:type="spellStart"/>
      <w:r w:rsidRPr="00BE1811">
        <w:t>situaţiile</w:t>
      </w:r>
      <w:proofErr w:type="spellEnd"/>
      <w:r w:rsidRPr="00BE1811">
        <w:t xml:space="preserve"> financiare anuale consolidate.</w:t>
      </w:r>
    </w:p>
    <w:p w14:paraId="66B057D9" w14:textId="77777777" w:rsidR="00F34D83" w:rsidRPr="00BE1811" w:rsidRDefault="00F34D83" w:rsidP="00F34D83">
      <w:pPr>
        <w:jc w:val="both"/>
      </w:pPr>
      <w:r w:rsidRPr="00BE1811">
        <w:t xml:space="preserve">Acest tip de întreprinderi partenere sunt considerate ca fiind întreprinderi direct partenere cu întreprinderea solicitantă. Datele aferente acestora </w:t>
      </w:r>
      <w:proofErr w:type="spellStart"/>
      <w:r w:rsidRPr="00BE1811">
        <w:t>şi</w:t>
      </w:r>
      <w:proofErr w:type="spellEnd"/>
      <w:r w:rsidRPr="00BE1811">
        <w:t xml:space="preserve"> "</w:t>
      </w:r>
      <w:proofErr w:type="spellStart"/>
      <w:r w:rsidRPr="00BE1811">
        <w:t>fişa</w:t>
      </w:r>
      <w:proofErr w:type="spellEnd"/>
      <w:r w:rsidRPr="00BE1811">
        <w:t xml:space="preserve"> de parteneriat" trebuie introduse în </w:t>
      </w:r>
      <w:proofErr w:type="spellStart"/>
      <w:r w:rsidRPr="00BE1811">
        <w:t>secţiunea</w:t>
      </w:r>
      <w:proofErr w:type="spellEnd"/>
      <w:r w:rsidRPr="00BE1811">
        <w:t xml:space="preserve"> A.</w:t>
      </w:r>
    </w:p>
    <w:p w14:paraId="16271F4A" w14:textId="77777777" w:rsidR="00F34D83" w:rsidRPr="00BE1811" w:rsidRDefault="00F34D83" w:rsidP="00F34D83">
      <w:pPr>
        <w:jc w:val="both"/>
        <w:rPr>
          <w:vertAlign w:val="superscript"/>
        </w:rPr>
      </w:pPr>
      <w:r w:rsidRPr="00BE1811">
        <w:rPr>
          <w:vertAlign w:val="superscript"/>
        </w:rPr>
        <w:t xml:space="preserve">1 </w:t>
      </w:r>
      <w:r w:rsidRPr="00BE1811">
        <w:t xml:space="preserve">În cazul în care în </w:t>
      </w:r>
      <w:proofErr w:type="spellStart"/>
      <w:r w:rsidRPr="00BE1811">
        <w:t>situaţiile</w:t>
      </w:r>
      <w:proofErr w:type="spellEnd"/>
      <w:r w:rsidRPr="00BE1811">
        <w:t xml:space="preserve"> financiare anuale  consolidate nu există date privind numărul mediu anual de </w:t>
      </w:r>
      <w:proofErr w:type="spellStart"/>
      <w:r w:rsidRPr="00BE1811">
        <w:t>salariaţi</w:t>
      </w:r>
      <w:proofErr w:type="spellEnd"/>
      <w:r w:rsidRPr="00BE1811">
        <w:t>, calculul se face prin cumularea datelor de la întreprinderile legate.</w:t>
      </w:r>
    </w:p>
    <w:p w14:paraId="75E80C3B" w14:textId="77777777" w:rsidR="00F34D83" w:rsidRPr="00BE1811" w:rsidRDefault="00F34D83" w:rsidP="00F34D83">
      <w:pPr>
        <w:jc w:val="both"/>
      </w:pPr>
    </w:p>
    <w:p w14:paraId="622A3608" w14:textId="77777777" w:rsidR="00F34D83" w:rsidRPr="00BE1811" w:rsidRDefault="00F34D83" w:rsidP="00F34D83">
      <w:pPr>
        <w:rPr>
          <w:b/>
        </w:rPr>
      </w:pPr>
    </w:p>
    <w:p w14:paraId="0867C1D4" w14:textId="77777777" w:rsidR="00F34D83" w:rsidRPr="00BE1811" w:rsidRDefault="00F34D83" w:rsidP="00F34D83">
      <w:pPr>
        <w:jc w:val="right"/>
        <w:rPr>
          <w:b/>
        </w:rPr>
      </w:pPr>
      <w:r w:rsidRPr="00BE1811">
        <w:rPr>
          <w:b/>
          <w:i/>
        </w:rPr>
        <w:br w:type="page"/>
      </w:r>
    </w:p>
    <w:p w14:paraId="0F838B3B" w14:textId="77777777" w:rsidR="00F34D83" w:rsidRPr="00BE1811" w:rsidRDefault="00F34D83" w:rsidP="00F34D83">
      <w:pPr>
        <w:jc w:val="right"/>
        <w:rPr>
          <w:b/>
        </w:rPr>
      </w:pPr>
      <w:r w:rsidRPr="00BE1811">
        <w:rPr>
          <w:b/>
        </w:rPr>
        <w:lastRenderedPageBreak/>
        <w:t>ANEXA 2.7</w:t>
      </w:r>
    </w:p>
    <w:p w14:paraId="4481062A" w14:textId="77777777" w:rsidR="00F34D83" w:rsidRPr="00BE1811" w:rsidRDefault="00F34D83" w:rsidP="00F34D83">
      <w:pPr>
        <w:jc w:val="center"/>
        <w:rPr>
          <w:b/>
        </w:rPr>
      </w:pPr>
    </w:p>
    <w:p w14:paraId="24D647C9" w14:textId="77777777" w:rsidR="00F34D83" w:rsidRPr="00BE1811" w:rsidRDefault="00F34D83" w:rsidP="00F34D83">
      <w:pPr>
        <w:jc w:val="center"/>
        <w:rPr>
          <w:b/>
        </w:rPr>
      </w:pPr>
      <w:r w:rsidRPr="00BE1811">
        <w:rPr>
          <w:b/>
        </w:rPr>
        <w:t>DECLARAŢIE ÎN VEDEREA CERTIFICĂRII EFECTULUI STIMULATIV</w:t>
      </w:r>
    </w:p>
    <w:p w14:paraId="4B8CAB48" w14:textId="77777777" w:rsidR="00F34D83" w:rsidRPr="00BE1811" w:rsidRDefault="00F34D83" w:rsidP="00F75209">
      <w:pPr>
        <w:pStyle w:val="BodyTextIndent2"/>
        <w:spacing w:afterLines="120" w:after="288"/>
        <w:ind w:left="0"/>
        <w:rPr>
          <w:rFonts w:ascii="Times New Roman" w:hAnsi="Times New Roman"/>
          <w:b/>
          <w:szCs w:val="22"/>
          <w:lang w:val="ro-RO"/>
        </w:rPr>
      </w:pPr>
    </w:p>
    <w:p w14:paraId="6E93CB03" w14:textId="77777777" w:rsidR="00F34D83" w:rsidRPr="00BE1811" w:rsidRDefault="00F34D83" w:rsidP="00F34D83">
      <w:pPr>
        <w:spacing w:line="360" w:lineRule="auto"/>
        <w:ind w:right="-180"/>
        <w:jc w:val="both"/>
      </w:pPr>
      <w:r w:rsidRPr="00BE1811">
        <w:t xml:space="preserve">Subsemnatul/subsemnata ……………………………………………. (numele </w:t>
      </w:r>
      <w:proofErr w:type="spellStart"/>
      <w:r w:rsidRPr="00BE1811">
        <w:t>şi</w:t>
      </w:r>
      <w:proofErr w:type="spellEnd"/>
      <w:r w:rsidRPr="00BE1811">
        <w:t xml:space="preserve"> prenumele reprezentantului legal al </w:t>
      </w:r>
      <w:r w:rsidR="00135EA1" w:rsidRPr="00BE1811">
        <w:t>organizației</w:t>
      </w:r>
      <w:r w:rsidR="00135EA1" w:rsidRPr="00BE1811" w:rsidDel="00135EA1">
        <w:t xml:space="preserve"> </w:t>
      </w:r>
      <w:r w:rsidRPr="00BE1811">
        <w:t>solicitante), în calitate de  ……………………………… (</w:t>
      </w:r>
      <w:proofErr w:type="spellStart"/>
      <w:r w:rsidRPr="00BE1811">
        <w:t>funcţia</w:t>
      </w:r>
      <w:proofErr w:type="spellEnd"/>
      <w:r w:rsidRPr="00BE1811">
        <w:t xml:space="preserve"> reprezentantului legal al </w:t>
      </w:r>
      <w:r w:rsidR="00135EA1" w:rsidRPr="00BE1811">
        <w:t>organizației</w:t>
      </w:r>
      <w:r w:rsidR="00135EA1" w:rsidRPr="00BE1811" w:rsidDel="00135EA1">
        <w:t xml:space="preserve"> </w:t>
      </w:r>
      <w:r w:rsidRPr="00BE1811">
        <w:t xml:space="preserve">solicitante) al ……..…………………………….............................. (denumirea </w:t>
      </w:r>
      <w:r w:rsidR="00135EA1" w:rsidRPr="00BE1811">
        <w:t>organizației</w:t>
      </w:r>
      <w:r w:rsidR="00135EA1" w:rsidRPr="00BE1811" w:rsidDel="00135EA1">
        <w:t xml:space="preserve"> </w:t>
      </w:r>
      <w:r w:rsidRPr="00BE1811">
        <w:t xml:space="preserve">solicitante), </w:t>
      </w:r>
    </w:p>
    <w:p w14:paraId="36E01479" w14:textId="77777777" w:rsidR="00F34D83" w:rsidRPr="00BE1811" w:rsidRDefault="00F34D83" w:rsidP="00F34D83">
      <w:pPr>
        <w:spacing w:line="360" w:lineRule="auto"/>
        <w:jc w:val="both"/>
      </w:pPr>
    </w:p>
    <w:p w14:paraId="4D7E2C77" w14:textId="77777777" w:rsidR="00F34D83" w:rsidRPr="00BE1811" w:rsidRDefault="00F34D83" w:rsidP="00F34D83">
      <w:pPr>
        <w:spacing w:line="360" w:lineRule="auto"/>
        <w:jc w:val="both"/>
        <w:rPr>
          <w:b/>
        </w:rPr>
      </w:pPr>
      <w:r w:rsidRPr="00BE1811">
        <w:t xml:space="preserve">declar pe proprie răspundere că începerea lucrărilor sau </w:t>
      </w:r>
      <w:proofErr w:type="spellStart"/>
      <w:r w:rsidRPr="00BE1811">
        <w:t>activităţilor</w:t>
      </w:r>
      <w:proofErr w:type="spellEnd"/>
      <w:r w:rsidRPr="00BE1811">
        <w:t xml:space="preserve"> propuse spre </w:t>
      </w:r>
      <w:proofErr w:type="spellStart"/>
      <w:r w:rsidRPr="00BE1811">
        <w:t>finanţare</w:t>
      </w:r>
      <w:proofErr w:type="spellEnd"/>
      <w:r w:rsidRPr="00BE1811">
        <w:t xml:space="preserve"> în cadrul proiectului cu titlul: “............................................................................................. ”, depus la </w:t>
      </w:r>
      <w:proofErr w:type="spellStart"/>
      <w:r w:rsidRPr="00BE1811">
        <w:t>competiţia</w:t>
      </w:r>
      <w:proofErr w:type="spellEnd"/>
      <w:r w:rsidRPr="00BE1811">
        <w:t xml:space="preserve"> ……………………… (codul competiției), nu s-a produs înainte de depunerea cererii de </w:t>
      </w:r>
      <w:proofErr w:type="spellStart"/>
      <w:r w:rsidRPr="00BE1811">
        <w:t>finanţare</w:t>
      </w:r>
      <w:proofErr w:type="spellEnd"/>
      <w:r w:rsidRPr="00BE1811">
        <w:t xml:space="preserve"> și a documentelor însoțitoare la OI Cercetare.</w:t>
      </w:r>
    </w:p>
    <w:p w14:paraId="7C7CA825" w14:textId="77777777" w:rsidR="00F34D83" w:rsidRPr="00BE1811" w:rsidRDefault="00F34D83" w:rsidP="00F34D83">
      <w:pPr>
        <w:rPr>
          <w:b/>
        </w:rPr>
      </w:pPr>
    </w:p>
    <w:p w14:paraId="554B8841" w14:textId="77777777" w:rsidR="00F34D83" w:rsidRPr="00BE1811" w:rsidRDefault="00F34D83" w:rsidP="00F34D83">
      <w:pPr>
        <w:rPr>
          <w:b/>
        </w:rPr>
      </w:pPr>
      <w:proofErr w:type="spellStart"/>
      <w:r w:rsidRPr="00BE1811">
        <w:rPr>
          <w:b/>
        </w:rPr>
        <w:t>Declaraţie</w:t>
      </w:r>
      <w:proofErr w:type="spellEnd"/>
      <w:r w:rsidRPr="00BE1811">
        <w:rPr>
          <w:b/>
        </w:rPr>
        <w:t xml:space="preserve"> pe proprie răspundere, sub </w:t>
      </w:r>
      <w:proofErr w:type="spellStart"/>
      <w:r w:rsidRPr="00BE1811">
        <w:rPr>
          <w:b/>
        </w:rPr>
        <w:t>sancţiunile</w:t>
      </w:r>
      <w:proofErr w:type="spellEnd"/>
      <w:r w:rsidRPr="00BE1811">
        <w:rPr>
          <w:b/>
        </w:rPr>
        <w:t xml:space="preserve"> aplicate faptei de fals în acte publice.</w:t>
      </w:r>
    </w:p>
    <w:p w14:paraId="4DB70658" w14:textId="77777777" w:rsidR="00F34D83" w:rsidRPr="00BE1811" w:rsidRDefault="00F34D83" w:rsidP="00F34D83">
      <w:pPr>
        <w:spacing w:line="360" w:lineRule="auto"/>
        <w:jc w:val="both"/>
      </w:pPr>
    </w:p>
    <w:p w14:paraId="017B4AEB" w14:textId="77777777" w:rsidR="00F34D83" w:rsidRPr="00BE1811" w:rsidRDefault="00F34D83" w:rsidP="00F34D83">
      <w:pPr>
        <w:widowControl w:val="0"/>
        <w:tabs>
          <w:tab w:val="left" w:pos="680"/>
        </w:tabs>
        <w:autoSpaceDE w:val="0"/>
        <w:autoSpaceDN w:val="0"/>
        <w:adjustRightInd w:val="0"/>
        <w:spacing w:before="120" w:after="120"/>
        <w:rPr>
          <w:b/>
        </w:rPr>
      </w:pPr>
      <w:r w:rsidRPr="00BE1811">
        <w:rPr>
          <w:b/>
        </w:rPr>
        <w:t>Solicitant (Denumire)</w:t>
      </w:r>
      <w:r w:rsidRPr="00BE1811">
        <w:rPr>
          <w:b/>
        </w:rPr>
        <w:tab/>
      </w:r>
      <w:r w:rsidRPr="00BE1811">
        <w:rPr>
          <w:b/>
        </w:rPr>
        <w:tab/>
      </w:r>
      <w:r w:rsidRPr="00BE1811">
        <w:rPr>
          <w:b/>
        </w:rPr>
        <w:tab/>
      </w:r>
      <w:r w:rsidRPr="00BE1811">
        <w:rPr>
          <w:b/>
        </w:rPr>
        <w:tab/>
      </w:r>
      <w:r w:rsidRPr="00BE1811">
        <w:rPr>
          <w:b/>
        </w:rPr>
        <w:tab/>
      </w:r>
    </w:p>
    <w:p w14:paraId="71F5D0E4" w14:textId="77777777" w:rsidR="00F34D83" w:rsidRPr="00BE1811" w:rsidRDefault="00F34D83" w:rsidP="00F34D83">
      <w:pPr>
        <w:widowControl w:val="0"/>
        <w:tabs>
          <w:tab w:val="left" w:pos="680"/>
        </w:tabs>
        <w:autoSpaceDE w:val="0"/>
        <w:autoSpaceDN w:val="0"/>
        <w:adjustRightInd w:val="0"/>
        <w:spacing w:before="120" w:after="120"/>
        <w:rPr>
          <w:b/>
        </w:rPr>
      </w:pPr>
      <w:r w:rsidRPr="00BE1811">
        <w:rPr>
          <w:b/>
        </w:rPr>
        <w:t>(Reprezentant Legal)</w:t>
      </w:r>
      <w:r w:rsidRPr="00BE1811">
        <w:rPr>
          <w:b/>
        </w:rPr>
        <w:tab/>
      </w:r>
      <w:r w:rsidRPr="00BE1811">
        <w:rPr>
          <w:b/>
        </w:rPr>
        <w:tab/>
      </w:r>
      <w:r w:rsidRPr="00BE1811">
        <w:rPr>
          <w:b/>
        </w:rPr>
        <w:tab/>
      </w:r>
      <w:r w:rsidRPr="00BE1811">
        <w:rPr>
          <w:b/>
        </w:rPr>
        <w:tab/>
      </w:r>
      <w:r w:rsidRPr="00BE1811">
        <w:rPr>
          <w:b/>
        </w:rPr>
        <w:tab/>
      </w:r>
    </w:p>
    <w:p w14:paraId="7E5BAB85" w14:textId="77777777" w:rsidR="00F34D83" w:rsidRPr="00BE1811" w:rsidRDefault="00F34D83" w:rsidP="00F34D83">
      <w:pPr>
        <w:widowControl w:val="0"/>
        <w:tabs>
          <w:tab w:val="left" w:pos="680"/>
        </w:tabs>
        <w:autoSpaceDE w:val="0"/>
        <w:autoSpaceDN w:val="0"/>
        <w:adjustRightInd w:val="0"/>
        <w:spacing w:after="120"/>
        <w:rPr>
          <w:b/>
        </w:rPr>
      </w:pPr>
      <w:proofErr w:type="spellStart"/>
      <w:r w:rsidRPr="00BE1811">
        <w:rPr>
          <w:b/>
        </w:rPr>
        <w:t>Funcţia</w:t>
      </w:r>
      <w:proofErr w:type="spellEnd"/>
      <w:r w:rsidRPr="00BE1811">
        <w:rPr>
          <w:b/>
        </w:rPr>
        <w:t xml:space="preserve"> ocupată în </w:t>
      </w:r>
      <w:proofErr w:type="spellStart"/>
      <w:r w:rsidRPr="00BE1811">
        <w:rPr>
          <w:b/>
        </w:rPr>
        <w:t>organizaţie</w:t>
      </w:r>
      <w:proofErr w:type="spellEnd"/>
      <w:r w:rsidRPr="00BE1811">
        <w:rPr>
          <w:b/>
        </w:rPr>
        <w:t xml:space="preserve"> </w:t>
      </w:r>
      <w:r w:rsidRPr="00BE1811">
        <w:rPr>
          <w:b/>
        </w:rPr>
        <w:tab/>
      </w:r>
      <w:r w:rsidRPr="00BE1811">
        <w:rPr>
          <w:b/>
        </w:rPr>
        <w:tab/>
      </w:r>
      <w:r w:rsidRPr="00BE1811">
        <w:rPr>
          <w:b/>
        </w:rPr>
        <w:tab/>
      </w:r>
      <w:r w:rsidRPr="00BE1811">
        <w:rPr>
          <w:b/>
        </w:rPr>
        <w:tab/>
      </w:r>
    </w:p>
    <w:p w14:paraId="1DCFF9E4" w14:textId="77777777" w:rsidR="00F34D83" w:rsidRPr="00BE1811" w:rsidRDefault="00F34D83" w:rsidP="00F34D83">
      <w:pPr>
        <w:widowControl w:val="0"/>
        <w:tabs>
          <w:tab w:val="left" w:pos="680"/>
        </w:tabs>
        <w:autoSpaceDE w:val="0"/>
        <w:autoSpaceDN w:val="0"/>
        <w:adjustRightInd w:val="0"/>
        <w:spacing w:after="120"/>
        <w:rPr>
          <w:b/>
        </w:rPr>
      </w:pPr>
      <w:r w:rsidRPr="00BE1811">
        <w:tab/>
      </w:r>
      <w:r w:rsidRPr="00BE1811">
        <w:tab/>
      </w:r>
    </w:p>
    <w:p w14:paraId="4EB25AF2" w14:textId="77777777" w:rsidR="00F34D83" w:rsidRPr="00BE1811" w:rsidRDefault="00F34D83" w:rsidP="00F34D83">
      <w:pPr>
        <w:widowControl w:val="0"/>
        <w:tabs>
          <w:tab w:val="left" w:pos="680"/>
          <w:tab w:val="left" w:pos="4365"/>
        </w:tabs>
        <w:autoSpaceDE w:val="0"/>
        <w:autoSpaceDN w:val="0"/>
        <w:adjustRightInd w:val="0"/>
        <w:spacing w:before="120" w:after="120"/>
        <w:rPr>
          <w:b/>
        </w:rPr>
      </w:pPr>
      <w:r w:rsidRPr="00BE1811">
        <w:rPr>
          <w:b/>
        </w:rPr>
        <w:t xml:space="preserve">Nume și prenume* </w:t>
      </w:r>
      <w:r w:rsidRPr="00BE1811">
        <w:rPr>
          <w:b/>
        </w:rPr>
        <w:tab/>
      </w:r>
      <w:r w:rsidRPr="00BE1811">
        <w:rPr>
          <w:b/>
        </w:rPr>
        <w:tab/>
      </w:r>
      <w:r w:rsidRPr="00BE1811">
        <w:rPr>
          <w:b/>
        </w:rPr>
        <w:tab/>
      </w:r>
      <w:r w:rsidRPr="00BE1811">
        <w:rPr>
          <w:b/>
        </w:rPr>
        <w:tab/>
      </w:r>
    </w:p>
    <w:p w14:paraId="2B57DBD1" w14:textId="77777777" w:rsidR="00F34D83" w:rsidRPr="00BE1811" w:rsidRDefault="00F34D83" w:rsidP="00F34D83">
      <w:pPr>
        <w:widowControl w:val="0"/>
        <w:tabs>
          <w:tab w:val="left" w:pos="680"/>
          <w:tab w:val="left" w:pos="4365"/>
        </w:tabs>
        <w:autoSpaceDE w:val="0"/>
        <w:autoSpaceDN w:val="0"/>
        <w:adjustRightInd w:val="0"/>
        <w:spacing w:before="120" w:after="120"/>
        <w:rPr>
          <w:b/>
        </w:rPr>
      </w:pPr>
      <w:r w:rsidRPr="00BE1811">
        <w:rPr>
          <w:b/>
        </w:rPr>
        <w:tab/>
      </w:r>
      <w:r w:rsidRPr="00BE1811">
        <w:rPr>
          <w:b/>
        </w:rPr>
        <w:tab/>
      </w:r>
      <w:r w:rsidRPr="00BE1811">
        <w:rPr>
          <w:b/>
        </w:rPr>
        <w:tab/>
      </w:r>
      <w:r w:rsidRPr="00BE1811">
        <w:rPr>
          <w:b/>
        </w:rPr>
        <w:tab/>
      </w:r>
      <w:r w:rsidRPr="00BE1811">
        <w:rPr>
          <w:b/>
        </w:rPr>
        <w:tab/>
      </w:r>
    </w:p>
    <w:p w14:paraId="6498BBF6" w14:textId="77777777" w:rsidR="00F34D83" w:rsidRPr="00BE1811" w:rsidRDefault="00F34D83" w:rsidP="00F34D83">
      <w:r w:rsidRPr="0042173B">
        <w:rPr>
          <w:b/>
        </w:rPr>
        <w:t>Semnătură</w:t>
      </w:r>
      <w:r w:rsidRPr="00BE1811">
        <w:tab/>
      </w:r>
      <w:r w:rsidRPr="00BE1811">
        <w:tab/>
      </w:r>
      <w:r w:rsidRPr="00BE1811">
        <w:tab/>
      </w:r>
      <w:r w:rsidRPr="00BE1811">
        <w:tab/>
      </w:r>
      <w:r w:rsidRPr="00BE1811">
        <w:tab/>
      </w:r>
      <w:r w:rsidRPr="00BE1811">
        <w:tab/>
      </w:r>
      <w:r w:rsidRPr="00BE1811">
        <w:tab/>
      </w:r>
    </w:p>
    <w:p w14:paraId="526FC0CE" w14:textId="77777777" w:rsidR="00F34D83" w:rsidRPr="00BE1811" w:rsidRDefault="00F34D83" w:rsidP="00F34D83"/>
    <w:p w14:paraId="24448304" w14:textId="413D0B2D" w:rsidR="00F34D83" w:rsidRPr="00BE1811" w:rsidRDefault="00F34D83" w:rsidP="00F34D83">
      <w:pPr>
        <w:rPr>
          <w:b/>
        </w:rPr>
      </w:pP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p>
    <w:p w14:paraId="736304AB" w14:textId="77777777" w:rsidR="00F34D83" w:rsidRPr="00BE1811" w:rsidRDefault="00F34D83" w:rsidP="00F34D83">
      <w:pPr>
        <w:rPr>
          <w:b/>
        </w:rPr>
      </w:pP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t>Data (zi/ luna/ an)</w:t>
      </w:r>
    </w:p>
    <w:p w14:paraId="38B71A9E" w14:textId="77777777" w:rsidR="00F34D83" w:rsidRPr="00BE1811" w:rsidRDefault="00F34D83" w:rsidP="00F34D83">
      <w:pPr>
        <w:spacing w:line="360" w:lineRule="auto"/>
        <w:jc w:val="both"/>
      </w:pPr>
    </w:p>
    <w:p w14:paraId="6384FB09" w14:textId="77777777" w:rsidR="00F34D83" w:rsidRPr="00BE1811" w:rsidRDefault="00F34D83" w:rsidP="00F34D83">
      <w:pPr>
        <w:rPr>
          <w:b/>
        </w:rPr>
      </w:pPr>
    </w:p>
    <w:p w14:paraId="7F9F67BA" w14:textId="77777777" w:rsidR="00F34D83" w:rsidRPr="00BE1811" w:rsidRDefault="00F34D83" w:rsidP="00F34D83">
      <w:pPr>
        <w:pStyle w:val="FootnoteText"/>
        <w:rPr>
          <w:sz w:val="22"/>
          <w:szCs w:val="22"/>
          <w:lang w:val="ro-RO"/>
        </w:rPr>
      </w:pPr>
      <w:r w:rsidRPr="00BE1811">
        <w:rPr>
          <w:sz w:val="22"/>
          <w:szCs w:val="22"/>
          <w:lang w:val="ro-RO"/>
        </w:rPr>
        <w:t xml:space="preserve">*) Se va completa cu majuscule </w:t>
      </w:r>
      <w:proofErr w:type="spellStart"/>
      <w:r w:rsidRPr="00BE1811">
        <w:rPr>
          <w:sz w:val="22"/>
          <w:szCs w:val="22"/>
          <w:lang w:val="ro-RO"/>
        </w:rPr>
        <w:t>şi</w:t>
      </w:r>
      <w:proofErr w:type="spellEnd"/>
      <w:r w:rsidRPr="00BE1811">
        <w:rPr>
          <w:sz w:val="22"/>
          <w:szCs w:val="22"/>
          <w:lang w:val="ro-RO"/>
        </w:rPr>
        <w:t xml:space="preserve"> fără abrevieri</w:t>
      </w:r>
    </w:p>
    <w:p w14:paraId="215B3425" w14:textId="77777777" w:rsidR="00F34D83" w:rsidRPr="00BE1811" w:rsidRDefault="00F34D83" w:rsidP="00F34D83">
      <w:pPr>
        <w:jc w:val="center"/>
        <w:rPr>
          <w:b/>
        </w:rPr>
      </w:pPr>
      <w:r w:rsidRPr="00BE1811">
        <w:rPr>
          <w:b/>
          <w:i/>
        </w:rPr>
        <w:br w:type="page"/>
      </w:r>
    </w:p>
    <w:p w14:paraId="42EC46BC" w14:textId="77777777" w:rsidR="00F34D83" w:rsidRPr="00BE1811" w:rsidRDefault="00F34D83" w:rsidP="00F34D83">
      <w:pPr>
        <w:jc w:val="right"/>
        <w:rPr>
          <w:b/>
        </w:rPr>
      </w:pPr>
    </w:p>
    <w:p w14:paraId="7D626539" w14:textId="77777777" w:rsidR="00F34D83" w:rsidRPr="00BE1811" w:rsidRDefault="00F34D83" w:rsidP="00F34D83">
      <w:pPr>
        <w:jc w:val="right"/>
        <w:rPr>
          <w:b/>
        </w:rPr>
      </w:pPr>
      <w:r w:rsidRPr="00BE1811">
        <w:rPr>
          <w:b/>
        </w:rPr>
        <w:t xml:space="preserve">ANEXA 3 </w:t>
      </w:r>
    </w:p>
    <w:p w14:paraId="42D22E1F" w14:textId="77777777" w:rsidR="00F34D83" w:rsidRPr="00BE1811" w:rsidRDefault="00F34D83" w:rsidP="00F34D83">
      <w:pPr>
        <w:rPr>
          <w:b/>
        </w:rPr>
      </w:pPr>
      <w:r w:rsidRPr="00BE1811">
        <w:rPr>
          <w:b/>
        </w:rPr>
        <w:t>LISTA DOMENIILOR SI SUBDOMENIILOR DE SPECIALIZARE INTELIGENTA SI SANATATE</w:t>
      </w:r>
    </w:p>
    <w:p w14:paraId="14404331" w14:textId="77777777" w:rsidR="00F34D83" w:rsidRPr="00BE1811" w:rsidRDefault="00F34D83" w:rsidP="00F34D83">
      <w:pPr>
        <w:autoSpaceDE w:val="0"/>
        <w:autoSpaceDN w:val="0"/>
        <w:adjustRightInd w:val="0"/>
        <w:rPr>
          <w:b/>
        </w:rPr>
      </w:pPr>
    </w:p>
    <w:p w14:paraId="005E5FCF" w14:textId="77777777" w:rsidR="00F34D83" w:rsidRPr="00BE1811" w:rsidRDefault="00F34D83" w:rsidP="008C54DB">
      <w:pPr>
        <w:pStyle w:val="ListParagraph"/>
        <w:numPr>
          <w:ilvl w:val="0"/>
          <w:numId w:val="139"/>
        </w:numPr>
        <w:jc w:val="both"/>
        <w:rPr>
          <w:sz w:val="22"/>
          <w:szCs w:val="22"/>
        </w:rPr>
      </w:pPr>
      <w:r w:rsidRPr="00BE1811">
        <w:rPr>
          <w:sz w:val="22"/>
          <w:szCs w:val="22"/>
        </w:rPr>
        <w:t>BIOECONOMIE</w:t>
      </w:r>
    </w:p>
    <w:p w14:paraId="3F8E33BC" w14:textId="77777777" w:rsidR="00F34D83" w:rsidRPr="00BE1811" w:rsidRDefault="00F34D83" w:rsidP="008C54DB">
      <w:pPr>
        <w:pStyle w:val="ListParagraph"/>
        <w:numPr>
          <w:ilvl w:val="1"/>
          <w:numId w:val="139"/>
        </w:numPr>
        <w:jc w:val="both"/>
        <w:rPr>
          <w:sz w:val="22"/>
          <w:szCs w:val="22"/>
        </w:rPr>
      </w:pPr>
      <w:proofErr w:type="spellStart"/>
      <w:r w:rsidRPr="00BE1811">
        <w:rPr>
          <w:sz w:val="22"/>
          <w:szCs w:val="22"/>
        </w:rPr>
        <w:t>Agro</w:t>
      </w:r>
      <w:proofErr w:type="spellEnd"/>
      <w:r w:rsidRPr="00BE1811">
        <w:rPr>
          <w:sz w:val="22"/>
          <w:szCs w:val="22"/>
        </w:rPr>
        <w:t>-alimentare</w:t>
      </w:r>
    </w:p>
    <w:p w14:paraId="4D637B3B" w14:textId="77777777" w:rsidR="00F34D83" w:rsidRPr="00BE1811" w:rsidRDefault="00F34D83" w:rsidP="00F34D83">
      <w:pPr>
        <w:pStyle w:val="ListParagraph"/>
        <w:ind w:left="1080" w:hanging="371"/>
        <w:jc w:val="both"/>
        <w:rPr>
          <w:sz w:val="22"/>
          <w:szCs w:val="22"/>
        </w:rPr>
      </w:pPr>
      <w:r w:rsidRPr="00BE1811">
        <w:rPr>
          <w:sz w:val="22"/>
          <w:szCs w:val="22"/>
        </w:rPr>
        <w:t xml:space="preserve">1.1.1. Produse alimentare sigure, accesibile </w:t>
      </w:r>
      <w:proofErr w:type="spellStart"/>
      <w:r w:rsidRPr="00BE1811">
        <w:rPr>
          <w:sz w:val="22"/>
          <w:szCs w:val="22"/>
        </w:rPr>
        <w:t>şi</w:t>
      </w:r>
      <w:proofErr w:type="spellEnd"/>
      <w:r w:rsidRPr="00BE1811">
        <w:rPr>
          <w:sz w:val="22"/>
          <w:szCs w:val="22"/>
        </w:rPr>
        <w:t xml:space="preserve"> optimizate nutrițional</w:t>
      </w:r>
    </w:p>
    <w:p w14:paraId="7C7B56AE" w14:textId="77777777" w:rsidR="00F34D83" w:rsidRPr="00BE1811" w:rsidRDefault="00F34D83" w:rsidP="00F34D83">
      <w:pPr>
        <w:pStyle w:val="ListParagraph"/>
        <w:ind w:left="1080" w:hanging="371"/>
        <w:jc w:val="both"/>
        <w:rPr>
          <w:sz w:val="22"/>
          <w:szCs w:val="22"/>
        </w:rPr>
      </w:pPr>
      <w:r w:rsidRPr="00BE1811">
        <w:rPr>
          <w:sz w:val="22"/>
          <w:szCs w:val="22"/>
        </w:rPr>
        <w:t xml:space="preserve">1.1.2. Dezvoltarea de noi produse, practici, procese </w:t>
      </w:r>
      <w:proofErr w:type="spellStart"/>
      <w:r w:rsidRPr="00BE1811">
        <w:rPr>
          <w:sz w:val="22"/>
          <w:szCs w:val="22"/>
        </w:rPr>
        <w:t>şi</w:t>
      </w:r>
      <w:proofErr w:type="spellEnd"/>
      <w:r w:rsidRPr="00BE1811">
        <w:rPr>
          <w:sz w:val="22"/>
          <w:szCs w:val="22"/>
        </w:rPr>
        <w:t xml:space="preserve"> tehnologii în sectorul horticol </w:t>
      </w:r>
    </w:p>
    <w:p w14:paraId="22B93FA8" w14:textId="77777777" w:rsidR="00F34D83" w:rsidRPr="00BE1811" w:rsidRDefault="00F34D83" w:rsidP="00F34D83">
      <w:pPr>
        <w:pStyle w:val="ListParagraph"/>
        <w:ind w:left="1080" w:hanging="371"/>
        <w:jc w:val="both"/>
        <w:rPr>
          <w:sz w:val="22"/>
          <w:szCs w:val="22"/>
        </w:rPr>
      </w:pPr>
      <w:r w:rsidRPr="00BE1811">
        <w:rPr>
          <w:sz w:val="22"/>
          <w:szCs w:val="22"/>
        </w:rPr>
        <w:t xml:space="preserve">1.1.3. Adaptarea sectorului de zootehnie, medicină veterinară, pescuit, acvacultură </w:t>
      </w:r>
      <w:proofErr w:type="spellStart"/>
      <w:r w:rsidRPr="00BE1811">
        <w:rPr>
          <w:sz w:val="22"/>
          <w:szCs w:val="22"/>
        </w:rPr>
        <w:t>şi</w:t>
      </w:r>
      <w:proofErr w:type="spellEnd"/>
      <w:r w:rsidRPr="00BE1811">
        <w:rPr>
          <w:sz w:val="22"/>
          <w:szCs w:val="22"/>
        </w:rPr>
        <w:t xml:space="preserve"> sericicultură, la provocările secolului XXI</w:t>
      </w:r>
    </w:p>
    <w:p w14:paraId="37CBDFFB" w14:textId="77777777" w:rsidR="00F34D83" w:rsidRPr="00BE1811" w:rsidRDefault="00F34D83" w:rsidP="00F34D83">
      <w:pPr>
        <w:pStyle w:val="ListParagraph"/>
        <w:ind w:left="1080" w:hanging="371"/>
        <w:jc w:val="both"/>
        <w:rPr>
          <w:sz w:val="22"/>
          <w:szCs w:val="22"/>
        </w:rPr>
      </w:pPr>
      <w:r w:rsidRPr="00BE1811">
        <w:rPr>
          <w:sz w:val="22"/>
          <w:szCs w:val="22"/>
        </w:rPr>
        <w:t xml:space="preserve">1.1.4.  Dezvoltarea durabilă a sectorului forestier, </w:t>
      </w:r>
      <w:proofErr w:type="spellStart"/>
      <w:r w:rsidRPr="00BE1811">
        <w:rPr>
          <w:sz w:val="22"/>
          <w:szCs w:val="22"/>
        </w:rPr>
        <w:t>creşterea</w:t>
      </w:r>
      <w:proofErr w:type="spellEnd"/>
      <w:r w:rsidRPr="00BE1811">
        <w:rPr>
          <w:sz w:val="22"/>
          <w:szCs w:val="22"/>
        </w:rPr>
        <w:t xml:space="preserve"> competitivității acestuia </w:t>
      </w:r>
      <w:proofErr w:type="spellStart"/>
      <w:r w:rsidRPr="00BE1811">
        <w:rPr>
          <w:sz w:val="22"/>
          <w:szCs w:val="22"/>
        </w:rPr>
        <w:t>şi</w:t>
      </w:r>
      <w:proofErr w:type="spellEnd"/>
      <w:r w:rsidRPr="00BE1811">
        <w:rPr>
          <w:sz w:val="22"/>
          <w:szCs w:val="22"/>
        </w:rPr>
        <w:t xml:space="preserve"> a </w:t>
      </w:r>
      <w:proofErr w:type="spellStart"/>
      <w:r w:rsidRPr="00BE1811">
        <w:rPr>
          <w:sz w:val="22"/>
          <w:szCs w:val="22"/>
        </w:rPr>
        <w:t>calităţii</w:t>
      </w:r>
      <w:proofErr w:type="spellEnd"/>
      <w:r w:rsidRPr="00BE1811">
        <w:rPr>
          <w:sz w:val="22"/>
          <w:szCs w:val="22"/>
        </w:rPr>
        <w:t xml:space="preserve"> vieții</w:t>
      </w:r>
    </w:p>
    <w:p w14:paraId="235C72C2" w14:textId="77777777" w:rsidR="00F34D83" w:rsidRPr="00BE1811" w:rsidRDefault="00F34D83" w:rsidP="00F34D83">
      <w:pPr>
        <w:pStyle w:val="ListParagraph"/>
        <w:ind w:left="1080" w:hanging="371"/>
        <w:jc w:val="both"/>
        <w:rPr>
          <w:sz w:val="22"/>
          <w:szCs w:val="22"/>
        </w:rPr>
      </w:pPr>
      <w:r w:rsidRPr="00BE1811">
        <w:rPr>
          <w:sz w:val="22"/>
          <w:szCs w:val="22"/>
        </w:rPr>
        <w:t>1.1.5. Dezvoltarea durabilă a producției culturilor de câmp adaptate impactului schimbărilor climatice globale</w:t>
      </w:r>
    </w:p>
    <w:p w14:paraId="2CAB3666" w14:textId="77777777" w:rsidR="00F34D83" w:rsidRPr="00BE1811" w:rsidRDefault="00F34D83" w:rsidP="008C54DB">
      <w:pPr>
        <w:pStyle w:val="ListParagraph"/>
        <w:numPr>
          <w:ilvl w:val="1"/>
          <w:numId w:val="139"/>
        </w:numPr>
        <w:jc w:val="both"/>
        <w:rPr>
          <w:sz w:val="22"/>
          <w:szCs w:val="22"/>
        </w:rPr>
      </w:pPr>
      <w:r w:rsidRPr="00BE1811">
        <w:rPr>
          <w:sz w:val="22"/>
          <w:szCs w:val="22"/>
        </w:rPr>
        <w:t xml:space="preserve">Bioenergie – biogaz, biomasă, biocombustibil </w:t>
      </w:r>
    </w:p>
    <w:p w14:paraId="3F52AA31" w14:textId="77777777" w:rsidR="00F34D83" w:rsidRPr="00BE1811" w:rsidRDefault="00F34D83" w:rsidP="008C54DB">
      <w:pPr>
        <w:pStyle w:val="ListParagraph"/>
        <w:numPr>
          <w:ilvl w:val="1"/>
          <w:numId w:val="139"/>
        </w:numPr>
        <w:jc w:val="both"/>
        <w:rPr>
          <w:sz w:val="22"/>
          <w:szCs w:val="22"/>
        </w:rPr>
      </w:pPr>
      <w:r w:rsidRPr="00BE1811">
        <w:rPr>
          <w:sz w:val="22"/>
          <w:szCs w:val="22"/>
        </w:rPr>
        <w:t xml:space="preserve">Biotehnologii </w:t>
      </w:r>
    </w:p>
    <w:p w14:paraId="6157EA0C" w14:textId="77777777" w:rsidR="00F34D83" w:rsidRPr="00BE1811" w:rsidRDefault="00F34D83" w:rsidP="008C54DB">
      <w:pPr>
        <w:pStyle w:val="ListParagraph"/>
        <w:numPr>
          <w:ilvl w:val="2"/>
          <w:numId w:val="139"/>
        </w:numPr>
        <w:jc w:val="both"/>
        <w:rPr>
          <w:sz w:val="22"/>
          <w:szCs w:val="22"/>
        </w:rPr>
      </w:pPr>
      <w:proofErr w:type="spellStart"/>
      <w:r w:rsidRPr="00BE1811">
        <w:rPr>
          <w:sz w:val="22"/>
          <w:szCs w:val="22"/>
        </w:rPr>
        <w:t>Bionanotehnologii</w:t>
      </w:r>
      <w:proofErr w:type="spellEnd"/>
    </w:p>
    <w:p w14:paraId="04BABCCF" w14:textId="77777777" w:rsidR="00F34D83" w:rsidRPr="00BE1811" w:rsidRDefault="00F34D83" w:rsidP="008C54DB">
      <w:pPr>
        <w:pStyle w:val="ListParagraph"/>
        <w:numPr>
          <w:ilvl w:val="2"/>
          <w:numId w:val="139"/>
        </w:numPr>
        <w:jc w:val="both"/>
        <w:rPr>
          <w:sz w:val="22"/>
          <w:szCs w:val="22"/>
        </w:rPr>
      </w:pPr>
      <w:r w:rsidRPr="00BE1811">
        <w:rPr>
          <w:sz w:val="22"/>
          <w:szCs w:val="22"/>
        </w:rPr>
        <w:t>Biotehnologii de mediu</w:t>
      </w:r>
    </w:p>
    <w:p w14:paraId="0AE9FAA3" w14:textId="77777777" w:rsidR="00F34D83" w:rsidRPr="00BE1811" w:rsidRDefault="00F34D83" w:rsidP="008C54DB">
      <w:pPr>
        <w:pStyle w:val="ListParagraph"/>
        <w:numPr>
          <w:ilvl w:val="2"/>
          <w:numId w:val="139"/>
        </w:numPr>
        <w:jc w:val="both"/>
        <w:rPr>
          <w:sz w:val="22"/>
          <w:szCs w:val="22"/>
        </w:rPr>
      </w:pPr>
      <w:r w:rsidRPr="00BE1811">
        <w:rPr>
          <w:sz w:val="22"/>
          <w:szCs w:val="22"/>
        </w:rPr>
        <w:t xml:space="preserve">Biotehnologii </w:t>
      </w:r>
      <w:proofErr w:type="spellStart"/>
      <w:r w:rsidRPr="00BE1811">
        <w:rPr>
          <w:sz w:val="22"/>
          <w:szCs w:val="22"/>
        </w:rPr>
        <w:t>agro</w:t>
      </w:r>
      <w:proofErr w:type="spellEnd"/>
      <w:r w:rsidRPr="00BE1811">
        <w:rPr>
          <w:sz w:val="22"/>
          <w:szCs w:val="22"/>
        </w:rPr>
        <w:t>-alimentare</w:t>
      </w:r>
    </w:p>
    <w:p w14:paraId="4D4103D9" w14:textId="77777777" w:rsidR="00F34D83" w:rsidRPr="00BE1811" w:rsidRDefault="00F34D83" w:rsidP="008C54DB">
      <w:pPr>
        <w:pStyle w:val="ListParagraph"/>
        <w:numPr>
          <w:ilvl w:val="2"/>
          <w:numId w:val="139"/>
        </w:numPr>
        <w:jc w:val="both"/>
        <w:rPr>
          <w:sz w:val="22"/>
          <w:szCs w:val="22"/>
        </w:rPr>
      </w:pPr>
      <w:r w:rsidRPr="00BE1811">
        <w:rPr>
          <w:sz w:val="22"/>
          <w:szCs w:val="22"/>
        </w:rPr>
        <w:t>Biotehnologii industriale</w:t>
      </w:r>
    </w:p>
    <w:p w14:paraId="523D845B" w14:textId="77777777" w:rsidR="00F34D83" w:rsidRPr="00BE1811" w:rsidRDefault="00F34D83" w:rsidP="008C54DB">
      <w:pPr>
        <w:pStyle w:val="ListParagraph"/>
        <w:numPr>
          <w:ilvl w:val="2"/>
          <w:numId w:val="139"/>
        </w:numPr>
        <w:jc w:val="both"/>
        <w:rPr>
          <w:sz w:val="22"/>
          <w:szCs w:val="22"/>
        </w:rPr>
      </w:pPr>
      <w:r w:rsidRPr="00BE1811">
        <w:rPr>
          <w:sz w:val="22"/>
          <w:szCs w:val="22"/>
        </w:rPr>
        <w:t xml:space="preserve">Biotehnologii medicale </w:t>
      </w:r>
      <w:proofErr w:type="spellStart"/>
      <w:r w:rsidRPr="00BE1811">
        <w:rPr>
          <w:sz w:val="22"/>
          <w:szCs w:val="22"/>
        </w:rPr>
        <w:t>şi</w:t>
      </w:r>
      <w:proofErr w:type="spellEnd"/>
      <w:r w:rsidRPr="00BE1811">
        <w:rPr>
          <w:sz w:val="22"/>
          <w:szCs w:val="22"/>
        </w:rPr>
        <w:t xml:space="preserve"> farmaceutice</w:t>
      </w:r>
    </w:p>
    <w:p w14:paraId="1D0B7FD0" w14:textId="77777777" w:rsidR="00F34D83" w:rsidRPr="00BE1811" w:rsidRDefault="00F34D83" w:rsidP="008C54DB">
      <w:pPr>
        <w:pStyle w:val="ListParagraph"/>
        <w:numPr>
          <w:ilvl w:val="2"/>
          <w:numId w:val="139"/>
        </w:numPr>
        <w:jc w:val="both"/>
        <w:rPr>
          <w:sz w:val="22"/>
          <w:szCs w:val="22"/>
        </w:rPr>
      </w:pPr>
      <w:proofErr w:type="spellStart"/>
      <w:r w:rsidRPr="00BE1811">
        <w:rPr>
          <w:sz w:val="22"/>
          <w:szCs w:val="22"/>
        </w:rPr>
        <w:t>Bioanaliza</w:t>
      </w:r>
      <w:proofErr w:type="spellEnd"/>
    </w:p>
    <w:p w14:paraId="5D32FF7D" w14:textId="77777777" w:rsidR="00F34D83" w:rsidRPr="00BE1811" w:rsidRDefault="00F34D83" w:rsidP="008C54DB">
      <w:pPr>
        <w:pStyle w:val="ListParagraph"/>
        <w:numPr>
          <w:ilvl w:val="1"/>
          <w:numId w:val="139"/>
        </w:numPr>
        <w:jc w:val="both"/>
        <w:rPr>
          <w:sz w:val="22"/>
          <w:szCs w:val="22"/>
        </w:rPr>
      </w:pPr>
      <w:r w:rsidRPr="00BE1811">
        <w:rPr>
          <w:sz w:val="22"/>
          <w:szCs w:val="22"/>
        </w:rPr>
        <w:t>Știința medicamentului</w:t>
      </w:r>
    </w:p>
    <w:p w14:paraId="08804FB5" w14:textId="77777777" w:rsidR="00F34D83" w:rsidRPr="00BE1811" w:rsidRDefault="00F34D83" w:rsidP="008C54DB">
      <w:pPr>
        <w:pStyle w:val="ListParagraph"/>
        <w:numPr>
          <w:ilvl w:val="2"/>
          <w:numId w:val="140"/>
        </w:numPr>
        <w:jc w:val="both"/>
        <w:rPr>
          <w:sz w:val="22"/>
          <w:szCs w:val="22"/>
        </w:rPr>
      </w:pPr>
      <w:r w:rsidRPr="00BE1811">
        <w:rPr>
          <w:sz w:val="22"/>
          <w:szCs w:val="22"/>
        </w:rPr>
        <w:t xml:space="preserve">Evaluarea in vitro/ in </w:t>
      </w:r>
      <w:proofErr w:type="spellStart"/>
      <w:r w:rsidRPr="00BE1811">
        <w:rPr>
          <w:sz w:val="22"/>
          <w:szCs w:val="22"/>
        </w:rPr>
        <w:t>vivo</w:t>
      </w:r>
      <w:proofErr w:type="spellEnd"/>
      <w:r w:rsidRPr="00BE1811">
        <w:rPr>
          <w:sz w:val="22"/>
          <w:szCs w:val="22"/>
        </w:rPr>
        <w:t xml:space="preserve"> în procesul de proiectare a medicamentelor generice</w:t>
      </w:r>
    </w:p>
    <w:p w14:paraId="3D7E7871" w14:textId="77777777" w:rsidR="00F34D83" w:rsidRPr="00BE1811" w:rsidRDefault="00F34D83" w:rsidP="008C54DB">
      <w:pPr>
        <w:pStyle w:val="ListParagraph"/>
        <w:numPr>
          <w:ilvl w:val="2"/>
          <w:numId w:val="140"/>
        </w:numPr>
        <w:jc w:val="both"/>
        <w:rPr>
          <w:sz w:val="22"/>
          <w:szCs w:val="22"/>
        </w:rPr>
      </w:pPr>
      <w:r w:rsidRPr="00BE1811">
        <w:rPr>
          <w:color w:val="000000"/>
          <w:sz w:val="22"/>
          <w:szCs w:val="22"/>
        </w:rPr>
        <w:t xml:space="preserve">Modelarea matematică pentru corelarea datelor in vitro cu cele in </w:t>
      </w:r>
      <w:proofErr w:type="spellStart"/>
      <w:r w:rsidRPr="00BE1811">
        <w:rPr>
          <w:color w:val="000000"/>
          <w:sz w:val="22"/>
          <w:szCs w:val="22"/>
        </w:rPr>
        <w:t>vivo</w:t>
      </w:r>
      <w:proofErr w:type="spellEnd"/>
      <w:r w:rsidRPr="00BE1811">
        <w:rPr>
          <w:color w:val="000000"/>
          <w:sz w:val="22"/>
          <w:szCs w:val="22"/>
        </w:rPr>
        <w:t xml:space="preserve">, în vederea dezvoltării de metode alternative, </w:t>
      </w:r>
      <w:proofErr w:type="spellStart"/>
      <w:r w:rsidRPr="00BE1811">
        <w:rPr>
          <w:color w:val="000000"/>
          <w:sz w:val="22"/>
          <w:szCs w:val="22"/>
        </w:rPr>
        <w:t>biorelevante</w:t>
      </w:r>
      <w:proofErr w:type="spellEnd"/>
      <w:r w:rsidRPr="00BE1811">
        <w:rPr>
          <w:color w:val="000000"/>
          <w:sz w:val="22"/>
          <w:szCs w:val="22"/>
        </w:rPr>
        <w:t xml:space="preserve">, la metodele in </w:t>
      </w:r>
      <w:proofErr w:type="spellStart"/>
      <w:r w:rsidRPr="00BE1811">
        <w:rPr>
          <w:color w:val="000000"/>
          <w:sz w:val="22"/>
          <w:szCs w:val="22"/>
        </w:rPr>
        <w:t>vivo</w:t>
      </w:r>
      <w:proofErr w:type="spellEnd"/>
    </w:p>
    <w:p w14:paraId="37DF6EE7" w14:textId="77777777" w:rsidR="00F34D83" w:rsidRPr="00BE1811" w:rsidRDefault="00F34D83" w:rsidP="00F34D83">
      <w:pPr>
        <w:pStyle w:val="ListParagraph"/>
        <w:ind w:left="1440" w:hanging="720"/>
        <w:jc w:val="both"/>
        <w:rPr>
          <w:sz w:val="22"/>
          <w:szCs w:val="22"/>
        </w:rPr>
      </w:pPr>
      <w:r w:rsidRPr="00BE1811">
        <w:rPr>
          <w:sz w:val="22"/>
          <w:szCs w:val="22"/>
        </w:rPr>
        <w:t xml:space="preserve">1.4.3 Forme farmaceutice cu acțiune sistemică, locală </w:t>
      </w:r>
      <w:proofErr w:type="spellStart"/>
      <w:r w:rsidRPr="00BE1811">
        <w:rPr>
          <w:sz w:val="22"/>
          <w:szCs w:val="22"/>
        </w:rPr>
        <w:t>şi</w:t>
      </w:r>
      <w:proofErr w:type="spellEnd"/>
      <w:r w:rsidRPr="00BE1811">
        <w:rPr>
          <w:sz w:val="22"/>
          <w:szCs w:val="22"/>
        </w:rPr>
        <w:t xml:space="preserve"> de transport la țintă </w:t>
      </w:r>
      <w:proofErr w:type="spellStart"/>
      <w:r w:rsidRPr="00BE1811">
        <w:rPr>
          <w:sz w:val="22"/>
          <w:szCs w:val="22"/>
        </w:rPr>
        <w:t>şi</w:t>
      </w:r>
      <w:proofErr w:type="spellEnd"/>
      <w:r w:rsidRPr="00BE1811">
        <w:rPr>
          <w:sz w:val="22"/>
          <w:szCs w:val="22"/>
        </w:rPr>
        <w:t xml:space="preserve"> tehnologiile aferente, pentru optimizarea profilului </w:t>
      </w:r>
      <w:proofErr w:type="spellStart"/>
      <w:r w:rsidRPr="00BE1811">
        <w:rPr>
          <w:sz w:val="22"/>
          <w:szCs w:val="22"/>
        </w:rPr>
        <w:t>biofarmaceutic</w:t>
      </w:r>
      <w:proofErr w:type="spellEnd"/>
      <w:r w:rsidRPr="00BE1811">
        <w:rPr>
          <w:sz w:val="22"/>
          <w:szCs w:val="22"/>
        </w:rPr>
        <w:t xml:space="preserve"> </w:t>
      </w:r>
      <w:proofErr w:type="spellStart"/>
      <w:r w:rsidRPr="00BE1811">
        <w:rPr>
          <w:sz w:val="22"/>
          <w:szCs w:val="22"/>
        </w:rPr>
        <w:t>şi</w:t>
      </w:r>
      <w:proofErr w:type="spellEnd"/>
      <w:r w:rsidRPr="00BE1811">
        <w:rPr>
          <w:sz w:val="22"/>
          <w:szCs w:val="22"/>
        </w:rPr>
        <w:t xml:space="preserve"> </w:t>
      </w:r>
      <w:proofErr w:type="spellStart"/>
      <w:r w:rsidRPr="00BE1811">
        <w:rPr>
          <w:sz w:val="22"/>
          <w:szCs w:val="22"/>
        </w:rPr>
        <w:t>farmacocinetic</w:t>
      </w:r>
      <w:proofErr w:type="spellEnd"/>
    </w:p>
    <w:p w14:paraId="11AE6452" w14:textId="77777777" w:rsidR="00F34D83" w:rsidRPr="00BE1811" w:rsidRDefault="00F34D83" w:rsidP="00F34D83">
      <w:pPr>
        <w:pStyle w:val="ListParagraph"/>
        <w:ind w:left="0" w:firstLine="720"/>
        <w:jc w:val="both"/>
        <w:rPr>
          <w:sz w:val="22"/>
          <w:szCs w:val="22"/>
        </w:rPr>
      </w:pPr>
      <w:r w:rsidRPr="00BE1811">
        <w:rPr>
          <w:sz w:val="22"/>
          <w:szCs w:val="22"/>
        </w:rPr>
        <w:t>1.4.4 Design molecular (</w:t>
      </w:r>
      <w:proofErr w:type="spellStart"/>
      <w:r w:rsidRPr="00BE1811">
        <w:rPr>
          <w:sz w:val="22"/>
          <w:szCs w:val="22"/>
        </w:rPr>
        <w:t>bio</w:t>
      </w:r>
      <w:proofErr w:type="spellEnd"/>
      <w:r w:rsidRPr="00BE1811">
        <w:rPr>
          <w:sz w:val="22"/>
          <w:szCs w:val="22"/>
        </w:rPr>
        <w:t xml:space="preserve">)sinteză, semi-sinteză, screening de înaltă </w:t>
      </w:r>
      <w:proofErr w:type="spellStart"/>
      <w:r w:rsidRPr="00BE1811">
        <w:rPr>
          <w:sz w:val="22"/>
          <w:szCs w:val="22"/>
        </w:rPr>
        <w:t>performanţă</w:t>
      </w:r>
      <w:proofErr w:type="spellEnd"/>
    </w:p>
    <w:p w14:paraId="6A4B4D71" w14:textId="77777777" w:rsidR="00F34D83" w:rsidRPr="00BE1811" w:rsidRDefault="00F34D83" w:rsidP="00F34D83">
      <w:pPr>
        <w:pStyle w:val="ListParagraph"/>
        <w:ind w:left="1440" w:hanging="720"/>
        <w:jc w:val="both"/>
        <w:rPr>
          <w:sz w:val="22"/>
          <w:szCs w:val="22"/>
        </w:rPr>
      </w:pPr>
      <w:r w:rsidRPr="00BE1811">
        <w:rPr>
          <w:sz w:val="22"/>
          <w:szCs w:val="22"/>
        </w:rPr>
        <w:t>1.4.5 Biodiversitatea și abordarea holistică a interrelației microorganismelor cu mediul, animalele și omul.</w:t>
      </w:r>
    </w:p>
    <w:p w14:paraId="65E6D5F8" w14:textId="77777777" w:rsidR="00F34D83" w:rsidRPr="00BE1811" w:rsidRDefault="00F34D83" w:rsidP="00F34D83">
      <w:pPr>
        <w:pStyle w:val="ListParagraph"/>
        <w:ind w:left="1440" w:hanging="720"/>
        <w:jc w:val="both"/>
        <w:rPr>
          <w:sz w:val="22"/>
          <w:szCs w:val="22"/>
        </w:rPr>
      </w:pPr>
      <w:r w:rsidRPr="00BE1811">
        <w:rPr>
          <w:sz w:val="22"/>
          <w:szCs w:val="22"/>
        </w:rPr>
        <w:t>1.4.6 Monitorizarea răspândirii transfrontaliere a microorganismelor înalt patogene cu potențial de răspândire în masă.</w:t>
      </w:r>
    </w:p>
    <w:p w14:paraId="63AB76D7" w14:textId="77777777" w:rsidR="00F34D83" w:rsidRPr="00BE1811" w:rsidRDefault="00F34D83" w:rsidP="00F34D83">
      <w:pPr>
        <w:jc w:val="both"/>
        <w:rPr>
          <w:b/>
        </w:rPr>
      </w:pPr>
      <w:r w:rsidRPr="00BE1811">
        <w:rPr>
          <w:b/>
        </w:rPr>
        <w:t>2. TEHNOLOGII INFORMATIONALE ŞI DE COMUNICATII, SPAȚIU ȘI SECURITATE</w:t>
      </w:r>
    </w:p>
    <w:p w14:paraId="43FAF796" w14:textId="77777777" w:rsidR="00F34D83" w:rsidRPr="00BE1811" w:rsidRDefault="00F34D83" w:rsidP="00F34D83">
      <w:pPr>
        <w:ind w:firstLine="426"/>
        <w:jc w:val="both"/>
      </w:pPr>
      <w:r w:rsidRPr="00BE1811">
        <w:t>2.1.Tehnologii informaționale și de comunicații</w:t>
      </w:r>
    </w:p>
    <w:p w14:paraId="0DF91B66" w14:textId="77777777" w:rsidR="00F34D83" w:rsidRPr="00BE1811" w:rsidRDefault="00F34D83" w:rsidP="008C54DB">
      <w:pPr>
        <w:pStyle w:val="ListParagraph"/>
        <w:numPr>
          <w:ilvl w:val="2"/>
          <w:numId w:val="141"/>
        </w:numPr>
        <w:spacing w:after="0" w:line="240" w:lineRule="auto"/>
        <w:jc w:val="both"/>
        <w:rPr>
          <w:sz w:val="22"/>
          <w:szCs w:val="22"/>
        </w:rPr>
      </w:pPr>
      <w:r w:rsidRPr="00BE1811">
        <w:rPr>
          <w:sz w:val="22"/>
          <w:szCs w:val="22"/>
        </w:rPr>
        <w:t xml:space="preserve">Analiza, managementul </w:t>
      </w:r>
      <w:proofErr w:type="spellStart"/>
      <w:r w:rsidRPr="00BE1811">
        <w:rPr>
          <w:sz w:val="22"/>
          <w:szCs w:val="22"/>
        </w:rPr>
        <w:t>şi</w:t>
      </w:r>
      <w:proofErr w:type="spellEnd"/>
      <w:r w:rsidRPr="00BE1811">
        <w:rPr>
          <w:sz w:val="22"/>
          <w:szCs w:val="22"/>
        </w:rPr>
        <w:t xml:space="preserve"> securitatea datelor de mari dimensiuni</w:t>
      </w:r>
    </w:p>
    <w:p w14:paraId="289CCCBB" w14:textId="77777777" w:rsidR="00F34D83" w:rsidRPr="00BE1811" w:rsidRDefault="00F34D83" w:rsidP="008C54DB">
      <w:pPr>
        <w:pStyle w:val="ListParagraph"/>
        <w:numPr>
          <w:ilvl w:val="2"/>
          <w:numId w:val="141"/>
        </w:numPr>
        <w:spacing w:after="0" w:line="240" w:lineRule="auto"/>
        <w:jc w:val="both"/>
        <w:rPr>
          <w:sz w:val="22"/>
          <w:szCs w:val="22"/>
        </w:rPr>
      </w:pPr>
      <w:r w:rsidRPr="00BE1811">
        <w:rPr>
          <w:sz w:val="22"/>
          <w:szCs w:val="22"/>
        </w:rPr>
        <w:t>Internetul viitorului</w:t>
      </w:r>
    </w:p>
    <w:p w14:paraId="2266F003" w14:textId="77777777" w:rsidR="00F34D83" w:rsidRPr="00BE1811" w:rsidRDefault="00F34D83" w:rsidP="008C54DB">
      <w:pPr>
        <w:pStyle w:val="ListParagraph"/>
        <w:numPr>
          <w:ilvl w:val="2"/>
          <w:numId w:val="141"/>
        </w:numPr>
        <w:spacing w:after="0" w:line="240" w:lineRule="auto"/>
        <w:jc w:val="both"/>
        <w:rPr>
          <w:sz w:val="22"/>
          <w:szCs w:val="22"/>
        </w:rPr>
      </w:pPr>
      <w:r w:rsidRPr="00BE1811">
        <w:rPr>
          <w:sz w:val="22"/>
          <w:szCs w:val="22"/>
        </w:rPr>
        <w:t>Tehnologii, instrumente și metode pentru dezvoltarea de software</w:t>
      </w:r>
    </w:p>
    <w:p w14:paraId="621260E7" w14:textId="77777777" w:rsidR="00F34D83" w:rsidRPr="00BE1811" w:rsidRDefault="00F34D83" w:rsidP="008C54DB">
      <w:pPr>
        <w:pStyle w:val="ListParagraph"/>
        <w:numPr>
          <w:ilvl w:val="2"/>
          <w:numId w:val="141"/>
        </w:numPr>
        <w:spacing w:after="0" w:line="240" w:lineRule="auto"/>
        <w:jc w:val="both"/>
        <w:rPr>
          <w:sz w:val="22"/>
          <w:szCs w:val="22"/>
        </w:rPr>
      </w:pPr>
      <w:r w:rsidRPr="00BE1811">
        <w:rPr>
          <w:sz w:val="22"/>
          <w:szCs w:val="22"/>
        </w:rPr>
        <w:t>Calcule de înaltă performanță și noi modele computaționale</w:t>
      </w:r>
    </w:p>
    <w:p w14:paraId="761C787F" w14:textId="77777777" w:rsidR="00F34D83" w:rsidRPr="00BE1811" w:rsidRDefault="00F34D83" w:rsidP="00F34D83">
      <w:pPr>
        <w:ind w:firstLine="426"/>
        <w:jc w:val="both"/>
      </w:pPr>
      <w:r w:rsidRPr="00BE1811">
        <w:t>2.2. Spațiu</w:t>
      </w:r>
    </w:p>
    <w:p w14:paraId="3D47A6A2" w14:textId="77777777" w:rsidR="00F34D83" w:rsidRPr="00BE1811" w:rsidRDefault="00F34D83" w:rsidP="008C54DB">
      <w:pPr>
        <w:pStyle w:val="ListParagraph"/>
        <w:numPr>
          <w:ilvl w:val="2"/>
          <w:numId w:val="142"/>
        </w:numPr>
        <w:spacing w:after="0" w:line="240" w:lineRule="auto"/>
        <w:jc w:val="both"/>
        <w:rPr>
          <w:sz w:val="22"/>
          <w:szCs w:val="22"/>
        </w:rPr>
      </w:pPr>
      <w:proofErr w:type="spellStart"/>
      <w:r w:rsidRPr="00BE1811">
        <w:rPr>
          <w:sz w:val="22"/>
          <w:szCs w:val="22"/>
        </w:rPr>
        <w:t>Aplicaţii</w:t>
      </w:r>
      <w:proofErr w:type="spellEnd"/>
      <w:r w:rsidRPr="00BE1811">
        <w:rPr>
          <w:sz w:val="22"/>
          <w:szCs w:val="22"/>
        </w:rPr>
        <w:t xml:space="preserve"> </w:t>
      </w:r>
      <w:proofErr w:type="spellStart"/>
      <w:r w:rsidRPr="00BE1811">
        <w:rPr>
          <w:sz w:val="22"/>
          <w:szCs w:val="22"/>
        </w:rPr>
        <w:t>spaţiale</w:t>
      </w:r>
      <w:proofErr w:type="spellEnd"/>
      <w:r w:rsidRPr="00BE1811">
        <w:rPr>
          <w:sz w:val="22"/>
          <w:szCs w:val="22"/>
        </w:rPr>
        <w:t xml:space="preserve"> dedicate (Observarea Terrei, GNSS, </w:t>
      </w:r>
      <w:proofErr w:type="spellStart"/>
      <w:r w:rsidRPr="00BE1811">
        <w:rPr>
          <w:sz w:val="22"/>
          <w:szCs w:val="22"/>
        </w:rPr>
        <w:t>Satcom</w:t>
      </w:r>
      <w:proofErr w:type="spellEnd"/>
      <w:r w:rsidRPr="00BE1811">
        <w:rPr>
          <w:sz w:val="22"/>
          <w:szCs w:val="22"/>
        </w:rPr>
        <w:t>)</w:t>
      </w:r>
    </w:p>
    <w:p w14:paraId="00D0707E" w14:textId="77777777" w:rsidR="00F34D83" w:rsidRPr="00BE1811" w:rsidRDefault="00F34D83" w:rsidP="008C54DB">
      <w:pPr>
        <w:pStyle w:val="ListParagraph"/>
        <w:numPr>
          <w:ilvl w:val="2"/>
          <w:numId w:val="142"/>
        </w:numPr>
        <w:spacing w:after="0" w:line="240" w:lineRule="auto"/>
        <w:jc w:val="both"/>
        <w:rPr>
          <w:sz w:val="22"/>
          <w:szCs w:val="22"/>
        </w:rPr>
      </w:pPr>
      <w:r w:rsidRPr="00BE1811">
        <w:rPr>
          <w:sz w:val="22"/>
          <w:szCs w:val="22"/>
        </w:rPr>
        <w:t>Aplicații spațiale integrate</w:t>
      </w:r>
    </w:p>
    <w:p w14:paraId="57784ADE" w14:textId="77777777" w:rsidR="00F34D83" w:rsidRPr="00BE1811" w:rsidRDefault="00F34D83" w:rsidP="00F34D83">
      <w:pPr>
        <w:pStyle w:val="ListParagraph"/>
        <w:spacing w:after="0" w:line="240" w:lineRule="auto"/>
        <w:ind w:left="1572"/>
        <w:jc w:val="both"/>
        <w:rPr>
          <w:sz w:val="22"/>
          <w:szCs w:val="22"/>
        </w:rPr>
      </w:pPr>
    </w:p>
    <w:p w14:paraId="3CDD1039" w14:textId="77777777" w:rsidR="00F34D83" w:rsidRPr="00BE1811" w:rsidRDefault="00F34D83" w:rsidP="00F34D83">
      <w:pPr>
        <w:ind w:firstLine="426"/>
        <w:jc w:val="both"/>
      </w:pPr>
      <w:r w:rsidRPr="00BE1811">
        <w:t>2.3.  Securitate</w:t>
      </w:r>
    </w:p>
    <w:p w14:paraId="07C43D64" w14:textId="77777777" w:rsidR="00F34D83" w:rsidRPr="00BE1811" w:rsidRDefault="00F34D83" w:rsidP="008C54DB">
      <w:pPr>
        <w:pStyle w:val="ListParagraph"/>
        <w:numPr>
          <w:ilvl w:val="2"/>
          <w:numId w:val="143"/>
        </w:numPr>
        <w:spacing w:before="120" w:after="0" w:line="23" w:lineRule="atLeast"/>
        <w:jc w:val="both"/>
        <w:rPr>
          <w:sz w:val="22"/>
          <w:szCs w:val="22"/>
        </w:rPr>
      </w:pPr>
      <w:r w:rsidRPr="00BE1811">
        <w:rPr>
          <w:sz w:val="22"/>
          <w:szCs w:val="22"/>
        </w:rPr>
        <w:t xml:space="preserve">Metode </w:t>
      </w:r>
      <w:proofErr w:type="spellStart"/>
      <w:r w:rsidRPr="00BE1811">
        <w:rPr>
          <w:sz w:val="22"/>
          <w:szCs w:val="22"/>
        </w:rPr>
        <w:t>şi</w:t>
      </w:r>
      <w:proofErr w:type="spellEnd"/>
      <w:r w:rsidRPr="00BE1811">
        <w:rPr>
          <w:sz w:val="22"/>
          <w:szCs w:val="22"/>
        </w:rPr>
        <w:t xml:space="preserve"> tehnologii inovative pentru combaterea transfrontalieră a terorismului, crimei organizate, traficului ilegal de bunuri </w:t>
      </w:r>
      <w:proofErr w:type="spellStart"/>
      <w:r w:rsidRPr="00BE1811">
        <w:rPr>
          <w:sz w:val="22"/>
          <w:szCs w:val="22"/>
        </w:rPr>
        <w:t>şi</w:t>
      </w:r>
      <w:proofErr w:type="spellEnd"/>
      <w:r w:rsidRPr="00BE1811">
        <w:rPr>
          <w:sz w:val="22"/>
          <w:szCs w:val="22"/>
        </w:rPr>
        <w:t xml:space="preserve"> persoane</w:t>
      </w:r>
    </w:p>
    <w:p w14:paraId="0E73E146" w14:textId="77777777" w:rsidR="00F34D83" w:rsidRPr="00BE1811" w:rsidRDefault="00F34D83" w:rsidP="008C54DB">
      <w:pPr>
        <w:pStyle w:val="ListParagraph"/>
        <w:numPr>
          <w:ilvl w:val="1"/>
          <w:numId w:val="147"/>
        </w:numPr>
        <w:spacing w:before="120" w:after="0" w:line="23" w:lineRule="atLeast"/>
        <w:jc w:val="both"/>
        <w:rPr>
          <w:sz w:val="22"/>
          <w:szCs w:val="22"/>
        </w:rPr>
      </w:pPr>
      <w:r w:rsidRPr="00BE1811">
        <w:rPr>
          <w:sz w:val="22"/>
          <w:szCs w:val="22"/>
        </w:rPr>
        <w:t>Cercetare în domeniile electronică, mecanică, fotonică, ICT, sisteme inteligente, nanotehnologie pentru dezvoltarea de echipamente de securitate</w:t>
      </w:r>
    </w:p>
    <w:p w14:paraId="0E95F9E6" w14:textId="77777777" w:rsidR="00F34D83" w:rsidRPr="00BE1811" w:rsidRDefault="00F34D83" w:rsidP="008C54DB">
      <w:pPr>
        <w:pStyle w:val="ListParagraph"/>
        <w:numPr>
          <w:ilvl w:val="2"/>
          <w:numId w:val="143"/>
        </w:numPr>
        <w:spacing w:after="0" w:line="240" w:lineRule="auto"/>
        <w:jc w:val="both"/>
        <w:rPr>
          <w:sz w:val="22"/>
          <w:szCs w:val="22"/>
        </w:rPr>
      </w:pPr>
      <w:r w:rsidRPr="00BE1811">
        <w:rPr>
          <w:sz w:val="22"/>
          <w:szCs w:val="22"/>
        </w:rPr>
        <w:lastRenderedPageBreak/>
        <w:t xml:space="preserve">Evaluarea </w:t>
      </w:r>
      <w:proofErr w:type="spellStart"/>
      <w:r w:rsidRPr="00BE1811">
        <w:rPr>
          <w:sz w:val="22"/>
          <w:szCs w:val="22"/>
        </w:rPr>
        <w:t>şi</w:t>
      </w:r>
      <w:proofErr w:type="spellEnd"/>
      <w:r w:rsidRPr="00BE1811">
        <w:rPr>
          <w:sz w:val="22"/>
          <w:szCs w:val="22"/>
        </w:rPr>
        <w:t xml:space="preserve"> reducerea riscului la dezastre – (modelarea </w:t>
      </w:r>
      <w:proofErr w:type="spellStart"/>
      <w:r w:rsidRPr="00BE1811">
        <w:rPr>
          <w:sz w:val="22"/>
          <w:szCs w:val="22"/>
        </w:rPr>
        <w:t>şi</w:t>
      </w:r>
      <w:proofErr w:type="spellEnd"/>
      <w:r w:rsidRPr="00BE1811">
        <w:rPr>
          <w:sz w:val="22"/>
          <w:szCs w:val="22"/>
        </w:rPr>
        <w:t xml:space="preserve"> simularea dinamicii sistemelor generatoare de hazard; dezvoltarea tehnicilor de monitorizare </w:t>
      </w:r>
      <w:proofErr w:type="spellStart"/>
      <w:r w:rsidRPr="00BE1811">
        <w:rPr>
          <w:sz w:val="22"/>
          <w:szCs w:val="22"/>
        </w:rPr>
        <w:t>şi</w:t>
      </w:r>
      <w:proofErr w:type="spellEnd"/>
      <w:r w:rsidRPr="00BE1811">
        <w:rPr>
          <w:sz w:val="22"/>
          <w:szCs w:val="22"/>
        </w:rPr>
        <w:t xml:space="preserve"> cartare interactive; optimizarea sistemelor rapide de evaluare </w:t>
      </w:r>
      <w:proofErr w:type="spellStart"/>
      <w:r w:rsidRPr="00BE1811">
        <w:rPr>
          <w:sz w:val="22"/>
          <w:szCs w:val="22"/>
        </w:rPr>
        <w:t>şi</w:t>
      </w:r>
      <w:proofErr w:type="spellEnd"/>
      <w:r w:rsidRPr="00BE1811">
        <w:rPr>
          <w:sz w:val="22"/>
          <w:szCs w:val="22"/>
        </w:rPr>
        <w:t xml:space="preserve"> luare a deciziei; dezvoltarea sistemelor suport de decizie în vederea integrării in </w:t>
      </w:r>
      <w:proofErr w:type="spellStart"/>
      <w:r w:rsidRPr="00BE1811">
        <w:rPr>
          <w:sz w:val="22"/>
          <w:szCs w:val="22"/>
        </w:rPr>
        <w:t>reţelele</w:t>
      </w:r>
      <w:proofErr w:type="spellEnd"/>
      <w:r w:rsidRPr="00BE1811">
        <w:rPr>
          <w:sz w:val="22"/>
          <w:szCs w:val="22"/>
        </w:rPr>
        <w:t xml:space="preserve"> europene; dezvoltarea unor </w:t>
      </w:r>
      <w:proofErr w:type="spellStart"/>
      <w:r w:rsidRPr="00BE1811">
        <w:rPr>
          <w:sz w:val="22"/>
          <w:szCs w:val="22"/>
        </w:rPr>
        <w:t>soluţii</w:t>
      </w:r>
      <w:proofErr w:type="spellEnd"/>
      <w:r w:rsidRPr="00BE1811">
        <w:rPr>
          <w:sz w:val="22"/>
          <w:szCs w:val="22"/>
        </w:rPr>
        <w:t xml:space="preserve"> inovative de protecție antiseismică, eficiente, funcționale </w:t>
      </w:r>
      <w:proofErr w:type="spellStart"/>
      <w:r w:rsidRPr="00BE1811">
        <w:rPr>
          <w:sz w:val="22"/>
          <w:szCs w:val="22"/>
        </w:rPr>
        <w:t>şi</w:t>
      </w:r>
      <w:proofErr w:type="spellEnd"/>
      <w:r w:rsidRPr="00BE1811">
        <w:rPr>
          <w:sz w:val="22"/>
          <w:szCs w:val="22"/>
        </w:rPr>
        <w:t xml:space="preserve"> economice pentru zonele seismice din România)</w:t>
      </w:r>
    </w:p>
    <w:p w14:paraId="2AA09A43" w14:textId="77777777" w:rsidR="00F34D83" w:rsidRPr="00BE1811" w:rsidRDefault="00F34D83" w:rsidP="008C54DB">
      <w:pPr>
        <w:pStyle w:val="ListParagraph"/>
        <w:numPr>
          <w:ilvl w:val="2"/>
          <w:numId w:val="143"/>
        </w:numPr>
        <w:spacing w:after="0" w:line="240" w:lineRule="auto"/>
        <w:jc w:val="both"/>
        <w:rPr>
          <w:sz w:val="22"/>
          <w:szCs w:val="22"/>
        </w:rPr>
      </w:pPr>
      <w:r w:rsidRPr="00BE1811">
        <w:rPr>
          <w:sz w:val="22"/>
          <w:szCs w:val="22"/>
        </w:rPr>
        <w:t>Infrastructuri si servicii critice (</w:t>
      </w:r>
      <w:proofErr w:type="spellStart"/>
      <w:r w:rsidRPr="00BE1811">
        <w:rPr>
          <w:sz w:val="22"/>
          <w:szCs w:val="22"/>
        </w:rPr>
        <w:t>creşterea</w:t>
      </w:r>
      <w:proofErr w:type="spellEnd"/>
      <w:r w:rsidRPr="00BE1811">
        <w:rPr>
          <w:sz w:val="22"/>
          <w:szCs w:val="22"/>
        </w:rPr>
        <w:t xml:space="preserve"> </w:t>
      </w:r>
      <w:proofErr w:type="spellStart"/>
      <w:r w:rsidRPr="00BE1811">
        <w:rPr>
          <w:sz w:val="22"/>
          <w:szCs w:val="22"/>
        </w:rPr>
        <w:t>rezilienţei</w:t>
      </w:r>
      <w:proofErr w:type="spellEnd"/>
      <w:r w:rsidRPr="00BE1811">
        <w:rPr>
          <w:sz w:val="22"/>
          <w:szCs w:val="22"/>
        </w:rPr>
        <w:t xml:space="preserve"> si reducerii </w:t>
      </w:r>
      <w:proofErr w:type="spellStart"/>
      <w:r w:rsidRPr="00BE1811">
        <w:rPr>
          <w:sz w:val="22"/>
          <w:szCs w:val="22"/>
        </w:rPr>
        <w:t>vulnerabilităţii</w:t>
      </w:r>
      <w:proofErr w:type="spellEnd"/>
      <w:r w:rsidRPr="00BE1811">
        <w:rPr>
          <w:sz w:val="22"/>
          <w:szCs w:val="22"/>
        </w:rPr>
        <w:t xml:space="preserve"> sistemelor „</w:t>
      </w:r>
      <w:proofErr w:type="spellStart"/>
      <w:r w:rsidRPr="00BE1811">
        <w:rPr>
          <w:sz w:val="22"/>
          <w:szCs w:val="22"/>
        </w:rPr>
        <w:t>Smart</w:t>
      </w:r>
      <w:proofErr w:type="spellEnd"/>
      <w:r w:rsidRPr="00BE1811">
        <w:rPr>
          <w:sz w:val="22"/>
          <w:szCs w:val="22"/>
        </w:rPr>
        <w:t xml:space="preserve">-Grid”; protecția sistemelor de control industrial; securitatea informatică a infrastructurilor </w:t>
      </w:r>
      <w:proofErr w:type="spellStart"/>
      <w:r w:rsidRPr="00BE1811">
        <w:rPr>
          <w:sz w:val="22"/>
          <w:szCs w:val="22"/>
        </w:rPr>
        <w:t>şi</w:t>
      </w:r>
      <w:proofErr w:type="spellEnd"/>
      <w:r w:rsidRPr="00BE1811">
        <w:rPr>
          <w:sz w:val="22"/>
          <w:szCs w:val="22"/>
        </w:rPr>
        <w:t xml:space="preserve"> serviciilor critice; sistemele de intelligence)</w:t>
      </w:r>
    </w:p>
    <w:p w14:paraId="6E4ACE89" w14:textId="77777777" w:rsidR="00F34D83" w:rsidRPr="00BE1811" w:rsidRDefault="00F34D83" w:rsidP="00F34D83">
      <w:pPr>
        <w:jc w:val="both"/>
      </w:pPr>
      <w:r w:rsidRPr="00BE1811">
        <w:t>OBSERVAȚIE:</w:t>
      </w:r>
    </w:p>
    <w:p w14:paraId="46E24193" w14:textId="77777777" w:rsidR="00F34D83" w:rsidRPr="00BE1811" w:rsidRDefault="00F34D83" w:rsidP="00F34D83">
      <w:pPr>
        <w:ind w:left="360"/>
        <w:jc w:val="both"/>
      </w:pPr>
      <w:r w:rsidRPr="00BE1811">
        <w:t>Pentru proiectele de cercetare cu dublă utilizare evaluarea propunerilor va aprecia preponderent cazul aplicațiilor civile.</w:t>
      </w:r>
    </w:p>
    <w:p w14:paraId="70FA7C24" w14:textId="77777777" w:rsidR="00F34D83" w:rsidRPr="00BE1811" w:rsidRDefault="00F34D83" w:rsidP="00F34D83">
      <w:pPr>
        <w:tabs>
          <w:tab w:val="left" w:pos="3736"/>
        </w:tabs>
        <w:jc w:val="both"/>
        <w:rPr>
          <w:b/>
        </w:rPr>
      </w:pPr>
      <w:r w:rsidRPr="00BE1811">
        <w:rPr>
          <w:b/>
        </w:rPr>
        <w:t>3. ENERGIE, MEDIU ŞI SCHIMBĂRI CLIMATICE</w:t>
      </w:r>
      <w:r w:rsidRPr="00BE1811">
        <w:rPr>
          <w:b/>
        </w:rPr>
        <w:tab/>
      </w:r>
    </w:p>
    <w:p w14:paraId="547965D1" w14:textId="77777777" w:rsidR="00F34D83" w:rsidRPr="00BE1811" w:rsidRDefault="00F34D83" w:rsidP="00F34D83">
      <w:pPr>
        <w:ind w:firstLine="425"/>
        <w:jc w:val="both"/>
      </w:pPr>
      <w:r w:rsidRPr="00BE1811">
        <w:t>3.1. Energie</w:t>
      </w:r>
    </w:p>
    <w:p w14:paraId="5043DCC4" w14:textId="77777777" w:rsidR="00F34D83" w:rsidRPr="00BE1811" w:rsidRDefault="00F34D83" w:rsidP="008C54DB">
      <w:pPr>
        <w:pStyle w:val="ListParagraph"/>
        <w:numPr>
          <w:ilvl w:val="2"/>
          <w:numId w:val="144"/>
        </w:numPr>
        <w:spacing w:after="0"/>
        <w:jc w:val="both"/>
        <w:rPr>
          <w:sz w:val="22"/>
          <w:szCs w:val="22"/>
        </w:rPr>
      </w:pPr>
      <w:proofErr w:type="spellStart"/>
      <w:r w:rsidRPr="00BE1811">
        <w:rPr>
          <w:sz w:val="22"/>
          <w:szCs w:val="22"/>
        </w:rPr>
        <w:t>Creşterea</w:t>
      </w:r>
      <w:proofErr w:type="spellEnd"/>
      <w:r w:rsidRPr="00BE1811">
        <w:rPr>
          <w:sz w:val="22"/>
          <w:szCs w:val="22"/>
        </w:rPr>
        <w:t xml:space="preserve"> eficientei energetice la generare, transport  </w:t>
      </w:r>
      <w:proofErr w:type="spellStart"/>
      <w:r w:rsidRPr="00BE1811">
        <w:rPr>
          <w:sz w:val="22"/>
          <w:szCs w:val="22"/>
        </w:rPr>
        <w:t>şi</w:t>
      </w:r>
      <w:proofErr w:type="spellEnd"/>
      <w:r w:rsidRPr="00BE1811">
        <w:rPr>
          <w:sz w:val="22"/>
          <w:szCs w:val="22"/>
        </w:rPr>
        <w:t xml:space="preserve"> </w:t>
      </w:r>
      <w:proofErr w:type="spellStart"/>
      <w:r w:rsidRPr="00BE1811">
        <w:rPr>
          <w:sz w:val="22"/>
          <w:szCs w:val="22"/>
        </w:rPr>
        <w:t>distributie</w:t>
      </w:r>
      <w:proofErr w:type="spellEnd"/>
      <w:r w:rsidRPr="00BE1811">
        <w:rPr>
          <w:sz w:val="22"/>
          <w:szCs w:val="22"/>
        </w:rPr>
        <w:t xml:space="preserve"> </w:t>
      </w:r>
      <w:proofErr w:type="spellStart"/>
      <w:r w:rsidRPr="00BE1811">
        <w:rPr>
          <w:sz w:val="22"/>
          <w:szCs w:val="22"/>
        </w:rPr>
        <w:t>şi</w:t>
      </w:r>
      <w:proofErr w:type="spellEnd"/>
      <w:r w:rsidRPr="00BE1811">
        <w:rPr>
          <w:sz w:val="22"/>
          <w:szCs w:val="22"/>
        </w:rPr>
        <w:t xml:space="preserve"> la consumator</w:t>
      </w:r>
    </w:p>
    <w:p w14:paraId="56791CE0" w14:textId="77777777" w:rsidR="00F34D83" w:rsidRPr="00BE1811" w:rsidRDefault="00F34D83" w:rsidP="008C54DB">
      <w:pPr>
        <w:pStyle w:val="ListParagraph"/>
        <w:numPr>
          <w:ilvl w:val="2"/>
          <w:numId w:val="144"/>
        </w:numPr>
        <w:spacing w:after="0"/>
        <w:jc w:val="both"/>
        <w:rPr>
          <w:sz w:val="22"/>
          <w:szCs w:val="22"/>
        </w:rPr>
      </w:pPr>
      <w:r w:rsidRPr="00BE1811">
        <w:rPr>
          <w:sz w:val="22"/>
          <w:szCs w:val="22"/>
        </w:rPr>
        <w:t xml:space="preserve">Resurse energetice </w:t>
      </w:r>
      <w:proofErr w:type="spellStart"/>
      <w:r w:rsidRPr="00BE1811">
        <w:rPr>
          <w:sz w:val="22"/>
          <w:szCs w:val="22"/>
        </w:rPr>
        <w:t>convenţionale</w:t>
      </w:r>
      <w:proofErr w:type="spellEnd"/>
      <w:r w:rsidRPr="00BE1811">
        <w:rPr>
          <w:sz w:val="22"/>
          <w:szCs w:val="22"/>
        </w:rPr>
        <w:t xml:space="preserve">, </w:t>
      </w:r>
      <w:proofErr w:type="spellStart"/>
      <w:r w:rsidRPr="00BE1811">
        <w:rPr>
          <w:sz w:val="22"/>
          <w:szCs w:val="22"/>
        </w:rPr>
        <w:t>neconvenţionale</w:t>
      </w:r>
      <w:proofErr w:type="spellEnd"/>
      <w:r w:rsidRPr="00BE1811">
        <w:rPr>
          <w:sz w:val="22"/>
          <w:szCs w:val="22"/>
        </w:rPr>
        <w:t xml:space="preserve"> </w:t>
      </w:r>
      <w:proofErr w:type="spellStart"/>
      <w:r w:rsidRPr="00BE1811">
        <w:rPr>
          <w:sz w:val="22"/>
          <w:szCs w:val="22"/>
        </w:rPr>
        <w:t>şi</w:t>
      </w:r>
      <w:proofErr w:type="spellEnd"/>
      <w:r w:rsidRPr="00BE1811">
        <w:rPr>
          <w:sz w:val="22"/>
          <w:szCs w:val="22"/>
        </w:rPr>
        <w:t xml:space="preserve"> regenerabile</w:t>
      </w:r>
    </w:p>
    <w:p w14:paraId="7F5596C3" w14:textId="77777777" w:rsidR="00F34D83" w:rsidRPr="00BE1811" w:rsidRDefault="00F34D83" w:rsidP="008C54DB">
      <w:pPr>
        <w:pStyle w:val="ListParagraph"/>
        <w:numPr>
          <w:ilvl w:val="2"/>
          <w:numId w:val="144"/>
        </w:numPr>
        <w:spacing w:after="0"/>
        <w:jc w:val="both"/>
        <w:rPr>
          <w:sz w:val="22"/>
          <w:szCs w:val="22"/>
        </w:rPr>
      </w:pPr>
      <w:r w:rsidRPr="00BE1811">
        <w:rPr>
          <w:sz w:val="22"/>
          <w:szCs w:val="22"/>
        </w:rPr>
        <w:t>Tehnologii inovative de stocare a energiei</w:t>
      </w:r>
    </w:p>
    <w:p w14:paraId="1185AB6E" w14:textId="77777777" w:rsidR="00F34D83" w:rsidRPr="00BE1811" w:rsidRDefault="00F34D83" w:rsidP="008C54DB">
      <w:pPr>
        <w:pStyle w:val="ListParagraph"/>
        <w:numPr>
          <w:ilvl w:val="2"/>
          <w:numId w:val="144"/>
        </w:numPr>
        <w:spacing w:after="0"/>
        <w:jc w:val="both"/>
        <w:rPr>
          <w:sz w:val="22"/>
          <w:szCs w:val="22"/>
        </w:rPr>
      </w:pPr>
      <w:r w:rsidRPr="00BE1811">
        <w:rPr>
          <w:sz w:val="22"/>
          <w:szCs w:val="22"/>
        </w:rPr>
        <w:t>Tehnologii  curate de producere a energiei pe baza combustibililor fosili</w:t>
      </w:r>
    </w:p>
    <w:p w14:paraId="500E66B6" w14:textId="77777777" w:rsidR="00F34D83" w:rsidRPr="00BE1811" w:rsidRDefault="00F34D83" w:rsidP="008C54DB">
      <w:pPr>
        <w:pStyle w:val="ListParagraph"/>
        <w:numPr>
          <w:ilvl w:val="2"/>
          <w:numId w:val="144"/>
        </w:numPr>
        <w:spacing w:after="0"/>
        <w:jc w:val="both"/>
        <w:rPr>
          <w:sz w:val="22"/>
          <w:szCs w:val="22"/>
        </w:rPr>
      </w:pPr>
      <w:r w:rsidRPr="00BE1811">
        <w:rPr>
          <w:sz w:val="22"/>
          <w:szCs w:val="22"/>
        </w:rPr>
        <w:t xml:space="preserve">Instalații energetice de generație nouă </w:t>
      </w:r>
    </w:p>
    <w:p w14:paraId="53874675" w14:textId="77777777" w:rsidR="00F34D83" w:rsidRPr="00BE1811" w:rsidRDefault="00F34D83" w:rsidP="00F34D83">
      <w:pPr>
        <w:ind w:firstLine="425"/>
        <w:jc w:val="both"/>
      </w:pPr>
      <w:r w:rsidRPr="00BE1811">
        <w:t>3.2. Mediu și schimbări climatice</w:t>
      </w:r>
    </w:p>
    <w:p w14:paraId="07A6D764" w14:textId="77777777" w:rsidR="00F34D83" w:rsidRPr="00BE1811" w:rsidRDefault="00F34D83" w:rsidP="008C54DB">
      <w:pPr>
        <w:pStyle w:val="ListParagraph"/>
        <w:numPr>
          <w:ilvl w:val="2"/>
          <w:numId w:val="145"/>
        </w:numPr>
        <w:jc w:val="both"/>
        <w:rPr>
          <w:sz w:val="22"/>
          <w:szCs w:val="22"/>
        </w:rPr>
      </w:pPr>
      <w:r w:rsidRPr="00BE1811">
        <w:rPr>
          <w:sz w:val="22"/>
          <w:szCs w:val="22"/>
        </w:rPr>
        <w:t xml:space="preserve">Utilizarea optimă a resurselor convenționale </w:t>
      </w:r>
      <w:proofErr w:type="spellStart"/>
      <w:r w:rsidRPr="00BE1811">
        <w:rPr>
          <w:sz w:val="22"/>
          <w:szCs w:val="22"/>
        </w:rPr>
        <w:t>şi</w:t>
      </w:r>
      <w:proofErr w:type="spellEnd"/>
      <w:r w:rsidRPr="00BE1811">
        <w:rPr>
          <w:sz w:val="22"/>
          <w:szCs w:val="22"/>
        </w:rPr>
        <w:t xml:space="preserve"> neconvenționale de apă</w:t>
      </w:r>
    </w:p>
    <w:p w14:paraId="26A1C57C" w14:textId="77777777" w:rsidR="00F34D83" w:rsidRPr="00BE1811" w:rsidRDefault="00F34D83" w:rsidP="008C54DB">
      <w:pPr>
        <w:pStyle w:val="ListParagraph"/>
        <w:numPr>
          <w:ilvl w:val="2"/>
          <w:numId w:val="145"/>
        </w:numPr>
        <w:jc w:val="both"/>
        <w:rPr>
          <w:sz w:val="22"/>
          <w:szCs w:val="22"/>
        </w:rPr>
      </w:pPr>
      <w:r w:rsidRPr="00BE1811">
        <w:rPr>
          <w:sz w:val="22"/>
          <w:szCs w:val="22"/>
        </w:rPr>
        <w:t xml:space="preserve">Gestionarea riscului indus de schimbările climatice asupra resurselor </w:t>
      </w:r>
    </w:p>
    <w:p w14:paraId="2721FBB1" w14:textId="77777777" w:rsidR="00F34D83" w:rsidRPr="00BE1811" w:rsidRDefault="00F34D83" w:rsidP="00F34D83">
      <w:pPr>
        <w:ind w:left="720" w:hanging="295"/>
        <w:jc w:val="both"/>
      </w:pPr>
      <w:r w:rsidRPr="00BE1811">
        <w:t>3.3. Sisteme inteligente</w:t>
      </w:r>
    </w:p>
    <w:p w14:paraId="5DC18061" w14:textId="77777777" w:rsidR="00F34D83" w:rsidRPr="00BE1811" w:rsidRDefault="00F34D83" w:rsidP="00F34D83">
      <w:pPr>
        <w:pStyle w:val="ListParagraph"/>
        <w:ind w:left="0" w:firstLine="720"/>
        <w:jc w:val="both"/>
        <w:rPr>
          <w:sz w:val="22"/>
          <w:szCs w:val="22"/>
        </w:rPr>
      </w:pPr>
      <w:r w:rsidRPr="00BE1811">
        <w:rPr>
          <w:sz w:val="22"/>
          <w:szCs w:val="22"/>
        </w:rPr>
        <w:t xml:space="preserve">3.3.1  </w:t>
      </w:r>
      <w:proofErr w:type="spellStart"/>
      <w:r w:rsidRPr="00BE1811">
        <w:rPr>
          <w:sz w:val="22"/>
          <w:szCs w:val="22"/>
        </w:rPr>
        <w:t>Oraşul</w:t>
      </w:r>
      <w:proofErr w:type="spellEnd"/>
      <w:r w:rsidRPr="00BE1811">
        <w:rPr>
          <w:sz w:val="22"/>
          <w:szCs w:val="22"/>
        </w:rPr>
        <w:t xml:space="preserve"> inteligent</w:t>
      </w:r>
    </w:p>
    <w:p w14:paraId="6366E33A" w14:textId="77777777" w:rsidR="00F34D83" w:rsidRPr="00BE1811" w:rsidRDefault="00F34D83" w:rsidP="00F34D83">
      <w:pPr>
        <w:jc w:val="both"/>
        <w:rPr>
          <w:b/>
        </w:rPr>
      </w:pPr>
      <w:r w:rsidRPr="00BE1811">
        <w:rPr>
          <w:b/>
        </w:rPr>
        <w:t>4. ECO-NANO-TEHNOLOGII ȘI MATERIALE AVANSATE</w:t>
      </w:r>
    </w:p>
    <w:p w14:paraId="7D2807AD" w14:textId="77777777" w:rsidR="00F34D83" w:rsidRPr="00BE1811" w:rsidRDefault="00F34D83" w:rsidP="00F34D83">
      <w:pPr>
        <w:ind w:firstLine="426"/>
        <w:jc w:val="both"/>
      </w:pPr>
      <w:r w:rsidRPr="00BE1811">
        <w:t>4.1. Echipamente de transport</w:t>
      </w:r>
    </w:p>
    <w:p w14:paraId="03BB6F5D" w14:textId="77777777" w:rsidR="00F34D83" w:rsidRPr="00BE1811" w:rsidRDefault="00F34D83" w:rsidP="00F34D83">
      <w:pPr>
        <w:jc w:val="both"/>
      </w:pPr>
      <w:r w:rsidRPr="00BE1811">
        <w:t xml:space="preserve">4.1.1. Noi generații de vehicule </w:t>
      </w:r>
      <w:proofErr w:type="spellStart"/>
      <w:r w:rsidRPr="00BE1811">
        <w:t>şi</w:t>
      </w:r>
      <w:proofErr w:type="spellEnd"/>
      <w:r w:rsidRPr="00BE1811">
        <w:t xml:space="preserve"> tehnologii ecologice </w:t>
      </w:r>
      <w:proofErr w:type="spellStart"/>
      <w:r w:rsidRPr="00BE1811">
        <w:t>şi</w:t>
      </w:r>
      <w:proofErr w:type="spellEnd"/>
      <w:r w:rsidRPr="00BE1811">
        <w:t xml:space="preserve"> eficiente energetic</w:t>
      </w:r>
    </w:p>
    <w:p w14:paraId="48ABEB79" w14:textId="77777777" w:rsidR="00F34D83" w:rsidRPr="00BE1811" w:rsidRDefault="00F34D83" w:rsidP="00F34D83">
      <w:pPr>
        <w:ind w:firstLine="426"/>
        <w:jc w:val="both"/>
      </w:pPr>
      <w:r w:rsidRPr="00BE1811">
        <w:t xml:space="preserve">4.2 Echipamente </w:t>
      </w:r>
      <w:proofErr w:type="spellStart"/>
      <w:r w:rsidRPr="00BE1811">
        <w:t>pt</w:t>
      </w:r>
      <w:proofErr w:type="spellEnd"/>
      <w:r w:rsidRPr="00BE1811">
        <w:t xml:space="preserve"> producerea de bioresurse</w:t>
      </w:r>
    </w:p>
    <w:p w14:paraId="06754CA3" w14:textId="77777777" w:rsidR="00F34D83" w:rsidRPr="00BE1811" w:rsidRDefault="00F34D83" w:rsidP="00F34D83">
      <w:pPr>
        <w:pStyle w:val="ListParagraph"/>
        <w:ind w:left="360" w:firstLine="360"/>
        <w:jc w:val="both"/>
        <w:rPr>
          <w:sz w:val="22"/>
          <w:szCs w:val="22"/>
        </w:rPr>
      </w:pPr>
      <w:r w:rsidRPr="00BE1811">
        <w:rPr>
          <w:sz w:val="22"/>
          <w:szCs w:val="22"/>
        </w:rPr>
        <w:t xml:space="preserve">4.2.1 Tehnologii, echipamente </w:t>
      </w:r>
      <w:proofErr w:type="spellStart"/>
      <w:r w:rsidRPr="00BE1811">
        <w:rPr>
          <w:sz w:val="22"/>
          <w:szCs w:val="22"/>
        </w:rPr>
        <w:t>şi</w:t>
      </w:r>
      <w:proofErr w:type="spellEnd"/>
      <w:r w:rsidRPr="00BE1811">
        <w:rPr>
          <w:sz w:val="22"/>
          <w:szCs w:val="22"/>
        </w:rPr>
        <w:t xml:space="preserve"> sisteme tehnice pentru producția de bioresurse</w:t>
      </w:r>
    </w:p>
    <w:p w14:paraId="5D09CE39" w14:textId="77777777" w:rsidR="00F34D83" w:rsidRPr="00BE1811" w:rsidRDefault="00F34D83" w:rsidP="00F34D83">
      <w:pPr>
        <w:ind w:firstLine="425"/>
        <w:jc w:val="both"/>
      </w:pPr>
      <w:r w:rsidRPr="00BE1811">
        <w:t>4.3. Tehnologii de depoluare</w:t>
      </w:r>
    </w:p>
    <w:p w14:paraId="5C3945B5" w14:textId="77777777" w:rsidR="00F34D83" w:rsidRPr="00BE1811" w:rsidRDefault="00F34D83" w:rsidP="00F34D83">
      <w:pPr>
        <w:pStyle w:val="ListParagraph"/>
        <w:ind w:left="360" w:firstLine="360"/>
        <w:jc w:val="both"/>
        <w:rPr>
          <w:sz w:val="22"/>
          <w:szCs w:val="22"/>
        </w:rPr>
      </w:pPr>
      <w:r w:rsidRPr="00BE1811">
        <w:rPr>
          <w:sz w:val="22"/>
          <w:szCs w:val="22"/>
        </w:rPr>
        <w:t xml:space="preserve">4.3.1 Tehnologii de depoluare </w:t>
      </w:r>
      <w:proofErr w:type="spellStart"/>
      <w:r w:rsidRPr="00BE1811">
        <w:rPr>
          <w:sz w:val="22"/>
          <w:szCs w:val="22"/>
        </w:rPr>
        <w:t>şi</w:t>
      </w:r>
      <w:proofErr w:type="spellEnd"/>
      <w:r w:rsidRPr="00BE1811">
        <w:rPr>
          <w:sz w:val="22"/>
          <w:szCs w:val="22"/>
        </w:rPr>
        <w:t xml:space="preserve"> valorificare a </w:t>
      </w:r>
      <w:proofErr w:type="spellStart"/>
      <w:r w:rsidRPr="00BE1811">
        <w:rPr>
          <w:sz w:val="22"/>
          <w:szCs w:val="22"/>
        </w:rPr>
        <w:t>deşeurilor</w:t>
      </w:r>
      <w:proofErr w:type="spellEnd"/>
      <w:r w:rsidRPr="00BE1811">
        <w:rPr>
          <w:sz w:val="22"/>
          <w:szCs w:val="22"/>
        </w:rPr>
        <w:t xml:space="preserve"> </w:t>
      </w:r>
    </w:p>
    <w:p w14:paraId="1C342B44" w14:textId="77777777" w:rsidR="00F34D83" w:rsidRPr="00BE1811" w:rsidRDefault="00F34D83" w:rsidP="00F34D83">
      <w:pPr>
        <w:ind w:left="720" w:hanging="294"/>
        <w:jc w:val="both"/>
      </w:pPr>
      <w:r w:rsidRPr="00BE1811">
        <w:t>4.4. Materiale</w:t>
      </w:r>
    </w:p>
    <w:p w14:paraId="186C8282" w14:textId="77777777" w:rsidR="00F34D83" w:rsidRPr="00BE1811" w:rsidRDefault="00F34D83" w:rsidP="00F34D83">
      <w:pPr>
        <w:pStyle w:val="ListParagraph"/>
        <w:ind w:left="1440" w:hanging="720"/>
        <w:jc w:val="both"/>
        <w:rPr>
          <w:sz w:val="22"/>
          <w:szCs w:val="22"/>
        </w:rPr>
      </w:pPr>
      <w:r w:rsidRPr="00BE1811">
        <w:rPr>
          <w:sz w:val="22"/>
          <w:szCs w:val="22"/>
        </w:rPr>
        <w:t xml:space="preserve">4.4.1 Substituția materialelor critice </w:t>
      </w:r>
      <w:proofErr w:type="spellStart"/>
      <w:r w:rsidRPr="00BE1811">
        <w:rPr>
          <w:sz w:val="22"/>
          <w:szCs w:val="22"/>
        </w:rPr>
        <w:t>şi</w:t>
      </w:r>
      <w:proofErr w:type="spellEnd"/>
      <w:r w:rsidRPr="00BE1811">
        <w:rPr>
          <w:sz w:val="22"/>
          <w:szCs w:val="22"/>
        </w:rPr>
        <w:t xml:space="preserve"> </w:t>
      </w:r>
      <w:proofErr w:type="spellStart"/>
      <w:r w:rsidRPr="00BE1811">
        <w:rPr>
          <w:sz w:val="22"/>
          <w:szCs w:val="22"/>
        </w:rPr>
        <w:t>creşterea</w:t>
      </w:r>
      <w:proofErr w:type="spellEnd"/>
      <w:r w:rsidRPr="00BE1811">
        <w:rPr>
          <w:sz w:val="22"/>
          <w:szCs w:val="22"/>
        </w:rPr>
        <w:t xml:space="preserve"> duratei de funcționare a materialelor prin acoperiri funcționale</w:t>
      </w:r>
    </w:p>
    <w:p w14:paraId="15D76E8D" w14:textId="77777777" w:rsidR="00F34D83" w:rsidRPr="00BE1811" w:rsidRDefault="00F34D83" w:rsidP="00F34D83">
      <w:pPr>
        <w:pStyle w:val="ListParagraph"/>
        <w:ind w:left="0" w:firstLine="720"/>
        <w:jc w:val="both"/>
        <w:rPr>
          <w:sz w:val="22"/>
          <w:szCs w:val="22"/>
        </w:rPr>
      </w:pPr>
      <w:r w:rsidRPr="00BE1811">
        <w:rPr>
          <w:sz w:val="22"/>
          <w:szCs w:val="22"/>
        </w:rPr>
        <w:t xml:space="preserve">4.4.2 Materiale </w:t>
      </w:r>
      <w:proofErr w:type="spellStart"/>
      <w:r w:rsidRPr="00BE1811">
        <w:rPr>
          <w:sz w:val="22"/>
          <w:szCs w:val="22"/>
        </w:rPr>
        <w:t>polimerice</w:t>
      </w:r>
      <w:proofErr w:type="spellEnd"/>
      <w:r w:rsidRPr="00BE1811">
        <w:rPr>
          <w:sz w:val="22"/>
          <w:szCs w:val="22"/>
        </w:rPr>
        <w:t>, nanomateriale, nanotehnologii</w:t>
      </w:r>
    </w:p>
    <w:p w14:paraId="04B8C8FB" w14:textId="77777777" w:rsidR="00F34D83" w:rsidRPr="00BE1811" w:rsidRDefault="00F34D83" w:rsidP="00F34D83">
      <w:pPr>
        <w:pStyle w:val="ListParagraph"/>
        <w:ind w:left="360" w:firstLine="360"/>
        <w:jc w:val="both"/>
        <w:rPr>
          <w:sz w:val="22"/>
          <w:szCs w:val="22"/>
        </w:rPr>
      </w:pPr>
      <w:r w:rsidRPr="00BE1811">
        <w:rPr>
          <w:sz w:val="22"/>
          <w:szCs w:val="22"/>
        </w:rPr>
        <w:t>4.4.3 Materiale și tehnologii pentru sănătate</w:t>
      </w:r>
    </w:p>
    <w:p w14:paraId="4002E9AD" w14:textId="77777777" w:rsidR="00F34D83" w:rsidRPr="00BE1811" w:rsidRDefault="00F34D83" w:rsidP="00F34D83">
      <w:pPr>
        <w:pStyle w:val="ListParagraph"/>
        <w:ind w:left="360" w:firstLine="360"/>
        <w:jc w:val="both"/>
        <w:rPr>
          <w:sz w:val="22"/>
          <w:szCs w:val="22"/>
        </w:rPr>
      </w:pPr>
      <w:r w:rsidRPr="00BE1811">
        <w:rPr>
          <w:sz w:val="22"/>
          <w:szCs w:val="22"/>
        </w:rPr>
        <w:t>4.4.4 Materiale pentru energie</w:t>
      </w:r>
    </w:p>
    <w:p w14:paraId="4ACB56EE" w14:textId="77777777" w:rsidR="00F34D83" w:rsidRPr="00BE1811" w:rsidRDefault="00F34D83" w:rsidP="00F34D83">
      <w:pPr>
        <w:pStyle w:val="ListParagraph"/>
        <w:ind w:left="360" w:firstLine="360"/>
        <w:jc w:val="both"/>
        <w:rPr>
          <w:sz w:val="22"/>
          <w:szCs w:val="22"/>
        </w:rPr>
      </w:pPr>
      <w:r w:rsidRPr="00BE1811">
        <w:rPr>
          <w:sz w:val="22"/>
          <w:szCs w:val="22"/>
        </w:rPr>
        <w:t>4.4.5 Materiale pentru dezvoltarea infrastructurii, construcțiilor și mijloacelor de transport</w:t>
      </w:r>
    </w:p>
    <w:p w14:paraId="75D2D46E" w14:textId="77777777" w:rsidR="00F34D83" w:rsidRPr="00BE1811" w:rsidRDefault="00F34D83" w:rsidP="00F34D83">
      <w:pPr>
        <w:pStyle w:val="ListParagraph"/>
        <w:ind w:left="360" w:firstLine="360"/>
        <w:jc w:val="both"/>
        <w:rPr>
          <w:sz w:val="22"/>
          <w:szCs w:val="22"/>
        </w:rPr>
      </w:pPr>
      <w:r w:rsidRPr="00BE1811">
        <w:rPr>
          <w:sz w:val="22"/>
          <w:szCs w:val="22"/>
        </w:rPr>
        <w:t>4.4.6 Materiale avansate si tehnologii destinate aplicațiilor de nișă ale economiei</w:t>
      </w:r>
    </w:p>
    <w:p w14:paraId="342C7659" w14:textId="77777777" w:rsidR="00F34D83" w:rsidRPr="00BE1811" w:rsidRDefault="00F34D83" w:rsidP="00F34D83">
      <w:pPr>
        <w:jc w:val="both"/>
        <w:rPr>
          <w:b/>
        </w:rPr>
      </w:pPr>
      <w:r w:rsidRPr="00BE1811">
        <w:rPr>
          <w:b/>
        </w:rPr>
        <w:t>5. SĂNĂTATE</w:t>
      </w:r>
    </w:p>
    <w:p w14:paraId="28C50DE0" w14:textId="77777777" w:rsidR="00F34D83" w:rsidRPr="00BE1811" w:rsidRDefault="00F34D83" w:rsidP="00F34D83">
      <w:pPr>
        <w:pStyle w:val="ListParagraph"/>
        <w:ind w:left="1440" w:hanging="720"/>
        <w:jc w:val="both"/>
        <w:rPr>
          <w:sz w:val="22"/>
          <w:szCs w:val="22"/>
        </w:rPr>
      </w:pPr>
      <w:r w:rsidRPr="00BE1811">
        <w:rPr>
          <w:sz w:val="22"/>
          <w:szCs w:val="22"/>
        </w:rPr>
        <w:lastRenderedPageBreak/>
        <w:t xml:space="preserve">5.1 Diagnostic precoce, tratament personalizat, monitorizare </w:t>
      </w:r>
      <w:proofErr w:type="spellStart"/>
      <w:r w:rsidRPr="00BE1811">
        <w:rPr>
          <w:sz w:val="22"/>
          <w:szCs w:val="22"/>
        </w:rPr>
        <w:t>şi</w:t>
      </w:r>
      <w:proofErr w:type="spellEnd"/>
      <w:r w:rsidRPr="00BE1811">
        <w:rPr>
          <w:sz w:val="22"/>
          <w:szCs w:val="22"/>
        </w:rPr>
        <w:t xml:space="preserve"> prognostic în oncologie</w:t>
      </w:r>
    </w:p>
    <w:p w14:paraId="2AB2002D" w14:textId="77777777" w:rsidR="00F34D83" w:rsidRPr="00BE1811" w:rsidRDefault="00F34D83" w:rsidP="00F34D83">
      <w:pPr>
        <w:pStyle w:val="ListParagraph"/>
        <w:ind w:left="1440" w:hanging="720"/>
        <w:jc w:val="both"/>
        <w:rPr>
          <w:sz w:val="22"/>
          <w:szCs w:val="22"/>
        </w:rPr>
      </w:pPr>
      <w:r w:rsidRPr="00BE1811">
        <w:rPr>
          <w:sz w:val="22"/>
          <w:szCs w:val="22"/>
        </w:rPr>
        <w:t xml:space="preserve">5.2 Diagnosticul rapid al bolilor infecțioase emergente și rare, identificarea unor </w:t>
      </w:r>
      <w:proofErr w:type="spellStart"/>
      <w:r w:rsidRPr="00BE1811">
        <w:rPr>
          <w:sz w:val="22"/>
          <w:szCs w:val="22"/>
        </w:rPr>
        <w:t>markeri</w:t>
      </w:r>
      <w:proofErr w:type="spellEnd"/>
      <w:r w:rsidRPr="00BE1811">
        <w:rPr>
          <w:sz w:val="22"/>
          <w:szCs w:val="22"/>
        </w:rPr>
        <w:t xml:space="preserve"> moleculari de monitorizare a răspândirii paneuropene</w:t>
      </w:r>
    </w:p>
    <w:p w14:paraId="09BD81DD" w14:textId="77777777" w:rsidR="00F34D83" w:rsidRPr="00BE1811" w:rsidRDefault="00F34D83" w:rsidP="008C54DB">
      <w:pPr>
        <w:pStyle w:val="ListParagraph"/>
        <w:numPr>
          <w:ilvl w:val="1"/>
          <w:numId w:val="146"/>
        </w:numPr>
        <w:jc w:val="both"/>
        <w:rPr>
          <w:sz w:val="22"/>
          <w:szCs w:val="22"/>
        </w:rPr>
      </w:pPr>
      <w:r w:rsidRPr="00BE1811">
        <w:rPr>
          <w:sz w:val="22"/>
          <w:szCs w:val="22"/>
        </w:rPr>
        <w:t xml:space="preserve">Îmbătrânire sănătoasă, stil de viață </w:t>
      </w:r>
      <w:proofErr w:type="spellStart"/>
      <w:r w:rsidRPr="00BE1811">
        <w:rPr>
          <w:sz w:val="22"/>
          <w:szCs w:val="22"/>
        </w:rPr>
        <w:t>şi</w:t>
      </w:r>
      <w:proofErr w:type="spellEnd"/>
      <w:r w:rsidRPr="00BE1811">
        <w:rPr>
          <w:sz w:val="22"/>
          <w:szCs w:val="22"/>
        </w:rPr>
        <w:t xml:space="preserve"> sănătate publică </w:t>
      </w:r>
    </w:p>
    <w:p w14:paraId="462BA1A6" w14:textId="77777777" w:rsidR="00F34D83" w:rsidRPr="00BE1811" w:rsidRDefault="00F34D83" w:rsidP="008C54DB">
      <w:pPr>
        <w:pStyle w:val="ListParagraph"/>
        <w:numPr>
          <w:ilvl w:val="1"/>
          <w:numId w:val="146"/>
        </w:numPr>
        <w:jc w:val="both"/>
        <w:rPr>
          <w:sz w:val="22"/>
          <w:szCs w:val="22"/>
        </w:rPr>
      </w:pPr>
      <w:r w:rsidRPr="00BE1811">
        <w:rPr>
          <w:sz w:val="22"/>
          <w:szCs w:val="22"/>
        </w:rPr>
        <w:t xml:space="preserve">Medicină reproductivă, medicină </w:t>
      </w:r>
      <w:proofErr w:type="spellStart"/>
      <w:r w:rsidRPr="00BE1811">
        <w:rPr>
          <w:sz w:val="22"/>
          <w:szCs w:val="22"/>
        </w:rPr>
        <w:t>materno</w:t>
      </w:r>
      <w:proofErr w:type="spellEnd"/>
      <w:r w:rsidRPr="00BE1811">
        <w:rPr>
          <w:sz w:val="22"/>
          <w:szCs w:val="22"/>
        </w:rPr>
        <w:t xml:space="preserve">-fetala </w:t>
      </w:r>
      <w:proofErr w:type="spellStart"/>
      <w:r w:rsidRPr="00BE1811">
        <w:rPr>
          <w:sz w:val="22"/>
          <w:szCs w:val="22"/>
        </w:rPr>
        <w:t>şi</w:t>
      </w:r>
      <w:proofErr w:type="spellEnd"/>
      <w:r w:rsidRPr="00BE1811">
        <w:rPr>
          <w:sz w:val="22"/>
          <w:szCs w:val="22"/>
        </w:rPr>
        <w:t xml:space="preserve"> </w:t>
      </w:r>
      <w:proofErr w:type="spellStart"/>
      <w:r w:rsidRPr="00BE1811">
        <w:rPr>
          <w:sz w:val="22"/>
          <w:szCs w:val="22"/>
        </w:rPr>
        <w:t>perinatală</w:t>
      </w:r>
      <w:proofErr w:type="spellEnd"/>
      <w:r w:rsidRPr="00BE1811">
        <w:rPr>
          <w:sz w:val="22"/>
          <w:szCs w:val="22"/>
        </w:rPr>
        <w:t xml:space="preserve"> </w:t>
      </w:r>
    </w:p>
    <w:p w14:paraId="12E53726" w14:textId="77777777" w:rsidR="00F34D83" w:rsidRPr="00BE1811" w:rsidRDefault="00F34D83" w:rsidP="008C54DB">
      <w:pPr>
        <w:pStyle w:val="ListParagraph"/>
        <w:numPr>
          <w:ilvl w:val="1"/>
          <w:numId w:val="146"/>
        </w:numPr>
        <w:jc w:val="both"/>
        <w:rPr>
          <w:sz w:val="22"/>
          <w:szCs w:val="22"/>
        </w:rPr>
      </w:pPr>
      <w:r w:rsidRPr="00BE1811">
        <w:rPr>
          <w:sz w:val="22"/>
          <w:szCs w:val="22"/>
        </w:rPr>
        <w:t xml:space="preserve">Cercetarea bolilor </w:t>
      </w:r>
      <w:proofErr w:type="spellStart"/>
      <w:r w:rsidRPr="00BE1811">
        <w:rPr>
          <w:sz w:val="22"/>
          <w:szCs w:val="22"/>
        </w:rPr>
        <w:t>neurodegenerative</w:t>
      </w:r>
      <w:proofErr w:type="spellEnd"/>
      <w:r w:rsidRPr="00BE1811">
        <w:rPr>
          <w:sz w:val="22"/>
          <w:szCs w:val="22"/>
        </w:rPr>
        <w:t xml:space="preserve"> </w:t>
      </w:r>
      <w:proofErr w:type="spellStart"/>
      <w:r w:rsidRPr="00BE1811">
        <w:rPr>
          <w:sz w:val="22"/>
          <w:szCs w:val="22"/>
        </w:rPr>
        <w:t>şi</w:t>
      </w:r>
      <w:proofErr w:type="spellEnd"/>
      <w:r w:rsidRPr="00BE1811">
        <w:rPr>
          <w:sz w:val="22"/>
          <w:szCs w:val="22"/>
        </w:rPr>
        <w:t xml:space="preserve"> </w:t>
      </w:r>
      <w:proofErr w:type="spellStart"/>
      <w:r w:rsidRPr="00BE1811">
        <w:rPr>
          <w:sz w:val="22"/>
          <w:szCs w:val="22"/>
        </w:rPr>
        <w:t>neuroinflamatorii</w:t>
      </w:r>
      <w:proofErr w:type="spellEnd"/>
      <w:r w:rsidRPr="00BE1811">
        <w:rPr>
          <w:sz w:val="22"/>
          <w:szCs w:val="22"/>
        </w:rPr>
        <w:t xml:space="preserve"> </w:t>
      </w:r>
    </w:p>
    <w:p w14:paraId="7E81581C" w14:textId="77777777" w:rsidR="00F34D83" w:rsidRPr="00BE1811" w:rsidRDefault="00F34D83" w:rsidP="008C54DB">
      <w:pPr>
        <w:pStyle w:val="ListParagraph"/>
        <w:numPr>
          <w:ilvl w:val="1"/>
          <w:numId w:val="146"/>
        </w:numPr>
        <w:jc w:val="both"/>
        <w:rPr>
          <w:sz w:val="22"/>
          <w:szCs w:val="22"/>
        </w:rPr>
      </w:pPr>
      <w:r w:rsidRPr="00BE1811">
        <w:rPr>
          <w:sz w:val="22"/>
          <w:szCs w:val="22"/>
        </w:rPr>
        <w:t xml:space="preserve">Studierea si metode de diagnoză și tratament pentru cele mai răspândite cauze de mortalitate </w:t>
      </w:r>
      <w:proofErr w:type="spellStart"/>
      <w:r w:rsidRPr="00BE1811">
        <w:rPr>
          <w:sz w:val="22"/>
          <w:szCs w:val="22"/>
        </w:rPr>
        <w:t>şi</w:t>
      </w:r>
      <w:proofErr w:type="spellEnd"/>
      <w:r w:rsidRPr="00BE1811">
        <w:rPr>
          <w:sz w:val="22"/>
          <w:szCs w:val="22"/>
        </w:rPr>
        <w:t xml:space="preserve"> morbiditate din Romania</w:t>
      </w:r>
    </w:p>
    <w:p w14:paraId="431E29ED" w14:textId="77777777" w:rsidR="00F34D83" w:rsidRPr="00BE1811" w:rsidRDefault="00F34D83" w:rsidP="008C54DB">
      <w:pPr>
        <w:pStyle w:val="ListParagraph"/>
        <w:numPr>
          <w:ilvl w:val="1"/>
          <w:numId w:val="146"/>
        </w:numPr>
        <w:jc w:val="both"/>
        <w:rPr>
          <w:sz w:val="22"/>
          <w:szCs w:val="22"/>
        </w:rPr>
      </w:pPr>
      <w:r w:rsidRPr="00BE1811">
        <w:rPr>
          <w:sz w:val="22"/>
          <w:szCs w:val="22"/>
        </w:rPr>
        <w:t xml:space="preserve">Terapie personalizată / de grup </w:t>
      </w:r>
      <w:proofErr w:type="spellStart"/>
      <w:r w:rsidRPr="00BE1811">
        <w:rPr>
          <w:sz w:val="22"/>
          <w:szCs w:val="22"/>
        </w:rPr>
        <w:t>şi</w:t>
      </w:r>
      <w:proofErr w:type="spellEnd"/>
      <w:r w:rsidRPr="00BE1811">
        <w:rPr>
          <w:sz w:val="22"/>
          <w:szCs w:val="22"/>
        </w:rPr>
        <w:t xml:space="preserve"> monitorizare terapeutică</w:t>
      </w:r>
    </w:p>
    <w:p w14:paraId="773B3765" w14:textId="77777777" w:rsidR="00F34D83" w:rsidRPr="00BE1811" w:rsidRDefault="00F34D83" w:rsidP="00F34D83">
      <w:pPr>
        <w:pStyle w:val="ListParagraph"/>
        <w:ind w:left="1440" w:hanging="720"/>
        <w:jc w:val="both"/>
        <w:rPr>
          <w:sz w:val="22"/>
          <w:szCs w:val="22"/>
        </w:rPr>
      </w:pPr>
      <w:r w:rsidRPr="00BE1811">
        <w:rPr>
          <w:color w:val="000000"/>
          <w:sz w:val="22"/>
          <w:szCs w:val="22"/>
        </w:rPr>
        <w:t xml:space="preserve">5.8 Personalizarea terapiei medicamentoase pe baza datelor </w:t>
      </w:r>
      <w:proofErr w:type="spellStart"/>
      <w:r w:rsidRPr="00BE1811">
        <w:rPr>
          <w:color w:val="000000"/>
          <w:sz w:val="22"/>
          <w:szCs w:val="22"/>
        </w:rPr>
        <w:t>farmacocinetice</w:t>
      </w:r>
      <w:proofErr w:type="spellEnd"/>
      <w:r w:rsidRPr="00BE1811">
        <w:rPr>
          <w:color w:val="000000"/>
          <w:sz w:val="22"/>
          <w:szCs w:val="22"/>
        </w:rPr>
        <w:t xml:space="preserve">, </w:t>
      </w:r>
      <w:proofErr w:type="spellStart"/>
      <w:r w:rsidRPr="00BE1811">
        <w:rPr>
          <w:color w:val="000000"/>
          <w:sz w:val="22"/>
          <w:szCs w:val="22"/>
        </w:rPr>
        <w:t>farmacogenomice</w:t>
      </w:r>
      <w:proofErr w:type="spellEnd"/>
      <w:r w:rsidRPr="00BE1811">
        <w:rPr>
          <w:color w:val="000000"/>
          <w:sz w:val="22"/>
          <w:szCs w:val="22"/>
        </w:rPr>
        <w:t xml:space="preserve"> și corelațiilor </w:t>
      </w:r>
      <w:proofErr w:type="spellStart"/>
      <w:r w:rsidRPr="00BE1811">
        <w:rPr>
          <w:color w:val="000000"/>
          <w:sz w:val="22"/>
          <w:szCs w:val="22"/>
        </w:rPr>
        <w:t>farmacocinetice</w:t>
      </w:r>
      <w:proofErr w:type="spellEnd"/>
      <w:r w:rsidRPr="00BE1811">
        <w:rPr>
          <w:color w:val="000000"/>
          <w:sz w:val="22"/>
          <w:szCs w:val="22"/>
        </w:rPr>
        <w:t>-farmacodinamice. Prevenirea rezistenței la chimioterapie</w:t>
      </w:r>
    </w:p>
    <w:p w14:paraId="35C916C7" w14:textId="77777777" w:rsidR="00F34D83" w:rsidRPr="00BE1811" w:rsidRDefault="00F34D83" w:rsidP="00F34D83">
      <w:pPr>
        <w:pStyle w:val="ListParagraph"/>
        <w:ind w:left="1440" w:hanging="720"/>
        <w:jc w:val="both"/>
        <w:rPr>
          <w:sz w:val="22"/>
          <w:szCs w:val="22"/>
        </w:rPr>
      </w:pPr>
      <w:r w:rsidRPr="00BE1811">
        <w:rPr>
          <w:sz w:val="22"/>
          <w:szCs w:val="22"/>
        </w:rPr>
        <w:t xml:space="preserve">5.9 Evaluarea </w:t>
      </w:r>
      <w:proofErr w:type="spellStart"/>
      <w:r w:rsidRPr="00BE1811">
        <w:rPr>
          <w:sz w:val="22"/>
          <w:szCs w:val="22"/>
        </w:rPr>
        <w:t>calităţii</w:t>
      </w:r>
      <w:proofErr w:type="spellEnd"/>
      <w:r w:rsidRPr="00BE1811">
        <w:rPr>
          <w:sz w:val="22"/>
          <w:szCs w:val="22"/>
        </w:rPr>
        <w:t xml:space="preserve"> </w:t>
      </w:r>
      <w:proofErr w:type="spellStart"/>
      <w:r w:rsidRPr="00BE1811">
        <w:rPr>
          <w:sz w:val="22"/>
          <w:szCs w:val="22"/>
        </w:rPr>
        <w:t>şi</w:t>
      </w:r>
      <w:proofErr w:type="spellEnd"/>
      <w:r w:rsidRPr="00BE1811">
        <w:rPr>
          <w:sz w:val="22"/>
          <w:szCs w:val="22"/>
        </w:rPr>
        <w:t xml:space="preserve"> a riscului utilizării neraționale la nivel populațional a medicamentelor </w:t>
      </w:r>
      <w:proofErr w:type="spellStart"/>
      <w:r w:rsidRPr="00BE1811">
        <w:rPr>
          <w:sz w:val="22"/>
          <w:szCs w:val="22"/>
        </w:rPr>
        <w:t>şi</w:t>
      </w:r>
      <w:proofErr w:type="spellEnd"/>
      <w:r w:rsidRPr="00BE1811">
        <w:rPr>
          <w:sz w:val="22"/>
          <w:szCs w:val="22"/>
        </w:rPr>
        <w:t xml:space="preserve"> suplimentelor alimentare</w:t>
      </w:r>
    </w:p>
    <w:p w14:paraId="7E7B9825" w14:textId="77777777" w:rsidR="00F34D83" w:rsidRPr="00BE1811" w:rsidRDefault="00F34D83" w:rsidP="00F34D83">
      <w:pPr>
        <w:pStyle w:val="ListParagraph"/>
        <w:ind w:left="1440" w:hanging="720"/>
        <w:jc w:val="both"/>
        <w:rPr>
          <w:sz w:val="22"/>
          <w:szCs w:val="22"/>
        </w:rPr>
      </w:pPr>
      <w:r w:rsidRPr="00BE1811">
        <w:rPr>
          <w:sz w:val="22"/>
          <w:szCs w:val="22"/>
        </w:rPr>
        <w:t xml:space="preserve">5.10 Farmacologie </w:t>
      </w:r>
      <w:proofErr w:type="spellStart"/>
      <w:r w:rsidRPr="00BE1811">
        <w:rPr>
          <w:sz w:val="22"/>
          <w:szCs w:val="22"/>
        </w:rPr>
        <w:t>şi</w:t>
      </w:r>
      <w:proofErr w:type="spellEnd"/>
      <w:r w:rsidRPr="00BE1811">
        <w:rPr>
          <w:sz w:val="22"/>
          <w:szCs w:val="22"/>
        </w:rPr>
        <w:t xml:space="preserve"> toxicologie sistemică cantitativă: corelare, modelare </w:t>
      </w:r>
      <w:proofErr w:type="spellStart"/>
      <w:r w:rsidRPr="00BE1811">
        <w:rPr>
          <w:sz w:val="22"/>
          <w:szCs w:val="22"/>
        </w:rPr>
        <w:t>şi</w:t>
      </w:r>
      <w:proofErr w:type="spellEnd"/>
      <w:r w:rsidRPr="00BE1811">
        <w:rPr>
          <w:sz w:val="22"/>
          <w:szCs w:val="22"/>
        </w:rPr>
        <w:t xml:space="preserve"> predicție</w:t>
      </w:r>
    </w:p>
    <w:p w14:paraId="6688CB0F" w14:textId="77777777" w:rsidR="00F34D83" w:rsidRPr="00BE1811" w:rsidRDefault="00F34D83" w:rsidP="00F34D83">
      <w:pPr>
        <w:pStyle w:val="ListParagraph"/>
        <w:ind w:left="1440" w:hanging="720"/>
        <w:jc w:val="both"/>
        <w:rPr>
          <w:color w:val="000000"/>
          <w:sz w:val="22"/>
          <w:szCs w:val="22"/>
        </w:rPr>
      </w:pPr>
      <w:r w:rsidRPr="00BE1811">
        <w:rPr>
          <w:color w:val="000000"/>
          <w:sz w:val="22"/>
          <w:szCs w:val="22"/>
        </w:rPr>
        <w:t>5.11 Dezvoltarea de noi substanțe active și medicamente mai bune prin design, formulare și control</w:t>
      </w:r>
    </w:p>
    <w:p w14:paraId="28E2F5F6" w14:textId="77777777" w:rsidR="00F34D83" w:rsidRPr="00BE1811" w:rsidRDefault="00F34D83" w:rsidP="00F34D83">
      <w:pPr>
        <w:pStyle w:val="ListParagraph"/>
        <w:ind w:left="1440" w:hanging="720"/>
        <w:jc w:val="both"/>
        <w:rPr>
          <w:color w:val="000000"/>
          <w:sz w:val="22"/>
          <w:szCs w:val="22"/>
        </w:rPr>
      </w:pPr>
    </w:p>
    <w:p w14:paraId="2602AD58" w14:textId="77777777" w:rsidR="00F34D83" w:rsidRPr="00BE1811" w:rsidRDefault="00F34D83" w:rsidP="00F34D83">
      <w:pPr>
        <w:pStyle w:val="ListParagraph"/>
        <w:ind w:left="1440" w:hanging="720"/>
        <w:jc w:val="both"/>
        <w:rPr>
          <w:color w:val="000000"/>
          <w:sz w:val="22"/>
          <w:szCs w:val="22"/>
        </w:rPr>
      </w:pPr>
    </w:p>
    <w:p w14:paraId="4FC0CDAD" w14:textId="77777777" w:rsidR="00F34D83" w:rsidRPr="00BE1811" w:rsidRDefault="00F34D83" w:rsidP="00F34D83">
      <w:r w:rsidRPr="00BE1811">
        <w:br w:type="page"/>
      </w:r>
    </w:p>
    <w:p w14:paraId="329F5558" w14:textId="77777777" w:rsidR="00F34D83" w:rsidRPr="00BE1811" w:rsidRDefault="00F34D83" w:rsidP="00F34D83">
      <w:pPr>
        <w:spacing w:line="360" w:lineRule="auto"/>
        <w:jc w:val="right"/>
        <w:rPr>
          <w:b/>
        </w:rPr>
      </w:pPr>
      <w:r w:rsidRPr="00BE1811">
        <w:rPr>
          <w:b/>
        </w:rPr>
        <w:lastRenderedPageBreak/>
        <w:t>ANEXA 4</w:t>
      </w:r>
    </w:p>
    <w:p w14:paraId="2599CF3C" w14:textId="77777777" w:rsidR="00F34D83" w:rsidRPr="00BE1811" w:rsidRDefault="00F34D83" w:rsidP="00F34D83">
      <w:pPr>
        <w:spacing w:after="0" w:line="240" w:lineRule="auto"/>
        <w:jc w:val="center"/>
        <w:rPr>
          <w:b/>
        </w:rPr>
      </w:pPr>
      <w:r w:rsidRPr="00BE1811">
        <w:rPr>
          <w:b/>
        </w:rPr>
        <w:t xml:space="preserve">Notă de fundamentare privind valorile cuprinse în bugetele orientative din </w:t>
      </w:r>
    </w:p>
    <w:p w14:paraId="18B00877" w14:textId="77777777" w:rsidR="00F34D83" w:rsidRPr="00BE1811" w:rsidRDefault="00F34D83" w:rsidP="00F34D83">
      <w:pPr>
        <w:spacing w:line="360" w:lineRule="auto"/>
        <w:jc w:val="center"/>
        <w:rPr>
          <w:b/>
        </w:rPr>
      </w:pPr>
      <w:r w:rsidRPr="00BE1811">
        <w:rPr>
          <w:b/>
        </w:rPr>
        <w:t xml:space="preserve">Cererea de </w:t>
      </w:r>
      <w:proofErr w:type="spellStart"/>
      <w:r w:rsidRPr="00BE1811">
        <w:rPr>
          <w:b/>
        </w:rPr>
        <w:t>Finanţare</w:t>
      </w:r>
      <w:proofErr w:type="spellEnd"/>
    </w:p>
    <w:p w14:paraId="344184A3" w14:textId="77777777" w:rsidR="00F34D83" w:rsidRPr="00BE1811" w:rsidRDefault="00F34D83" w:rsidP="00F34D83">
      <w:pPr>
        <w:pStyle w:val="Default"/>
        <w:rPr>
          <w:sz w:val="22"/>
          <w:szCs w:val="22"/>
        </w:rPr>
      </w:pPr>
    </w:p>
    <w:p w14:paraId="508A3F06" w14:textId="77777777" w:rsidR="00F34D83" w:rsidRPr="00BE1811" w:rsidRDefault="00F34D83" w:rsidP="00F34D83">
      <w:pPr>
        <w:pStyle w:val="Default"/>
        <w:spacing w:after="120"/>
        <w:jc w:val="both"/>
        <w:rPr>
          <w:sz w:val="22"/>
          <w:szCs w:val="22"/>
        </w:rPr>
      </w:pPr>
      <w:r w:rsidRPr="00BE1811">
        <w:rPr>
          <w:sz w:val="22"/>
          <w:szCs w:val="22"/>
        </w:rPr>
        <w:t xml:space="preserve">Nota de fundamentare trebuie să </w:t>
      </w:r>
      <w:proofErr w:type="spellStart"/>
      <w:r w:rsidRPr="00BE1811">
        <w:rPr>
          <w:sz w:val="22"/>
          <w:szCs w:val="22"/>
        </w:rPr>
        <w:t>conţină</w:t>
      </w:r>
      <w:proofErr w:type="spellEnd"/>
      <w:r w:rsidRPr="00BE1811">
        <w:rPr>
          <w:sz w:val="22"/>
          <w:szCs w:val="22"/>
        </w:rPr>
        <w:t>:</w:t>
      </w:r>
    </w:p>
    <w:p w14:paraId="62A0B2E7" w14:textId="77777777" w:rsidR="00F34D83" w:rsidRPr="00BE1811" w:rsidRDefault="00F34D83" w:rsidP="00F34D83">
      <w:pPr>
        <w:pStyle w:val="Default"/>
        <w:spacing w:after="120"/>
        <w:jc w:val="both"/>
        <w:rPr>
          <w:sz w:val="22"/>
          <w:szCs w:val="22"/>
        </w:rPr>
      </w:pPr>
      <w:r w:rsidRPr="00BE1811">
        <w:rPr>
          <w:sz w:val="22"/>
          <w:szCs w:val="22"/>
        </w:rPr>
        <w:t xml:space="preserve">- Justificări/fundamentări pentru valorile solicitate (pentru lucrări </w:t>
      </w:r>
      <w:proofErr w:type="spellStart"/>
      <w:r w:rsidRPr="00BE1811">
        <w:rPr>
          <w:sz w:val="22"/>
          <w:szCs w:val="22"/>
        </w:rPr>
        <w:t>şi</w:t>
      </w:r>
      <w:proofErr w:type="spellEnd"/>
      <w:r w:rsidRPr="00BE1811">
        <w:rPr>
          <w:sz w:val="22"/>
          <w:szCs w:val="22"/>
        </w:rPr>
        <w:t xml:space="preserve"> bunuri din cererea de </w:t>
      </w:r>
      <w:proofErr w:type="spellStart"/>
      <w:r w:rsidRPr="00BE1811">
        <w:rPr>
          <w:sz w:val="22"/>
          <w:szCs w:val="22"/>
        </w:rPr>
        <w:t>finanţare</w:t>
      </w:r>
      <w:proofErr w:type="spellEnd"/>
      <w:r w:rsidRPr="00BE1811">
        <w:rPr>
          <w:sz w:val="22"/>
          <w:szCs w:val="22"/>
        </w:rPr>
        <w:t xml:space="preserve"> depusă); </w:t>
      </w:r>
    </w:p>
    <w:p w14:paraId="49FC2D12" w14:textId="77777777" w:rsidR="00F34D83" w:rsidRPr="00BE1811" w:rsidRDefault="00F34D83" w:rsidP="00F34D83">
      <w:pPr>
        <w:pStyle w:val="Default"/>
        <w:spacing w:after="120"/>
        <w:jc w:val="both"/>
        <w:rPr>
          <w:sz w:val="22"/>
          <w:szCs w:val="22"/>
        </w:rPr>
      </w:pPr>
      <w:r w:rsidRPr="00BE1811">
        <w:rPr>
          <w:sz w:val="22"/>
          <w:szCs w:val="22"/>
        </w:rPr>
        <w:t xml:space="preserve">- </w:t>
      </w:r>
      <w:proofErr w:type="spellStart"/>
      <w:r w:rsidRPr="00BE1811">
        <w:rPr>
          <w:sz w:val="22"/>
          <w:szCs w:val="22"/>
        </w:rPr>
        <w:t>Preţurile</w:t>
      </w:r>
      <w:proofErr w:type="spellEnd"/>
      <w:r w:rsidRPr="00BE1811">
        <w:rPr>
          <w:sz w:val="22"/>
          <w:szCs w:val="22"/>
        </w:rPr>
        <w:t xml:space="preserve"> orientative care au stat la baza fundamentărilor;</w:t>
      </w:r>
    </w:p>
    <w:p w14:paraId="6A59ED9E" w14:textId="77777777" w:rsidR="00F34D83" w:rsidRPr="00BE1811" w:rsidRDefault="00F34D83" w:rsidP="00F34D83">
      <w:pPr>
        <w:pStyle w:val="Default"/>
        <w:spacing w:after="120"/>
        <w:jc w:val="both"/>
        <w:rPr>
          <w:sz w:val="22"/>
          <w:szCs w:val="22"/>
        </w:rPr>
      </w:pPr>
      <w:r w:rsidRPr="00BE1811">
        <w:rPr>
          <w:sz w:val="22"/>
          <w:szCs w:val="22"/>
        </w:rPr>
        <w:t xml:space="preserve">- Oferte de </w:t>
      </w:r>
      <w:proofErr w:type="spellStart"/>
      <w:r w:rsidRPr="00BE1811">
        <w:rPr>
          <w:sz w:val="22"/>
          <w:szCs w:val="22"/>
        </w:rPr>
        <w:t>preţ</w:t>
      </w:r>
      <w:proofErr w:type="spellEnd"/>
      <w:r w:rsidRPr="00BE1811">
        <w:rPr>
          <w:sz w:val="22"/>
          <w:szCs w:val="22"/>
        </w:rPr>
        <w:t>, care au stat la baza stabilirii bugetelor orientative (minim 2 oferte - se transmit împreună cu nota de fundamentare, scanate, în format electronic).</w:t>
      </w:r>
    </w:p>
    <w:p w14:paraId="16FDBDB0" w14:textId="77777777" w:rsidR="00F34D83" w:rsidRPr="00BE1811" w:rsidRDefault="00F34D83" w:rsidP="00F34D83">
      <w:pPr>
        <w:pStyle w:val="Default"/>
        <w:spacing w:after="120"/>
        <w:jc w:val="both"/>
        <w:rPr>
          <w:sz w:val="22"/>
          <w:szCs w:val="22"/>
        </w:rPr>
      </w:pPr>
      <w:r w:rsidRPr="00BE1811">
        <w:rPr>
          <w:sz w:val="22"/>
          <w:szCs w:val="22"/>
        </w:rPr>
        <w:t xml:space="preserve">Datele din nota de fundamentare trebuie să fie corelate cu  </w:t>
      </w:r>
      <w:r w:rsidR="00DA4155" w:rsidRPr="00BE1811">
        <w:rPr>
          <w:sz w:val="22"/>
          <w:szCs w:val="22"/>
        </w:rPr>
        <w:t>tabelul 47</w:t>
      </w:r>
      <w:r w:rsidRPr="00BE1811">
        <w:rPr>
          <w:sz w:val="22"/>
          <w:szCs w:val="22"/>
        </w:rPr>
        <w:t xml:space="preserve">  </w:t>
      </w:r>
      <w:r w:rsidRPr="00BE1811">
        <w:rPr>
          <w:i/>
          <w:sz w:val="22"/>
          <w:szCs w:val="22"/>
        </w:rPr>
        <w:t>Plan de achiziții</w:t>
      </w:r>
      <w:r w:rsidRPr="00BE1811">
        <w:rPr>
          <w:sz w:val="22"/>
          <w:szCs w:val="22"/>
        </w:rPr>
        <w:t xml:space="preserve">  </w:t>
      </w:r>
      <w:proofErr w:type="spellStart"/>
      <w:r w:rsidRPr="00BE1811">
        <w:rPr>
          <w:sz w:val="22"/>
          <w:szCs w:val="22"/>
        </w:rPr>
        <w:t>şi</w:t>
      </w:r>
      <w:proofErr w:type="spellEnd"/>
      <w:r w:rsidRPr="00BE1811">
        <w:rPr>
          <w:sz w:val="22"/>
          <w:szCs w:val="22"/>
        </w:rPr>
        <w:t xml:space="preserve"> </w:t>
      </w:r>
      <w:r w:rsidR="00DA4155" w:rsidRPr="00BE1811">
        <w:rPr>
          <w:sz w:val="22"/>
          <w:szCs w:val="22"/>
        </w:rPr>
        <w:t>tabelul 50</w:t>
      </w:r>
      <w:r w:rsidRPr="00BE1811">
        <w:rPr>
          <w:i/>
          <w:sz w:val="22"/>
          <w:szCs w:val="22"/>
        </w:rPr>
        <w:t>Buget, activități și cheltuieli</w:t>
      </w:r>
      <w:r w:rsidRPr="00BE1811">
        <w:rPr>
          <w:sz w:val="22"/>
          <w:szCs w:val="22"/>
        </w:rPr>
        <w:t xml:space="preserve"> din cererea de finanțare.</w:t>
      </w:r>
    </w:p>
    <w:p w14:paraId="1F62C302" w14:textId="77777777" w:rsidR="00F34D83" w:rsidRPr="00BE1811" w:rsidRDefault="00F34D83" w:rsidP="00F34D83">
      <w:pPr>
        <w:pStyle w:val="Default"/>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3125"/>
        <w:gridCol w:w="1212"/>
        <w:gridCol w:w="1231"/>
        <w:gridCol w:w="1708"/>
        <w:gridCol w:w="1672"/>
      </w:tblGrid>
      <w:tr w:rsidR="00D76FD2" w:rsidRPr="00BE1811" w14:paraId="2302E53F" w14:textId="77777777" w:rsidTr="00132342">
        <w:tc>
          <w:tcPr>
            <w:tcW w:w="623" w:type="dxa"/>
          </w:tcPr>
          <w:p w14:paraId="2ADFF4CD" w14:textId="77777777" w:rsidR="00F34D83" w:rsidRPr="00BE1811" w:rsidRDefault="00F34D83" w:rsidP="00132342">
            <w:pPr>
              <w:spacing w:after="0" w:line="240" w:lineRule="auto"/>
              <w:jc w:val="both"/>
              <w:rPr>
                <w:b/>
                <w:color w:val="000000"/>
              </w:rPr>
            </w:pPr>
            <w:r w:rsidRPr="00BE1811">
              <w:rPr>
                <w:b/>
                <w:color w:val="000000"/>
              </w:rPr>
              <w:t>Cod</w:t>
            </w:r>
          </w:p>
        </w:tc>
        <w:tc>
          <w:tcPr>
            <w:tcW w:w="3125" w:type="dxa"/>
          </w:tcPr>
          <w:p w14:paraId="6CBF247A" w14:textId="77777777" w:rsidR="00F34D83" w:rsidRPr="00BE1811" w:rsidRDefault="00F34D83" w:rsidP="00132342">
            <w:pPr>
              <w:spacing w:after="0" w:line="240" w:lineRule="auto"/>
              <w:jc w:val="center"/>
              <w:rPr>
                <w:b/>
                <w:color w:val="000000"/>
              </w:rPr>
            </w:pPr>
            <w:r w:rsidRPr="00BE1811">
              <w:rPr>
                <w:b/>
                <w:color w:val="000000"/>
              </w:rPr>
              <w:t>Denumire cheltuială</w:t>
            </w:r>
          </w:p>
          <w:p w14:paraId="7BE74B83" w14:textId="77777777" w:rsidR="00F34D83" w:rsidRPr="00BE1811" w:rsidRDefault="00F34D83" w:rsidP="00132342">
            <w:pPr>
              <w:spacing w:after="0" w:line="240" w:lineRule="auto"/>
              <w:jc w:val="center"/>
              <w:rPr>
                <w:b/>
                <w:color w:val="000000"/>
              </w:rPr>
            </w:pPr>
            <w:r w:rsidRPr="00BE1811">
              <w:rPr>
                <w:b/>
                <w:color w:val="000000"/>
              </w:rPr>
              <w:t>(conform tabelului 8.1)</w:t>
            </w:r>
          </w:p>
        </w:tc>
        <w:tc>
          <w:tcPr>
            <w:tcW w:w="1212" w:type="dxa"/>
          </w:tcPr>
          <w:p w14:paraId="7348CFB5" w14:textId="77777777" w:rsidR="00F34D83" w:rsidRPr="00BE1811" w:rsidRDefault="00F34D83" w:rsidP="00132342">
            <w:pPr>
              <w:spacing w:after="0" w:line="240" w:lineRule="auto"/>
              <w:rPr>
                <w:b/>
                <w:color w:val="000000"/>
              </w:rPr>
            </w:pPr>
            <w:r w:rsidRPr="00BE1811">
              <w:rPr>
                <w:b/>
                <w:color w:val="000000"/>
              </w:rPr>
              <w:t>Număr</w:t>
            </w:r>
          </w:p>
          <w:p w14:paraId="4B553AFB" w14:textId="77777777" w:rsidR="00F34D83" w:rsidRPr="00BE1811" w:rsidRDefault="00F34D83" w:rsidP="00132342">
            <w:pPr>
              <w:spacing w:after="0" w:line="240" w:lineRule="auto"/>
              <w:rPr>
                <w:b/>
                <w:color w:val="000000"/>
              </w:rPr>
            </w:pPr>
          </w:p>
          <w:p w14:paraId="1FC47C23" w14:textId="77777777" w:rsidR="00F34D83" w:rsidRPr="00BE1811" w:rsidRDefault="00F34D83" w:rsidP="00132342">
            <w:pPr>
              <w:spacing w:after="0" w:line="240" w:lineRule="auto"/>
              <w:jc w:val="center"/>
              <w:rPr>
                <w:b/>
                <w:color w:val="000000"/>
              </w:rPr>
            </w:pPr>
          </w:p>
        </w:tc>
        <w:tc>
          <w:tcPr>
            <w:tcW w:w="1231" w:type="dxa"/>
          </w:tcPr>
          <w:p w14:paraId="4FDB1318" w14:textId="77777777" w:rsidR="00F34D83" w:rsidRPr="00BE1811" w:rsidRDefault="00F34D83" w:rsidP="00132342">
            <w:pPr>
              <w:spacing w:after="0" w:line="240" w:lineRule="auto"/>
              <w:rPr>
                <w:b/>
                <w:color w:val="000000"/>
              </w:rPr>
            </w:pPr>
            <w:proofErr w:type="spellStart"/>
            <w:r w:rsidRPr="00BE1811">
              <w:rPr>
                <w:b/>
                <w:color w:val="000000"/>
              </w:rPr>
              <w:t>Preţuri</w:t>
            </w:r>
            <w:proofErr w:type="spellEnd"/>
            <w:r w:rsidRPr="00BE1811">
              <w:rPr>
                <w:b/>
                <w:color w:val="000000"/>
              </w:rPr>
              <w:t xml:space="preserve"> orientative</w:t>
            </w:r>
          </w:p>
          <w:p w14:paraId="22786B65" w14:textId="77777777" w:rsidR="00F34D83" w:rsidRPr="00BE1811" w:rsidRDefault="00F34D83" w:rsidP="00132342">
            <w:pPr>
              <w:spacing w:after="0" w:line="240" w:lineRule="auto"/>
              <w:jc w:val="center"/>
              <w:rPr>
                <w:b/>
                <w:color w:val="000000"/>
              </w:rPr>
            </w:pPr>
            <w:r w:rsidRPr="00BE1811">
              <w:rPr>
                <w:b/>
                <w:color w:val="000000"/>
              </w:rPr>
              <w:t>(lei)</w:t>
            </w:r>
          </w:p>
          <w:p w14:paraId="00BCB5D8" w14:textId="77777777" w:rsidR="00F34D83" w:rsidRPr="00BE1811" w:rsidRDefault="00F34D83" w:rsidP="00132342">
            <w:pPr>
              <w:spacing w:after="0" w:line="240" w:lineRule="auto"/>
              <w:jc w:val="center"/>
              <w:rPr>
                <w:b/>
                <w:color w:val="000000"/>
              </w:rPr>
            </w:pPr>
          </w:p>
        </w:tc>
        <w:tc>
          <w:tcPr>
            <w:tcW w:w="1708" w:type="dxa"/>
          </w:tcPr>
          <w:p w14:paraId="6298E321" w14:textId="77777777" w:rsidR="00F34D83" w:rsidRPr="00BE1811" w:rsidRDefault="00F34D83" w:rsidP="00132342">
            <w:pPr>
              <w:spacing w:after="0" w:line="240" w:lineRule="auto"/>
              <w:jc w:val="center"/>
              <w:rPr>
                <w:b/>
                <w:color w:val="000000"/>
              </w:rPr>
            </w:pPr>
            <w:r w:rsidRPr="00BE1811">
              <w:rPr>
                <w:b/>
              </w:rPr>
              <w:t xml:space="preserve">Fundamentare 2 oferte- se va trece doar numărul de înregistrare oferte la solicitant </w:t>
            </w:r>
          </w:p>
        </w:tc>
        <w:tc>
          <w:tcPr>
            <w:tcW w:w="1672" w:type="dxa"/>
          </w:tcPr>
          <w:p w14:paraId="1E4E43A8" w14:textId="77777777" w:rsidR="00F34D83" w:rsidRPr="00BE1811" w:rsidRDefault="00F34D83" w:rsidP="00132342">
            <w:pPr>
              <w:spacing w:after="0" w:line="240" w:lineRule="auto"/>
              <w:jc w:val="center"/>
              <w:rPr>
                <w:b/>
                <w:color w:val="000000"/>
              </w:rPr>
            </w:pPr>
            <w:r w:rsidRPr="00BE1811">
              <w:rPr>
                <w:b/>
                <w:color w:val="000000"/>
              </w:rPr>
              <w:t>Justificare</w:t>
            </w:r>
          </w:p>
          <w:p w14:paraId="3B863ABB" w14:textId="77777777" w:rsidR="00F34D83" w:rsidRPr="00BE1811" w:rsidRDefault="00F34D83" w:rsidP="00132342">
            <w:pPr>
              <w:spacing w:after="0" w:line="240" w:lineRule="auto"/>
              <w:jc w:val="center"/>
              <w:rPr>
                <w:b/>
                <w:color w:val="000000"/>
              </w:rPr>
            </w:pPr>
            <w:r w:rsidRPr="00BE1811">
              <w:rPr>
                <w:b/>
              </w:rPr>
              <w:t xml:space="preserve">privind necesitatea acestor cheltuieli în proiect pentru atingerea obiectivelor  </w:t>
            </w:r>
          </w:p>
          <w:p w14:paraId="2787E257" w14:textId="77777777" w:rsidR="00F34D83" w:rsidRPr="00BE1811" w:rsidRDefault="00F34D83" w:rsidP="00132342">
            <w:pPr>
              <w:spacing w:after="0" w:line="240" w:lineRule="auto"/>
              <w:jc w:val="center"/>
              <w:rPr>
                <w:b/>
                <w:color w:val="000000"/>
              </w:rPr>
            </w:pPr>
          </w:p>
        </w:tc>
      </w:tr>
      <w:tr w:rsidR="00D76FD2" w:rsidRPr="00BE1811" w14:paraId="6B9DF798" w14:textId="77777777" w:rsidTr="00132342">
        <w:tc>
          <w:tcPr>
            <w:tcW w:w="623" w:type="dxa"/>
          </w:tcPr>
          <w:p w14:paraId="412159DC" w14:textId="77777777" w:rsidR="00F34D83" w:rsidRPr="00BE1811" w:rsidRDefault="00F34D83" w:rsidP="00132342">
            <w:pPr>
              <w:spacing w:after="0" w:line="240" w:lineRule="auto"/>
              <w:jc w:val="both"/>
              <w:rPr>
                <w:b/>
                <w:color w:val="000000"/>
              </w:rPr>
            </w:pPr>
          </w:p>
        </w:tc>
        <w:tc>
          <w:tcPr>
            <w:tcW w:w="3125" w:type="dxa"/>
          </w:tcPr>
          <w:p w14:paraId="37811AB3" w14:textId="77777777" w:rsidR="00F34D83" w:rsidRPr="00BE1811" w:rsidRDefault="00F34D83" w:rsidP="00132342">
            <w:pPr>
              <w:spacing w:after="0" w:line="240" w:lineRule="auto"/>
              <w:rPr>
                <w:b/>
                <w:color w:val="000000"/>
              </w:rPr>
            </w:pPr>
          </w:p>
        </w:tc>
        <w:tc>
          <w:tcPr>
            <w:tcW w:w="1212" w:type="dxa"/>
          </w:tcPr>
          <w:p w14:paraId="6EEA0D55" w14:textId="77777777" w:rsidR="00F34D83" w:rsidRPr="00BE1811" w:rsidRDefault="00F34D83" w:rsidP="00132342">
            <w:pPr>
              <w:spacing w:after="0" w:line="240" w:lineRule="auto"/>
              <w:rPr>
                <w:b/>
                <w:color w:val="000000"/>
              </w:rPr>
            </w:pPr>
          </w:p>
        </w:tc>
        <w:tc>
          <w:tcPr>
            <w:tcW w:w="1231" w:type="dxa"/>
          </w:tcPr>
          <w:p w14:paraId="240E5A96" w14:textId="77777777" w:rsidR="00F34D83" w:rsidRPr="00BE1811" w:rsidRDefault="00F34D83" w:rsidP="00132342">
            <w:pPr>
              <w:spacing w:after="0" w:line="240" w:lineRule="auto"/>
              <w:rPr>
                <w:b/>
                <w:color w:val="000000"/>
              </w:rPr>
            </w:pPr>
          </w:p>
        </w:tc>
        <w:tc>
          <w:tcPr>
            <w:tcW w:w="1708" w:type="dxa"/>
          </w:tcPr>
          <w:p w14:paraId="55B5E4C3" w14:textId="77777777" w:rsidR="00F34D83" w:rsidRPr="00BE1811" w:rsidRDefault="00F34D83" w:rsidP="00132342">
            <w:pPr>
              <w:spacing w:after="0" w:line="240" w:lineRule="auto"/>
              <w:jc w:val="center"/>
              <w:rPr>
                <w:b/>
              </w:rPr>
            </w:pPr>
          </w:p>
        </w:tc>
        <w:tc>
          <w:tcPr>
            <w:tcW w:w="1672" w:type="dxa"/>
          </w:tcPr>
          <w:p w14:paraId="3E15F67D" w14:textId="77777777" w:rsidR="00F34D83" w:rsidRPr="00BE1811" w:rsidRDefault="00F34D83" w:rsidP="00132342">
            <w:pPr>
              <w:spacing w:after="0" w:line="240" w:lineRule="auto"/>
              <w:jc w:val="center"/>
              <w:rPr>
                <w:b/>
                <w:color w:val="000000"/>
              </w:rPr>
            </w:pPr>
          </w:p>
        </w:tc>
      </w:tr>
      <w:tr w:rsidR="00D76FD2" w:rsidRPr="00BE1811" w14:paraId="4D830F45" w14:textId="77777777" w:rsidTr="00132342">
        <w:tc>
          <w:tcPr>
            <w:tcW w:w="623" w:type="dxa"/>
          </w:tcPr>
          <w:p w14:paraId="2630686C" w14:textId="77777777" w:rsidR="00F34D83" w:rsidRPr="00BE1811" w:rsidRDefault="00F34D83" w:rsidP="00132342">
            <w:pPr>
              <w:spacing w:after="0" w:line="240" w:lineRule="auto"/>
              <w:jc w:val="both"/>
              <w:rPr>
                <w:b/>
                <w:color w:val="000000"/>
              </w:rPr>
            </w:pPr>
          </w:p>
        </w:tc>
        <w:tc>
          <w:tcPr>
            <w:tcW w:w="3125" w:type="dxa"/>
          </w:tcPr>
          <w:p w14:paraId="2A22C7C9" w14:textId="77777777" w:rsidR="00F34D83" w:rsidRPr="00BE1811" w:rsidRDefault="00F34D83" w:rsidP="00132342">
            <w:pPr>
              <w:spacing w:after="0" w:line="240" w:lineRule="auto"/>
              <w:rPr>
                <w:b/>
                <w:color w:val="000000"/>
              </w:rPr>
            </w:pPr>
          </w:p>
        </w:tc>
        <w:tc>
          <w:tcPr>
            <w:tcW w:w="1212" w:type="dxa"/>
          </w:tcPr>
          <w:p w14:paraId="1357279D" w14:textId="77777777" w:rsidR="00F34D83" w:rsidRPr="00BE1811" w:rsidRDefault="00F34D83" w:rsidP="00132342">
            <w:pPr>
              <w:spacing w:after="0" w:line="240" w:lineRule="auto"/>
              <w:rPr>
                <w:b/>
                <w:color w:val="000000"/>
              </w:rPr>
            </w:pPr>
          </w:p>
        </w:tc>
        <w:tc>
          <w:tcPr>
            <w:tcW w:w="1231" w:type="dxa"/>
          </w:tcPr>
          <w:p w14:paraId="1197715A" w14:textId="77777777" w:rsidR="00F34D83" w:rsidRPr="00BE1811" w:rsidRDefault="00F34D83" w:rsidP="00132342">
            <w:pPr>
              <w:spacing w:after="0" w:line="240" w:lineRule="auto"/>
              <w:rPr>
                <w:b/>
                <w:color w:val="000000"/>
              </w:rPr>
            </w:pPr>
          </w:p>
        </w:tc>
        <w:tc>
          <w:tcPr>
            <w:tcW w:w="1708" w:type="dxa"/>
          </w:tcPr>
          <w:p w14:paraId="79E44FD3" w14:textId="77777777" w:rsidR="00F34D83" w:rsidRPr="00BE1811" w:rsidRDefault="00F34D83" w:rsidP="00132342">
            <w:pPr>
              <w:spacing w:after="0" w:line="240" w:lineRule="auto"/>
              <w:jc w:val="center"/>
              <w:rPr>
                <w:b/>
              </w:rPr>
            </w:pPr>
          </w:p>
        </w:tc>
        <w:tc>
          <w:tcPr>
            <w:tcW w:w="1672" w:type="dxa"/>
          </w:tcPr>
          <w:p w14:paraId="46D75274" w14:textId="77777777" w:rsidR="00F34D83" w:rsidRPr="00BE1811" w:rsidRDefault="00F34D83" w:rsidP="00132342">
            <w:pPr>
              <w:spacing w:after="0" w:line="240" w:lineRule="auto"/>
              <w:jc w:val="center"/>
              <w:rPr>
                <w:b/>
                <w:color w:val="000000"/>
              </w:rPr>
            </w:pPr>
          </w:p>
        </w:tc>
      </w:tr>
      <w:tr w:rsidR="00D76FD2" w:rsidRPr="00BE1811" w14:paraId="32591E9C" w14:textId="77777777" w:rsidTr="00132342">
        <w:tc>
          <w:tcPr>
            <w:tcW w:w="623" w:type="dxa"/>
          </w:tcPr>
          <w:p w14:paraId="37EDAFD2" w14:textId="77777777" w:rsidR="00F34D83" w:rsidRPr="00BE1811" w:rsidRDefault="00F34D83" w:rsidP="00132342">
            <w:pPr>
              <w:spacing w:after="0" w:line="240" w:lineRule="auto"/>
              <w:jc w:val="both"/>
              <w:rPr>
                <w:b/>
                <w:color w:val="000000"/>
              </w:rPr>
            </w:pPr>
          </w:p>
        </w:tc>
        <w:tc>
          <w:tcPr>
            <w:tcW w:w="3125" w:type="dxa"/>
          </w:tcPr>
          <w:p w14:paraId="347ED864" w14:textId="77777777" w:rsidR="00F34D83" w:rsidRPr="00BE1811" w:rsidRDefault="00F34D83" w:rsidP="00132342">
            <w:pPr>
              <w:spacing w:after="0" w:line="240" w:lineRule="auto"/>
              <w:rPr>
                <w:b/>
                <w:color w:val="000000"/>
              </w:rPr>
            </w:pPr>
          </w:p>
        </w:tc>
        <w:tc>
          <w:tcPr>
            <w:tcW w:w="1212" w:type="dxa"/>
          </w:tcPr>
          <w:p w14:paraId="01404AA6" w14:textId="77777777" w:rsidR="00F34D83" w:rsidRPr="00BE1811" w:rsidRDefault="00F34D83" w:rsidP="00132342">
            <w:pPr>
              <w:spacing w:after="0" w:line="240" w:lineRule="auto"/>
              <w:rPr>
                <w:b/>
                <w:color w:val="000000"/>
              </w:rPr>
            </w:pPr>
          </w:p>
        </w:tc>
        <w:tc>
          <w:tcPr>
            <w:tcW w:w="1231" w:type="dxa"/>
          </w:tcPr>
          <w:p w14:paraId="1A7C7F60" w14:textId="77777777" w:rsidR="00F34D83" w:rsidRPr="00BE1811" w:rsidRDefault="00F34D83" w:rsidP="00132342">
            <w:pPr>
              <w:spacing w:after="0" w:line="240" w:lineRule="auto"/>
              <w:rPr>
                <w:b/>
                <w:color w:val="000000"/>
              </w:rPr>
            </w:pPr>
          </w:p>
        </w:tc>
        <w:tc>
          <w:tcPr>
            <w:tcW w:w="1708" w:type="dxa"/>
          </w:tcPr>
          <w:p w14:paraId="352F3AC7" w14:textId="77777777" w:rsidR="00F34D83" w:rsidRPr="00BE1811" w:rsidRDefault="00F34D83" w:rsidP="00132342">
            <w:pPr>
              <w:spacing w:after="0" w:line="240" w:lineRule="auto"/>
              <w:jc w:val="center"/>
              <w:rPr>
                <w:b/>
              </w:rPr>
            </w:pPr>
          </w:p>
        </w:tc>
        <w:tc>
          <w:tcPr>
            <w:tcW w:w="1672" w:type="dxa"/>
          </w:tcPr>
          <w:p w14:paraId="6FEEAC69" w14:textId="77777777" w:rsidR="00F34D83" w:rsidRPr="00BE1811" w:rsidRDefault="00F34D83" w:rsidP="00132342">
            <w:pPr>
              <w:spacing w:after="0" w:line="240" w:lineRule="auto"/>
              <w:jc w:val="center"/>
              <w:rPr>
                <w:b/>
                <w:color w:val="000000"/>
              </w:rPr>
            </w:pPr>
          </w:p>
        </w:tc>
      </w:tr>
      <w:tr w:rsidR="00D76FD2" w:rsidRPr="00BE1811" w14:paraId="37271CB3" w14:textId="77777777" w:rsidTr="00132342">
        <w:tc>
          <w:tcPr>
            <w:tcW w:w="623" w:type="dxa"/>
          </w:tcPr>
          <w:p w14:paraId="1FF81C78" w14:textId="77777777" w:rsidR="00F34D83" w:rsidRPr="00BE1811" w:rsidRDefault="00F34D83" w:rsidP="00132342">
            <w:pPr>
              <w:spacing w:after="0" w:line="240" w:lineRule="auto"/>
              <w:jc w:val="both"/>
              <w:rPr>
                <w:b/>
                <w:color w:val="000000"/>
              </w:rPr>
            </w:pPr>
          </w:p>
        </w:tc>
        <w:tc>
          <w:tcPr>
            <w:tcW w:w="3125" w:type="dxa"/>
          </w:tcPr>
          <w:p w14:paraId="0C68DA40" w14:textId="77777777" w:rsidR="00F34D83" w:rsidRPr="00BE1811" w:rsidRDefault="00F34D83" w:rsidP="00132342">
            <w:pPr>
              <w:spacing w:after="0" w:line="240" w:lineRule="auto"/>
              <w:rPr>
                <w:b/>
                <w:color w:val="000000"/>
              </w:rPr>
            </w:pPr>
          </w:p>
        </w:tc>
        <w:tc>
          <w:tcPr>
            <w:tcW w:w="1212" w:type="dxa"/>
          </w:tcPr>
          <w:p w14:paraId="2D8974A3" w14:textId="77777777" w:rsidR="00F34D83" w:rsidRPr="00BE1811" w:rsidRDefault="00F34D83" w:rsidP="00132342">
            <w:pPr>
              <w:spacing w:after="0" w:line="240" w:lineRule="auto"/>
              <w:rPr>
                <w:b/>
                <w:color w:val="000000"/>
              </w:rPr>
            </w:pPr>
          </w:p>
        </w:tc>
        <w:tc>
          <w:tcPr>
            <w:tcW w:w="1231" w:type="dxa"/>
          </w:tcPr>
          <w:p w14:paraId="0D4C4B36" w14:textId="77777777" w:rsidR="00F34D83" w:rsidRPr="00BE1811" w:rsidRDefault="00F34D83" w:rsidP="00132342">
            <w:pPr>
              <w:spacing w:after="0" w:line="240" w:lineRule="auto"/>
              <w:rPr>
                <w:b/>
                <w:color w:val="000000"/>
              </w:rPr>
            </w:pPr>
          </w:p>
        </w:tc>
        <w:tc>
          <w:tcPr>
            <w:tcW w:w="1708" w:type="dxa"/>
          </w:tcPr>
          <w:p w14:paraId="42EE20B9" w14:textId="77777777" w:rsidR="00F34D83" w:rsidRPr="00BE1811" w:rsidRDefault="00F34D83" w:rsidP="00132342">
            <w:pPr>
              <w:spacing w:after="0" w:line="240" w:lineRule="auto"/>
              <w:jc w:val="center"/>
              <w:rPr>
                <w:b/>
              </w:rPr>
            </w:pPr>
          </w:p>
        </w:tc>
        <w:tc>
          <w:tcPr>
            <w:tcW w:w="1672" w:type="dxa"/>
          </w:tcPr>
          <w:p w14:paraId="446A2556" w14:textId="77777777" w:rsidR="00F34D83" w:rsidRPr="00BE1811" w:rsidRDefault="00F34D83" w:rsidP="00132342">
            <w:pPr>
              <w:spacing w:after="0" w:line="240" w:lineRule="auto"/>
              <w:jc w:val="center"/>
              <w:rPr>
                <w:b/>
                <w:color w:val="000000"/>
              </w:rPr>
            </w:pPr>
          </w:p>
        </w:tc>
      </w:tr>
      <w:tr w:rsidR="00D76FD2" w:rsidRPr="00BE1811" w14:paraId="64A30A00" w14:textId="77777777" w:rsidTr="00132342">
        <w:tc>
          <w:tcPr>
            <w:tcW w:w="623" w:type="dxa"/>
          </w:tcPr>
          <w:p w14:paraId="7284CB4D" w14:textId="77777777" w:rsidR="00F34D83" w:rsidRPr="00BE1811" w:rsidRDefault="00F34D83" w:rsidP="00132342">
            <w:pPr>
              <w:spacing w:after="0" w:line="240" w:lineRule="auto"/>
              <w:jc w:val="both"/>
              <w:rPr>
                <w:b/>
                <w:color w:val="000000"/>
              </w:rPr>
            </w:pPr>
          </w:p>
        </w:tc>
        <w:tc>
          <w:tcPr>
            <w:tcW w:w="3125" w:type="dxa"/>
          </w:tcPr>
          <w:p w14:paraId="6B7845BA" w14:textId="77777777" w:rsidR="00F34D83" w:rsidRPr="00BE1811" w:rsidRDefault="00F34D83" w:rsidP="00132342">
            <w:pPr>
              <w:spacing w:after="0" w:line="240" w:lineRule="auto"/>
              <w:rPr>
                <w:b/>
                <w:color w:val="000000"/>
              </w:rPr>
            </w:pPr>
          </w:p>
        </w:tc>
        <w:tc>
          <w:tcPr>
            <w:tcW w:w="1212" w:type="dxa"/>
          </w:tcPr>
          <w:p w14:paraId="0017DB0C" w14:textId="77777777" w:rsidR="00F34D83" w:rsidRPr="00BE1811" w:rsidRDefault="00F34D83" w:rsidP="00132342">
            <w:pPr>
              <w:spacing w:after="0" w:line="240" w:lineRule="auto"/>
              <w:rPr>
                <w:b/>
                <w:color w:val="000000"/>
              </w:rPr>
            </w:pPr>
          </w:p>
        </w:tc>
        <w:tc>
          <w:tcPr>
            <w:tcW w:w="1231" w:type="dxa"/>
          </w:tcPr>
          <w:p w14:paraId="2E3B132F" w14:textId="77777777" w:rsidR="00F34D83" w:rsidRPr="00BE1811" w:rsidRDefault="00F34D83" w:rsidP="00132342">
            <w:pPr>
              <w:spacing w:after="0" w:line="240" w:lineRule="auto"/>
              <w:rPr>
                <w:b/>
                <w:color w:val="000000"/>
              </w:rPr>
            </w:pPr>
          </w:p>
        </w:tc>
        <w:tc>
          <w:tcPr>
            <w:tcW w:w="1708" w:type="dxa"/>
          </w:tcPr>
          <w:p w14:paraId="2B5BB1EB" w14:textId="77777777" w:rsidR="00F34D83" w:rsidRPr="00BE1811" w:rsidRDefault="00F34D83" w:rsidP="00132342">
            <w:pPr>
              <w:spacing w:after="0" w:line="240" w:lineRule="auto"/>
              <w:jc w:val="center"/>
              <w:rPr>
                <w:b/>
              </w:rPr>
            </w:pPr>
          </w:p>
        </w:tc>
        <w:tc>
          <w:tcPr>
            <w:tcW w:w="1672" w:type="dxa"/>
          </w:tcPr>
          <w:p w14:paraId="77C53C31" w14:textId="77777777" w:rsidR="00F34D83" w:rsidRPr="00BE1811" w:rsidRDefault="00F34D83" w:rsidP="00132342">
            <w:pPr>
              <w:spacing w:after="0" w:line="240" w:lineRule="auto"/>
              <w:jc w:val="center"/>
              <w:rPr>
                <w:b/>
                <w:color w:val="000000"/>
              </w:rPr>
            </w:pPr>
          </w:p>
        </w:tc>
      </w:tr>
      <w:tr w:rsidR="00D76FD2" w:rsidRPr="00BE1811" w14:paraId="62212887" w14:textId="77777777" w:rsidTr="00132342">
        <w:tc>
          <w:tcPr>
            <w:tcW w:w="623" w:type="dxa"/>
          </w:tcPr>
          <w:p w14:paraId="5DC398E9" w14:textId="77777777" w:rsidR="00F34D83" w:rsidRPr="00BE1811" w:rsidRDefault="00F34D83" w:rsidP="00132342">
            <w:pPr>
              <w:spacing w:after="0" w:line="240" w:lineRule="auto"/>
              <w:jc w:val="both"/>
              <w:rPr>
                <w:b/>
                <w:color w:val="000000"/>
              </w:rPr>
            </w:pPr>
          </w:p>
        </w:tc>
        <w:tc>
          <w:tcPr>
            <w:tcW w:w="3125" w:type="dxa"/>
          </w:tcPr>
          <w:p w14:paraId="33CE069A" w14:textId="77777777" w:rsidR="00F34D83" w:rsidRPr="00BE1811" w:rsidRDefault="00F34D83" w:rsidP="00132342">
            <w:pPr>
              <w:spacing w:after="0" w:line="240" w:lineRule="auto"/>
              <w:rPr>
                <w:b/>
                <w:color w:val="000000"/>
              </w:rPr>
            </w:pPr>
          </w:p>
        </w:tc>
        <w:tc>
          <w:tcPr>
            <w:tcW w:w="1212" w:type="dxa"/>
          </w:tcPr>
          <w:p w14:paraId="01E00144" w14:textId="77777777" w:rsidR="00F34D83" w:rsidRPr="00BE1811" w:rsidRDefault="00F34D83" w:rsidP="00132342">
            <w:pPr>
              <w:spacing w:after="0" w:line="240" w:lineRule="auto"/>
              <w:rPr>
                <w:b/>
                <w:color w:val="000000"/>
              </w:rPr>
            </w:pPr>
          </w:p>
        </w:tc>
        <w:tc>
          <w:tcPr>
            <w:tcW w:w="1231" w:type="dxa"/>
          </w:tcPr>
          <w:p w14:paraId="099D2D7A" w14:textId="77777777" w:rsidR="00F34D83" w:rsidRPr="00BE1811" w:rsidRDefault="00F34D83" w:rsidP="00132342">
            <w:pPr>
              <w:spacing w:after="0" w:line="240" w:lineRule="auto"/>
              <w:rPr>
                <w:b/>
                <w:color w:val="000000"/>
              </w:rPr>
            </w:pPr>
          </w:p>
        </w:tc>
        <w:tc>
          <w:tcPr>
            <w:tcW w:w="1708" w:type="dxa"/>
          </w:tcPr>
          <w:p w14:paraId="6DE65565" w14:textId="77777777" w:rsidR="00F34D83" w:rsidRPr="00BE1811" w:rsidRDefault="00F34D83" w:rsidP="00132342">
            <w:pPr>
              <w:spacing w:after="0" w:line="240" w:lineRule="auto"/>
              <w:jc w:val="center"/>
              <w:rPr>
                <w:b/>
              </w:rPr>
            </w:pPr>
          </w:p>
        </w:tc>
        <w:tc>
          <w:tcPr>
            <w:tcW w:w="1672" w:type="dxa"/>
          </w:tcPr>
          <w:p w14:paraId="3866FDBE" w14:textId="77777777" w:rsidR="00F34D83" w:rsidRPr="00BE1811" w:rsidRDefault="00F34D83" w:rsidP="00132342">
            <w:pPr>
              <w:spacing w:after="0" w:line="240" w:lineRule="auto"/>
              <w:jc w:val="center"/>
              <w:rPr>
                <w:b/>
                <w:color w:val="000000"/>
              </w:rPr>
            </w:pPr>
          </w:p>
        </w:tc>
      </w:tr>
      <w:tr w:rsidR="00D76FD2" w:rsidRPr="00BE1811" w14:paraId="55D70373" w14:textId="77777777" w:rsidTr="00132342">
        <w:tc>
          <w:tcPr>
            <w:tcW w:w="623" w:type="dxa"/>
          </w:tcPr>
          <w:p w14:paraId="2D1CC053" w14:textId="77777777" w:rsidR="00F34D83" w:rsidRPr="00BE1811" w:rsidRDefault="00F34D83" w:rsidP="00132342">
            <w:pPr>
              <w:spacing w:after="0" w:line="240" w:lineRule="auto"/>
              <w:jc w:val="both"/>
              <w:rPr>
                <w:b/>
                <w:color w:val="000000"/>
              </w:rPr>
            </w:pPr>
          </w:p>
        </w:tc>
        <w:tc>
          <w:tcPr>
            <w:tcW w:w="3125" w:type="dxa"/>
          </w:tcPr>
          <w:p w14:paraId="430AFE9A" w14:textId="77777777" w:rsidR="00F34D83" w:rsidRPr="00BE1811" w:rsidRDefault="00F34D83" w:rsidP="00132342">
            <w:pPr>
              <w:spacing w:after="0" w:line="240" w:lineRule="auto"/>
              <w:rPr>
                <w:b/>
                <w:color w:val="000000"/>
              </w:rPr>
            </w:pPr>
          </w:p>
        </w:tc>
        <w:tc>
          <w:tcPr>
            <w:tcW w:w="1212" w:type="dxa"/>
          </w:tcPr>
          <w:p w14:paraId="17D63A9B" w14:textId="77777777" w:rsidR="00F34D83" w:rsidRPr="00BE1811" w:rsidRDefault="00F34D83" w:rsidP="00132342">
            <w:pPr>
              <w:spacing w:after="0" w:line="240" w:lineRule="auto"/>
              <w:rPr>
                <w:b/>
                <w:color w:val="000000"/>
              </w:rPr>
            </w:pPr>
          </w:p>
        </w:tc>
        <w:tc>
          <w:tcPr>
            <w:tcW w:w="1231" w:type="dxa"/>
          </w:tcPr>
          <w:p w14:paraId="10930BED" w14:textId="77777777" w:rsidR="00F34D83" w:rsidRPr="00BE1811" w:rsidRDefault="00F34D83" w:rsidP="00132342">
            <w:pPr>
              <w:spacing w:after="0" w:line="240" w:lineRule="auto"/>
              <w:rPr>
                <w:b/>
                <w:color w:val="000000"/>
              </w:rPr>
            </w:pPr>
          </w:p>
        </w:tc>
        <w:tc>
          <w:tcPr>
            <w:tcW w:w="1708" w:type="dxa"/>
          </w:tcPr>
          <w:p w14:paraId="743D3EBD" w14:textId="77777777" w:rsidR="00F34D83" w:rsidRPr="00BE1811" w:rsidRDefault="00F34D83" w:rsidP="00132342">
            <w:pPr>
              <w:spacing w:after="0" w:line="240" w:lineRule="auto"/>
              <w:jc w:val="center"/>
              <w:rPr>
                <w:b/>
              </w:rPr>
            </w:pPr>
          </w:p>
        </w:tc>
        <w:tc>
          <w:tcPr>
            <w:tcW w:w="1672" w:type="dxa"/>
          </w:tcPr>
          <w:p w14:paraId="6C9CC8FA" w14:textId="77777777" w:rsidR="00F34D83" w:rsidRPr="00BE1811" w:rsidRDefault="00F34D83" w:rsidP="00132342">
            <w:pPr>
              <w:spacing w:after="0" w:line="240" w:lineRule="auto"/>
              <w:jc w:val="center"/>
              <w:rPr>
                <w:b/>
                <w:color w:val="000000"/>
              </w:rPr>
            </w:pPr>
          </w:p>
        </w:tc>
      </w:tr>
      <w:tr w:rsidR="00D76FD2" w:rsidRPr="00BE1811" w14:paraId="54B4BF59" w14:textId="77777777" w:rsidTr="00132342">
        <w:tc>
          <w:tcPr>
            <w:tcW w:w="623" w:type="dxa"/>
          </w:tcPr>
          <w:p w14:paraId="34AC2A85" w14:textId="77777777" w:rsidR="00F34D83" w:rsidRPr="00BE1811" w:rsidRDefault="00F34D83" w:rsidP="00132342">
            <w:pPr>
              <w:spacing w:after="0" w:line="240" w:lineRule="auto"/>
              <w:jc w:val="both"/>
              <w:rPr>
                <w:b/>
                <w:color w:val="000000"/>
              </w:rPr>
            </w:pPr>
          </w:p>
        </w:tc>
        <w:tc>
          <w:tcPr>
            <w:tcW w:w="3125" w:type="dxa"/>
          </w:tcPr>
          <w:p w14:paraId="4BE7FEB1" w14:textId="77777777" w:rsidR="00F34D83" w:rsidRPr="00BE1811" w:rsidRDefault="00F34D83" w:rsidP="00132342">
            <w:pPr>
              <w:spacing w:after="0" w:line="240" w:lineRule="auto"/>
              <w:rPr>
                <w:b/>
                <w:color w:val="000000"/>
              </w:rPr>
            </w:pPr>
          </w:p>
        </w:tc>
        <w:tc>
          <w:tcPr>
            <w:tcW w:w="1212" w:type="dxa"/>
          </w:tcPr>
          <w:p w14:paraId="1E22A5FE" w14:textId="77777777" w:rsidR="00F34D83" w:rsidRPr="00BE1811" w:rsidRDefault="00F34D83" w:rsidP="00132342">
            <w:pPr>
              <w:spacing w:after="0" w:line="240" w:lineRule="auto"/>
              <w:rPr>
                <w:b/>
                <w:color w:val="000000"/>
              </w:rPr>
            </w:pPr>
          </w:p>
        </w:tc>
        <w:tc>
          <w:tcPr>
            <w:tcW w:w="1231" w:type="dxa"/>
          </w:tcPr>
          <w:p w14:paraId="3246C503" w14:textId="77777777" w:rsidR="00F34D83" w:rsidRPr="00BE1811" w:rsidRDefault="00F34D83" w:rsidP="00132342">
            <w:pPr>
              <w:spacing w:after="0" w:line="240" w:lineRule="auto"/>
              <w:rPr>
                <w:b/>
                <w:color w:val="000000"/>
              </w:rPr>
            </w:pPr>
          </w:p>
        </w:tc>
        <w:tc>
          <w:tcPr>
            <w:tcW w:w="1708" w:type="dxa"/>
          </w:tcPr>
          <w:p w14:paraId="6000BF5B" w14:textId="77777777" w:rsidR="00F34D83" w:rsidRPr="00BE1811" w:rsidRDefault="00F34D83" w:rsidP="00132342">
            <w:pPr>
              <w:spacing w:after="0" w:line="240" w:lineRule="auto"/>
              <w:jc w:val="center"/>
              <w:rPr>
                <w:b/>
              </w:rPr>
            </w:pPr>
          </w:p>
        </w:tc>
        <w:tc>
          <w:tcPr>
            <w:tcW w:w="1672" w:type="dxa"/>
          </w:tcPr>
          <w:p w14:paraId="17B9F9E7" w14:textId="77777777" w:rsidR="00F34D83" w:rsidRPr="00BE1811" w:rsidRDefault="00F34D83" w:rsidP="00132342">
            <w:pPr>
              <w:spacing w:after="0" w:line="240" w:lineRule="auto"/>
              <w:jc w:val="center"/>
              <w:rPr>
                <w:b/>
                <w:color w:val="000000"/>
              </w:rPr>
            </w:pPr>
          </w:p>
        </w:tc>
      </w:tr>
      <w:tr w:rsidR="00D76FD2" w:rsidRPr="00BE1811" w14:paraId="65BC1FFE" w14:textId="77777777" w:rsidTr="00132342">
        <w:tc>
          <w:tcPr>
            <w:tcW w:w="623" w:type="dxa"/>
          </w:tcPr>
          <w:p w14:paraId="351DAE85" w14:textId="77777777" w:rsidR="00F34D83" w:rsidRPr="00BE1811" w:rsidRDefault="00F34D83" w:rsidP="00132342">
            <w:pPr>
              <w:spacing w:after="0" w:line="240" w:lineRule="auto"/>
              <w:jc w:val="both"/>
              <w:rPr>
                <w:b/>
                <w:color w:val="000000"/>
              </w:rPr>
            </w:pPr>
          </w:p>
        </w:tc>
        <w:tc>
          <w:tcPr>
            <w:tcW w:w="3125" w:type="dxa"/>
          </w:tcPr>
          <w:p w14:paraId="4EBD0174" w14:textId="77777777" w:rsidR="00F34D83" w:rsidRPr="00BE1811" w:rsidRDefault="00F34D83" w:rsidP="00132342">
            <w:pPr>
              <w:spacing w:after="0" w:line="240" w:lineRule="auto"/>
              <w:rPr>
                <w:b/>
                <w:color w:val="000000"/>
              </w:rPr>
            </w:pPr>
          </w:p>
        </w:tc>
        <w:tc>
          <w:tcPr>
            <w:tcW w:w="1212" w:type="dxa"/>
          </w:tcPr>
          <w:p w14:paraId="43ED9083" w14:textId="77777777" w:rsidR="00F34D83" w:rsidRPr="00BE1811" w:rsidRDefault="00F34D83" w:rsidP="00132342">
            <w:pPr>
              <w:spacing w:after="0" w:line="240" w:lineRule="auto"/>
              <w:rPr>
                <w:b/>
                <w:color w:val="000000"/>
              </w:rPr>
            </w:pPr>
          </w:p>
        </w:tc>
        <w:tc>
          <w:tcPr>
            <w:tcW w:w="1231" w:type="dxa"/>
          </w:tcPr>
          <w:p w14:paraId="0BCDD579" w14:textId="77777777" w:rsidR="00F34D83" w:rsidRPr="00BE1811" w:rsidRDefault="00F34D83" w:rsidP="00132342">
            <w:pPr>
              <w:spacing w:after="0" w:line="240" w:lineRule="auto"/>
              <w:rPr>
                <w:b/>
                <w:color w:val="000000"/>
              </w:rPr>
            </w:pPr>
          </w:p>
        </w:tc>
        <w:tc>
          <w:tcPr>
            <w:tcW w:w="1708" w:type="dxa"/>
          </w:tcPr>
          <w:p w14:paraId="72833B4D" w14:textId="77777777" w:rsidR="00F34D83" w:rsidRPr="00BE1811" w:rsidRDefault="00F34D83" w:rsidP="00132342">
            <w:pPr>
              <w:spacing w:after="0" w:line="240" w:lineRule="auto"/>
              <w:jc w:val="center"/>
              <w:rPr>
                <w:b/>
              </w:rPr>
            </w:pPr>
          </w:p>
        </w:tc>
        <w:tc>
          <w:tcPr>
            <w:tcW w:w="1672" w:type="dxa"/>
          </w:tcPr>
          <w:p w14:paraId="2F86E997" w14:textId="77777777" w:rsidR="00F34D83" w:rsidRPr="00BE1811" w:rsidRDefault="00F34D83" w:rsidP="00132342">
            <w:pPr>
              <w:spacing w:after="0" w:line="240" w:lineRule="auto"/>
              <w:jc w:val="center"/>
              <w:rPr>
                <w:b/>
                <w:color w:val="000000"/>
              </w:rPr>
            </w:pPr>
          </w:p>
        </w:tc>
      </w:tr>
      <w:tr w:rsidR="00D76FD2" w:rsidRPr="00BE1811" w14:paraId="51529046" w14:textId="77777777" w:rsidTr="00132342">
        <w:tc>
          <w:tcPr>
            <w:tcW w:w="623" w:type="dxa"/>
          </w:tcPr>
          <w:p w14:paraId="7D2440D1" w14:textId="77777777" w:rsidR="00F34D83" w:rsidRPr="00BE1811" w:rsidRDefault="00F34D83" w:rsidP="00132342">
            <w:pPr>
              <w:spacing w:after="0" w:line="240" w:lineRule="auto"/>
              <w:jc w:val="both"/>
              <w:rPr>
                <w:b/>
                <w:color w:val="000000"/>
              </w:rPr>
            </w:pPr>
          </w:p>
        </w:tc>
        <w:tc>
          <w:tcPr>
            <w:tcW w:w="3125" w:type="dxa"/>
          </w:tcPr>
          <w:p w14:paraId="72D78131" w14:textId="77777777" w:rsidR="00F34D83" w:rsidRPr="00BE1811" w:rsidRDefault="00F34D83" w:rsidP="00132342">
            <w:pPr>
              <w:spacing w:after="0" w:line="240" w:lineRule="auto"/>
              <w:rPr>
                <w:b/>
                <w:color w:val="000000"/>
              </w:rPr>
            </w:pPr>
          </w:p>
        </w:tc>
        <w:tc>
          <w:tcPr>
            <w:tcW w:w="1212" w:type="dxa"/>
          </w:tcPr>
          <w:p w14:paraId="50842AF6" w14:textId="77777777" w:rsidR="00F34D83" w:rsidRPr="00BE1811" w:rsidRDefault="00F34D83" w:rsidP="00132342">
            <w:pPr>
              <w:spacing w:after="0" w:line="240" w:lineRule="auto"/>
              <w:rPr>
                <w:b/>
                <w:color w:val="000000"/>
              </w:rPr>
            </w:pPr>
          </w:p>
        </w:tc>
        <w:tc>
          <w:tcPr>
            <w:tcW w:w="1231" w:type="dxa"/>
          </w:tcPr>
          <w:p w14:paraId="79710A70" w14:textId="77777777" w:rsidR="00F34D83" w:rsidRPr="00BE1811" w:rsidRDefault="00F34D83" w:rsidP="00132342">
            <w:pPr>
              <w:spacing w:after="0" w:line="240" w:lineRule="auto"/>
              <w:rPr>
                <w:b/>
                <w:color w:val="000000"/>
              </w:rPr>
            </w:pPr>
          </w:p>
        </w:tc>
        <w:tc>
          <w:tcPr>
            <w:tcW w:w="1708" w:type="dxa"/>
          </w:tcPr>
          <w:p w14:paraId="00AA5A2F" w14:textId="77777777" w:rsidR="00F34D83" w:rsidRPr="00BE1811" w:rsidRDefault="00F34D83" w:rsidP="00132342">
            <w:pPr>
              <w:spacing w:after="0" w:line="240" w:lineRule="auto"/>
              <w:jc w:val="center"/>
              <w:rPr>
                <w:b/>
              </w:rPr>
            </w:pPr>
          </w:p>
        </w:tc>
        <w:tc>
          <w:tcPr>
            <w:tcW w:w="1672" w:type="dxa"/>
          </w:tcPr>
          <w:p w14:paraId="22527B57" w14:textId="77777777" w:rsidR="00F34D83" w:rsidRPr="00BE1811" w:rsidRDefault="00F34D83" w:rsidP="00132342">
            <w:pPr>
              <w:spacing w:after="0" w:line="240" w:lineRule="auto"/>
              <w:jc w:val="center"/>
              <w:rPr>
                <w:b/>
                <w:color w:val="000000"/>
              </w:rPr>
            </w:pPr>
          </w:p>
        </w:tc>
      </w:tr>
      <w:tr w:rsidR="00D76FD2" w:rsidRPr="00BE1811" w14:paraId="6C452126" w14:textId="77777777" w:rsidTr="00132342">
        <w:tc>
          <w:tcPr>
            <w:tcW w:w="623" w:type="dxa"/>
          </w:tcPr>
          <w:p w14:paraId="6775A056" w14:textId="77777777" w:rsidR="00F34D83" w:rsidRPr="00BE1811" w:rsidRDefault="00F34D83" w:rsidP="00132342">
            <w:pPr>
              <w:spacing w:after="0" w:line="240" w:lineRule="auto"/>
              <w:jc w:val="both"/>
              <w:rPr>
                <w:b/>
                <w:color w:val="000000"/>
              </w:rPr>
            </w:pPr>
          </w:p>
        </w:tc>
        <w:tc>
          <w:tcPr>
            <w:tcW w:w="3125" w:type="dxa"/>
          </w:tcPr>
          <w:p w14:paraId="2694EFBD" w14:textId="77777777" w:rsidR="00F34D83" w:rsidRPr="00BE1811" w:rsidRDefault="00F34D83" w:rsidP="00132342">
            <w:pPr>
              <w:spacing w:after="0" w:line="240" w:lineRule="auto"/>
              <w:rPr>
                <w:b/>
                <w:color w:val="000000"/>
              </w:rPr>
            </w:pPr>
          </w:p>
        </w:tc>
        <w:tc>
          <w:tcPr>
            <w:tcW w:w="1212" w:type="dxa"/>
          </w:tcPr>
          <w:p w14:paraId="3ABE0019" w14:textId="77777777" w:rsidR="00F34D83" w:rsidRPr="00BE1811" w:rsidRDefault="00F34D83" w:rsidP="00132342">
            <w:pPr>
              <w:spacing w:after="0" w:line="240" w:lineRule="auto"/>
              <w:rPr>
                <w:b/>
                <w:color w:val="000000"/>
              </w:rPr>
            </w:pPr>
          </w:p>
        </w:tc>
        <w:tc>
          <w:tcPr>
            <w:tcW w:w="1231" w:type="dxa"/>
          </w:tcPr>
          <w:p w14:paraId="2616A224" w14:textId="77777777" w:rsidR="00F34D83" w:rsidRPr="00BE1811" w:rsidRDefault="00F34D83" w:rsidP="00132342">
            <w:pPr>
              <w:spacing w:after="0" w:line="240" w:lineRule="auto"/>
              <w:rPr>
                <w:b/>
                <w:color w:val="000000"/>
              </w:rPr>
            </w:pPr>
          </w:p>
        </w:tc>
        <w:tc>
          <w:tcPr>
            <w:tcW w:w="1708" w:type="dxa"/>
          </w:tcPr>
          <w:p w14:paraId="4D56F780" w14:textId="77777777" w:rsidR="00F34D83" w:rsidRPr="00BE1811" w:rsidRDefault="00F34D83" w:rsidP="00132342">
            <w:pPr>
              <w:spacing w:after="0" w:line="240" w:lineRule="auto"/>
              <w:jc w:val="center"/>
              <w:rPr>
                <w:b/>
              </w:rPr>
            </w:pPr>
          </w:p>
        </w:tc>
        <w:tc>
          <w:tcPr>
            <w:tcW w:w="1672" w:type="dxa"/>
          </w:tcPr>
          <w:p w14:paraId="1C61BABA" w14:textId="77777777" w:rsidR="00F34D83" w:rsidRPr="00BE1811" w:rsidRDefault="00F34D83" w:rsidP="00132342">
            <w:pPr>
              <w:spacing w:after="0" w:line="240" w:lineRule="auto"/>
              <w:jc w:val="center"/>
              <w:rPr>
                <w:b/>
                <w:color w:val="000000"/>
              </w:rPr>
            </w:pPr>
          </w:p>
        </w:tc>
      </w:tr>
      <w:tr w:rsidR="00D76FD2" w:rsidRPr="00BE1811" w14:paraId="55A85147" w14:textId="77777777" w:rsidTr="00132342">
        <w:tc>
          <w:tcPr>
            <w:tcW w:w="623" w:type="dxa"/>
          </w:tcPr>
          <w:p w14:paraId="331595C2" w14:textId="77777777" w:rsidR="00F34D83" w:rsidRPr="00BE1811" w:rsidRDefault="00F34D83" w:rsidP="00132342">
            <w:pPr>
              <w:spacing w:after="0" w:line="240" w:lineRule="auto"/>
              <w:jc w:val="both"/>
              <w:rPr>
                <w:b/>
                <w:color w:val="000000"/>
              </w:rPr>
            </w:pPr>
          </w:p>
        </w:tc>
        <w:tc>
          <w:tcPr>
            <w:tcW w:w="3125" w:type="dxa"/>
          </w:tcPr>
          <w:p w14:paraId="5E1EFD21" w14:textId="77777777" w:rsidR="00F34D83" w:rsidRPr="00BE1811" w:rsidRDefault="00F34D83" w:rsidP="00132342">
            <w:pPr>
              <w:spacing w:after="0" w:line="240" w:lineRule="auto"/>
              <w:rPr>
                <w:b/>
                <w:color w:val="000000"/>
              </w:rPr>
            </w:pPr>
          </w:p>
        </w:tc>
        <w:tc>
          <w:tcPr>
            <w:tcW w:w="1212" w:type="dxa"/>
          </w:tcPr>
          <w:p w14:paraId="65E1CA08" w14:textId="77777777" w:rsidR="00F34D83" w:rsidRPr="00BE1811" w:rsidRDefault="00F34D83" w:rsidP="00132342">
            <w:pPr>
              <w:spacing w:after="0" w:line="240" w:lineRule="auto"/>
              <w:rPr>
                <w:b/>
                <w:color w:val="000000"/>
              </w:rPr>
            </w:pPr>
          </w:p>
        </w:tc>
        <w:tc>
          <w:tcPr>
            <w:tcW w:w="1231" w:type="dxa"/>
          </w:tcPr>
          <w:p w14:paraId="22107617" w14:textId="77777777" w:rsidR="00F34D83" w:rsidRPr="00BE1811" w:rsidRDefault="00F34D83" w:rsidP="00132342">
            <w:pPr>
              <w:spacing w:after="0" w:line="240" w:lineRule="auto"/>
              <w:rPr>
                <w:b/>
                <w:color w:val="000000"/>
              </w:rPr>
            </w:pPr>
          </w:p>
        </w:tc>
        <w:tc>
          <w:tcPr>
            <w:tcW w:w="1708" w:type="dxa"/>
          </w:tcPr>
          <w:p w14:paraId="6C8F1A62" w14:textId="77777777" w:rsidR="00F34D83" w:rsidRPr="00BE1811" w:rsidRDefault="00F34D83" w:rsidP="00132342">
            <w:pPr>
              <w:spacing w:after="0" w:line="240" w:lineRule="auto"/>
              <w:jc w:val="center"/>
              <w:rPr>
                <w:b/>
              </w:rPr>
            </w:pPr>
          </w:p>
        </w:tc>
        <w:tc>
          <w:tcPr>
            <w:tcW w:w="1672" w:type="dxa"/>
          </w:tcPr>
          <w:p w14:paraId="48F40D20" w14:textId="77777777" w:rsidR="00F34D83" w:rsidRPr="00BE1811" w:rsidRDefault="00F34D83" w:rsidP="00132342">
            <w:pPr>
              <w:spacing w:after="0" w:line="240" w:lineRule="auto"/>
              <w:jc w:val="center"/>
              <w:rPr>
                <w:b/>
                <w:color w:val="000000"/>
              </w:rPr>
            </w:pPr>
          </w:p>
        </w:tc>
      </w:tr>
      <w:tr w:rsidR="00D76FD2" w:rsidRPr="00BE1811" w14:paraId="05A58386" w14:textId="77777777" w:rsidTr="00132342">
        <w:tc>
          <w:tcPr>
            <w:tcW w:w="623" w:type="dxa"/>
          </w:tcPr>
          <w:p w14:paraId="3542E3AA" w14:textId="77777777" w:rsidR="00F34D83" w:rsidRPr="00BE1811" w:rsidRDefault="00F34D83" w:rsidP="00132342">
            <w:pPr>
              <w:spacing w:after="0" w:line="240" w:lineRule="auto"/>
              <w:jc w:val="both"/>
              <w:rPr>
                <w:b/>
                <w:color w:val="000000"/>
              </w:rPr>
            </w:pPr>
          </w:p>
        </w:tc>
        <w:tc>
          <w:tcPr>
            <w:tcW w:w="3125" w:type="dxa"/>
          </w:tcPr>
          <w:p w14:paraId="6224C68D" w14:textId="77777777" w:rsidR="00F34D83" w:rsidRPr="00BE1811" w:rsidRDefault="00F34D83" w:rsidP="00132342">
            <w:pPr>
              <w:spacing w:after="0" w:line="240" w:lineRule="auto"/>
              <w:rPr>
                <w:b/>
              </w:rPr>
            </w:pPr>
          </w:p>
        </w:tc>
        <w:tc>
          <w:tcPr>
            <w:tcW w:w="1212" w:type="dxa"/>
          </w:tcPr>
          <w:p w14:paraId="37E1E83D" w14:textId="77777777" w:rsidR="00F34D83" w:rsidRPr="00BE1811" w:rsidRDefault="00F34D83" w:rsidP="00132342">
            <w:pPr>
              <w:spacing w:after="0" w:line="240" w:lineRule="auto"/>
              <w:rPr>
                <w:b/>
                <w:color w:val="000000"/>
              </w:rPr>
            </w:pPr>
          </w:p>
        </w:tc>
        <w:tc>
          <w:tcPr>
            <w:tcW w:w="1231" w:type="dxa"/>
          </w:tcPr>
          <w:p w14:paraId="70973DE7" w14:textId="77777777" w:rsidR="00F34D83" w:rsidRPr="00BE1811" w:rsidRDefault="00F34D83" w:rsidP="00132342">
            <w:pPr>
              <w:spacing w:after="0" w:line="240" w:lineRule="auto"/>
              <w:rPr>
                <w:b/>
                <w:color w:val="000000"/>
              </w:rPr>
            </w:pPr>
          </w:p>
        </w:tc>
        <w:tc>
          <w:tcPr>
            <w:tcW w:w="1708" w:type="dxa"/>
          </w:tcPr>
          <w:p w14:paraId="752ECDA3" w14:textId="77777777" w:rsidR="00F34D83" w:rsidRPr="00BE1811" w:rsidRDefault="00F34D83" w:rsidP="00132342">
            <w:pPr>
              <w:spacing w:after="0" w:line="240" w:lineRule="auto"/>
              <w:jc w:val="center"/>
              <w:rPr>
                <w:b/>
              </w:rPr>
            </w:pPr>
          </w:p>
        </w:tc>
        <w:tc>
          <w:tcPr>
            <w:tcW w:w="1672" w:type="dxa"/>
          </w:tcPr>
          <w:p w14:paraId="1F93D6D6" w14:textId="77777777" w:rsidR="00F34D83" w:rsidRPr="00BE1811" w:rsidRDefault="00F34D83" w:rsidP="00132342">
            <w:pPr>
              <w:spacing w:after="0" w:line="240" w:lineRule="auto"/>
              <w:jc w:val="center"/>
              <w:rPr>
                <w:b/>
                <w:color w:val="000000"/>
              </w:rPr>
            </w:pPr>
          </w:p>
        </w:tc>
      </w:tr>
      <w:tr w:rsidR="00AF7349" w:rsidRPr="00BE1811" w14:paraId="2440ECB2" w14:textId="77777777" w:rsidTr="00132342">
        <w:tc>
          <w:tcPr>
            <w:tcW w:w="623" w:type="dxa"/>
          </w:tcPr>
          <w:p w14:paraId="39B34C80" w14:textId="77777777" w:rsidR="00F34D83" w:rsidRPr="00BE1811" w:rsidRDefault="00F34D83" w:rsidP="00132342">
            <w:pPr>
              <w:spacing w:after="0" w:line="240" w:lineRule="auto"/>
              <w:jc w:val="both"/>
              <w:rPr>
                <w:b/>
                <w:color w:val="000000"/>
              </w:rPr>
            </w:pPr>
          </w:p>
        </w:tc>
        <w:tc>
          <w:tcPr>
            <w:tcW w:w="3125" w:type="dxa"/>
          </w:tcPr>
          <w:p w14:paraId="2E8A9368" w14:textId="77777777" w:rsidR="00F34D83" w:rsidRPr="00BE1811" w:rsidRDefault="00F34D83" w:rsidP="00132342">
            <w:pPr>
              <w:spacing w:after="0" w:line="240" w:lineRule="auto"/>
              <w:rPr>
                <w:b/>
              </w:rPr>
            </w:pPr>
          </w:p>
        </w:tc>
        <w:tc>
          <w:tcPr>
            <w:tcW w:w="1212" w:type="dxa"/>
          </w:tcPr>
          <w:p w14:paraId="1545CC82" w14:textId="77777777" w:rsidR="00F34D83" w:rsidRPr="00BE1811" w:rsidRDefault="00F34D83" w:rsidP="00132342">
            <w:pPr>
              <w:spacing w:after="0" w:line="240" w:lineRule="auto"/>
              <w:rPr>
                <w:b/>
                <w:color w:val="000000"/>
              </w:rPr>
            </w:pPr>
          </w:p>
        </w:tc>
        <w:tc>
          <w:tcPr>
            <w:tcW w:w="1231" w:type="dxa"/>
          </w:tcPr>
          <w:p w14:paraId="31C354E5" w14:textId="77777777" w:rsidR="00F34D83" w:rsidRPr="00BE1811" w:rsidRDefault="00F34D83" w:rsidP="00132342">
            <w:pPr>
              <w:spacing w:after="0" w:line="240" w:lineRule="auto"/>
              <w:rPr>
                <w:b/>
                <w:color w:val="000000"/>
              </w:rPr>
            </w:pPr>
          </w:p>
        </w:tc>
        <w:tc>
          <w:tcPr>
            <w:tcW w:w="1708" w:type="dxa"/>
          </w:tcPr>
          <w:p w14:paraId="2D9C9B7A" w14:textId="77777777" w:rsidR="00F34D83" w:rsidRPr="00BE1811" w:rsidRDefault="00F34D83" w:rsidP="00132342">
            <w:pPr>
              <w:spacing w:after="0" w:line="240" w:lineRule="auto"/>
              <w:jc w:val="center"/>
              <w:rPr>
                <w:b/>
              </w:rPr>
            </w:pPr>
          </w:p>
        </w:tc>
        <w:tc>
          <w:tcPr>
            <w:tcW w:w="1672" w:type="dxa"/>
          </w:tcPr>
          <w:p w14:paraId="6C055954" w14:textId="77777777" w:rsidR="00F34D83" w:rsidRPr="00BE1811" w:rsidRDefault="00F34D83" w:rsidP="00132342">
            <w:pPr>
              <w:spacing w:after="0" w:line="240" w:lineRule="auto"/>
              <w:jc w:val="center"/>
              <w:rPr>
                <w:b/>
                <w:color w:val="000000"/>
              </w:rPr>
            </w:pPr>
          </w:p>
        </w:tc>
      </w:tr>
    </w:tbl>
    <w:p w14:paraId="69C521D5" w14:textId="77777777" w:rsidR="00F34D83" w:rsidRPr="00BE1811" w:rsidRDefault="00F34D83" w:rsidP="00F34D83">
      <w:pPr>
        <w:pStyle w:val="Heading3"/>
        <w:spacing w:before="0" w:line="240" w:lineRule="auto"/>
        <w:rPr>
          <w:sz w:val="22"/>
          <w:szCs w:val="22"/>
        </w:rPr>
      </w:pPr>
    </w:p>
    <w:p w14:paraId="4AAFD8EC" w14:textId="77777777" w:rsidR="00F34D83" w:rsidRPr="00BE1811" w:rsidRDefault="00F34D83" w:rsidP="00F34D83">
      <w:pPr>
        <w:pStyle w:val="Heading3"/>
        <w:spacing w:before="0" w:line="240" w:lineRule="auto"/>
        <w:rPr>
          <w:sz w:val="22"/>
          <w:szCs w:val="22"/>
        </w:rPr>
      </w:pPr>
    </w:p>
    <w:p w14:paraId="5721A8D4" w14:textId="77777777" w:rsidR="00F34D83" w:rsidRPr="00BE1811" w:rsidRDefault="00F34D83" w:rsidP="00F34D83">
      <w:pPr>
        <w:widowControl w:val="0"/>
        <w:tabs>
          <w:tab w:val="left" w:pos="795"/>
          <w:tab w:val="left" w:pos="6525"/>
        </w:tabs>
        <w:autoSpaceDE w:val="0"/>
        <w:autoSpaceDN w:val="0"/>
        <w:adjustRightInd w:val="0"/>
        <w:spacing w:before="120" w:after="0" w:line="240" w:lineRule="auto"/>
        <w:jc w:val="both"/>
      </w:pPr>
      <w:r w:rsidRPr="00BE1811">
        <w:tab/>
      </w:r>
      <w:r w:rsidRPr="00BE1811">
        <w:tab/>
      </w:r>
      <w:r w:rsidRPr="00BE1811">
        <w:tab/>
      </w:r>
    </w:p>
    <w:p w14:paraId="4156B7B7" w14:textId="77777777" w:rsidR="00F34D83" w:rsidRPr="00BE1811" w:rsidRDefault="00F34D83" w:rsidP="00F34D83">
      <w:pPr>
        <w:widowControl w:val="0"/>
        <w:tabs>
          <w:tab w:val="left" w:pos="675"/>
        </w:tabs>
        <w:autoSpaceDE w:val="0"/>
        <w:autoSpaceDN w:val="0"/>
        <w:adjustRightInd w:val="0"/>
        <w:spacing w:before="120" w:after="0" w:line="240" w:lineRule="auto"/>
        <w:jc w:val="both"/>
        <w:rPr>
          <w:b/>
        </w:rPr>
      </w:pPr>
      <w:r w:rsidRPr="00BE1811">
        <w:tab/>
      </w:r>
      <w:r w:rsidRPr="00BE1811">
        <w:rPr>
          <w:b/>
        </w:rPr>
        <w:t>Data</w:t>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t>(Reprezentant Legal)</w:t>
      </w:r>
    </w:p>
    <w:p w14:paraId="36D2B422" w14:textId="77777777" w:rsidR="00F34D83" w:rsidRPr="00BE1811" w:rsidRDefault="00F34D83" w:rsidP="00F34D83">
      <w:pPr>
        <w:widowControl w:val="0"/>
        <w:tabs>
          <w:tab w:val="left" w:pos="675"/>
        </w:tabs>
        <w:autoSpaceDE w:val="0"/>
        <w:autoSpaceDN w:val="0"/>
        <w:adjustRightInd w:val="0"/>
        <w:spacing w:after="0" w:line="240" w:lineRule="auto"/>
        <w:jc w:val="both"/>
        <w:rPr>
          <w:b/>
        </w:rPr>
      </w:pP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r w:rsidRPr="00BE1811">
        <w:rPr>
          <w:b/>
        </w:rPr>
        <w:tab/>
      </w:r>
      <w:proofErr w:type="spellStart"/>
      <w:r w:rsidRPr="00BE1811">
        <w:rPr>
          <w:b/>
        </w:rPr>
        <w:t>Funcţia</w:t>
      </w:r>
      <w:proofErr w:type="spellEnd"/>
      <w:r w:rsidRPr="00BE1811">
        <w:rPr>
          <w:b/>
        </w:rPr>
        <w:t xml:space="preserve"> ocupată  </w:t>
      </w:r>
    </w:p>
    <w:p w14:paraId="4C554F39" w14:textId="77777777" w:rsidR="00F34D83" w:rsidRPr="00BE1811" w:rsidRDefault="00F34D83" w:rsidP="00F34D83">
      <w:pPr>
        <w:widowControl w:val="0"/>
        <w:tabs>
          <w:tab w:val="left" w:pos="675"/>
          <w:tab w:val="left" w:pos="4365"/>
        </w:tabs>
        <w:autoSpaceDE w:val="0"/>
        <w:autoSpaceDN w:val="0"/>
        <w:adjustRightInd w:val="0"/>
        <w:spacing w:before="120" w:after="0" w:line="240" w:lineRule="auto"/>
        <w:jc w:val="both"/>
      </w:pPr>
      <w:r w:rsidRPr="00BE1811">
        <w:t>zi...../lună......./an................</w:t>
      </w:r>
      <w:r w:rsidRPr="00BE1811">
        <w:tab/>
      </w:r>
      <w:r w:rsidRPr="00BE1811">
        <w:tab/>
      </w:r>
      <w:r w:rsidRPr="00BE1811">
        <w:tab/>
      </w:r>
    </w:p>
    <w:p w14:paraId="7FCD137F" w14:textId="77777777" w:rsidR="00F34D83" w:rsidRPr="00BE1811" w:rsidRDefault="00F34D83" w:rsidP="00F34D83">
      <w:pPr>
        <w:widowControl w:val="0"/>
        <w:tabs>
          <w:tab w:val="left" w:pos="675"/>
          <w:tab w:val="left" w:pos="4365"/>
        </w:tabs>
        <w:autoSpaceDE w:val="0"/>
        <w:autoSpaceDN w:val="0"/>
        <w:adjustRightInd w:val="0"/>
        <w:spacing w:before="120" w:after="0" w:line="240" w:lineRule="auto"/>
        <w:jc w:val="both"/>
        <w:rPr>
          <w:b/>
        </w:rPr>
      </w:pPr>
      <w:r w:rsidRPr="00BE1811">
        <w:rPr>
          <w:b/>
        </w:rPr>
        <w:tab/>
      </w:r>
      <w:r w:rsidRPr="00BE1811">
        <w:rPr>
          <w:b/>
        </w:rPr>
        <w:tab/>
      </w:r>
      <w:r w:rsidRPr="00BE1811">
        <w:rPr>
          <w:b/>
        </w:rPr>
        <w:tab/>
      </w:r>
      <w:r w:rsidRPr="00BE1811">
        <w:rPr>
          <w:b/>
        </w:rPr>
        <w:tab/>
        <w:t xml:space="preserve">Nume și prenume* </w:t>
      </w:r>
      <w:r w:rsidRPr="00BE1811">
        <w:rPr>
          <w:b/>
        </w:rPr>
        <w:tab/>
      </w:r>
    </w:p>
    <w:p w14:paraId="7971EE83" w14:textId="77777777" w:rsidR="00F34D83" w:rsidRPr="00BE1811" w:rsidRDefault="00F34D83" w:rsidP="00F34D83">
      <w:pPr>
        <w:widowControl w:val="0"/>
        <w:tabs>
          <w:tab w:val="left" w:pos="675"/>
          <w:tab w:val="left" w:pos="4365"/>
        </w:tabs>
        <w:autoSpaceDE w:val="0"/>
        <w:autoSpaceDN w:val="0"/>
        <w:adjustRightInd w:val="0"/>
        <w:spacing w:before="120" w:after="120"/>
        <w:jc w:val="both"/>
        <w:rPr>
          <w:b/>
        </w:rPr>
      </w:pPr>
      <w:r w:rsidRPr="00BE1811">
        <w:rPr>
          <w:b/>
        </w:rPr>
        <w:tab/>
      </w:r>
      <w:r w:rsidRPr="00BE1811">
        <w:rPr>
          <w:b/>
        </w:rPr>
        <w:tab/>
      </w:r>
      <w:r w:rsidRPr="00BE1811">
        <w:rPr>
          <w:b/>
        </w:rPr>
        <w:tab/>
      </w:r>
      <w:r w:rsidRPr="00BE1811">
        <w:rPr>
          <w:b/>
        </w:rPr>
        <w:tab/>
        <w:t>Semnătura</w:t>
      </w:r>
    </w:p>
    <w:p w14:paraId="22D80FB4" w14:textId="77777777" w:rsidR="00F34D83" w:rsidRPr="00BE1811" w:rsidRDefault="00F34D83" w:rsidP="00F34D83">
      <w:pPr>
        <w:pStyle w:val="FootnoteText"/>
        <w:rPr>
          <w:sz w:val="22"/>
          <w:szCs w:val="22"/>
          <w:lang w:val="ro-RO"/>
        </w:rPr>
      </w:pPr>
      <w:r w:rsidRPr="00BE1811">
        <w:rPr>
          <w:sz w:val="22"/>
          <w:szCs w:val="22"/>
          <w:lang w:val="ro-RO"/>
        </w:rPr>
        <w:t xml:space="preserve">*) Se va completa cu majuscule </w:t>
      </w:r>
      <w:proofErr w:type="spellStart"/>
      <w:r w:rsidRPr="00BE1811">
        <w:rPr>
          <w:sz w:val="22"/>
          <w:szCs w:val="22"/>
          <w:lang w:val="ro-RO"/>
        </w:rPr>
        <w:t>şi</w:t>
      </w:r>
      <w:proofErr w:type="spellEnd"/>
      <w:r w:rsidRPr="00BE1811">
        <w:rPr>
          <w:sz w:val="22"/>
          <w:szCs w:val="22"/>
          <w:lang w:val="ro-RO"/>
        </w:rPr>
        <w:t xml:space="preserve"> fără abrevieri</w:t>
      </w:r>
    </w:p>
    <w:p w14:paraId="55DF2676" w14:textId="77777777" w:rsidR="00F34D83" w:rsidRPr="00BE1811" w:rsidRDefault="00F34D83" w:rsidP="00F34D83">
      <w:r w:rsidRPr="00BE1811">
        <w:br w:type="page"/>
      </w:r>
    </w:p>
    <w:p w14:paraId="6CD34DF0" w14:textId="77777777" w:rsidR="00573848" w:rsidRPr="00BE1811" w:rsidRDefault="00573848" w:rsidP="00573848"/>
    <w:p w14:paraId="0161DE90" w14:textId="77777777" w:rsidR="00573848" w:rsidRPr="00BE1811" w:rsidRDefault="00573848" w:rsidP="00573848">
      <w:pPr>
        <w:rPr>
          <w:b/>
        </w:rPr>
      </w:pPr>
      <w:r w:rsidRPr="00BE1811">
        <w:tab/>
      </w:r>
      <w:r w:rsidRPr="00BE1811">
        <w:tab/>
      </w:r>
      <w:r w:rsidRPr="00BE1811">
        <w:tab/>
      </w:r>
      <w:r w:rsidRPr="00BE1811">
        <w:tab/>
      </w:r>
      <w:r w:rsidRPr="00BE1811">
        <w:tab/>
      </w:r>
      <w:r w:rsidRPr="00BE1811">
        <w:tab/>
      </w:r>
      <w:r w:rsidRPr="00BE1811">
        <w:tab/>
      </w:r>
      <w:r w:rsidRPr="00BE1811">
        <w:tab/>
      </w:r>
      <w:r w:rsidRPr="00BE1811">
        <w:tab/>
      </w:r>
      <w:r w:rsidRPr="00BE1811">
        <w:tab/>
      </w:r>
      <w:r w:rsidRPr="00BE1811">
        <w:tab/>
      </w:r>
      <w:r w:rsidRPr="00BE1811">
        <w:rPr>
          <w:b/>
        </w:rPr>
        <w:t>Anexa 5</w:t>
      </w:r>
    </w:p>
    <w:p w14:paraId="22A3DCDB" w14:textId="77777777" w:rsidR="00573848" w:rsidRPr="00BE1811" w:rsidRDefault="00573848" w:rsidP="00573848">
      <w:pPr>
        <w:rPr>
          <w:b/>
        </w:rPr>
      </w:pPr>
    </w:p>
    <w:p w14:paraId="035C8D4A" w14:textId="77777777" w:rsidR="00573848" w:rsidRPr="00BE1811" w:rsidRDefault="00573848" w:rsidP="00573848">
      <w:pPr>
        <w:autoSpaceDE w:val="0"/>
        <w:autoSpaceDN w:val="0"/>
        <w:adjustRightInd w:val="0"/>
        <w:jc w:val="both"/>
        <w:rPr>
          <w:lang w:val="en-US"/>
        </w:rPr>
      </w:pPr>
      <w:r w:rsidRPr="00BE1811">
        <w:rPr>
          <w:lang w:val="en-US"/>
        </w:rPr>
        <w:t>PROIECTANT</w:t>
      </w:r>
    </w:p>
    <w:p w14:paraId="10A4F2B1" w14:textId="77777777" w:rsidR="00573848" w:rsidRPr="00BE1811" w:rsidRDefault="00573848" w:rsidP="00573848">
      <w:pPr>
        <w:autoSpaceDE w:val="0"/>
        <w:autoSpaceDN w:val="0"/>
        <w:adjustRightInd w:val="0"/>
        <w:jc w:val="both"/>
        <w:rPr>
          <w:lang w:val="en-US"/>
        </w:rPr>
      </w:pPr>
      <w:r w:rsidRPr="00BE1811">
        <w:rPr>
          <w:lang w:val="en-US"/>
        </w:rPr>
        <w:t xml:space="preserve">    ........................................................</w:t>
      </w:r>
    </w:p>
    <w:p w14:paraId="22FF1EDF" w14:textId="77777777" w:rsidR="00573848" w:rsidRPr="00BE1811" w:rsidRDefault="00573848" w:rsidP="00573848">
      <w:pPr>
        <w:autoSpaceDE w:val="0"/>
        <w:autoSpaceDN w:val="0"/>
        <w:adjustRightInd w:val="0"/>
        <w:jc w:val="both"/>
        <w:rPr>
          <w:lang w:val="en-US"/>
        </w:rPr>
      </w:pPr>
      <w:r w:rsidRPr="00BE1811">
        <w:rPr>
          <w:lang w:val="en-US"/>
        </w:rPr>
        <w:t xml:space="preserve">    (</w:t>
      </w:r>
      <w:proofErr w:type="spellStart"/>
      <w:proofErr w:type="gramStart"/>
      <w:r w:rsidRPr="00BE1811">
        <w:rPr>
          <w:lang w:val="en-US"/>
        </w:rPr>
        <w:t>denumirea</w:t>
      </w:r>
      <w:proofErr w:type="spellEnd"/>
      <w:proofErr w:type="gramEnd"/>
      <w:r w:rsidRPr="00BE1811">
        <w:rPr>
          <w:lang w:val="en-US"/>
        </w:rPr>
        <w:t xml:space="preserve"> </w:t>
      </w:r>
      <w:proofErr w:type="spellStart"/>
      <w:r w:rsidRPr="00BE1811">
        <w:rPr>
          <w:lang w:val="en-US"/>
        </w:rPr>
        <w:t>persoanei</w:t>
      </w:r>
      <w:proofErr w:type="spellEnd"/>
      <w:r w:rsidRPr="00BE1811">
        <w:rPr>
          <w:lang w:val="en-US"/>
        </w:rPr>
        <w:t xml:space="preserve"> </w:t>
      </w:r>
      <w:proofErr w:type="spellStart"/>
      <w:r w:rsidRPr="00BE1811">
        <w:rPr>
          <w:lang w:val="en-US"/>
        </w:rPr>
        <w:t>juridice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datele</w:t>
      </w:r>
      <w:proofErr w:type="spellEnd"/>
      <w:r w:rsidRPr="00BE1811">
        <w:rPr>
          <w:lang w:val="en-US"/>
        </w:rPr>
        <w:t xml:space="preserve"> de </w:t>
      </w:r>
      <w:proofErr w:type="spellStart"/>
      <w:r w:rsidRPr="00BE1811">
        <w:rPr>
          <w:lang w:val="en-US"/>
        </w:rPr>
        <w:t>identificare</w:t>
      </w:r>
      <w:proofErr w:type="spellEnd"/>
      <w:r w:rsidRPr="00BE1811">
        <w:rPr>
          <w:lang w:val="en-US"/>
        </w:rPr>
        <w:t>)</w:t>
      </w:r>
    </w:p>
    <w:p w14:paraId="30501370" w14:textId="77777777" w:rsidR="00573848" w:rsidRPr="00BE1811" w:rsidRDefault="00573848" w:rsidP="00573848">
      <w:pPr>
        <w:autoSpaceDE w:val="0"/>
        <w:autoSpaceDN w:val="0"/>
        <w:adjustRightInd w:val="0"/>
        <w:jc w:val="both"/>
        <w:rPr>
          <w:lang w:val="en-US"/>
        </w:rPr>
      </w:pPr>
      <w:r w:rsidRPr="00BE1811">
        <w:rPr>
          <w:lang w:val="en-US"/>
        </w:rPr>
        <w:t xml:space="preserve">    Nr. ...../............</w:t>
      </w:r>
    </w:p>
    <w:p w14:paraId="0B067749" w14:textId="77777777" w:rsidR="00573848" w:rsidRPr="00BE1811" w:rsidRDefault="00573848" w:rsidP="00573848">
      <w:pPr>
        <w:autoSpaceDE w:val="0"/>
        <w:autoSpaceDN w:val="0"/>
        <w:adjustRightInd w:val="0"/>
        <w:jc w:val="both"/>
        <w:rPr>
          <w:lang w:val="en-US"/>
        </w:rPr>
      </w:pPr>
    </w:p>
    <w:p w14:paraId="121AE135" w14:textId="77777777" w:rsidR="00573848" w:rsidRPr="00BE1811" w:rsidRDefault="00573848" w:rsidP="00573848">
      <w:pPr>
        <w:autoSpaceDE w:val="0"/>
        <w:autoSpaceDN w:val="0"/>
        <w:adjustRightInd w:val="0"/>
        <w:jc w:val="both"/>
        <w:rPr>
          <w:b/>
          <w:bCs/>
          <w:lang w:val="en-US"/>
        </w:rPr>
      </w:pPr>
      <w:r w:rsidRPr="00BE1811">
        <w:rPr>
          <w:b/>
          <w:bCs/>
          <w:lang w:val="en-US"/>
        </w:rPr>
        <w:t>STUDIU DE FEZABILITATE</w:t>
      </w:r>
    </w:p>
    <w:p w14:paraId="2C3E7A7F" w14:textId="77777777" w:rsidR="00573848" w:rsidRPr="00BE1811" w:rsidRDefault="00573848" w:rsidP="00573848">
      <w:pPr>
        <w:autoSpaceDE w:val="0"/>
        <w:autoSpaceDN w:val="0"/>
        <w:adjustRightInd w:val="0"/>
        <w:jc w:val="both"/>
        <w:rPr>
          <w:lang w:val="en-US"/>
        </w:rPr>
      </w:pPr>
      <w:r w:rsidRPr="00BE1811">
        <w:rPr>
          <w:b/>
          <w:bCs/>
          <w:lang w:val="en-US"/>
        </w:rPr>
        <w:t xml:space="preserve">                               - </w:t>
      </w:r>
      <w:proofErr w:type="spellStart"/>
      <w:r w:rsidRPr="00BE1811">
        <w:rPr>
          <w:b/>
          <w:bCs/>
          <w:lang w:val="en-US"/>
        </w:rPr>
        <w:t>conţinut-cadru</w:t>
      </w:r>
      <w:proofErr w:type="spellEnd"/>
      <w:r w:rsidRPr="00BE1811">
        <w:rPr>
          <w:b/>
          <w:bCs/>
          <w:lang w:val="en-US"/>
        </w:rPr>
        <w:t>*1) -</w:t>
      </w:r>
    </w:p>
    <w:p w14:paraId="73EE19DC" w14:textId="77777777" w:rsidR="00573848" w:rsidRPr="00BE1811" w:rsidRDefault="00573848" w:rsidP="00573848">
      <w:pPr>
        <w:autoSpaceDE w:val="0"/>
        <w:autoSpaceDN w:val="0"/>
        <w:adjustRightInd w:val="0"/>
        <w:jc w:val="both"/>
        <w:rPr>
          <w:lang w:val="en-US"/>
        </w:rPr>
      </w:pPr>
    </w:p>
    <w:p w14:paraId="10630C91" w14:textId="77777777" w:rsidR="00573848" w:rsidRPr="00BE1811" w:rsidRDefault="00573848" w:rsidP="00573848">
      <w:pPr>
        <w:autoSpaceDE w:val="0"/>
        <w:autoSpaceDN w:val="0"/>
        <w:adjustRightInd w:val="0"/>
        <w:jc w:val="both"/>
        <w:rPr>
          <w:lang w:val="en-US"/>
        </w:rPr>
      </w:pPr>
      <w:r w:rsidRPr="00BE1811">
        <w:rPr>
          <w:lang w:val="en-US"/>
        </w:rPr>
        <w:t xml:space="preserve">    *1) </w:t>
      </w:r>
      <w:proofErr w:type="spellStart"/>
      <w:r w:rsidRPr="00BE1811">
        <w:rPr>
          <w:lang w:val="en-US"/>
        </w:rPr>
        <w:t>Conţinutul-cadru</w:t>
      </w:r>
      <w:proofErr w:type="spellEnd"/>
      <w:r w:rsidRPr="00BE1811">
        <w:rPr>
          <w:lang w:val="en-US"/>
        </w:rPr>
        <w:t xml:space="preserve"> al </w:t>
      </w:r>
      <w:proofErr w:type="spellStart"/>
      <w:r w:rsidRPr="00BE1811">
        <w:rPr>
          <w:lang w:val="en-US"/>
        </w:rPr>
        <w:t>studiului</w:t>
      </w:r>
      <w:proofErr w:type="spellEnd"/>
      <w:r w:rsidRPr="00BE1811">
        <w:rPr>
          <w:lang w:val="en-US"/>
        </w:rPr>
        <w:t xml:space="preserve"> de </w:t>
      </w:r>
      <w:proofErr w:type="spellStart"/>
      <w:r w:rsidRPr="00BE1811">
        <w:rPr>
          <w:lang w:val="en-US"/>
        </w:rPr>
        <w:t>fezabilitate</w:t>
      </w:r>
      <w:proofErr w:type="spellEnd"/>
      <w:r w:rsidRPr="00BE1811">
        <w:rPr>
          <w:lang w:val="en-US"/>
        </w:rPr>
        <w:t xml:space="preserve"> </w:t>
      </w:r>
      <w:proofErr w:type="spellStart"/>
      <w:r w:rsidRPr="00BE1811">
        <w:rPr>
          <w:lang w:val="en-US"/>
        </w:rPr>
        <w:t>poate</w:t>
      </w:r>
      <w:proofErr w:type="spellEnd"/>
      <w:r w:rsidRPr="00BE1811">
        <w:rPr>
          <w:lang w:val="en-US"/>
        </w:rPr>
        <w:t xml:space="preserve"> fi </w:t>
      </w:r>
      <w:proofErr w:type="spellStart"/>
      <w:r w:rsidRPr="00BE1811">
        <w:rPr>
          <w:lang w:val="en-US"/>
        </w:rPr>
        <w:t>adaptat</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funcţie</w:t>
      </w:r>
      <w:proofErr w:type="spellEnd"/>
      <w:r w:rsidRPr="00BE1811">
        <w:rPr>
          <w:lang w:val="en-US"/>
        </w:rPr>
        <w:t xml:space="preserve"> de </w:t>
      </w:r>
      <w:proofErr w:type="spellStart"/>
      <w:r w:rsidRPr="00BE1811">
        <w:rPr>
          <w:lang w:val="en-US"/>
        </w:rPr>
        <w:t>specificul</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complexitatea</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w:t>
      </w:r>
      <w:proofErr w:type="spellStart"/>
      <w:r w:rsidRPr="00BE1811">
        <w:rPr>
          <w:lang w:val="en-US"/>
        </w:rPr>
        <w:t>propus</w:t>
      </w:r>
      <w:proofErr w:type="spellEnd"/>
      <w:r w:rsidRPr="00BE1811">
        <w:rPr>
          <w:lang w:val="en-US"/>
        </w:rPr>
        <w:t>.</w:t>
      </w:r>
    </w:p>
    <w:p w14:paraId="42E5C74E" w14:textId="77777777" w:rsidR="00573848" w:rsidRPr="00BE1811" w:rsidRDefault="00573848" w:rsidP="00573848">
      <w:pPr>
        <w:autoSpaceDE w:val="0"/>
        <w:autoSpaceDN w:val="0"/>
        <w:adjustRightInd w:val="0"/>
        <w:jc w:val="both"/>
        <w:rPr>
          <w:lang w:val="en-US"/>
        </w:rPr>
      </w:pPr>
    </w:p>
    <w:p w14:paraId="041BD0C2" w14:textId="77777777" w:rsidR="00573848" w:rsidRPr="00BE1811" w:rsidRDefault="00573848" w:rsidP="00573848">
      <w:pPr>
        <w:autoSpaceDE w:val="0"/>
        <w:autoSpaceDN w:val="0"/>
        <w:adjustRightInd w:val="0"/>
        <w:jc w:val="both"/>
        <w:rPr>
          <w:b/>
          <w:bCs/>
          <w:lang w:val="en-US"/>
        </w:rPr>
      </w:pPr>
      <w:r w:rsidRPr="00BE1811">
        <w:rPr>
          <w:b/>
          <w:bCs/>
          <w:lang w:val="en-US"/>
        </w:rPr>
        <w:t>A. PIESE SCRISE</w:t>
      </w:r>
    </w:p>
    <w:p w14:paraId="3A2458A7" w14:textId="77777777" w:rsidR="00573848" w:rsidRPr="00BE1811" w:rsidRDefault="00573848" w:rsidP="00573848">
      <w:pPr>
        <w:autoSpaceDE w:val="0"/>
        <w:autoSpaceDN w:val="0"/>
        <w:adjustRightInd w:val="0"/>
        <w:jc w:val="both"/>
        <w:rPr>
          <w:b/>
          <w:bCs/>
          <w:lang w:val="en-US"/>
        </w:rPr>
      </w:pPr>
    </w:p>
    <w:p w14:paraId="1F69BEA9" w14:textId="77777777" w:rsidR="00573848" w:rsidRPr="00BE1811" w:rsidRDefault="00573848" w:rsidP="00573848">
      <w:pPr>
        <w:autoSpaceDE w:val="0"/>
        <w:autoSpaceDN w:val="0"/>
        <w:adjustRightInd w:val="0"/>
        <w:jc w:val="both"/>
        <w:rPr>
          <w:lang w:val="en-US"/>
        </w:rPr>
      </w:pPr>
      <w:r w:rsidRPr="00BE1811">
        <w:rPr>
          <w:b/>
          <w:bCs/>
          <w:lang w:val="en-US"/>
        </w:rPr>
        <w:t xml:space="preserve">    1. </w:t>
      </w:r>
      <w:proofErr w:type="spellStart"/>
      <w:r w:rsidRPr="00BE1811">
        <w:rPr>
          <w:b/>
          <w:bCs/>
          <w:lang w:val="en-US"/>
        </w:rPr>
        <w:t>Informaţii</w:t>
      </w:r>
      <w:proofErr w:type="spellEnd"/>
      <w:r w:rsidRPr="00BE1811">
        <w:rPr>
          <w:b/>
          <w:bCs/>
          <w:lang w:val="en-US"/>
        </w:rPr>
        <w:t xml:space="preserve"> </w:t>
      </w:r>
      <w:proofErr w:type="spellStart"/>
      <w:r w:rsidRPr="00BE1811">
        <w:rPr>
          <w:b/>
          <w:bCs/>
          <w:lang w:val="en-US"/>
        </w:rPr>
        <w:t>generale</w:t>
      </w:r>
      <w:proofErr w:type="spellEnd"/>
      <w:r w:rsidRPr="00BE1811">
        <w:rPr>
          <w:b/>
          <w:bCs/>
          <w:lang w:val="en-US"/>
        </w:rPr>
        <w:t xml:space="preserve"> </w:t>
      </w:r>
      <w:proofErr w:type="spellStart"/>
      <w:r w:rsidRPr="00BE1811">
        <w:rPr>
          <w:b/>
          <w:bCs/>
          <w:lang w:val="en-US"/>
        </w:rPr>
        <w:t>privind</w:t>
      </w:r>
      <w:proofErr w:type="spellEnd"/>
      <w:r w:rsidRPr="00BE1811">
        <w:rPr>
          <w:b/>
          <w:bCs/>
          <w:lang w:val="en-US"/>
        </w:rPr>
        <w:t xml:space="preserve"> </w:t>
      </w:r>
      <w:proofErr w:type="spellStart"/>
      <w:r w:rsidRPr="00BE1811">
        <w:rPr>
          <w:b/>
          <w:bCs/>
          <w:lang w:val="en-US"/>
        </w:rPr>
        <w:t>obiectivul</w:t>
      </w:r>
      <w:proofErr w:type="spellEnd"/>
      <w:r w:rsidRPr="00BE1811">
        <w:rPr>
          <w:b/>
          <w:bCs/>
          <w:lang w:val="en-US"/>
        </w:rPr>
        <w:t xml:space="preserve"> de </w:t>
      </w:r>
      <w:proofErr w:type="spellStart"/>
      <w:r w:rsidRPr="00BE1811">
        <w:rPr>
          <w:b/>
          <w:bCs/>
          <w:lang w:val="en-US"/>
        </w:rPr>
        <w:t>investiţii</w:t>
      </w:r>
      <w:proofErr w:type="spellEnd"/>
    </w:p>
    <w:p w14:paraId="36C41184" w14:textId="77777777" w:rsidR="00573848" w:rsidRPr="00BE1811" w:rsidRDefault="00573848" w:rsidP="00573848">
      <w:pPr>
        <w:autoSpaceDE w:val="0"/>
        <w:autoSpaceDN w:val="0"/>
        <w:adjustRightInd w:val="0"/>
        <w:jc w:val="both"/>
        <w:rPr>
          <w:lang w:val="en-US"/>
        </w:rPr>
      </w:pPr>
      <w:r w:rsidRPr="00BE1811">
        <w:rPr>
          <w:lang w:val="en-US"/>
        </w:rPr>
        <w:t xml:space="preserve">    1.1. </w:t>
      </w:r>
      <w:proofErr w:type="spellStart"/>
      <w:r w:rsidRPr="00BE1811">
        <w:rPr>
          <w:lang w:val="en-US"/>
        </w:rPr>
        <w:t>Denumirea</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p>
    <w:p w14:paraId="1AE0D0AB" w14:textId="77777777" w:rsidR="00573848" w:rsidRPr="00BE1811" w:rsidRDefault="00573848" w:rsidP="00573848">
      <w:pPr>
        <w:autoSpaceDE w:val="0"/>
        <w:autoSpaceDN w:val="0"/>
        <w:adjustRightInd w:val="0"/>
        <w:jc w:val="both"/>
        <w:rPr>
          <w:lang w:val="en-US"/>
        </w:rPr>
      </w:pPr>
      <w:r w:rsidRPr="00BE1811">
        <w:rPr>
          <w:lang w:val="en-US"/>
        </w:rPr>
        <w:t xml:space="preserve">    1.2. </w:t>
      </w:r>
      <w:proofErr w:type="spellStart"/>
      <w:r w:rsidRPr="00BE1811">
        <w:rPr>
          <w:lang w:val="en-US"/>
        </w:rPr>
        <w:t>Ordonator</w:t>
      </w:r>
      <w:proofErr w:type="spellEnd"/>
      <w:r w:rsidRPr="00BE1811">
        <w:rPr>
          <w:lang w:val="en-US"/>
        </w:rPr>
        <w:t xml:space="preserve"> principal de </w:t>
      </w:r>
      <w:proofErr w:type="spellStart"/>
      <w:r w:rsidRPr="00BE1811">
        <w:rPr>
          <w:lang w:val="en-US"/>
        </w:rPr>
        <w:t>credite</w:t>
      </w:r>
      <w:proofErr w:type="spellEnd"/>
      <w:r w:rsidRPr="00BE1811">
        <w:rPr>
          <w:lang w:val="en-US"/>
        </w:rPr>
        <w:t>/</w:t>
      </w:r>
      <w:proofErr w:type="spellStart"/>
      <w:r w:rsidRPr="00BE1811">
        <w:rPr>
          <w:lang w:val="en-US"/>
        </w:rPr>
        <w:t>investitor</w:t>
      </w:r>
      <w:proofErr w:type="spellEnd"/>
    </w:p>
    <w:p w14:paraId="3DB1F02F" w14:textId="77777777" w:rsidR="00573848" w:rsidRPr="00BE1811" w:rsidRDefault="00573848" w:rsidP="00573848">
      <w:pPr>
        <w:autoSpaceDE w:val="0"/>
        <w:autoSpaceDN w:val="0"/>
        <w:adjustRightInd w:val="0"/>
        <w:jc w:val="both"/>
        <w:rPr>
          <w:lang w:val="en-US"/>
        </w:rPr>
      </w:pPr>
      <w:r w:rsidRPr="00BE1811">
        <w:rPr>
          <w:lang w:val="en-US"/>
        </w:rPr>
        <w:t xml:space="preserve">    1.3. </w:t>
      </w:r>
      <w:proofErr w:type="spellStart"/>
      <w:r w:rsidRPr="00BE1811">
        <w:rPr>
          <w:lang w:val="en-US"/>
        </w:rPr>
        <w:t>Ordonator</w:t>
      </w:r>
      <w:proofErr w:type="spellEnd"/>
      <w:r w:rsidRPr="00BE1811">
        <w:rPr>
          <w:lang w:val="en-US"/>
        </w:rPr>
        <w:t xml:space="preserve"> de </w:t>
      </w:r>
      <w:proofErr w:type="spellStart"/>
      <w:r w:rsidRPr="00BE1811">
        <w:rPr>
          <w:lang w:val="en-US"/>
        </w:rPr>
        <w:t>credite</w:t>
      </w:r>
      <w:proofErr w:type="spellEnd"/>
      <w:r w:rsidRPr="00BE1811">
        <w:rPr>
          <w:lang w:val="en-US"/>
        </w:rPr>
        <w:t xml:space="preserve"> (</w:t>
      </w:r>
      <w:proofErr w:type="spellStart"/>
      <w:r w:rsidRPr="00BE1811">
        <w:rPr>
          <w:lang w:val="en-US"/>
        </w:rPr>
        <w:t>secundar</w:t>
      </w:r>
      <w:proofErr w:type="spellEnd"/>
      <w:r w:rsidRPr="00BE1811">
        <w:rPr>
          <w:lang w:val="en-US"/>
        </w:rPr>
        <w:t>/</w:t>
      </w:r>
      <w:proofErr w:type="spellStart"/>
      <w:r w:rsidRPr="00BE1811">
        <w:rPr>
          <w:lang w:val="en-US"/>
        </w:rPr>
        <w:t>terţiar</w:t>
      </w:r>
      <w:proofErr w:type="spellEnd"/>
      <w:r w:rsidRPr="00BE1811">
        <w:rPr>
          <w:lang w:val="en-US"/>
        </w:rPr>
        <w:t>)</w:t>
      </w:r>
    </w:p>
    <w:p w14:paraId="6E582086" w14:textId="77777777" w:rsidR="00573848" w:rsidRPr="00BE1811" w:rsidRDefault="00573848" w:rsidP="00573848">
      <w:pPr>
        <w:autoSpaceDE w:val="0"/>
        <w:autoSpaceDN w:val="0"/>
        <w:adjustRightInd w:val="0"/>
        <w:jc w:val="both"/>
        <w:rPr>
          <w:lang w:val="en-US"/>
        </w:rPr>
      </w:pPr>
      <w:r w:rsidRPr="00BE1811">
        <w:rPr>
          <w:lang w:val="en-US"/>
        </w:rPr>
        <w:t xml:space="preserve">    1.4. </w:t>
      </w:r>
      <w:proofErr w:type="spellStart"/>
      <w:r w:rsidRPr="00BE1811">
        <w:rPr>
          <w:lang w:val="en-US"/>
        </w:rPr>
        <w:t>Beneficiarul</w:t>
      </w:r>
      <w:proofErr w:type="spellEnd"/>
      <w:r w:rsidRPr="00BE1811">
        <w:rPr>
          <w:lang w:val="en-US"/>
        </w:rPr>
        <w:t xml:space="preserve"> </w:t>
      </w:r>
      <w:proofErr w:type="spellStart"/>
      <w:r w:rsidRPr="00BE1811">
        <w:rPr>
          <w:lang w:val="en-US"/>
        </w:rPr>
        <w:t>investiţiei</w:t>
      </w:r>
      <w:proofErr w:type="spellEnd"/>
    </w:p>
    <w:p w14:paraId="45E4B2A2" w14:textId="77777777" w:rsidR="00573848" w:rsidRPr="00BE1811" w:rsidRDefault="00573848" w:rsidP="00573848">
      <w:pPr>
        <w:autoSpaceDE w:val="0"/>
        <w:autoSpaceDN w:val="0"/>
        <w:adjustRightInd w:val="0"/>
        <w:jc w:val="both"/>
        <w:rPr>
          <w:lang w:val="en-US"/>
        </w:rPr>
      </w:pPr>
      <w:r w:rsidRPr="00BE1811">
        <w:rPr>
          <w:lang w:val="en-US"/>
        </w:rPr>
        <w:t xml:space="preserve">    1.5. </w:t>
      </w:r>
      <w:proofErr w:type="spellStart"/>
      <w:r w:rsidRPr="00BE1811">
        <w:rPr>
          <w:lang w:val="en-US"/>
        </w:rPr>
        <w:t>Elaboratorul</w:t>
      </w:r>
      <w:proofErr w:type="spellEnd"/>
      <w:r w:rsidRPr="00BE1811">
        <w:rPr>
          <w:lang w:val="en-US"/>
        </w:rPr>
        <w:t xml:space="preserve"> </w:t>
      </w:r>
      <w:proofErr w:type="spellStart"/>
      <w:r w:rsidRPr="00BE1811">
        <w:rPr>
          <w:lang w:val="en-US"/>
        </w:rPr>
        <w:t>studiului</w:t>
      </w:r>
      <w:proofErr w:type="spellEnd"/>
      <w:r w:rsidRPr="00BE1811">
        <w:rPr>
          <w:lang w:val="en-US"/>
        </w:rPr>
        <w:t xml:space="preserve"> de </w:t>
      </w:r>
      <w:proofErr w:type="spellStart"/>
      <w:r w:rsidRPr="00BE1811">
        <w:rPr>
          <w:lang w:val="en-US"/>
        </w:rPr>
        <w:t>fezabilitate</w:t>
      </w:r>
      <w:proofErr w:type="spellEnd"/>
    </w:p>
    <w:p w14:paraId="71A5D7BA" w14:textId="77777777" w:rsidR="00573848" w:rsidRPr="00BE1811" w:rsidRDefault="00573848" w:rsidP="00573848">
      <w:pPr>
        <w:autoSpaceDE w:val="0"/>
        <w:autoSpaceDN w:val="0"/>
        <w:adjustRightInd w:val="0"/>
        <w:jc w:val="both"/>
        <w:rPr>
          <w:lang w:val="en-US"/>
        </w:rPr>
      </w:pPr>
    </w:p>
    <w:p w14:paraId="0251E379" w14:textId="77777777" w:rsidR="00573848" w:rsidRPr="00BE1811" w:rsidRDefault="00573848" w:rsidP="00573848">
      <w:pPr>
        <w:autoSpaceDE w:val="0"/>
        <w:autoSpaceDN w:val="0"/>
        <w:adjustRightInd w:val="0"/>
        <w:jc w:val="both"/>
        <w:rPr>
          <w:lang w:val="en-US"/>
        </w:rPr>
      </w:pPr>
      <w:r w:rsidRPr="00BE1811">
        <w:rPr>
          <w:b/>
          <w:bCs/>
          <w:lang w:val="en-US"/>
        </w:rPr>
        <w:t xml:space="preserve">2. </w:t>
      </w:r>
      <w:proofErr w:type="spellStart"/>
      <w:r w:rsidRPr="00BE1811">
        <w:rPr>
          <w:b/>
          <w:bCs/>
          <w:lang w:val="en-US"/>
        </w:rPr>
        <w:t>Situaţia</w:t>
      </w:r>
      <w:proofErr w:type="spellEnd"/>
      <w:r w:rsidRPr="00BE1811">
        <w:rPr>
          <w:b/>
          <w:bCs/>
          <w:lang w:val="en-US"/>
        </w:rPr>
        <w:t xml:space="preserve"> </w:t>
      </w:r>
      <w:proofErr w:type="spellStart"/>
      <w:r w:rsidRPr="00BE1811">
        <w:rPr>
          <w:b/>
          <w:bCs/>
          <w:lang w:val="en-US"/>
        </w:rPr>
        <w:t>existentă</w:t>
      </w:r>
      <w:proofErr w:type="spellEnd"/>
      <w:r w:rsidRPr="00BE1811">
        <w:rPr>
          <w:b/>
          <w:bCs/>
          <w:lang w:val="en-US"/>
        </w:rPr>
        <w:t xml:space="preserve"> </w:t>
      </w:r>
      <w:proofErr w:type="spellStart"/>
      <w:r w:rsidRPr="00BE1811">
        <w:rPr>
          <w:b/>
          <w:bCs/>
          <w:lang w:val="en-US"/>
        </w:rPr>
        <w:t>şi</w:t>
      </w:r>
      <w:proofErr w:type="spellEnd"/>
      <w:r w:rsidRPr="00BE1811">
        <w:rPr>
          <w:b/>
          <w:bCs/>
          <w:lang w:val="en-US"/>
        </w:rPr>
        <w:t xml:space="preserve"> </w:t>
      </w:r>
      <w:proofErr w:type="spellStart"/>
      <w:r w:rsidRPr="00BE1811">
        <w:rPr>
          <w:b/>
          <w:bCs/>
          <w:lang w:val="en-US"/>
        </w:rPr>
        <w:t>necesitatea</w:t>
      </w:r>
      <w:proofErr w:type="spellEnd"/>
      <w:r w:rsidRPr="00BE1811">
        <w:rPr>
          <w:b/>
          <w:bCs/>
          <w:lang w:val="en-US"/>
        </w:rPr>
        <w:t xml:space="preserve"> </w:t>
      </w:r>
      <w:proofErr w:type="spellStart"/>
      <w:r w:rsidRPr="00BE1811">
        <w:rPr>
          <w:b/>
          <w:bCs/>
          <w:lang w:val="en-US"/>
        </w:rPr>
        <w:t>realizării</w:t>
      </w:r>
      <w:proofErr w:type="spellEnd"/>
      <w:r w:rsidRPr="00BE1811">
        <w:rPr>
          <w:b/>
          <w:bCs/>
          <w:lang w:val="en-US"/>
        </w:rPr>
        <w:t xml:space="preserve"> </w:t>
      </w:r>
      <w:proofErr w:type="spellStart"/>
      <w:r w:rsidRPr="00BE1811">
        <w:rPr>
          <w:b/>
          <w:bCs/>
          <w:lang w:val="en-US"/>
        </w:rPr>
        <w:t>obiectivului</w:t>
      </w:r>
      <w:proofErr w:type="spellEnd"/>
      <w:r w:rsidRPr="00BE1811">
        <w:rPr>
          <w:b/>
          <w:bCs/>
          <w:lang w:val="en-US"/>
        </w:rPr>
        <w:t>/</w:t>
      </w:r>
      <w:proofErr w:type="spellStart"/>
      <w:r w:rsidRPr="00BE1811">
        <w:rPr>
          <w:b/>
          <w:bCs/>
          <w:lang w:val="en-US"/>
        </w:rPr>
        <w:t>proiectului</w:t>
      </w:r>
      <w:proofErr w:type="spellEnd"/>
      <w:r w:rsidRPr="00BE1811">
        <w:rPr>
          <w:b/>
          <w:bCs/>
          <w:lang w:val="en-US"/>
        </w:rPr>
        <w:t xml:space="preserve"> de </w:t>
      </w:r>
      <w:proofErr w:type="spellStart"/>
      <w:r w:rsidRPr="00BE1811">
        <w:rPr>
          <w:b/>
          <w:bCs/>
          <w:lang w:val="en-US"/>
        </w:rPr>
        <w:t>investiţii</w:t>
      </w:r>
      <w:proofErr w:type="spellEnd"/>
    </w:p>
    <w:p w14:paraId="1A9057D3" w14:textId="77777777" w:rsidR="00573848" w:rsidRPr="00BE1811" w:rsidRDefault="00573848" w:rsidP="00573848">
      <w:pPr>
        <w:autoSpaceDE w:val="0"/>
        <w:autoSpaceDN w:val="0"/>
        <w:adjustRightInd w:val="0"/>
        <w:jc w:val="both"/>
        <w:rPr>
          <w:lang w:val="en-US"/>
        </w:rPr>
      </w:pPr>
      <w:r w:rsidRPr="00BE1811">
        <w:rPr>
          <w:lang w:val="en-US"/>
        </w:rPr>
        <w:t xml:space="preserve">    2.1. </w:t>
      </w:r>
      <w:proofErr w:type="spellStart"/>
      <w:r w:rsidRPr="00BE1811">
        <w:rPr>
          <w:lang w:val="en-US"/>
        </w:rPr>
        <w:t>Concluziile</w:t>
      </w:r>
      <w:proofErr w:type="spellEnd"/>
      <w:r w:rsidRPr="00BE1811">
        <w:rPr>
          <w:lang w:val="en-US"/>
        </w:rPr>
        <w:t xml:space="preserve"> </w:t>
      </w:r>
      <w:proofErr w:type="spellStart"/>
      <w:r w:rsidRPr="00BE1811">
        <w:rPr>
          <w:lang w:val="en-US"/>
        </w:rPr>
        <w:t>studiului</w:t>
      </w:r>
      <w:proofErr w:type="spellEnd"/>
      <w:r w:rsidRPr="00BE1811">
        <w:rPr>
          <w:lang w:val="en-US"/>
        </w:rPr>
        <w:t xml:space="preserve"> de </w:t>
      </w:r>
      <w:proofErr w:type="spellStart"/>
      <w:r w:rsidRPr="00BE1811">
        <w:rPr>
          <w:lang w:val="en-US"/>
        </w:rPr>
        <w:t>prefezabilitate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cazul</w:t>
      </w:r>
      <w:proofErr w:type="spellEnd"/>
      <w:r w:rsidRPr="00BE1811">
        <w:rPr>
          <w:lang w:val="en-US"/>
        </w:rPr>
        <w:t xml:space="preserve"> </w:t>
      </w:r>
      <w:proofErr w:type="spellStart"/>
      <w:r w:rsidRPr="00BE1811">
        <w:rPr>
          <w:lang w:val="en-US"/>
        </w:rPr>
        <w:t>în</w:t>
      </w:r>
      <w:proofErr w:type="spellEnd"/>
      <w:r w:rsidRPr="00BE1811">
        <w:rPr>
          <w:lang w:val="en-US"/>
        </w:rPr>
        <w:t xml:space="preserve"> care a </w:t>
      </w:r>
      <w:proofErr w:type="spellStart"/>
      <w:r w:rsidRPr="00BE1811">
        <w:rPr>
          <w:lang w:val="en-US"/>
        </w:rPr>
        <w:t>fost</w:t>
      </w:r>
      <w:proofErr w:type="spellEnd"/>
      <w:r w:rsidRPr="00BE1811">
        <w:rPr>
          <w:lang w:val="en-US"/>
        </w:rPr>
        <w:t xml:space="preserve"> </w:t>
      </w:r>
      <w:proofErr w:type="spellStart"/>
      <w:r w:rsidRPr="00BE1811">
        <w:rPr>
          <w:lang w:val="en-US"/>
        </w:rPr>
        <w:t>elaborat</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prealabil</w:t>
      </w:r>
      <w:proofErr w:type="spellEnd"/>
      <w:r w:rsidRPr="00BE1811">
        <w:rPr>
          <w:lang w:val="en-US"/>
        </w:rPr>
        <w:t xml:space="preserve">) </w:t>
      </w:r>
      <w:proofErr w:type="spellStart"/>
      <w:r w:rsidRPr="00BE1811">
        <w:rPr>
          <w:lang w:val="en-US"/>
        </w:rPr>
        <w:t>privind</w:t>
      </w:r>
      <w:proofErr w:type="spellEnd"/>
      <w:r w:rsidRPr="00BE1811">
        <w:rPr>
          <w:lang w:val="en-US"/>
        </w:rPr>
        <w:t xml:space="preserve"> </w:t>
      </w:r>
      <w:proofErr w:type="spellStart"/>
      <w:r w:rsidRPr="00BE1811">
        <w:rPr>
          <w:lang w:val="en-US"/>
        </w:rPr>
        <w:t>situaţia</w:t>
      </w:r>
      <w:proofErr w:type="spellEnd"/>
      <w:r w:rsidRPr="00BE1811">
        <w:rPr>
          <w:lang w:val="en-US"/>
        </w:rPr>
        <w:t xml:space="preserve"> </w:t>
      </w:r>
      <w:proofErr w:type="spellStart"/>
      <w:r w:rsidRPr="00BE1811">
        <w:rPr>
          <w:lang w:val="en-US"/>
        </w:rPr>
        <w:t>actuală</w:t>
      </w:r>
      <w:proofErr w:type="spellEnd"/>
      <w:r w:rsidRPr="00BE1811">
        <w:rPr>
          <w:lang w:val="en-US"/>
        </w:rPr>
        <w:t xml:space="preserve">, </w:t>
      </w:r>
      <w:proofErr w:type="spellStart"/>
      <w:r w:rsidRPr="00BE1811">
        <w:rPr>
          <w:lang w:val="en-US"/>
        </w:rPr>
        <w:t>necesitatea</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oportunitatea</w:t>
      </w:r>
      <w:proofErr w:type="spellEnd"/>
      <w:r w:rsidRPr="00BE1811">
        <w:rPr>
          <w:lang w:val="en-US"/>
        </w:rPr>
        <w:t xml:space="preserve"> </w:t>
      </w:r>
      <w:proofErr w:type="spellStart"/>
      <w:r w:rsidRPr="00BE1811">
        <w:rPr>
          <w:lang w:val="en-US"/>
        </w:rPr>
        <w:t>promovării</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scenariile</w:t>
      </w:r>
      <w:proofErr w:type="spellEnd"/>
      <w:r w:rsidRPr="00BE1811">
        <w:rPr>
          <w:lang w:val="en-US"/>
        </w:rPr>
        <w:t>/</w:t>
      </w:r>
      <w:proofErr w:type="spellStart"/>
      <w:r w:rsidRPr="00BE1811">
        <w:rPr>
          <w:lang w:val="en-US"/>
        </w:rPr>
        <w:t>opţiunile</w:t>
      </w:r>
      <w:proofErr w:type="spellEnd"/>
      <w:r w:rsidRPr="00BE1811">
        <w:rPr>
          <w:lang w:val="en-US"/>
        </w:rPr>
        <w:t xml:space="preserve"> </w:t>
      </w:r>
      <w:proofErr w:type="spellStart"/>
      <w:r w:rsidRPr="00BE1811">
        <w:rPr>
          <w:lang w:val="en-US"/>
        </w:rPr>
        <w:t>tehnico-economice</w:t>
      </w:r>
      <w:proofErr w:type="spellEnd"/>
      <w:r w:rsidRPr="00BE1811">
        <w:rPr>
          <w:lang w:val="en-US"/>
        </w:rPr>
        <w:t xml:space="preserve"> </w:t>
      </w:r>
      <w:proofErr w:type="spellStart"/>
      <w:r w:rsidRPr="00BE1811">
        <w:rPr>
          <w:lang w:val="en-US"/>
        </w:rPr>
        <w:t>identificate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propuse</w:t>
      </w:r>
      <w:proofErr w:type="spellEnd"/>
      <w:r w:rsidRPr="00BE1811">
        <w:rPr>
          <w:lang w:val="en-US"/>
        </w:rPr>
        <w:t xml:space="preserve"> </w:t>
      </w:r>
      <w:proofErr w:type="spellStart"/>
      <w:r w:rsidRPr="00BE1811">
        <w:rPr>
          <w:lang w:val="en-US"/>
        </w:rPr>
        <w:t>spre</w:t>
      </w:r>
      <w:proofErr w:type="spellEnd"/>
      <w:r w:rsidRPr="00BE1811">
        <w:rPr>
          <w:lang w:val="en-US"/>
        </w:rPr>
        <w:t xml:space="preserve"> </w:t>
      </w:r>
      <w:proofErr w:type="spellStart"/>
      <w:r w:rsidRPr="00BE1811">
        <w:rPr>
          <w:lang w:val="en-US"/>
        </w:rPr>
        <w:t>analiză</w:t>
      </w:r>
      <w:proofErr w:type="spellEnd"/>
    </w:p>
    <w:p w14:paraId="2E85FC58" w14:textId="77777777" w:rsidR="00573848" w:rsidRPr="00BE1811" w:rsidRDefault="00573848" w:rsidP="00573848">
      <w:pPr>
        <w:autoSpaceDE w:val="0"/>
        <w:autoSpaceDN w:val="0"/>
        <w:adjustRightInd w:val="0"/>
        <w:jc w:val="both"/>
        <w:rPr>
          <w:lang w:val="en-US"/>
        </w:rPr>
      </w:pPr>
      <w:r w:rsidRPr="00BE1811">
        <w:rPr>
          <w:lang w:val="en-US"/>
        </w:rPr>
        <w:t xml:space="preserve">    2.2. </w:t>
      </w:r>
      <w:proofErr w:type="spellStart"/>
      <w:r w:rsidRPr="00BE1811">
        <w:rPr>
          <w:lang w:val="en-US"/>
        </w:rPr>
        <w:t>Prezentarea</w:t>
      </w:r>
      <w:proofErr w:type="spellEnd"/>
      <w:r w:rsidRPr="00BE1811">
        <w:rPr>
          <w:lang w:val="en-US"/>
        </w:rPr>
        <w:t xml:space="preserve"> </w:t>
      </w:r>
      <w:proofErr w:type="spellStart"/>
      <w:r w:rsidRPr="00BE1811">
        <w:rPr>
          <w:lang w:val="en-US"/>
        </w:rPr>
        <w:t>contextului</w:t>
      </w:r>
      <w:proofErr w:type="spellEnd"/>
      <w:r w:rsidRPr="00BE1811">
        <w:rPr>
          <w:lang w:val="en-US"/>
        </w:rPr>
        <w:t xml:space="preserve">: </w:t>
      </w:r>
      <w:proofErr w:type="spellStart"/>
      <w:r w:rsidRPr="00BE1811">
        <w:rPr>
          <w:lang w:val="en-US"/>
        </w:rPr>
        <w:t>politici</w:t>
      </w:r>
      <w:proofErr w:type="spellEnd"/>
      <w:r w:rsidRPr="00BE1811">
        <w:rPr>
          <w:lang w:val="en-US"/>
        </w:rPr>
        <w:t xml:space="preserve">, </w:t>
      </w:r>
      <w:proofErr w:type="spellStart"/>
      <w:r w:rsidRPr="00BE1811">
        <w:rPr>
          <w:lang w:val="en-US"/>
        </w:rPr>
        <w:t>strategii</w:t>
      </w:r>
      <w:proofErr w:type="spellEnd"/>
      <w:r w:rsidRPr="00BE1811">
        <w:rPr>
          <w:lang w:val="en-US"/>
        </w:rPr>
        <w:t xml:space="preserve">, </w:t>
      </w:r>
      <w:proofErr w:type="spellStart"/>
      <w:r w:rsidRPr="00BE1811">
        <w:rPr>
          <w:lang w:val="en-US"/>
        </w:rPr>
        <w:t>legislaţie</w:t>
      </w:r>
      <w:proofErr w:type="spellEnd"/>
      <w:r w:rsidRPr="00BE1811">
        <w:rPr>
          <w:lang w:val="en-US"/>
        </w:rPr>
        <w:t xml:space="preserve">, </w:t>
      </w:r>
      <w:proofErr w:type="spellStart"/>
      <w:r w:rsidRPr="00BE1811">
        <w:rPr>
          <w:lang w:val="en-US"/>
        </w:rPr>
        <w:t>acorduri</w:t>
      </w:r>
      <w:proofErr w:type="spellEnd"/>
      <w:r w:rsidRPr="00BE1811">
        <w:rPr>
          <w:lang w:val="en-US"/>
        </w:rPr>
        <w:t xml:space="preserve"> </w:t>
      </w:r>
      <w:proofErr w:type="spellStart"/>
      <w:r w:rsidRPr="00BE1811">
        <w:rPr>
          <w:lang w:val="en-US"/>
        </w:rPr>
        <w:t>relevante</w:t>
      </w:r>
      <w:proofErr w:type="spellEnd"/>
      <w:r w:rsidRPr="00BE1811">
        <w:rPr>
          <w:lang w:val="en-US"/>
        </w:rPr>
        <w:t xml:space="preserve">, </w:t>
      </w:r>
      <w:proofErr w:type="spellStart"/>
      <w:r w:rsidRPr="00BE1811">
        <w:rPr>
          <w:lang w:val="en-US"/>
        </w:rPr>
        <w:t>structuri</w:t>
      </w:r>
      <w:proofErr w:type="spellEnd"/>
      <w:r w:rsidRPr="00BE1811">
        <w:rPr>
          <w:lang w:val="en-US"/>
        </w:rPr>
        <w:t xml:space="preserve"> </w:t>
      </w:r>
      <w:proofErr w:type="spellStart"/>
      <w:r w:rsidRPr="00BE1811">
        <w:rPr>
          <w:lang w:val="en-US"/>
        </w:rPr>
        <w:t>instituţionale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financiare</w:t>
      </w:r>
      <w:proofErr w:type="spellEnd"/>
    </w:p>
    <w:p w14:paraId="652E7968" w14:textId="77777777" w:rsidR="00573848" w:rsidRPr="00BE1811" w:rsidRDefault="00573848" w:rsidP="00573848">
      <w:pPr>
        <w:autoSpaceDE w:val="0"/>
        <w:autoSpaceDN w:val="0"/>
        <w:adjustRightInd w:val="0"/>
        <w:jc w:val="both"/>
        <w:rPr>
          <w:lang w:val="en-US"/>
        </w:rPr>
      </w:pPr>
      <w:r w:rsidRPr="00BE1811">
        <w:rPr>
          <w:lang w:val="en-US"/>
        </w:rPr>
        <w:t xml:space="preserve">    2.3. </w:t>
      </w:r>
      <w:proofErr w:type="spellStart"/>
      <w:r w:rsidRPr="00BE1811">
        <w:rPr>
          <w:lang w:val="en-US"/>
        </w:rPr>
        <w:t>Analiza</w:t>
      </w:r>
      <w:proofErr w:type="spellEnd"/>
      <w:r w:rsidRPr="00BE1811">
        <w:rPr>
          <w:lang w:val="en-US"/>
        </w:rPr>
        <w:t xml:space="preserve"> </w:t>
      </w:r>
      <w:proofErr w:type="spellStart"/>
      <w:r w:rsidRPr="00BE1811">
        <w:rPr>
          <w:lang w:val="en-US"/>
        </w:rPr>
        <w:t>situaţiei</w:t>
      </w:r>
      <w:proofErr w:type="spellEnd"/>
      <w:r w:rsidRPr="00BE1811">
        <w:rPr>
          <w:lang w:val="en-US"/>
        </w:rPr>
        <w:t xml:space="preserve"> </w:t>
      </w:r>
      <w:proofErr w:type="spellStart"/>
      <w:r w:rsidRPr="00BE1811">
        <w:rPr>
          <w:lang w:val="en-US"/>
        </w:rPr>
        <w:t>existente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identificarea</w:t>
      </w:r>
      <w:proofErr w:type="spellEnd"/>
      <w:r w:rsidRPr="00BE1811">
        <w:rPr>
          <w:lang w:val="en-US"/>
        </w:rPr>
        <w:t xml:space="preserve"> </w:t>
      </w:r>
      <w:proofErr w:type="spellStart"/>
      <w:r w:rsidRPr="00BE1811">
        <w:rPr>
          <w:lang w:val="en-US"/>
        </w:rPr>
        <w:t>deficienţelor</w:t>
      </w:r>
      <w:proofErr w:type="spellEnd"/>
    </w:p>
    <w:p w14:paraId="42F488E3" w14:textId="77777777" w:rsidR="00573848" w:rsidRPr="00BE1811" w:rsidRDefault="00573848" w:rsidP="00573848">
      <w:pPr>
        <w:autoSpaceDE w:val="0"/>
        <w:autoSpaceDN w:val="0"/>
        <w:adjustRightInd w:val="0"/>
        <w:jc w:val="both"/>
        <w:rPr>
          <w:lang w:val="en-US"/>
        </w:rPr>
      </w:pPr>
      <w:r w:rsidRPr="00BE1811">
        <w:rPr>
          <w:lang w:val="en-US"/>
        </w:rPr>
        <w:t xml:space="preserve">    2.4. </w:t>
      </w:r>
      <w:proofErr w:type="spellStart"/>
      <w:r w:rsidRPr="00BE1811">
        <w:rPr>
          <w:lang w:val="en-US"/>
        </w:rPr>
        <w:t>Analiza</w:t>
      </w:r>
      <w:proofErr w:type="spellEnd"/>
      <w:r w:rsidRPr="00BE1811">
        <w:rPr>
          <w:lang w:val="en-US"/>
        </w:rPr>
        <w:t xml:space="preserve"> </w:t>
      </w:r>
      <w:proofErr w:type="spellStart"/>
      <w:r w:rsidRPr="00BE1811">
        <w:rPr>
          <w:lang w:val="en-US"/>
        </w:rPr>
        <w:t>cererii</w:t>
      </w:r>
      <w:proofErr w:type="spellEnd"/>
      <w:r w:rsidRPr="00BE1811">
        <w:rPr>
          <w:lang w:val="en-US"/>
        </w:rPr>
        <w:t xml:space="preserve"> de </w:t>
      </w:r>
      <w:proofErr w:type="spellStart"/>
      <w:r w:rsidRPr="00BE1811">
        <w:rPr>
          <w:lang w:val="en-US"/>
        </w:rPr>
        <w:t>bunuri</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servicii</w:t>
      </w:r>
      <w:proofErr w:type="spellEnd"/>
      <w:r w:rsidRPr="00BE1811">
        <w:rPr>
          <w:lang w:val="en-US"/>
        </w:rPr>
        <w:t xml:space="preserve">, </w:t>
      </w:r>
      <w:proofErr w:type="spellStart"/>
      <w:r w:rsidRPr="00BE1811">
        <w:rPr>
          <w:lang w:val="en-US"/>
        </w:rPr>
        <w:t>inclusiv</w:t>
      </w:r>
      <w:proofErr w:type="spellEnd"/>
      <w:r w:rsidRPr="00BE1811">
        <w:rPr>
          <w:lang w:val="en-US"/>
        </w:rPr>
        <w:t xml:space="preserve"> </w:t>
      </w:r>
      <w:proofErr w:type="spellStart"/>
      <w:r w:rsidRPr="00BE1811">
        <w:rPr>
          <w:lang w:val="en-US"/>
        </w:rPr>
        <w:t>prognoze</w:t>
      </w:r>
      <w:proofErr w:type="spellEnd"/>
      <w:r w:rsidRPr="00BE1811">
        <w:rPr>
          <w:lang w:val="en-US"/>
        </w:rPr>
        <w:t xml:space="preserve"> pe termen </w:t>
      </w:r>
      <w:proofErr w:type="spellStart"/>
      <w:r w:rsidRPr="00BE1811">
        <w:rPr>
          <w:lang w:val="en-US"/>
        </w:rPr>
        <w:t>mediu</w:t>
      </w:r>
      <w:proofErr w:type="spellEnd"/>
      <w:r w:rsidRPr="00BE1811">
        <w:rPr>
          <w:lang w:val="en-US"/>
        </w:rPr>
        <w:t xml:space="preserve"> </w:t>
      </w:r>
      <w:proofErr w:type="spellStart"/>
      <w:r w:rsidRPr="00BE1811">
        <w:rPr>
          <w:lang w:val="en-US"/>
        </w:rPr>
        <w:t>şi</w:t>
      </w:r>
      <w:proofErr w:type="spellEnd"/>
      <w:r w:rsidRPr="00BE1811">
        <w:rPr>
          <w:lang w:val="en-US"/>
        </w:rPr>
        <w:t xml:space="preserve"> lung </w:t>
      </w:r>
      <w:proofErr w:type="spellStart"/>
      <w:r w:rsidRPr="00BE1811">
        <w:rPr>
          <w:lang w:val="en-US"/>
        </w:rPr>
        <w:t>privind</w:t>
      </w:r>
      <w:proofErr w:type="spellEnd"/>
      <w:r w:rsidRPr="00BE1811">
        <w:rPr>
          <w:lang w:val="en-US"/>
        </w:rPr>
        <w:t xml:space="preserve"> </w:t>
      </w:r>
      <w:proofErr w:type="spellStart"/>
      <w:r w:rsidRPr="00BE1811">
        <w:rPr>
          <w:lang w:val="en-US"/>
        </w:rPr>
        <w:t>evoluţia</w:t>
      </w:r>
      <w:proofErr w:type="spellEnd"/>
      <w:r w:rsidRPr="00BE1811">
        <w:rPr>
          <w:lang w:val="en-US"/>
        </w:rPr>
        <w:t xml:space="preserve"> </w:t>
      </w:r>
      <w:proofErr w:type="spellStart"/>
      <w:r w:rsidRPr="00BE1811">
        <w:rPr>
          <w:lang w:val="en-US"/>
        </w:rPr>
        <w:t>cererii</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scopul</w:t>
      </w:r>
      <w:proofErr w:type="spellEnd"/>
      <w:r w:rsidRPr="00BE1811">
        <w:rPr>
          <w:lang w:val="en-US"/>
        </w:rPr>
        <w:t xml:space="preserve"> </w:t>
      </w:r>
      <w:proofErr w:type="spellStart"/>
      <w:r w:rsidRPr="00BE1811">
        <w:rPr>
          <w:lang w:val="en-US"/>
        </w:rPr>
        <w:t>justificării</w:t>
      </w:r>
      <w:proofErr w:type="spellEnd"/>
      <w:r w:rsidRPr="00BE1811">
        <w:rPr>
          <w:lang w:val="en-US"/>
        </w:rPr>
        <w:t xml:space="preserve"> </w:t>
      </w:r>
      <w:proofErr w:type="spellStart"/>
      <w:r w:rsidRPr="00BE1811">
        <w:rPr>
          <w:lang w:val="en-US"/>
        </w:rPr>
        <w:t>necesităţii</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p>
    <w:p w14:paraId="3A343AD7" w14:textId="77777777" w:rsidR="00573848" w:rsidRPr="00BE1811" w:rsidRDefault="00573848" w:rsidP="00573848">
      <w:pPr>
        <w:autoSpaceDE w:val="0"/>
        <w:autoSpaceDN w:val="0"/>
        <w:adjustRightInd w:val="0"/>
        <w:jc w:val="both"/>
        <w:rPr>
          <w:lang w:val="en-US"/>
        </w:rPr>
      </w:pPr>
      <w:r w:rsidRPr="00BE1811">
        <w:rPr>
          <w:lang w:val="en-US"/>
        </w:rPr>
        <w:t xml:space="preserve">    2.5. </w:t>
      </w:r>
      <w:proofErr w:type="spellStart"/>
      <w:r w:rsidRPr="00BE1811">
        <w:rPr>
          <w:lang w:val="en-US"/>
        </w:rPr>
        <w:t>Obiective</w:t>
      </w:r>
      <w:proofErr w:type="spellEnd"/>
      <w:r w:rsidRPr="00BE1811">
        <w:rPr>
          <w:lang w:val="en-US"/>
        </w:rPr>
        <w:t xml:space="preserve"> </w:t>
      </w:r>
      <w:proofErr w:type="spellStart"/>
      <w:r w:rsidRPr="00BE1811">
        <w:rPr>
          <w:lang w:val="en-US"/>
        </w:rPr>
        <w:t>preconizate</w:t>
      </w:r>
      <w:proofErr w:type="spellEnd"/>
      <w:r w:rsidRPr="00BE1811">
        <w:rPr>
          <w:lang w:val="en-US"/>
        </w:rPr>
        <w:t xml:space="preserve"> a fi </w:t>
      </w:r>
      <w:proofErr w:type="spellStart"/>
      <w:r w:rsidRPr="00BE1811">
        <w:rPr>
          <w:lang w:val="en-US"/>
        </w:rPr>
        <w:t>atinse</w:t>
      </w:r>
      <w:proofErr w:type="spellEnd"/>
      <w:r w:rsidRPr="00BE1811">
        <w:rPr>
          <w:lang w:val="en-US"/>
        </w:rPr>
        <w:t xml:space="preserve"> </w:t>
      </w:r>
      <w:proofErr w:type="spellStart"/>
      <w:r w:rsidRPr="00BE1811">
        <w:rPr>
          <w:lang w:val="en-US"/>
        </w:rPr>
        <w:t>prin</w:t>
      </w:r>
      <w:proofErr w:type="spellEnd"/>
      <w:r w:rsidRPr="00BE1811">
        <w:rPr>
          <w:lang w:val="en-US"/>
        </w:rPr>
        <w:t xml:space="preserve"> </w:t>
      </w:r>
      <w:proofErr w:type="spellStart"/>
      <w:r w:rsidRPr="00BE1811">
        <w:rPr>
          <w:lang w:val="en-US"/>
        </w:rPr>
        <w:t>realizarea</w:t>
      </w:r>
      <w:proofErr w:type="spellEnd"/>
      <w:r w:rsidRPr="00BE1811">
        <w:rPr>
          <w:lang w:val="en-US"/>
        </w:rPr>
        <w:t xml:space="preserve"> </w:t>
      </w:r>
      <w:proofErr w:type="spellStart"/>
      <w:r w:rsidRPr="00BE1811">
        <w:rPr>
          <w:lang w:val="en-US"/>
        </w:rPr>
        <w:t>investiţiei</w:t>
      </w:r>
      <w:proofErr w:type="spellEnd"/>
      <w:r w:rsidRPr="00BE1811">
        <w:rPr>
          <w:lang w:val="en-US"/>
        </w:rPr>
        <w:t xml:space="preserve"> </w:t>
      </w:r>
      <w:proofErr w:type="spellStart"/>
      <w:r w:rsidRPr="00BE1811">
        <w:rPr>
          <w:lang w:val="en-US"/>
        </w:rPr>
        <w:t>publice</w:t>
      </w:r>
      <w:proofErr w:type="spellEnd"/>
    </w:p>
    <w:p w14:paraId="00C223CC" w14:textId="77777777" w:rsidR="00573848" w:rsidRPr="00BE1811" w:rsidRDefault="00573848" w:rsidP="00573848">
      <w:pPr>
        <w:autoSpaceDE w:val="0"/>
        <w:autoSpaceDN w:val="0"/>
        <w:adjustRightInd w:val="0"/>
        <w:jc w:val="both"/>
        <w:rPr>
          <w:lang w:val="en-US"/>
        </w:rPr>
      </w:pPr>
    </w:p>
    <w:p w14:paraId="32E40CD8" w14:textId="77777777" w:rsidR="00573848" w:rsidRPr="00BE1811" w:rsidRDefault="00573848" w:rsidP="00573848">
      <w:pPr>
        <w:autoSpaceDE w:val="0"/>
        <w:autoSpaceDN w:val="0"/>
        <w:adjustRightInd w:val="0"/>
        <w:jc w:val="both"/>
        <w:rPr>
          <w:lang w:val="en-US"/>
        </w:rPr>
      </w:pPr>
      <w:r w:rsidRPr="00BE1811">
        <w:rPr>
          <w:b/>
          <w:bCs/>
          <w:lang w:val="en-US"/>
        </w:rPr>
        <w:t xml:space="preserve">3. </w:t>
      </w:r>
      <w:proofErr w:type="spellStart"/>
      <w:r w:rsidRPr="00BE1811">
        <w:rPr>
          <w:b/>
          <w:bCs/>
          <w:lang w:val="en-US"/>
        </w:rPr>
        <w:t>Identificarea</w:t>
      </w:r>
      <w:proofErr w:type="spellEnd"/>
      <w:r w:rsidRPr="00BE1811">
        <w:rPr>
          <w:b/>
          <w:bCs/>
          <w:lang w:val="en-US"/>
        </w:rPr>
        <w:t xml:space="preserve">, </w:t>
      </w:r>
      <w:proofErr w:type="spellStart"/>
      <w:r w:rsidRPr="00BE1811">
        <w:rPr>
          <w:b/>
          <w:bCs/>
          <w:lang w:val="en-US"/>
        </w:rPr>
        <w:t>propunerea</w:t>
      </w:r>
      <w:proofErr w:type="spellEnd"/>
      <w:r w:rsidRPr="00BE1811">
        <w:rPr>
          <w:b/>
          <w:bCs/>
          <w:lang w:val="en-US"/>
        </w:rPr>
        <w:t xml:space="preserve"> </w:t>
      </w:r>
      <w:proofErr w:type="spellStart"/>
      <w:r w:rsidRPr="00BE1811">
        <w:rPr>
          <w:b/>
          <w:bCs/>
          <w:lang w:val="en-US"/>
        </w:rPr>
        <w:t>şi</w:t>
      </w:r>
      <w:proofErr w:type="spellEnd"/>
      <w:r w:rsidRPr="00BE1811">
        <w:rPr>
          <w:b/>
          <w:bCs/>
          <w:lang w:val="en-US"/>
        </w:rPr>
        <w:t xml:space="preserve"> </w:t>
      </w:r>
      <w:proofErr w:type="spellStart"/>
      <w:r w:rsidRPr="00BE1811">
        <w:rPr>
          <w:b/>
          <w:bCs/>
          <w:lang w:val="en-US"/>
        </w:rPr>
        <w:t>prezentarea</w:t>
      </w:r>
      <w:proofErr w:type="spellEnd"/>
      <w:r w:rsidRPr="00BE1811">
        <w:rPr>
          <w:b/>
          <w:bCs/>
          <w:lang w:val="en-US"/>
        </w:rPr>
        <w:t xml:space="preserve"> a minimum </w:t>
      </w:r>
      <w:proofErr w:type="spellStart"/>
      <w:r w:rsidRPr="00BE1811">
        <w:rPr>
          <w:b/>
          <w:bCs/>
          <w:lang w:val="en-US"/>
        </w:rPr>
        <w:t>două</w:t>
      </w:r>
      <w:proofErr w:type="spellEnd"/>
      <w:r w:rsidRPr="00BE1811">
        <w:rPr>
          <w:b/>
          <w:bCs/>
          <w:lang w:val="en-US"/>
        </w:rPr>
        <w:t xml:space="preserve"> </w:t>
      </w:r>
      <w:proofErr w:type="spellStart"/>
      <w:r w:rsidRPr="00BE1811">
        <w:rPr>
          <w:b/>
          <w:bCs/>
          <w:lang w:val="en-US"/>
        </w:rPr>
        <w:t>scenarii</w:t>
      </w:r>
      <w:proofErr w:type="spellEnd"/>
      <w:r w:rsidRPr="00BE1811">
        <w:rPr>
          <w:b/>
          <w:bCs/>
          <w:lang w:val="en-US"/>
        </w:rPr>
        <w:t>/</w:t>
      </w:r>
      <w:proofErr w:type="spellStart"/>
      <w:r w:rsidRPr="00BE1811">
        <w:rPr>
          <w:b/>
          <w:bCs/>
          <w:lang w:val="en-US"/>
        </w:rPr>
        <w:t>opţiuni</w:t>
      </w:r>
      <w:proofErr w:type="spellEnd"/>
      <w:r w:rsidRPr="00BE1811">
        <w:rPr>
          <w:b/>
          <w:bCs/>
          <w:lang w:val="en-US"/>
        </w:rPr>
        <w:t xml:space="preserve"> </w:t>
      </w:r>
      <w:proofErr w:type="spellStart"/>
      <w:r w:rsidRPr="00BE1811">
        <w:rPr>
          <w:b/>
          <w:bCs/>
          <w:lang w:val="en-US"/>
        </w:rPr>
        <w:t>tehnico-economice</w:t>
      </w:r>
      <w:proofErr w:type="spellEnd"/>
      <w:r w:rsidRPr="00BE1811">
        <w:rPr>
          <w:b/>
          <w:bCs/>
          <w:lang w:val="en-US"/>
        </w:rPr>
        <w:t xml:space="preserve"> </w:t>
      </w:r>
      <w:proofErr w:type="spellStart"/>
      <w:r w:rsidRPr="00BE1811">
        <w:rPr>
          <w:b/>
          <w:bCs/>
          <w:lang w:val="en-US"/>
        </w:rPr>
        <w:t>pentru</w:t>
      </w:r>
      <w:proofErr w:type="spellEnd"/>
      <w:r w:rsidRPr="00BE1811">
        <w:rPr>
          <w:b/>
          <w:bCs/>
          <w:lang w:val="en-US"/>
        </w:rPr>
        <w:t xml:space="preserve"> </w:t>
      </w:r>
      <w:proofErr w:type="spellStart"/>
      <w:r w:rsidRPr="00BE1811">
        <w:rPr>
          <w:b/>
          <w:bCs/>
          <w:lang w:val="en-US"/>
        </w:rPr>
        <w:t>realizarea</w:t>
      </w:r>
      <w:proofErr w:type="spellEnd"/>
      <w:r w:rsidRPr="00BE1811">
        <w:rPr>
          <w:b/>
          <w:bCs/>
          <w:lang w:val="en-US"/>
        </w:rPr>
        <w:t xml:space="preserve"> </w:t>
      </w:r>
      <w:proofErr w:type="spellStart"/>
      <w:r w:rsidRPr="00BE1811">
        <w:rPr>
          <w:b/>
          <w:bCs/>
          <w:lang w:val="en-US"/>
        </w:rPr>
        <w:t>obiectivului</w:t>
      </w:r>
      <w:proofErr w:type="spellEnd"/>
      <w:r w:rsidRPr="00BE1811">
        <w:rPr>
          <w:b/>
          <w:bCs/>
          <w:lang w:val="en-US"/>
        </w:rPr>
        <w:t xml:space="preserve"> de </w:t>
      </w:r>
      <w:proofErr w:type="spellStart"/>
      <w:r w:rsidRPr="00BE1811">
        <w:rPr>
          <w:b/>
          <w:bCs/>
          <w:lang w:val="en-US"/>
        </w:rPr>
        <w:t>investiţii</w:t>
      </w:r>
      <w:proofErr w:type="spellEnd"/>
      <w:r w:rsidRPr="00BE1811">
        <w:rPr>
          <w:b/>
          <w:bCs/>
          <w:lang w:val="en-US"/>
        </w:rPr>
        <w:t>*2)</w:t>
      </w:r>
    </w:p>
    <w:p w14:paraId="71CD9C19" w14:textId="77777777" w:rsidR="00573848" w:rsidRPr="00BE1811" w:rsidRDefault="00573848" w:rsidP="00573848">
      <w:pPr>
        <w:autoSpaceDE w:val="0"/>
        <w:autoSpaceDN w:val="0"/>
        <w:adjustRightInd w:val="0"/>
        <w:jc w:val="both"/>
        <w:rPr>
          <w:lang w:val="en-US"/>
        </w:rPr>
      </w:pPr>
      <w:r w:rsidRPr="00BE1811">
        <w:rPr>
          <w:lang w:val="en-US"/>
        </w:rPr>
        <w:t xml:space="preserve">    </w:t>
      </w:r>
      <w:proofErr w:type="spellStart"/>
      <w:r w:rsidRPr="00BE1811">
        <w:rPr>
          <w:lang w:val="en-US"/>
        </w:rPr>
        <w:t>Pentru</w:t>
      </w:r>
      <w:proofErr w:type="spellEnd"/>
      <w:r w:rsidRPr="00BE1811">
        <w:rPr>
          <w:lang w:val="en-US"/>
        </w:rPr>
        <w:t xml:space="preserve"> </w:t>
      </w:r>
      <w:proofErr w:type="spellStart"/>
      <w:r w:rsidRPr="00BE1811">
        <w:rPr>
          <w:lang w:val="en-US"/>
        </w:rPr>
        <w:t>fiecare</w:t>
      </w:r>
      <w:proofErr w:type="spellEnd"/>
      <w:r w:rsidRPr="00BE1811">
        <w:rPr>
          <w:lang w:val="en-US"/>
        </w:rPr>
        <w:t xml:space="preserve"> </w:t>
      </w:r>
      <w:proofErr w:type="spellStart"/>
      <w:r w:rsidRPr="00BE1811">
        <w:rPr>
          <w:lang w:val="en-US"/>
        </w:rPr>
        <w:t>scenariu</w:t>
      </w:r>
      <w:proofErr w:type="spellEnd"/>
      <w:r w:rsidRPr="00BE1811">
        <w:rPr>
          <w:lang w:val="en-US"/>
        </w:rPr>
        <w:t>/</w:t>
      </w:r>
      <w:proofErr w:type="spellStart"/>
      <w:r w:rsidRPr="00BE1811">
        <w:rPr>
          <w:lang w:val="en-US"/>
        </w:rPr>
        <w:t>opţiune</w:t>
      </w:r>
      <w:proofErr w:type="spellEnd"/>
      <w:r w:rsidRPr="00BE1811">
        <w:rPr>
          <w:lang w:val="en-US"/>
        </w:rPr>
        <w:t xml:space="preserve"> </w:t>
      </w:r>
      <w:proofErr w:type="spellStart"/>
      <w:r w:rsidRPr="00BE1811">
        <w:rPr>
          <w:lang w:val="en-US"/>
        </w:rPr>
        <w:t>tehnico</w:t>
      </w:r>
      <w:proofErr w:type="spellEnd"/>
      <w:r w:rsidRPr="00BE1811">
        <w:rPr>
          <w:lang w:val="en-US"/>
        </w:rPr>
        <w:t xml:space="preserve">-economic(ă) se </w:t>
      </w:r>
      <w:proofErr w:type="spellStart"/>
      <w:r w:rsidRPr="00BE1811">
        <w:rPr>
          <w:lang w:val="en-US"/>
        </w:rPr>
        <w:t>vor</w:t>
      </w:r>
      <w:proofErr w:type="spellEnd"/>
      <w:r w:rsidRPr="00BE1811">
        <w:rPr>
          <w:lang w:val="en-US"/>
        </w:rPr>
        <w:t xml:space="preserve"> </w:t>
      </w:r>
      <w:proofErr w:type="spellStart"/>
      <w:r w:rsidRPr="00BE1811">
        <w:rPr>
          <w:lang w:val="en-US"/>
        </w:rPr>
        <w:t>prezenta</w:t>
      </w:r>
      <w:proofErr w:type="spellEnd"/>
      <w:r w:rsidRPr="00BE1811">
        <w:rPr>
          <w:lang w:val="en-US"/>
        </w:rPr>
        <w:t>:</w:t>
      </w:r>
    </w:p>
    <w:p w14:paraId="77EA6A6B" w14:textId="77777777" w:rsidR="00573848" w:rsidRPr="00BE1811" w:rsidRDefault="00573848" w:rsidP="00573848">
      <w:pPr>
        <w:autoSpaceDE w:val="0"/>
        <w:autoSpaceDN w:val="0"/>
        <w:adjustRightInd w:val="0"/>
        <w:jc w:val="both"/>
        <w:rPr>
          <w:lang w:val="en-US"/>
        </w:rPr>
      </w:pPr>
      <w:r w:rsidRPr="00BE1811">
        <w:rPr>
          <w:lang w:val="en-US"/>
        </w:rPr>
        <w:t xml:space="preserve">    3.1. </w:t>
      </w:r>
      <w:proofErr w:type="spellStart"/>
      <w:r w:rsidRPr="00BE1811">
        <w:rPr>
          <w:lang w:val="en-US"/>
        </w:rPr>
        <w:t>Particularităţi</w:t>
      </w:r>
      <w:proofErr w:type="spellEnd"/>
      <w:r w:rsidRPr="00BE1811">
        <w:rPr>
          <w:lang w:val="en-US"/>
        </w:rPr>
        <w:t xml:space="preserve"> ale </w:t>
      </w:r>
      <w:proofErr w:type="spellStart"/>
      <w:r w:rsidRPr="00BE1811">
        <w:rPr>
          <w:lang w:val="en-US"/>
        </w:rPr>
        <w:t>amplasamentului</w:t>
      </w:r>
      <w:proofErr w:type="spellEnd"/>
      <w:r w:rsidRPr="00BE1811">
        <w:rPr>
          <w:lang w:val="en-US"/>
        </w:rPr>
        <w:t>:</w:t>
      </w:r>
    </w:p>
    <w:p w14:paraId="770192B7" w14:textId="77777777" w:rsidR="00573848" w:rsidRPr="00BE1811" w:rsidRDefault="00573848" w:rsidP="00573848">
      <w:pPr>
        <w:autoSpaceDE w:val="0"/>
        <w:autoSpaceDN w:val="0"/>
        <w:adjustRightInd w:val="0"/>
        <w:jc w:val="both"/>
        <w:rPr>
          <w:lang w:val="en-US"/>
        </w:rPr>
      </w:pPr>
      <w:r w:rsidRPr="00BE1811">
        <w:rPr>
          <w:lang w:val="en-US"/>
        </w:rPr>
        <w:t xml:space="preserve">    a) </w:t>
      </w:r>
      <w:proofErr w:type="spellStart"/>
      <w:r w:rsidRPr="00BE1811">
        <w:rPr>
          <w:lang w:val="en-US"/>
        </w:rPr>
        <w:t>descrierea</w:t>
      </w:r>
      <w:proofErr w:type="spellEnd"/>
      <w:r w:rsidRPr="00BE1811">
        <w:rPr>
          <w:lang w:val="en-US"/>
        </w:rPr>
        <w:t xml:space="preserve"> </w:t>
      </w:r>
      <w:proofErr w:type="spellStart"/>
      <w:r w:rsidRPr="00BE1811">
        <w:rPr>
          <w:lang w:val="en-US"/>
        </w:rPr>
        <w:t>amplasamentului</w:t>
      </w:r>
      <w:proofErr w:type="spellEnd"/>
      <w:r w:rsidRPr="00BE1811">
        <w:rPr>
          <w:lang w:val="en-US"/>
        </w:rPr>
        <w:t xml:space="preserve"> (</w:t>
      </w:r>
      <w:proofErr w:type="spellStart"/>
      <w:r w:rsidRPr="00BE1811">
        <w:rPr>
          <w:lang w:val="en-US"/>
        </w:rPr>
        <w:t>localizare</w:t>
      </w:r>
      <w:proofErr w:type="spellEnd"/>
      <w:r w:rsidRPr="00BE1811">
        <w:rPr>
          <w:lang w:val="en-US"/>
        </w:rPr>
        <w:t xml:space="preserve"> - </w:t>
      </w:r>
      <w:proofErr w:type="spellStart"/>
      <w:r w:rsidRPr="00BE1811">
        <w:rPr>
          <w:lang w:val="en-US"/>
        </w:rPr>
        <w:t>intravilan</w:t>
      </w:r>
      <w:proofErr w:type="spellEnd"/>
      <w:r w:rsidRPr="00BE1811">
        <w:rPr>
          <w:lang w:val="en-US"/>
        </w:rPr>
        <w:t>/</w:t>
      </w:r>
      <w:proofErr w:type="spellStart"/>
      <w:r w:rsidRPr="00BE1811">
        <w:rPr>
          <w:lang w:val="en-US"/>
        </w:rPr>
        <w:t>extravilan</w:t>
      </w:r>
      <w:proofErr w:type="spellEnd"/>
      <w:r w:rsidRPr="00BE1811">
        <w:rPr>
          <w:lang w:val="en-US"/>
        </w:rPr>
        <w:t xml:space="preserve">, </w:t>
      </w:r>
      <w:proofErr w:type="spellStart"/>
      <w:r w:rsidRPr="00BE1811">
        <w:rPr>
          <w:lang w:val="en-US"/>
        </w:rPr>
        <w:t>suprafaţa</w:t>
      </w:r>
      <w:proofErr w:type="spellEnd"/>
      <w:r w:rsidRPr="00BE1811">
        <w:rPr>
          <w:lang w:val="en-US"/>
        </w:rPr>
        <w:t xml:space="preserve"> </w:t>
      </w:r>
      <w:proofErr w:type="spellStart"/>
      <w:r w:rsidRPr="00BE1811">
        <w:rPr>
          <w:lang w:val="en-US"/>
        </w:rPr>
        <w:t>terenului</w:t>
      </w:r>
      <w:proofErr w:type="spellEnd"/>
      <w:r w:rsidRPr="00BE1811">
        <w:rPr>
          <w:lang w:val="en-US"/>
        </w:rPr>
        <w:t xml:space="preserve">, </w:t>
      </w:r>
      <w:proofErr w:type="spellStart"/>
      <w:r w:rsidRPr="00BE1811">
        <w:rPr>
          <w:lang w:val="en-US"/>
        </w:rPr>
        <w:t>dimensiuni</w:t>
      </w:r>
      <w:proofErr w:type="spellEnd"/>
      <w:r w:rsidRPr="00BE1811">
        <w:rPr>
          <w:lang w:val="en-US"/>
        </w:rPr>
        <w:t xml:space="preserve"> </w:t>
      </w:r>
      <w:proofErr w:type="spellStart"/>
      <w:r w:rsidRPr="00BE1811">
        <w:rPr>
          <w:lang w:val="en-US"/>
        </w:rPr>
        <w:t>în</w:t>
      </w:r>
      <w:proofErr w:type="spellEnd"/>
      <w:r w:rsidRPr="00BE1811">
        <w:rPr>
          <w:lang w:val="en-US"/>
        </w:rPr>
        <w:t xml:space="preserve"> plan, </w:t>
      </w:r>
      <w:proofErr w:type="spellStart"/>
      <w:r w:rsidRPr="00BE1811">
        <w:rPr>
          <w:lang w:val="en-US"/>
        </w:rPr>
        <w:t>regim</w:t>
      </w:r>
      <w:proofErr w:type="spellEnd"/>
      <w:r w:rsidRPr="00BE1811">
        <w:rPr>
          <w:lang w:val="en-US"/>
        </w:rPr>
        <w:t xml:space="preserve"> juridic - natura </w:t>
      </w:r>
      <w:proofErr w:type="spellStart"/>
      <w:r w:rsidRPr="00BE1811">
        <w:rPr>
          <w:lang w:val="en-US"/>
        </w:rPr>
        <w:t>proprietăţii</w:t>
      </w:r>
      <w:proofErr w:type="spellEnd"/>
      <w:r w:rsidRPr="00BE1811">
        <w:rPr>
          <w:lang w:val="en-US"/>
        </w:rPr>
        <w:t xml:space="preserve"> </w:t>
      </w:r>
      <w:proofErr w:type="spellStart"/>
      <w:r w:rsidRPr="00BE1811">
        <w:rPr>
          <w:lang w:val="en-US"/>
        </w:rPr>
        <w:t>sau</w:t>
      </w:r>
      <w:proofErr w:type="spellEnd"/>
      <w:r w:rsidRPr="00BE1811">
        <w:rPr>
          <w:lang w:val="en-US"/>
        </w:rPr>
        <w:t xml:space="preserve"> </w:t>
      </w:r>
      <w:proofErr w:type="spellStart"/>
      <w:r w:rsidRPr="00BE1811">
        <w:rPr>
          <w:lang w:val="en-US"/>
        </w:rPr>
        <w:t>titlul</w:t>
      </w:r>
      <w:proofErr w:type="spellEnd"/>
      <w:r w:rsidRPr="00BE1811">
        <w:rPr>
          <w:lang w:val="en-US"/>
        </w:rPr>
        <w:t xml:space="preserve"> de </w:t>
      </w:r>
      <w:proofErr w:type="spellStart"/>
      <w:r w:rsidRPr="00BE1811">
        <w:rPr>
          <w:lang w:val="en-US"/>
        </w:rPr>
        <w:t>proprietate</w:t>
      </w:r>
      <w:proofErr w:type="spellEnd"/>
      <w:r w:rsidRPr="00BE1811">
        <w:rPr>
          <w:lang w:val="en-US"/>
        </w:rPr>
        <w:t xml:space="preserve">, </w:t>
      </w:r>
      <w:proofErr w:type="spellStart"/>
      <w:r w:rsidRPr="00BE1811">
        <w:rPr>
          <w:lang w:val="en-US"/>
        </w:rPr>
        <w:t>servituţi</w:t>
      </w:r>
      <w:proofErr w:type="spellEnd"/>
      <w:r w:rsidRPr="00BE1811">
        <w:rPr>
          <w:lang w:val="en-US"/>
        </w:rPr>
        <w:t xml:space="preserve">, </w:t>
      </w:r>
      <w:proofErr w:type="spellStart"/>
      <w:r w:rsidRPr="00BE1811">
        <w:rPr>
          <w:lang w:val="en-US"/>
        </w:rPr>
        <w:t>drept</w:t>
      </w:r>
      <w:proofErr w:type="spellEnd"/>
      <w:r w:rsidRPr="00BE1811">
        <w:rPr>
          <w:lang w:val="en-US"/>
        </w:rPr>
        <w:t xml:space="preserve"> de </w:t>
      </w:r>
      <w:proofErr w:type="spellStart"/>
      <w:r w:rsidRPr="00BE1811">
        <w:rPr>
          <w:lang w:val="en-US"/>
        </w:rPr>
        <w:t>preempţiune</w:t>
      </w:r>
      <w:proofErr w:type="spellEnd"/>
      <w:r w:rsidRPr="00BE1811">
        <w:rPr>
          <w:lang w:val="en-US"/>
        </w:rPr>
        <w:t xml:space="preserve">, </w:t>
      </w:r>
      <w:proofErr w:type="spellStart"/>
      <w:r w:rsidRPr="00BE1811">
        <w:rPr>
          <w:lang w:val="en-US"/>
        </w:rPr>
        <w:t>zonă</w:t>
      </w:r>
      <w:proofErr w:type="spellEnd"/>
      <w:r w:rsidRPr="00BE1811">
        <w:rPr>
          <w:lang w:val="en-US"/>
        </w:rPr>
        <w:t xml:space="preserve"> de </w:t>
      </w:r>
      <w:proofErr w:type="spellStart"/>
      <w:r w:rsidRPr="00BE1811">
        <w:rPr>
          <w:lang w:val="en-US"/>
        </w:rPr>
        <w:t>utilitate</w:t>
      </w:r>
      <w:proofErr w:type="spellEnd"/>
      <w:r w:rsidRPr="00BE1811">
        <w:rPr>
          <w:lang w:val="en-US"/>
        </w:rPr>
        <w:t xml:space="preserve"> </w:t>
      </w:r>
      <w:proofErr w:type="spellStart"/>
      <w:r w:rsidRPr="00BE1811">
        <w:rPr>
          <w:lang w:val="en-US"/>
        </w:rPr>
        <w:t>publică</w:t>
      </w:r>
      <w:proofErr w:type="spellEnd"/>
      <w:r w:rsidRPr="00BE1811">
        <w:rPr>
          <w:lang w:val="en-US"/>
        </w:rPr>
        <w:t xml:space="preserve">, </w:t>
      </w:r>
      <w:proofErr w:type="spellStart"/>
      <w:r w:rsidRPr="00BE1811">
        <w:rPr>
          <w:lang w:val="en-US"/>
        </w:rPr>
        <w:t>informaţii</w:t>
      </w:r>
      <w:proofErr w:type="spellEnd"/>
      <w:r w:rsidRPr="00BE1811">
        <w:rPr>
          <w:lang w:val="en-US"/>
        </w:rPr>
        <w:t>/</w:t>
      </w:r>
      <w:proofErr w:type="spellStart"/>
      <w:r w:rsidRPr="00BE1811">
        <w:rPr>
          <w:lang w:val="en-US"/>
        </w:rPr>
        <w:t>obligaţii</w:t>
      </w:r>
      <w:proofErr w:type="spellEnd"/>
      <w:r w:rsidRPr="00BE1811">
        <w:rPr>
          <w:lang w:val="en-US"/>
        </w:rPr>
        <w:t>/</w:t>
      </w:r>
      <w:proofErr w:type="spellStart"/>
      <w:r w:rsidRPr="00BE1811">
        <w:rPr>
          <w:lang w:val="en-US"/>
        </w:rPr>
        <w:t>constrângeri</w:t>
      </w:r>
      <w:proofErr w:type="spellEnd"/>
      <w:r w:rsidRPr="00BE1811">
        <w:rPr>
          <w:lang w:val="en-US"/>
        </w:rPr>
        <w:t xml:space="preserve"> </w:t>
      </w:r>
      <w:proofErr w:type="spellStart"/>
      <w:r w:rsidRPr="00BE1811">
        <w:rPr>
          <w:lang w:val="en-US"/>
        </w:rPr>
        <w:t>extrase</w:t>
      </w:r>
      <w:proofErr w:type="spellEnd"/>
      <w:r w:rsidRPr="00BE1811">
        <w:rPr>
          <w:lang w:val="en-US"/>
        </w:rPr>
        <w:t xml:space="preserve"> din </w:t>
      </w:r>
      <w:proofErr w:type="spellStart"/>
      <w:r w:rsidRPr="00BE1811">
        <w:rPr>
          <w:lang w:val="en-US"/>
        </w:rPr>
        <w:t>documentaţiile</w:t>
      </w:r>
      <w:proofErr w:type="spellEnd"/>
      <w:r w:rsidRPr="00BE1811">
        <w:rPr>
          <w:lang w:val="en-US"/>
        </w:rPr>
        <w:t xml:space="preserve"> de urbanism,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12665C76" w14:textId="77777777" w:rsidR="00573848" w:rsidRPr="00BE1811" w:rsidRDefault="00573848" w:rsidP="00573848">
      <w:pPr>
        <w:autoSpaceDE w:val="0"/>
        <w:autoSpaceDN w:val="0"/>
        <w:adjustRightInd w:val="0"/>
        <w:jc w:val="both"/>
        <w:rPr>
          <w:lang w:val="en-US"/>
        </w:rPr>
      </w:pPr>
      <w:r w:rsidRPr="00BE1811">
        <w:rPr>
          <w:lang w:val="en-US"/>
        </w:rPr>
        <w:t xml:space="preserve">    b) </w:t>
      </w:r>
      <w:proofErr w:type="spellStart"/>
      <w:r w:rsidRPr="00BE1811">
        <w:rPr>
          <w:lang w:val="en-US"/>
        </w:rPr>
        <w:t>relaţii</w:t>
      </w:r>
      <w:proofErr w:type="spellEnd"/>
      <w:r w:rsidRPr="00BE1811">
        <w:rPr>
          <w:lang w:val="en-US"/>
        </w:rPr>
        <w:t xml:space="preserve"> cu zone </w:t>
      </w:r>
      <w:proofErr w:type="spellStart"/>
      <w:r w:rsidRPr="00BE1811">
        <w:rPr>
          <w:lang w:val="en-US"/>
        </w:rPr>
        <w:t>învecinate</w:t>
      </w:r>
      <w:proofErr w:type="spellEnd"/>
      <w:r w:rsidRPr="00BE1811">
        <w:rPr>
          <w:lang w:val="en-US"/>
        </w:rPr>
        <w:t xml:space="preserve">, </w:t>
      </w:r>
      <w:proofErr w:type="spellStart"/>
      <w:r w:rsidRPr="00BE1811">
        <w:rPr>
          <w:lang w:val="en-US"/>
        </w:rPr>
        <w:t>accesuri</w:t>
      </w:r>
      <w:proofErr w:type="spellEnd"/>
      <w:r w:rsidRPr="00BE1811">
        <w:rPr>
          <w:lang w:val="en-US"/>
        </w:rPr>
        <w:t xml:space="preserve"> </w:t>
      </w:r>
      <w:proofErr w:type="spellStart"/>
      <w:r w:rsidRPr="00BE1811">
        <w:rPr>
          <w:lang w:val="en-US"/>
        </w:rPr>
        <w:t>existente</w:t>
      </w:r>
      <w:proofErr w:type="spellEnd"/>
      <w:r w:rsidRPr="00BE1811">
        <w:rPr>
          <w:lang w:val="en-US"/>
        </w:rPr>
        <w:t xml:space="preserve"> </w:t>
      </w:r>
      <w:proofErr w:type="spellStart"/>
      <w:r w:rsidRPr="00BE1811">
        <w:rPr>
          <w:lang w:val="en-US"/>
        </w:rPr>
        <w:t>şi</w:t>
      </w:r>
      <w:proofErr w:type="spellEnd"/>
      <w:r w:rsidRPr="00BE1811">
        <w:rPr>
          <w:lang w:val="en-US"/>
        </w:rPr>
        <w:t>/</w:t>
      </w:r>
      <w:proofErr w:type="spellStart"/>
      <w:r w:rsidRPr="00BE1811">
        <w:rPr>
          <w:lang w:val="en-US"/>
        </w:rPr>
        <w:t>sau</w:t>
      </w:r>
      <w:proofErr w:type="spellEnd"/>
      <w:r w:rsidRPr="00BE1811">
        <w:rPr>
          <w:lang w:val="en-US"/>
        </w:rPr>
        <w:t xml:space="preserve"> </w:t>
      </w:r>
      <w:proofErr w:type="spellStart"/>
      <w:r w:rsidRPr="00BE1811">
        <w:rPr>
          <w:lang w:val="en-US"/>
        </w:rPr>
        <w:t>căi</w:t>
      </w:r>
      <w:proofErr w:type="spellEnd"/>
      <w:r w:rsidRPr="00BE1811">
        <w:rPr>
          <w:lang w:val="en-US"/>
        </w:rPr>
        <w:t xml:space="preserve"> de </w:t>
      </w:r>
      <w:proofErr w:type="spellStart"/>
      <w:r w:rsidRPr="00BE1811">
        <w:rPr>
          <w:lang w:val="en-US"/>
        </w:rPr>
        <w:t>acces</w:t>
      </w:r>
      <w:proofErr w:type="spellEnd"/>
      <w:r w:rsidRPr="00BE1811">
        <w:rPr>
          <w:lang w:val="en-US"/>
        </w:rPr>
        <w:t xml:space="preserve"> </w:t>
      </w:r>
      <w:proofErr w:type="spellStart"/>
      <w:r w:rsidRPr="00BE1811">
        <w:rPr>
          <w:lang w:val="en-US"/>
        </w:rPr>
        <w:t>posibile</w:t>
      </w:r>
      <w:proofErr w:type="spellEnd"/>
      <w:r w:rsidRPr="00BE1811">
        <w:rPr>
          <w:lang w:val="en-US"/>
        </w:rPr>
        <w:t>;</w:t>
      </w:r>
    </w:p>
    <w:p w14:paraId="7BF5D695" w14:textId="77777777" w:rsidR="00573848" w:rsidRPr="00BE1811" w:rsidRDefault="00573848" w:rsidP="00573848">
      <w:pPr>
        <w:autoSpaceDE w:val="0"/>
        <w:autoSpaceDN w:val="0"/>
        <w:adjustRightInd w:val="0"/>
        <w:jc w:val="both"/>
        <w:rPr>
          <w:lang w:val="en-US"/>
        </w:rPr>
      </w:pPr>
      <w:r w:rsidRPr="00BE1811">
        <w:rPr>
          <w:lang w:val="en-US"/>
        </w:rPr>
        <w:t xml:space="preserve">    c) </w:t>
      </w:r>
      <w:proofErr w:type="spellStart"/>
      <w:r w:rsidRPr="00BE1811">
        <w:rPr>
          <w:lang w:val="en-US"/>
        </w:rPr>
        <w:t>orientări</w:t>
      </w:r>
      <w:proofErr w:type="spellEnd"/>
      <w:r w:rsidRPr="00BE1811">
        <w:rPr>
          <w:lang w:val="en-US"/>
        </w:rPr>
        <w:t xml:space="preserve"> </w:t>
      </w:r>
      <w:proofErr w:type="spellStart"/>
      <w:r w:rsidRPr="00BE1811">
        <w:rPr>
          <w:lang w:val="en-US"/>
        </w:rPr>
        <w:t>propuse</w:t>
      </w:r>
      <w:proofErr w:type="spellEnd"/>
      <w:r w:rsidRPr="00BE1811">
        <w:rPr>
          <w:lang w:val="en-US"/>
        </w:rPr>
        <w:t xml:space="preserve"> </w:t>
      </w:r>
      <w:proofErr w:type="spellStart"/>
      <w:r w:rsidRPr="00BE1811">
        <w:rPr>
          <w:lang w:val="en-US"/>
        </w:rPr>
        <w:t>faţă</w:t>
      </w:r>
      <w:proofErr w:type="spellEnd"/>
      <w:r w:rsidRPr="00BE1811">
        <w:rPr>
          <w:lang w:val="en-US"/>
        </w:rPr>
        <w:t xml:space="preserve"> de </w:t>
      </w:r>
      <w:proofErr w:type="spellStart"/>
      <w:r w:rsidRPr="00BE1811">
        <w:rPr>
          <w:lang w:val="en-US"/>
        </w:rPr>
        <w:t>punctele</w:t>
      </w:r>
      <w:proofErr w:type="spellEnd"/>
      <w:r w:rsidRPr="00BE1811">
        <w:rPr>
          <w:lang w:val="en-US"/>
        </w:rPr>
        <w:t xml:space="preserve"> </w:t>
      </w:r>
      <w:proofErr w:type="spellStart"/>
      <w:r w:rsidRPr="00BE1811">
        <w:rPr>
          <w:lang w:val="en-US"/>
        </w:rPr>
        <w:t>cardinale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faţă</w:t>
      </w:r>
      <w:proofErr w:type="spellEnd"/>
      <w:r w:rsidRPr="00BE1811">
        <w:rPr>
          <w:lang w:val="en-US"/>
        </w:rPr>
        <w:t xml:space="preserve"> de </w:t>
      </w:r>
      <w:proofErr w:type="spellStart"/>
      <w:r w:rsidRPr="00BE1811">
        <w:rPr>
          <w:lang w:val="en-US"/>
        </w:rPr>
        <w:t>punctele</w:t>
      </w:r>
      <w:proofErr w:type="spellEnd"/>
      <w:r w:rsidRPr="00BE1811">
        <w:rPr>
          <w:lang w:val="en-US"/>
        </w:rPr>
        <w:t xml:space="preserve"> de </w:t>
      </w:r>
      <w:proofErr w:type="spellStart"/>
      <w:r w:rsidRPr="00BE1811">
        <w:rPr>
          <w:lang w:val="en-US"/>
        </w:rPr>
        <w:t>interes</w:t>
      </w:r>
      <w:proofErr w:type="spellEnd"/>
      <w:r w:rsidRPr="00BE1811">
        <w:rPr>
          <w:lang w:val="en-US"/>
        </w:rPr>
        <w:t xml:space="preserve"> </w:t>
      </w:r>
      <w:proofErr w:type="spellStart"/>
      <w:r w:rsidRPr="00BE1811">
        <w:rPr>
          <w:lang w:val="en-US"/>
        </w:rPr>
        <w:t>naturale</w:t>
      </w:r>
      <w:proofErr w:type="spellEnd"/>
      <w:r w:rsidRPr="00BE1811">
        <w:rPr>
          <w:lang w:val="en-US"/>
        </w:rPr>
        <w:t xml:space="preserve"> </w:t>
      </w:r>
      <w:proofErr w:type="spellStart"/>
      <w:r w:rsidRPr="00BE1811">
        <w:rPr>
          <w:lang w:val="en-US"/>
        </w:rPr>
        <w:t>sau</w:t>
      </w:r>
      <w:proofErr w:type="spellEnd"/>
      <w:r w:rsidRPr="00BE1811">
        <w:rPr>
          <w:lang w:val="en-US"/>
        </w:rPr>
        <w:t xml:space="preserve"> </w:t>
      </w:r>
      <w:proofErr w:type="spellStart"/>
      <w:r w:rsidRPr="00BE1811">
        <w:rPr>
          <w:lang w:val="en-US"/>
        </w:rPr>
        <w:t>construite</w:t>
      </w:r>
      <w:proofErr w:type="spellEnd"/>
      <w:r w:rsidRPr="00BE1811">
        <w:rPr>
          <w:lang w:val="en-US"/>
        </w:rPr>
        <w:t>;</w:t>
      </w:r>
    </w:p>
    <w:p w14:paraId="2136096B" w14:textId="77777777" w:rsidR="00573848" w:rsidRPr="00BE1811" w:rsidRDefault="00573848" w:rsidP="00573848">
      <w:pPr>
        <w:autoSpaceDE w:val="0"/>
        <w:autoSpaceDN w:val="0"/>
        <w:adjustRightInd w:val="0"/>
        <w:jc w:val="both"/>
        <w:rPr>
          <w:lang w:val="en-US"/>
        </w:rPr>
      </w:pPr>
      <w:r w:rsidRPr="00BE1811">
        <w:rPr>
          <w:lang w:val="en-US"/>
        </w:rPr>
        <w:t xml:space="preserve">    d) </w:t>
      </w:r>
      <w:proofErr w:type="spellStart"/>
      <w:r w:rsidRPr="00BE1811">
        <w:rPr>
          <w:lang w:val="en-US"/>
        </w:rPr>
        <w:t>surse</w:t>
      </w:r>
      <w:proofErr w:type="spellEnd"/>
      <w:r w:rsidRPr="00BE1811">
        <w:rPr>
          <w:lang w:val="en-US"/>
        </w:rPr>
        <w:t xml:space="preserve"> de </w:t>
      </w:r>
      <w:proofErr w:type="spellStart"/>
      <w:r w:rsidRPr="00BE1811">
        <w:rPr>
          <w:lang w:val="en-US"/>
        </w:rPr>
        <w:t>poluare</w:t>
      </w:r>
      <w:proofErr w:type="spellEnd"/>
      <w:r w:rsidRPr="00BE1811">
        <w:rPr>
          <w:lang w:val="en-US"/>
        </w:rPr>
        <w:t xml:space="preserve"> </w:t>
      </w:r>
      <w:proofErr w:type="spellStart"/>
      <w:r w:rsidRPr="00BE1811">
        <w:rPr>
          <w:lang w:val="en-US"/>
        </w:rPr>
        <w:t>existente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zonă</w:t>
      </w:r>
      <w:proofErr w:type="spellEnd"/>
      <w:r w:rsidRPr="00BE1811">
        <w:rPr>
          <w:lang w:val="en-US"/>
        </w:rPr>
        <w:t>;</w:t>
      </w:r>
    </w:p>
    <w:p w14:paraId="311407F1" w14:textId="77777777" w:rsidR="00573848" w:rsidRPr="00BE1811" w:rsidRDefault="00573848" w:rsidP="00573848">
      <w:pPr>
        <w:autoSpaceDE w:val="0"/>
        <w:autoSpaceDN w:val="0"/>
        <w:adjustRightInd w:val="0"/>
        <w:jc w:val="both"/>
        <w:rPr>
          <w:lang w:val="en-US"/>
        </w:rPr>
      </w:pPr>
      <w:r w:rsidRPr="00BE1811">
        <w:rPr>
          <w:lang w:val="en-US"/>
        </w:rPr>
        <w:t xml:space="preserve">    e) date </w:t>
      </w:r>
      <w:proofErr w:type="spellStart"/>
      <w:r w:rsidRPr="00BE1811">
        <w:rPr>
          <w:lang w:val="en-US"/>
        </w:rPr>
        <w:t>climatice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particularităţi</w:t>
      </w:r>
      <w:proofErr w:type="spellEnd"/>
      <w:r w:rsidRPr="00BE1811">
        <w:rPr>
          <w:lang w:val="en-US"/>
        </w:rPr>
        <w:t xml:space="preserve"> de relief;</w:t>
      </w:r>
    </w:p>
    <w:p w14:paraId="6881799F" w14:textId="77777777" w:rsidR="00573848" w:rsidRPr="00BE1811" w:rsidRDefault="00573848" w:rsidP="00573848">
      <w:pPr>
        <w:autoSpaceDE w:val="0"/>
        <w:autoSpaceDN w:val="0"/>
        <w:adjustRightInd w:val="0"/>
        <w:jc w:val="both"/>
        <w:rPr>
          <w:lang w:val="en-US"/>
        </w:rPr>
      </w:pPr>
      <w:r w:rsidRPr="00BE1811">
        <w:rPr>
          <w:lang w:val="en-US"/>
        </w:rPr>
        <w:t xml:space="preserve">    f) </w:t>
      </w:r>
      <w:proofErr w:type="spellStart"/>
      <w:r w:rsidRPr="00BE1811">
        <w:rPr>
          <w:lang w:val="en-US"/>
        </w:rPr>
        <w:t>existenţa</w:t>
      </w:r>
      <w:proofErr w:type="spellEnd"/>
      <w:r w:rsidRPr="00BE1811">
        <w:rPr>
          <w:lang w:val="en-US"/>
        </w:rPr>
        <w:t xml:space="preserve"> </w:t>
      </w:r>
      <w:proofErr w:type="spellStart"/>
      <w:r w:rsidRPr="00BE1811">
        <w:rPr>
          <w:lang w:val="en-US"/>
        </w:rPr>
        <w:t>unor</w:t>
      </w:r>
      <w:proofErr w:type="spellEnd"/>
      <w:r w:rsidRPr="00BE1811">
        <w:rPr>
          <w:lang w:val="en-US"/>
        </w:rPr>
        <w:t>:</w:t>
      </w:r>
    </w:p>
    <w:p w14:paraId="4A23B721"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reţele</w:t>
      </w:r>
      <w:proofErr w:type="spellEnd"/>
      <w:r w:rsidRPr="00BE1811">
        <w:rPr>
          <w:lang w:val="en-US"/>
        </w:rPr>
        <w:t xml:space="preserve"> </w:t>
      </w:r>
      <w:proofErr w:type="spellStart"/>
      <w:r w:rsidRPr="00BE1811">
        <w:rPr>
          <w:lang w:val="en-US"/>
        </w:rPr>
        <w:t>edilitare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amplasament</w:t>
      </w:r>
      <w:proofErr w:type="spellEnd"/>
      <w:r w:rsidRPr="00BE1811">
        <w:rPr>
          <w:lang w:val="en-US"/>
        </w:rPr>
        <w:t xml:space="preserve"> care </w:t>
      </w:r>
      <w:proofErr w:type="spellStart"/>
      <w:r w:rsidRPr="00BE1811">
        <w:rPr>
          <w:lang w:val="en-US"/>
        </w:rPr>
        <w:t>ar</w:t>
      </w:r>
      <w:proofErr w:type="spellEnd"/>
      <w:r w:rsidRPr="00BE1811">
        <w:rPr>
          <w:lang w:val="en-US"/>
        </w:rPr>
        <w:t xml:space="preserve"> </w:t>
      </w:r>
      <w:proofErr w:type="spellStart"/>
      <w:r w:rsidRPr="00BE1811">
        <w:rPr>
          <w:lang w:val="en-US"/>
        </w:rPr>
        <w:t>necesita</w:t>
      </w:r>
      <w:proofErr w:type="spellEnd"/>
      <w:r w:rsidRPr="00BE1811">
        <w:rPr>
          <w:lang w:val="en-US"/>
        </w:rPr>
        <w:t xml:space="preserve"> </w:t>
      </w:r>
      <w:proofErr w:type="spellStart"/>
      <w:r w:rsidRPr="00BE1811">
        <w:rPr>
          <w:lang w:val="en-US"/>
        </w:rPr>
        <w:t>relocare</w:t>
      </w:r>
      <w:proofErr w:type="spellEnd"/>
      <w:r w:rsidRPr="00BE1811">
        <w:rPr>
          <w:lang w:val="en-US"/>
        </w:rPr>
        <w:t>/</w:t>
      </w:r>
      <w:proofErr w:type="spellStart"/>
      <w:r w:rsidRPr="00BE1811">
        <w:rPr>
          <w:lang w:val="en-US"/>
        </w:rPr>
        <w:t>protejare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măsura</w:t>
      </w:r>
      <w:proofErr w:type="spellEnd"/>
      <w:r w:rsidRPr="00BE1811">
        <w:rPr>
          <w:lang w:val="en-US"/>
        </w:rPr>
        <w:t xml:space="preserve"> </w:t>
      </w:r>
      <w:proofErr w:type="spellStart"/>
      <w:r w:rsidRPr="00BE1811">
        <w:rPr>
          <w:lang w:val="en-US"/>
        </w:rPr>
        <w:t>în</w:t>
      </w:r>
      <w:proofErr w:type="spellEnd"/>
      <w:r w:rsidRPr="00BE1811">
        <w:rPr>
          <w:lang w:val="en-US"/>
        </w:rPr>
        <w:t xml:space="preserve"> care pot fi </w:t>
      </w:r>
      <w:proofErr w:type="spellStart"/>
      <w:r w:rsidRPr="00BE1811">
        <w:rPr>
          <w:lang w:val="en-US"/>
        </w:rPr>
        <w:t>identificate</w:t>
      </w:r>
      <w:proofErr w:type="spellEnd"/>
      <w:r w:rsidRPr="00BE1811">
        <w:rPr>
          <w:lang w:val="en-US"/>
        </w:rPr>
        <w:t>;</w:t>
      </w:r>
    </w:p>
    <w:p w14:paraId="57355C2E"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posibile</w:t>
      </w:r>
      <w:proofErr w:type="spellEnd"/>
      <w:r w:rsidRPr="00BE1811">
        <w:rPr>
          <w:lang w:val="en-US"/>
        </w:rPr>
        <w:t xml:space="preserve"> </w:t>
      </w:r>
      <w:proofErr w:type="spellStart"/>
      <w:r w:rsidRPr="00BE1811">
        <w:rPr>
          <w:lang w:val="en-US"/>
        </w:rPr>
        <w:t>interferenţe</w:t>
      </w:r>
      <w:proofErr w:type="spellEnd"/>
      <w:r w:rsidRPr="00BE1811">
        <w:rPr>
          <w:lang w:val="en-US"/>
        </w:rPr>
        <w:t xml:space="preserve"> cu </w:t>
      </w:r>
      <w:proofErr w:type="spellStart"/>
      <w:r w:rsidRPr="00BE1811">
        <w:rPr>
          <w:lang w:val="en-US"/>
        </w:rPr>
        <w:t>monumente</w:t>
      </w:r>
      <w:proofErr w:type="spellEnd"/>
      <w:r w:rsidRPr="00BE1811">
        <w:rPr>
          <w:lang w:val="en-US"/>
        </w:rPr>
        <w:t xml:space="preserve"> </w:t>
      </w:r>
      <w:proofErr w:type="spellStart"/>
      <w:r w:rsidRPr="00BE1811">
        <w:rPr>
          <w:lang w:val="en-US"/>
        </w:rPr>
        <w:t>istorice</w:t>
      </w:r>
      <w:proofErr w:type="spellEnd"/>
      <w:r w:rsidRPr="00BE1811">
        <w:rPr>
          <w:lang w:val="en-US"/>
        </w:rPr>
        <w:t xml:space="preserve">/de </w:t>
      </w:r>
      <w:proofErr w:type="spellStart"/>
      <w:r w:rsidRPr="00BE1811">
        <w:rPr>
          <w:lang w:val="en-US"/>
        </w:rPr>
        <w:t>arhitectură</w:t>
      </w:r>
      <w:proofErr w:type="spellEnd"/>
      <w:r w:rsidRPr="00BE1811">
        <w:rPr>
          <w:lang w:val="en-US"/>
        </w:rPr>
        <w:t xml:space="preserve"> </w:t>
      </w:r>
      <w:proofErr w:type="spellStart"/>
      <w:r w:rsidRPr="00BE1811">
        <w:rPr>
          <w:lang w:val="en-US"/>
        </w:rPr>
        <w:t>sau</w:t>
      </w:r>
      <w:proofErr w:type="spellEnd"/>
      <w:r w:rsidRPr="00BE1811">
        <w:rPr>
          <w:lang w:val="en-US"/>
        </w:rPr>
        <w:t xml:space="preserve"> </w:t>
      </w:r>
      <w:proofErr w:type="spellStart"/>
      <w:r w:rsidRPr="00BE1811">
        <w:rPr>
          <w:lang w:val="en-US"/>
        </w:rPr>
        <w:t>situri</w:t>
      </w:r>
      <w:proofErr w:type="spellEnd"/>
      <w:r w:rsidRPr="00BE1811">
        <w:rPr>
          <w:lang w:val="en-US"/>
        </w:rPr>
        <w:t xml:space="preserve"> </w:t>
      </w:r>
      <w:proofErr w:type="spellStart"/>
      <w:r w:rsidRPr="00BE1811">
        <w:rPr>
          <w:lang w:val="en-US"/>
        </w:rPr>
        <w:t>arheologice</w:t>
      </w:r>
      <w:proofErr w:type="spellEnd"/>
      <w:r w:rsidRPr="00BE1811">
        <w:rPr>
          <w:lang w:val="en-US"/>
        </w:rPr>
        <w:t xml:space="preserve"> pe </w:t>
      </w:r>
      <w:proofErr w:type="spellStart"/>
      <w:r w:rsidRPr="00BE1811">
        <w:rPr>
          <w:lang w:val="en-US"/>
        </w:rPr>
        <w:t>amplasament</w:t>
      </w:r>
      <w:proofErr w:type="spellEnd"/>
      <w:r w:rsidRPr="00BE1811">
        <w:rPr>
          <w:lang w:val="en-US"/>
        </w:rPr>
        <w:t xml:space="preserve"> </w:t>
      </w:r>
      <w:proofErr w:type="spellStart"/>
      <w:r w:rsidRPr="00BE1811">
        <w:rPr>
          <w:lang w:val="en-US"/>
        </w:rPr>
        <w:t>sau</w:t>
      </w:r>
      <w:proofErr w:type="spellEnd"/>
      <w:r w:rsidRPr="00BE1811">
        <w:rPr>
          <w:lang w:val="en-US"/>
        </w:rPr>
        <w:t xml:space="preserve"> </w:t>
      </w:r>
      <w:proofErr w:type="spellStart"/>
      <w:r w:rsidRPr="00BE1811">
        <w:rPr>
          <w:lang w:val="en-US"/>
        </w:rPr>
        <w:t>în</w:t>
      </w:r>
      <w:proofErr w:type="spellEnd"/>
      <w:r w:rsidRPr="00BE1811">
        <w:rPr>
          <w:lang w:val="en-US"/>
        </w:rPr>
        <w:t xml:space="preserve"> zona </w:t>
      </w:r>
      <w:proofErr w:type="spellStart"/>
      <w:r w:rsidRPr="00BE1811">
        <w:rPr>
          <w:lang w:val="en-US"/>
        </w:rPr>
        <w:t>imediat</w:t>
      </w:r>
      <w:proofErr w:type="spellEnd"/>
      <w:r w:rsidRPr="00BE1811">
        <w:rPr>
          <w:lang w:val="en-US"/>
        </w:rPr>
        <w:t xml:space="preserve"> </w:t>
      </w:r>
      <w:proofErr w:type="spellStart"/>
      <w:r w:rsidRPr="00BE1811">
        <w:rPr>
          <w:lang w:val="en-US"/>
        </w:rPr>
        <w:t>învecinată</w:t>
      </w:r>
      <w:proofErr w:type="spellEnd"/>
      <w:r w:rsidRPr="00BE1811">
        <w:rPr>
          <w:lang w:val="en-US"/>
        </w:rPr>
        <w:t xml:space="preserve">; </w:t>
      </w:r>
      <w:proofErr w:type="spellStart"/>
      <w:r w:rsidRPr="00BE1811">
        <w:rPr>
          <w:lang w:val="en-US"/>
        </w:rPr>
        <w:t>existenţa</w:t>
      </w:r>
      <w:proofErr w:type="spellEnd"/>
      <w:r w:rsidRPr="00BE1811">
        <w:rPr>
          <w:lang w:val="en-US"/>
        </w:rPr>
        <w:t xml:space="preserve"> </w:t>
      </w:r>
      <w:proofErr w:type="spellStart"/>
      <w:r w:rsidRPr="00BE1811">
        <w:rPr>
          <w:lang w:val="en-US"/>
        </w:rPr>
        <w:t>condiţionărilor</w:t>
      </w:r>
      <w:proofErr w:type="spellEnd"/>
      <w:r w:rsidRPr="00BE1811">
        <w:rPr>
          <w:lang w:val="en-US"/>
        </w:rPr>
        <w:t xml:space="preserve"> </w:t>
      </w:r>
      <w:proofErr w:type="spellStart"/>
      <w:r w:rsidRPr="00BE1811">
        <w:rPr>
          <w:lang w:val="en-US"/>
        </w:rPr>
        <w:t>specifice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cazul</w:t>
      </w:r>
      <w:proofErr w:type="spellEnd"/>
      <w:r w:rsidRPr="00BE1811">
        <w:rPr>
          <w:lang w:val="en-US"/>
        </w:rPr>
        <w:t xml:space="preserve"> </w:t>
      </w:r>
      <w:proofErr w:type="spellStart"/>
      <w:r w:rsidRPr="00BE1811">
        <w:rPr>
          <w:lang w:val="en-US"/>
        </w:rPr>
        <w:t>existenţei</w:t>
      </w:r>
      <w:proofErr w:type="spellEnd"/>
      <w:r w:rsidRPr="00BE1811">
        <w:rPr>
          <w:lang w:val="en-US"/>
        </w:rPr>
        <w:t xml:space="preserve"> </w:t>
      </w:r>
      <w:proofErr w:type="spellStart"/>
      <w:r w:rsidRPr="00BE1811">
        <w:rPr>
          <w:lang w:val="en-US"/>
        </w:rPr>
        <w:t>unor</w:t>
      </w:r>
      <w:proofErr w:type="spellEnd"/>
      <w:r w:rsidRPr="00BE1811">
        <w:rPr>
          <w:lang w:val="en-US"/>
        </w:rPr>
        <w:t xml:space="preserve"> zone </w:t>
      </w:r>
      <w:proofErr w:type="spellStart"/>
      <w:r w:rsidRPr="00BE1811">
        <w:rPr>
          <w:lang w:val="en-US"/>
        </w:rPr>
        <w:t>protejate</w:t>
      </w:r>
      <w:proofErr w:type="spellEnd"/>
      <w:r w:rsidRPr="00BE1811">
        <w:rPr>
          <w:lang w:val="en-US"/>
        </w:rPr>
        <w:t xml:space="preserve"> </w:t>
      </w:r>
      <w:proofErr w:type="spellStart"/>
      <w:r w:rsidRPr="00BE1811">
        <w:rPr>
          <w:lang w:val="en-US"/>
        </w:rPr>
        <w:t>sau</w:t>
      </w:r>
      <w:proofErr w:type="spellEnd"/>
      <w:r w:rsidRPr="00BE1811">
        <w:rPr>
          <w:lang w:val="en-US"/>
        </w:rPr>
        <w:t xml:space="preserve"> de </w:t>
      </w:r>
      <w:proofErr w:type="spellStart"/>
      <w:r w:rsidRPr="00BE1811">
        <w:rPr>
          <w:lang w:val="en-US"/>
        </w:rPr>
        <w:t>protecţie</w:t>
      </w:r>
      <w:proofErr w:type="spellEnd"/>
      <w:r w:rsidRPr="00BE1811">
        <w:rPr>
          <w:lang w:val="en-US"/>
        </w:rPr>
        <w:t>;</w:t>
      </w:r>
    </w:p>
    <w:p w14:paraId="351E3FD5"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terenuri</w:t>
      </w:r>
      <w:proofErr w:type="spellEnd"/>
      <w:r w:rsidRPr="00BE1811">
        <w:rPr>
          <w:lang w:val="en-US"/>
        </w:rPr>
        <w:t xml:space="preserve"> care </w:t>
      </w:r>
      <w:proofErr w:type="spellStart"/>
      <w:r w:rsidRPr="00BE1811">
        <w:rPr>
          <w:lang w:val="en-US"/>
        </w:rPr>
        <w:t>aparţin</w:t>
      </w:r>
      <w:proofErr w:type="spellEnd"/>
      <w:r w:rsidRPr="00BE1811">
        <w:rPr>
          <w:lang w:val="en-US"/>
        </w:rPr>
        <w:t xml:space="preserve"> </w:t>
      </w:r>
      <w:proofErr w:type="spellStart"/>
      <w:r w:rsidRPr="00BE1811">
        <w:rPr>
          <w:lang w:val="en-US"/>
        </w:rPr>
        <w:t>unor</w:t>
      </w:r>
      <w:proofErr w:type="spellEnd"/>
      <w:r w:rsidRPr="00BE1811">
        <w:rPr>
          <w:lang w:val="en-US"/>
        </w:rPr>
        <w:t xml:space="preserve"> </w:t>
      </w:r>
      <w:proofErr w:type="spellStart"/>
      <w:r w:rsidRPr="00BE1811">
        <w:rPr>
          <w:lang w:val="en-US"/>
        </w:rPr>
        <w:t>instituţii</w:t>
      </w:r>
      <w:proofErr w:type="spellEnd"/>
      <w:r w:rsidRPr="00BE1811">
        <w:rPr>
          <w:lang w:val="en-US"/>
        </w:rPr>
        <w:t xml:space="preserve"> care fac </w:t>
      </w:r>
      <w:proofErr w:type="spellStart"/>
      <w:r w:rsidRPr="00BE1811">
        <w:rPr>
          <w:lang w:val="en-US"/>
        </w:rPr>
        <w:t>parte</w:t>
      </w:r>
      <w:proofErr w:type="spellEnd"/>
      <w:r w:rsidRPr="00BE1811">
        <w:rPr>
          <w:lang w:val="en-US"/>
        </w:rPr>
        <w:t xml:space="preserve"> din </w:t>
      </w:r>
      <w:proofErr w:type="spellStart"/>
      <w:r w:rsidRPr="00BE1811">
        <w:rPr>
          <w:lang w:val="en-US"/>
        </w:rPr>
        <w:t>sistemul</w:t>
      </w:r>
      <w:proofErr w:type="spellEnd"/>
      <w:r w:rsidRPr="00BE1811">
        <w:rPr>
          <w:lang w:val="en-US"/>
        </w:rPr>
        <w:t xml:space="preserve"> de </w:t>
      </w:r>
      <w:proofErr w:type="spellStart"/>
      <w:r w:rsidRPr="00BE1811">
        <w:rPr>
          <w:lang w:val="en-US"/>
        </w:rPr>
        <w:t>apărare</w:t>
      </w:r>
      <w:proofErr w:type="spellEnd"/>
      <w:r w:rsidRPr="00BE1811">
        <w:rPr>
          <w:lang w:val="en-US"/>
        </w:rPr>
        <w:t xml:space="preserve">, </w:t>
      </w:r>
      <w:proofErr w:type="spellStart"/>
      <w:r w:rsidRPr="00BE1811">
        <w:rPr>
          <w:lang w:val="en-US"/>
        </w:rPr>
        <w:t>ordine</w:t>
      </w:r>
      <w:proofErr w:type="spellEnd"/>
      <w:r w:rsidRPr="00BE1811">
        <w:rPr>
          <w:lang w:val="en-US"/>
        </w:rPr>
        <w:t xml:space="preserve"> </w:t>
      </w:r>
      <w:proofErr w:type="spellStart"/>
      <w:r w:rsidRPr="00BE1811">
        <w:rPr>
          <w:lang w:val="en-US"/>
        </w:rPr>
        <w:t>publică</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siguranţă</w:t>
      </w:r>
      <w:proofErr w:type="spellEnd"/>
      <w:r w:rsidRPr="00BE1811">
        <w:rPr>
          <w:lang w:val="en-US"/>
        </w:rPr>
        <w:t xml:space="preserve"> </w:t>
      </w:r>
      <w:proofErr w:type="spellStart"/>
      <w:r w:rsidRPr="00BE1811">
        <w:rPr>
          <w:lang w:val="en-US"/>
        </w:rPr>
        <w:t>naţională</w:t>
      </w:r>
      <w:proofErr w:type="spellEnd"/>
      <w:r w:rsidRPr="00BE1811">
        <w:rPr>
          <w:lang w:val="en-US"/>
        </w:rPr>
        <w:t>;</w:t>
      </w:r>
    </w:p>
    <w:p w14:paraId="6483902A" w14:textId="77777777" w:rsidR="00573848" w:rsidRPr="00BE1811" w:rsidRDefault="00573848" w:rsidP="00573848">
      <w:pPr>
        <w:autoSpaceDE w:val="0"/>
        <w:autoSpaceDN w:val="0"/>
        <w:adjustRightInd w:val="0"/>
        <w:jc w:val="both"/>
        <w:rPr>
          <w:lang w:val="en-US"/>
        </w:rPr>
      </w:pPr>
      <w:r w:rsidRPr="00BE1811">
        <w:rPr>
          <w:lang w:val="en-US"/>
        </w:rPr>
        <w:t xml:space="preserve">    g) </w:t>
      </w:r>
      <w:proofErr w:type="spellStart"/>
      <w:r w:rsidRPr="00BE1811">
        <w:rPr>
          <w:lang w:val="en-US"/>
        </w:rPr>
        <w:t>caracteristici</w:t>
      </w:r>
      <w:proofErr w:type="spellEnd"/>
      <w:r w:rsidRPr="00BE1811">
        <w:rPr>
          <w:lang w:val="en-US"/>
        </w:rPr>
        <w:t xml:space="preserve"> </w:t>
      </w:r>
      <w:proofErr w:type="spellStart"/>
      <w:r w:rsidRPr="00BE1811">
        <w:rPr>
          <w:lang w:val="en-US"/>
        </w:rPr>
        <w:t>geofizice</w:t>
      </w:r>
      <w:proofErr w:type="spellEnd"/>
      <w:r w:rsidRPr="00BE1811">
        <w:rPr>
          <w:lang w:val="en-US"/>
        </w:rPr>
        <w:t xml:space="preserve"> ale </w:t>
      </w:r>
      <w:proofErr w:type="spellStart"/>
      <w:r w:rsidRPr="00BE1811">
        <w:rPr>
          <w:lang w:val="en-US"/>
        </w:rPr>
        <w:t>terenului</w:t>
      </w:r>
      <w:proofErr w:type="spellEnd"/>
      <w:r w:rsidRPr="00BE1811">
        <w:rPr>
          <w:lang w:val="en-US"/>
        </w:rPr>
        <w:t xml:space="preserve"> din </w:t>
      </w:r>
      <w:proofErr w:type="spellStart"/>
      <w:r w:rsidRPr="00BE1811">
        <w:rPr>
          <w:lang w:val="en-US"/>
        </w:rPr>
        <w:t>amplasament</w:t>
      </w:r>
      <w:proofErr w:type="spellEnd"/>
      <w:r w:rsidRPr="00BE1811">
        <w:rPr>
          <w:lang w:val="en-US"/>
        </w:rPr>
        <w:t xml:space="preserve"> - extras din </w:t>
      </w:r>
      <w:proofErr w:type="spellStart"/>
      <w:r w:rsidRPr="00BE1811">
        <w:rPr>
          <w:lang w:val="en-US"/>
        </w:rPr>
        <w:t>studiul</w:t>
      </w:r>
      <w:proofErr w:type="spellEnd"/>
      <w:r w:rsidRPr="00BE1811">
        <w:rPr>
          <w:lang w:val="en-US"/>
        </w:rPr>
        <w:t xml:space="preserve"> </w:t>
      </w:r>
      <w:proofErr w:type="spellStart"/>
      <w:r w:rsidRPr="00BE1811">
        <w:rPr>
          <w:lang w:val="en-US"/>
        </w:rPr>
        <w:t>geotehnic</w:t>
      </w:r>
      <w:proofErr w:type="spellEnd"/>
      <w:r w:rsidRPr="00BE1811">
        <w:rPr>
          <w:lang w:val="en-US"/>
        </w:rPr>
        <w:t xml:space="preserve"> </w:t>
      </w:r>
      <w:proofErr w:type="spellStart"/>
      <w:r w:rsidRPr="00BE1811">
        <w:rPr>
          <w:lang w:val="en-US"/>
        </w:rPr>
        <w:t>elaborat</w:t>
      </w:r>
      <w:proofErr w:type="spellEnd"/>
      <w:r w:rsidRPr="00BE1811">
        <w:rPr>
          <w:lang w:val="en-US"/>
        </w:rPr>
        <w:t xml:space="preserve"> conform </w:t>
      </w:r>
      <w:proofErr w:type="spellStart"/>
      <w:r w:rsidRPr="00BE1811">
        <w:rPr>
          <w:lang w:val="en-US"/>
        </w:rPr>
        <w:t>normativelor</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vigoare</w:t>
      </w:r>
      <w:proofErr w:type="spellEnd"/>
      <w:r w:rsidRPr="00BE1811">
        <w:rPr>
          <w:lang w:val="en-US"/>
        </w:rPr>
        <w:t xml:space="preserve">, </w:t>
      </w:r>
      <w:proofErr w:type="spellStart"/>
      <w:r w:rsidRPr="00BE1811">
        <w:rPr>
          <w:lang w:val="en-US"/>
        </w:rPr>
        <w:t>cuprinzând</w:t>
      </w:r>
      <w:proofErr w:type="spellEnd"/>
      <w:r w:rsidRPr="00BE1811">
        <w:rPr>
          <w:lang w:val="en-US"/>
        </w:rPr>
        <w:t>:</w:t>
      </w:r>
    </w:p>
    <w:p w14:paraId="263E8788" w14:textId="77777777" w:rsidR="00573848" w:rsidRPr="00BE1811" w:rsidRDefault="00573848" w:rsidP="00573848">
      <w:pPr>
        <w:autoSpaceDE w:val="0"/>
        <w:autoSpaceDN w:val="0"/>
        <w:adjustRightInd w:val="0"/>
        <w:jc w:val="both"/>
        <w:rPr>
          <w:lang w:val="en-US"/>
        </w:rPr>
      </w:pPr>
      <w:r w:rsidRPr="00BE1811">
        <w:rPr>
          <w:lang w:val="en-US"/>
        </w:rPr>
        <w:t xml:space="preserve">    (</w:t>
      </w:r>
      <w:proofErr w:type="spellStart"/>
      <w:r w:rsidRPr="00BE1811">
        <w:rPr>
          <w:lang w:val="en-US"/>
        </w:rPr>
        <w:t>i</w:t>
      </w:r>
      <w:proofErr w:type="spellEnd"/>
      <w:r w:rsidRPr="00BE1811">
        <w:rPr>
          <w:lang w:val="en-US"/>
        </w:rPr>
        <w:t xml:space="preserve">) date </w:t>
      </w:r>
      <w:proofErr w:type="spellStart"/>
      <w:r w:rsidRPr="00BE1811">
        <w:rPr>
          <w:lang w:val="en-US"/>
        </w:rPr>
        <w:t>privind</w:t>
      </w:r>
      <w:proofErr w:type="spellEnd"/>
      <w:r w:rsidRPr="00BE1811">
        <w:rPr>
          <w:lang w:val="en-US"/>
        </w:rPr>
        <w:t xml:space="preserve"> </w:t>
      </w:r>
      <w:proofErr w:type="spellStart"/>
      <w:r w:rsidRPr="00BE1811">
        <w:rPr>
          <w:lang w:val="en-US"/>
        </w:rPr>
        <w:t>zonarea</w:t>
      </w:r>
      <w:proofErr w:type="spellEnd"/>
      <w:r w:rsidRPr="00BE1811">
        <w:rPr>
          <w:lang w:val="en-US"/>
        </w:rPr>
        <w:t xml:space="preserve"> </w:t>
      </w:r>
      <w:proofErr w:type="spellStart"/>
      <w:r w:rsidRPr="00BE1811">
        <w:rPr>
          <w:lang w:val="en-US"/>
        </w:rPr>
        <w:t>seismică</w:t>
      </w:r>
      <w:proofErr w:type="spellEnd"/>
      <w:r w:rsidRPr="00BE1811">
        <w:rPr>
          <w:lang w:val="en-US"/>
        </w:rPr>
        <w:t>;</w:t>
      </w:r>
    </w:p>
    <w:p w14:paraId="47E231F1" w14:textId="77777777" w:rsidR="00573848" w:rsidRPr="00BE1811" w:rsidRDefault="00573848" w:rsidP="00573848">
      <w:pPr>
        <w:autoSpaceDE w:val="0"/>
        <w:autoSpaceDN w:val="0"/>
        <w:adjustRightInd w:val="0"/>
        <w:jc w:val="both"/>
        <w:rPr>
          <w:lang w:val="en-US"/>
        </w:rPr>
      </w:pPr>
      <w:r w:rsidRPr="00BE1811">
        <w:rPr>
          <w:lang w:val="en-US"/>
        </w:rPr>
        <w:t xml:space="preserve">    (ii) date </w:t>
      </w:r>
      <w:proofErr w:type="spellStart"/>
      <w:r w:rsidRPr="00BE1811">
        <w:rPr>
          <w:lang w:val="en-US"/>
        </w:rPr>
        <w:t>preliminare</w:t>
      </w:r>
      <w:proofErr w:type="spellEnd"/>
      <w:r w:rsidRPr="00BE1811">
        <w:rPr>
          <w:lang w:val="en-US"/>
        </w:rPr>
        <w:t xml:space="preserve"> </w:t>
      </w:r>
      <w:proofErr w:type="spellStart"/>
      <w:r w:rsidRPr="00BE1811">
        <w:rPr>
          <w:lang w:val="en-US"/>
        </w:rPr>
        <w:t>asupra</w:t>
      </w:r>
      <w:proofErr w:type="spellEnd"/>
      <w:r w:rsidRPr="00BE1811">
        <w:rPr>
          <w:lang w:val="en-US"/>
        </w:rPr>
        <w:t xml:space="preserve"> </w:t>
      </w:r>
      <w:proofErr w:type="spellStart"/>
      <w:r w:rsidRPr="00BE1811">
        <w:rPr>
          <w:lang w:val="en-US"/>
        </w:rPr>
        <w:t>naturii</w:t>
      </w:r>
      <w:proofErr w:type="spellEnd"/>
      <w:r w:rsidRPr="00BE1811">
        <w:rPr>
          <w:lang w:val="en-US"/>
        </w:rPr>
        <w:t xml:space="preserve"> </w:t>
      </w:r>
      <w:proofErr w:type="spellStart"/>
      <w:r w:rsidRPr="00BE1811">
        <w:rPr>
          <w:lang w:val="en-US"/>
        </w:rPr>
        <w:t>terenului</w:t>
      </w:r>
      <w:proofErr w:type="spellEnd"/>
      <w:r w:rsidRPr="00BE1811">
        <w:rPr>
          <w:lang w:val="en-US"/>
        </w:rPr>
        <w:t xml:space="preserve"> de </w:t>
      </w:r>
      <w:proofErr w:type="spellStart"/>
      <w:r w:rsidRPr="00BE1811">
        <w:rPr>
          <w:lang w:val="en-US"/>
        </w:rPr>
        <w:t>fundare</w:t>
      </w:r>
      <w:proofErr w:type="spellEnd"/>
      <w:r w:rsidRPr="00BE1811">
        <w:rPr>
          <w:lang w:val="en-US"/>
        </w:rPr>
        <w:t xml:space="preserve">, </w:t>
      </w:r>
      <w:proofErr w:type="spellStart"/>
      <w:r w:rsidRPr="00BE1811">
        <w:rPr>
          <w:lang w:val="en-US"/>
        </w:rPr>
        <w:t>inclusiv</w:t>
      </w:r>
      <w:proofErr w:type="spellEnd"/>
      <w:r w:rsidRPr="00BE1811">
        <w:rPr>
          <w:lang w:val="en-US"/>
        </w:rPr>
        <w:t xml:space="preserve"> </w:t>
      </w:r>
      <w:proofErr w:type="spellStart"/>
      <w:r w:rsidRPr="00BE1811">
        <w:rPr>
          <w:lang w:val="en-US"/>
        </w:rPr>
        <w:t>presiunea</w:t>
      </w:r>
      <w:proofErr w:type="spellEnd"/>
      <w:r w:rsidRPr="00BE1811">
        <w:rPr>
          <w:lang w:val="en-US"/>
        </w:rPr>
        <w:t xml:space="preserve"> </w:t>
      </w:r>
      <w:proofErr w:type="spellStart"/>
      <w:r w:rsidRPr="00BE1811">
        <w:rPr>
          <w:lang w:val="en-US"/>
        </w:rPr>
        <w:t>convenţională</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nivelul</w:t>
      </w:r>
      <w:proofErr w:type="spellEnd"/>
      <w:r w:rsidRPr="00BE1811">
        <w:rPr>
          <w:lang w:val="en-US"/>
        </w:rPr>
        <w:t xml:space="preserve"> maxim al </w:t>
      </w:r>
      <w:proofErr w:type="spellStart"/>
      <w:r w:rsidRPr="00BE1811">
        <w:rPr>
          <w:lang w:val="en-US"/>
        </w:rPr>
        <w:t>apelor</w:t>
      </w:r>
      <w:proofErr w:type="spellEnd"/>
      <w:r w:rsidRPr="00BE1811">
        <w:rPr>
          <w:lang w:val="en-US"/>
        </w:rPr>
        <w:t xml:space="preserve"> </w:t>
      </w:r>
      <w:proofErr w:type="spellStart"/>
      <w:r w:rsidRPr="00BE1811">
        <w:rPr>
          <w:lang w:val="en-US"/>
        </w:rPr>
        <w:t>freatice</w:t>
      </w:r>
      <w:proofErr w:type="spellEnd"/>
      <w:r w:rsidRPr="00BE1811">
        <w:rPr>
          <w:lang w:val="en-US"/>
        </w:rPr>
        <w:t>;</w:t>
      </w:r>
    </w:p>
    <w:p w14:paraId="4BA2B39B" w14:textId="77777777" w:rsidR="00573848" w:rsidRPr="00BE1811" w:rsidRDefault="00573848" w:rsidP="00573848">
      <w:pPr>
        <w:autoSpaceDE w:val="0"/>
        <w:autoSpaceDN w:val="0"/>
        <w:adjustRightInd w:val="0"/>
        <w:jc w:val="both"/>
        <w:rPr>
          <w:lang w:val="en-US"/>
        </w:rPr>
      </w:pPr>
      <w:r w:rsidRPr="00BE1811">
        <w:rPr>
          <w:lang w:val="en-US"/>
        </w:rPr>
        <w:t xml:space="preserve">    (iii) date </w:t>
      </w:r>
      <w:proofErr w:type="spellStart"/>
      <w:r w:rsidRPr="00BE1811">
        <w:rPr>
          <w:lang w:val="en-US"/>
        </w:rPr>
        <w:t>geologice</w:t>
      </w:r>
      <w:proofErr w:type="spellEnd"/>
      <w:r w:rsidRPr="00BE1811">
        <w:rPr>
          <w:lang w:val="en-US"/>
        </w:rPr>
        <w:t xml:space="preserve"> </w:t>
      </w:r>
      <w:proofErr w:type="spellStart"/>
      <w:r w:rsidRPr="00BE1811">
        <w:rPr>
          <w:lang w:val="en-US"/>
        </w:rPr>
        <w:t>generale</w:t>
      </w:r>
      <w:proofErr w:type="spellEnd"/>
      <w:r w:rsidRPr="00BE1811">
        <w:rPr>
          <w:lang w:val="en-US"/>
        </w:rPr>
        <w:t>;</w:t>
      </w:r>
    </w:p>
    <w:p w14:paraId="3BD11EF8" w14:textId="77777777" w:rsidR="00573848" w:rsidRPr="00BE1811" w:rsidRDefault="00573848" w:rsidP="00573848">
      <w:pPr>
        <w:autoSpaceDE w:val="0"/>
        <w:autoSpaceDN w:val="0"/>
        <w:adjustRightInd w:val="0"/>
        <w:jc w:val="both"/>
        <w:rPr>
          <w:lang w:val="en-US"/>
        </w:rPr>
      </w:pPr>
      <w:r w:rsidRPr="00BE1811">
        <w:rPr>
          <w:lang w:val="en-US"/>
        </w:rPr>
        <w:t xml:space="preserve">    (iv) date </w:t>
      </w:r>
      <w:proofErr w:type="spellStart"/>
      <w:r w:rsidRPr="00BE1811">
        <w:rPr>
          <w:lang w:val="en-US"/>
        </w:rPr>
        <w:t>geotehnice</w:t>
      </w:r>
      <w:proofErr w:type="spellEnd"/>
      <w:r w:rsidRPr="00BE1811">
        <w:rPr>
          <w:lang w:val="en-US"/>
        </w:rPr>
        <w:t xml:space="preserve"> </w:t>
      </w:r>
      <w:proofErr w:type="spellStart"/>
      <w:r w:rsidRPr="00BE1811">
        <w:rPr>
          <w:lang w:val="en-US"/>
        </w:rPr>
        <w:t>obţinute</w:t>
      </w:r>
      <w:proofErr w:type="spellEnd"/>
      <w:r w:rsidRPr="00BE1811">
        <w:rPr>
          <w:lang w:val="en-US"/>
        </w:rPr>
        <w:t xml:space="preserve"> din: </w:t>
      </w:r>
      <w:proofErr w:type="spellStart"/>
      <w:r w:rsidRPr="00BE1811">
        <w:rPr>
          <w:lang w:val="en-US"/>
        </w:rPr>
        <w:t>planuri</w:t>
      </w:r>
      <w:proofErr w:type="spellEnd"/>
      <w:r w:rsidRPr="00BE1811">
        <w:rPr>
          <w:lang w:val="en-US"/>
        </w:rPr>
        <w:t xml:space="preserve"> cu </w:t>
      </w:r>
      <w:proofErr w:type="spellStart"/>
      <w:r w:rsidRPr="00BE1811">
        <w:rPr>
          <w:lang w:val="en-US"/>
        </w:rPr>
        <w:t>amplasamentul</w:t>
      </w:r>
      <w:proofErr w:type="spellEnd"/>
      <w:r w:rsidRPr="00BE1811">
        <w:rPr>
          <w:lang w:val="en-US"/>
        </w:rPr>
        <w:t xml:space="preserve"> </w:t>
      </w:r>
      <w:proofErr w:type="spellStart"/>
      <w:r w:rsidRPr="00BE1811">
        <w:rPr>
          <w:lang w:val="en-US"/>
        </w:rPr>
        <w:t>forajelor</w:t>
      </w:r>
      <w:proofErr w:type="spellEnd"/>
      <w:r w:rsidRPr="00BE1811">
        <w:rPr>
          <w:lang w:val="en-US"/>
        </w:rPr>
        <w:t xml:space="preserve">, </w:t>
      </w:r>
      <w:proofErr w:type="spellStart"/>
      <w:r w:rsidRPr="00BE1811">
        <w:rPr>
          <w:lang w:val="en-US"/>
        </w:rPr>
        <w:t>fişe</w:t>
      </w:r>
      <w:proofErr w:type="spellEnd"/>
      <w:r w:rsidRPr="00BE1811">
        <w:rPr>
          <w:lang w:val="en-US"/>
        </w:rPr>
        <w:t xml:space="preserve"> </w:t>
      </w:r>
      <w:proofErr w:type="spellStart"/>
      <w:r w:rsidRPr="00BE1811">
        <w:rPr>
          <w:lang w:val="en-US"/>
        </w:rPr>
        <w:t>complexe</w:t>
      </w:r>
      <w:proofErr w:type="spellEnd"/>
      <w:r w:rsidRPr="00BE1811">
        <w:rPr>
          <w:lang w:val="en-US"/>
        </w:rPr>
        <w:t xml:space="preserve"> cu </w:t>
      </w:r>
      <w:proofErr w:type="spellStart"/>
      <w:r w:rsidRPr="00BE1811">
        <w:rPr>
          <w:lang w:val="en-US"/>
        </w:rPr>
        <w:t>rezultatele</w:t>
      </w:r>
      <w:proofErr w:type="spellEnd"/>
      <w:r w:rsidRPr="00BE1811">
        <w:rPr>
          <w:lang w:val="en-US"/>
        </w:rPr>
        <w:t xml:space="preserve"> </w:t>
      </w:r>
      <w:proofErr w:type="spellStart"/>
      <w:r w:rsidRPr="00BE1811">
        <w:rPr>
          <w:lang w:val="en-US"/>
        </w:rPr>
        <w:t>determinărilor</w:t>
      </w:r>
      <w:proofErr w:type="spellEnd"/>
      <w:r w:rsidRPr="00BE1811">
        <w:rPr>
          <w:lang w:val="en-US"/>
        </w:rPr>
        <w:t xml:space="preserve"> de </w:t>
      </w:r>
      <w:proofErr w:type="spellStart"/>
      <w:r w:rsidRPr="00BE1811">
        <w:rPr>
          <w:lang w:val="en-US"/>
        </w:rPr>
        <w:t>laborator</w:t>
      </w:r>
      <w:proofErr w:type="spellEnd"/>
      <w:r w:rsidRPr="00BE1811">
        <w:rPr>
          <w:lang w:val="en-US"/>
        </w:rPr>
        <w:t xml:space="preserve">, </w:t>
      </w:r>
      <w:proofErr w:type="spellStart"/>
      <w:r w:rsidRPr="00BE1811">
        <w:rPr>
          <w:lang w:val="en-US"/>
        </w:rPr>
        <w:t>analiza</w:t>
      </w:r>
      <w:proofErr w:type="spellEnd"/>
      <w:r w:rsidRPr="00BE1811">
        <w:rPr>
          <w:lang w:val="en-US"/>
        </w:rPr>
        <w:t xml:space="preserve"> </w:t>
      </w:r>
      <w:proofErr w:type="spellStart"/>
      <w:r w:rsidRPr="00BE1811">
        <w:rPr>
          <w:lang w:val="en-US"/>
        </w:rPr>
        <w:t>apei</w:t>
      </w:r>
      <w:proofErr w:type="spellEnd"/>
      <w:r w:rsidRPr="00BE1811">
        <w:rPr>
          <w:lang w:val="en-US"/>
        </w:rPr>
        <w:t xml:space="preserve"> </w:t>
      </w:r>
      <w:proofErr w:type="spellStart"/>
      <w:r w:rsidRPr="00BE1811">
        <w:rPr>
          <w:lang w:val="en-US"/>
        </w:rPr>
        <w:t>subterane</w:t>
      </w:r>
      <w:proofErr w:type="spellEnd"/>
      <w:r w:rsidRPr="00BE1811">
        <w:rPr>
          <w:lang w:val="en-US"/>
        </w:rPr>
        <w:t xml:space="preserve">, </w:t>
      </w:r>
      <w:proofErr w:type="spellStart"/>
      <w:r w:rsidRPr="00BE1811">
        <w:rPr>
          <w:lang w:val="en-US"/>
        </w:rPr>
        <w:t>raportul</w:t>
      </w:r>
      <w:proofErr w:type="spellEnd"/>
      <w:r w:rsidRPr="00BE1811">
        <w:rPr>
          <w:lang w:val="en-US"/>
        </w:rPr>
        <w:t xml:space="preserve"> </w:t>
      </w:r>
      <w:proofErr w:type="spellStart"/>
      <w:r w:rsidRPr="00BE1811">
        <w:rPr>
          <w:lang w:val="en-US"/>
        </w:rPr>
        <w:t>geotehnic</w:t>
      </w:r>
      <w:proofErr w:type="spellEnd"/>
      <w:r w:rsidRPr="00BE1811">
        <w:rPr>
          <w:lang w:val="en-US"/>
        </w:rPr>
        <w:t xml:space="preserve"> cu </w:t>
      </w:r>
      <w:proofErr w:type="spellStart"/>
      <w:r w:rsidRPr="00BE1811">
        <w:rPr>
          <w:lang w:val="en-US"/>
        </w:rPr>
        <w:t>recomandările</w:t>
      </w:r>
      <w:proofErr w:type="spellEnd"/>
      <w:r w:rsidRPr="00BE1811">
        <w:rPr>
          <w:lang w:val="en-US"/>
        </w:rPr>
        <w:t xml:space="preserve"> </w:t>
      </w:r>
      <w:proofErr w:type="spellStart"/>
      <w:r w:rsidRPr="00BE1811">
        <w:rPr>
          <w:lang w:val="en-US"/>
        </w:rPr>
        <w:t>pentru</w:t>
      </w:r>
      <w:proofErr w:type="spellEnd"/>
      <w:r w:rsidRPr="00BE1811">
        <w:rPr>
          <w:lang w:val="en-US"/>
        </w:rPr>
        <w:t xml:space="preserve"> </w:t>
      </w:r>
      <w:proofErr w:type="spellStart"/>
      <w:r w:rsidRPr="00BE1811">
        <w:rPr>
          <w:lang w:val="en-US"/>
        </w:rPr>
        <w:t>fundare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consolidări</w:t>
      </w:r>
      <w:proofErr w:type="spellEnd"/>
      <w:r w:rsidRPr="00BE1811">
        <w:rPr>
          <w:lang w:val="en-US"/>
        </w:rPr>
        <w:t xml:space="preserve">, </w:t>
      </w:r>
      <w:proofErr w:type="spellStart"/>
      <w:r w:rsidRPr="00BE1811">
        <w:rPr>
          <w:lang w:val="en-US"/>
        </w:rPr>
        <w:t>hărţi</w:t>
      </w:r>
      <w:proofErr w:type="spellEnd"/>
      <w:r w:rsidRPr="00BE1811">
        <w:rPr>
          <w:lang w:val="en-US"/>
        </w:rPr>
        <w:t xml:space="preserve"> de </w:t>
      </w:r>
      <w:proofErr w:type="spellStart"/>
      <w:r w:rsidRPr="00BE1811">
        <w:rPr>
          <w:lang w:val="en-US"/>
        </w:rPr>
        <w:t>zonare</w:t>
      </w:r>
      <w:proofErr w:type="spellEnd"/>
      <w:r w:rsidRPr="00BE1811">
        <w:rPr>
          <w:lang w:val="en-US"/>
        </w:rPr>
        <w:t xml:space="preserve"> </w:t>
      </w:r>
      <w:proofErr w:type="spellStart"/>
      <w:r w:rsidRPr="00BE1811">
        <w:rPr>
          <w:lang w:val="en-US"/>
        </w:rPr>
        <w:t>geotehnică</w:t>
      </w:r>
      <w:proofErr w:type="spellEnd"/>
      <w:r w:rsidRPr="00BE1811">
        <w:rPr>
          <w:lang w:val="en-US"/>
        </w:rPr>
        <w:t xml:space="preserve">, </w:t>
      </w:r>
      <w:proofErr w:type="spellStart"/>
      <w:r w:rsidRPr="00BE1811">
        <w:rPr>
          <w:lang w:val="en-US"/>
        </w:rPr>
        <w:t>arhive</w:t>
      </w:r>
      <w:proofErr w:type="spellEnd"/>
      <w:r w:rsidRPr="00BE1811">
        <w:rPr>
          <w:lang w:val="en-US"/>
        </w:rPr>
        <w:t xml:space="preserve"> </w:t>
      </w:r>
      <w:proofErr w:type="spellStart"/>
      <w:r w:rsidRPr="00BE1811">
        <w:rPr>
          <w:lang w:val="en-US"/>
        </w:rPr>
        <w:t>accesibile</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609DEBE1" w14:textId="77777777" w:rsidR="00573848" w:rsidRPr="00BE1811" w:rsidRDefault="00573848" w:rsidP="00573848">
      <w:pPr>
        <w:autoSpaceDE w:val="0"/>
        <w:autoSpaceDN w:val="0"/>
        <w:adjustRightInd w:val="0"/>
        <w:jc w:val="both"/>
        <w:rPr>
          <w:lang w:val="en-US"/>
        </w:rPr>
      </w:pPr>
      <w:r w:rsidRPr="00BE1811">
        <w:rPr>
          <w:lang w:val="en-US"/>
        </w:rPr>
        <w:t xml:space="preserve">    (v) </w:t>
      </w:r>
      <w:proofErr w:type="spellStart"/>
      <w:r w:rsidRPr="00BE1811">
        <w:rPr>
          <w:lang w:val="en-US"/>
        </w:rPr>
        <w:t>încadrarea</w:t>
      </w:r>
      <w:proofErr w:type="spellEnd"/>
      <w:r w:rsidRPr="00BE1811">
        <w:rPr>
          <w:lang w:val="en-US"/>
        </w:rPr>
        <w:t xml:space="preserve"> </w:t>
      </w:r>
      <w:proofErr w:type="spellStart"/>
      <w:r w:rsidRPr="00BE1811">
        <w:rPr>
          <w:lang w:val="en-US"/>
        </w:rPr>
        <w:t>în</w:t>
      </w:r>
      <w:proofErr w:type="spellEnd"/>
      <w:r w:rsidRPr="00BE1811">
        <w:rPr>
          <w:lang w:val="en-US"/>
        </w:rPr>
        <w:t xml:space="preserve"> zone de </w:t>
      </w:r>
      <w:proofErr w:type="spellStart"/>
      <w:r w:rsidRPr="00BE1811">
        <w:rPr>
          <w:lang w:val="en-US"/>
        </w:rPr>
        <w:t>risc</w:t>
      </w:r>
      <w:proofErr w:type="spellEnd"/>
      <w:r w:rsidRPr="00BE1811">
        <w:rPr>
          <w:lang w:val="en-US"/>
        </w:rPr>
        <w:t xml:space="preserve"> (</w:t>
      </w:r>
      <w:proofErr w:type="spellStart"/>
      <w:r w:rsidRPr="00BE1811">
        <w:rPr>
          <w:lang w:val="en-US"/>
        </w:rPr>
        <w:t>cutremur</w:t>
      </w:r>
      <w:proofErr w:type="spellEnd"/>
      <w:r w:rsidRPr="00BE1811">
        <w:rPr>
          <w:lang w:val="en-US"/>
        </w:rPr>
        <w:t xml:space="preserve">, </w:t>
      </w:r>
      <w:proofErr w:type="spellStart"/>
      <w:r w:rsidRPr="00BE1811">
        <w:rPr>
          <w:lang w:val="en-US"/>
        </w:rPr>
        <w:t>alunecări</w:t>
      </w:r>
      <w:proofErr w:type="spellEnd"/>
      <w:r w:rsidRPr="00BE1811">
        <w:rPr>
          <w:lang w:val="en-US"/>
        </w:rPr>
        <w:t xml:space="preserve"> de </w:t>
      </w:r>
      <w:proofErr w:type="spellStart"/>
      <w:r w:rsidRPr="00BE1811">
        <w:rPr>
          <w:lang w:val="en-US"/>
        </w:rPr>
        <w:t>teren</w:t>
      </w:r>
      <w:proofErr w:type="spellEnd"/>
      <w:r w:rsidRPr="00BE1811">
        <w:rPr>
          <w:lang w:val="en-US"/>
        </w:rPr>
        <w:t xml:space="preserve">, </w:t>
      </w:r>
      <w:proofErr w:type="spellStart"/>
      <w:r w:rsidRPr="00BE1811">
        <w:rPr>
          <w:lang w:val="en-US"/>
        </w:rPr>
        <w:t>inundaţii</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conformitate</w:t>
      </w:r>
      <w:proofErr w:type="spellEnd"/>
      <w:r w:rsidRPr="00BE1811">
        <w:rPr>
          <w:lang w:val="en-US"/>
        </w:rPr>
        <w:t xml:space="preserve"> cu </w:t>
      </w:r>
      <w:proofErr w:type="spellStart"/>
      <w:r w:rsidRPr="00BE1811">
        <w:rPr>
          <w:lang w:val="en-US"/>
        </w:rPr>
        <w:t>reglementările</w:t>
      </w:r>
      <w:proofErr w:type="spellEnd"/>
      <w:r w:rsidRPr="00BE1811">
        <w:rPr>
          <w:lang w:val="en-US"/>
        </w:rPr>
        <w:t xml:space="preserve"> </w:t>
      </w:r>
      <w:proofErr w:type="spellStart"/>
      <w:r w:rsidRPr="00BE1811">
        <w:rPr>
          <w:lang w:val="en-US"/>
        </w:rPr>
        <w:t>tehnice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vigoare</w:t>
      </w:r>
      <w:proofErr w:type="spellEnd"/>
      <w:r w:rsidRPr="00BE1811">
        <w:rPr>
          <w:lang w:val="en-US"/>
        </w:rPr>
        <w:t>;</w:t>
      </w:r>
    </w:p>
    <w:p w14:paraId="256F0423" w14:textId="77777777" w:rsidR="00573848" w:rsidRPr="00BE1811" w:rsidRDefault="00573848" w:rsidP="00573848">
      <w:pPr>
        <w:autoSpaceDE w:val="0"/>
        <w:autoSpaceDN w:val="0"/>
        <w:adjustRightInd w:val="0"/>
        <w:jc w:val="both"/>
        <w:rPr>
          <w:lang w:val="en-US"/>
        </w:rPr>
      </w:pPr>
      <w:r w:rsidRPr="00BE1811">
        <w:rPr>
          <w:lang w:val="en-US"/>
        </w:rPr>
        <w:t xml:space="preserve">    (vi) </w:t>
      </w:r>
      <w:proofErr w:type="spellStart"/>
      <w:r w:rsidRPr="00BE1811">
        <w:rPr>
          <w:lang w:val="en-US"/>
        </w:rPr>
        <w:t>caracteristici</w:t>
      </w:r>
      <w:proofErr w:type="spellEnd"/>
      <w:r w:rsidRPr="00BE1811">
        <w:rPr>
          <w:lang w:val="en-US"/>
        </w:rPr>
        <w:t xml:space="preserve"> din </w:t>
      </w:r>
      <w:proofErr w:type="spellStart"/>
      <w:r w:rsidRPr="00BE1811">
        <w:rPr>
          <w:lang w:val="en-US"/>
        </w:rPr>
        <w:t>punct</w:t>
      </w:r>
      <w:proofErr w:type="spellEnd"/>
      <w:r w:rsidRPr="00BE1811">
        <w:rPr>
          <w:lang w:val="en-US"/>
        </w:rPr>
        <w:t xml:space="preserve"> de </w:t>
      </w:r>
      <w:proofErr w:type="spellStart"/>
      <w:r w:rsidRPr="00BE1811">
        <w:rPr>
          <w:lang w:val="en-US"/>
        </w:rPr>
        <w:t>vedere</w:t>
      </w:r>
      <w:proofErr w:type="spellEnd"/>
      <w:r w:rsidRPr="00BE1811">
        <w:rPr>
          <w:lang w:val="en-US"/>
        </w:rPr>
        <w:t xml:space="preserve"> </w:t>
      </w:r>
      <w:proofErr w:type="spellStart"/>
      <w:r w:rsidRPr="00BE1811">
        <w:rPr>
          <w:lang w:val="en-US"/>
        </w:rPr>
        <w:t>hidrologic</w:t>
      </w:r>
      <w:proofErr w:type="spellEnd"/>
      <w:r w:rsidRPr="00BE1811">
        <w:rPr>
          <w:lang w:val="en-US"/>
        </w:rPr>
        <w:t xml:space="preserve"> </w:t>
      </w:r>
      <w:proofErr w:type="spellStart"/>
      <w:r w:rsidRPr="00BE1811">
        <w:rPr>
          <w:lang w:val="en-US"/>
        </w:rPr>
        <w:t>stabilite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baza</w:t>
      </w:r>
      <w:proofErr w:type="spellEnd"/>
      <w:r w:rsidRPr="00BE1811">
        <w:rPr>
          <w:lang w:val="en-US"/>
        </w:rPr>
        <w:t xml:space="preserve"> </w:t>
      </w:r>
      <w:proofErr w:type="spellStart"/>
      <w:r w:rsidRPr="00BE1811">
        <w:rPr>
          <w:lang w:val="en-US"/>
        </w:rPr>
        <w:t>studiilor</w:t>
      </w:r>
      <w:proofErr w:type="spellEnd"/>
      <w:r w:rsidRPr="00BE1811">
        <w:rPr>
          <w:lang w:val="en-US"/>
        </w:rPr>
        <w:t xml:space="preserve"> </w:t>
      </w:r>
      <w:proofErr w:type="spellStart"/>
      <w:r w:rsidRPr="00BE1811">
        <w:rPr>
          <w:lang w:val="en-US"/>
        </w:rPr>
        <w:t>existente</w:t>
      </w:r>
      <w:proofErr w:type="spellEnd"/>
      <w:r w:rsidRPr="00BE1811">
        <w:rPr>
          <w:lang w:val="en-US"/>
        </w:rPr>
        <w:t xml:space="preserve">, a </w:t>
      </w:r>
      <w:proofErr w:type="spellStart"/>
      <w:r w:rsidRPr="00BE1811">
        <w:rPr>
          <w:lang w:val="en-US"/>
        </w:rPr>
        <w:t>documentărilor</w:t>
      </w:r>
      <w:proofErr w:type="spellEnd"/>
      <w:r w:rsidRPr="00BE1811">
        <w:rPr>
          <w:lang w:val="en-US"/>
        </w:rPr>
        <w:t xml:space="preserve">, cu </w:t>
      </w:r>
      <w:proofErr w:type="spellStart"/>
      <w:r w:rsidRPr="00BE1811">
        <w:rPr>
          <w:lang w:val="en-US"/>
        </w:rPr>
        <w:t>indicarea</w:t>
      </w:r>
      <w:proofErr w:type="spellEnd"/>
      <w:r w:rsidRPr="00BE1811">
        <w:rPr>
          <w:lang w:val="en-US"/>
        </w:rPr>
        <w:t xml:space="preserve"> </w:t>
      </w:r>
      <w:proofErr w:type="spellStart"/>
      <w:r w:rsidRPr="00BE1811">
        <w:rPr>
          <w:lang w:val="en-US"/>
        </w:rPr>
        <w:t>surselor</w:t>
      </w:r>
      <w:proofErr w:type="spellEnd"/>
      <w:r w:rsidRPr="00BE1811">
        <w:rPr>
          <w:lang w:val="en-US"/>
        </w:rPr>
        <w:t xml:space="preserve"> de </w:t>
      </w:r>
      <w:proofErr w:type="spellStart"/>
      <w:r w:rsidRPr="00BE1811">
        <w:rPr>
          <w:lang w:val="en-US"/>
        </w:rPr>
        <w:t>informare</w:t>
      </w:r>
      <w:proofErr w:type="spellEnd"/>
      <w:r w:rsidRPr="00BE1811">
        <w:rPr>
          <w:lang w:val="en-US"/>
        </w:rPr>
        <w:t xml:space="preserve"> </w:t>
      </w:r>
      <w:proofErr w:type="spellStart"/>
      <w:r w:rsidRPr="00BE1811">
        <w:rPr>
          <w:lang w:val="en-US"/>
        </w:rPr>
        <w:t>enunţate</w:t>
      </w:r>
      <w:proofErr w:type="spellEnd"/>
      <w:r w:rsidRPr="00BE1811">
        <w:rPr>
          <w:lang w:val="en-US"/>
        </w:rPr>
        <w:t xml:space="preserve"> </w:t>
      </w:r>
      <w:proofErr w:type="spellStart"/>
      <w:r w:rsidRPr="00BE1811">
        <w:rPr>
          <w:lang w:val="en-US"/>
        </w:rPr>
        <w:t>bibliografic</w:t>
      </w:r>
      <w:proofErr w:type="spellEnd"/>
      <w:r w:rsidRPr="00BE1811">
        <w:rPr>
          <w:lang w:val="en-US"/>
        </w:rPr>
        <w:t>.</w:t>
      </w:r>
    </w:p>
    <w:p w14:paraId="2EFE6DAF" w14:textId="77777777" w:rsidR="00573848" w:rsidRPr="00BE1811" w:rsidRDefault="00573848" w:rsidP="00573848">
      <w:pPr>
        <w:autoSpaceDE w:val="0"/>
        <w:autoSpaceDN w:val="0"/>
        <w:adjustRightInd w:val="0"/>
        <w:jc w:val="both"/>
        <w:rPr>
          <w:lang w:val="en-US"/>
        </w:rPr>
      </w:pPr>
      <w:r w:rsidRPr="00BE1811">
        <w:rPr>
          <w:lang w:val="en-US"/>
        </w:rPr>
        <w:t xml:space="preserve">    3.2. </w:t>
      </w:r>
      <w:proofErr w:type="spellStart"/>
      <w:r w:rsidRPr="00BE1811">
        <w:rPr>
          <w:lang w:val="en-US"/>
        </w:rPr>
        <w:t>Descrierea</w:t>
      </w:r>
      <w:proofErr w:type="spellEnd"/>
      <w:r w:rsidRPr="00BE1811">
        <w:rPr>
          <w:lang w:val="en-US"/>
        </w:rPr>
        <w:t xml:space="preserve"> din </w:t>
      </w:r>
      <w:proofErr w:type="spellStart"/>
      <w:r w:rsidRPr="00BE1811">
        <w:rPr>
          <w:lang w:val="en-US"/>
        </w:rPr>
        <w:t>punct</w:t>
      </w:r>
      <w:proofErr w:type="spellEnd"/>
      <w:r w:rsidRPr="00BE1811">
        <w:rPr>
          <w:lang w:val="en-US"/>
        </w:rPr>
        <w:t xml:space="preserve"> de </w:t>
      </w:r>
      <w:proofErr w:type="spellStart"/>
      <w:r w:rsidRPr="00BE1811">
        <w:rPr>
          <w:lang w:val="en-US"/>
        </w:rPr>
        <w:t>vedere</w:t>
      </w:r>
      <w:proofErr w:type="spellEnd"/>
      <w:r w:rsidRPr="00BE1811">
        <w:rPr>
          <w:lang w:val="en-US"/>
        </w:rPr>
        <w:t xml:space="preserve"> </w:t>
      </w:r>
      <w:proofErr w:type="spellStart"/>
      <w:r w:rsidRPr="00BE1811">
        <w:rPr>
          <w:lang w:val="en-US"/>
        </w:rPr>
        <w:t>tehnic</w:t>
      </w:r>
      <w:proofErr w:type="spellEnd"/>
      <w:r w:rsidRPr="00BE1811">
        <w:rPr>
          <w:lang w:val="en-US"/>
        </w:rPr>
        <w:t xml:space="preserve">, </w:t>
      </w:r>
      <w:proofErr w:type="spellStart"/>
      <w:r w:rsidRPr="00BE1811">
        <w:rPr>
          <w:lang w:val="en-US"/>
        </w:rPr>
        <w:t>constructiv</w:t>
      </w:r>
      <w:proofErr w:type="spellEnd"/>
      <w:r w:rsidRPr="00BE1811">
        <w:rPr>
          <w:lang w:val="en-US"/>
        </w:rPr>
        <w:t xml:space="preserve">, </w:t>
      </w:r>
      <w:proofErr w:type="spellStart"/>
      <w:r w:rsidRPr="00BE1811">
        <w:rPr>
          <w:lang w:val="en-US"/>
        </w:rPr>
        <w:t>funcţional-arhitectural</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tehnologic</w:t>
      </w:r>
      <w:proofErr w:type="spellEnd"/>
      <w:r w:rsidRPr="00BE1811">
        <w:rPr>
          <w:lang w:val="en-US"/>
        </w:rPr>
        <w:t>:</w:t>
      </w:r>
    </w:p>
    <w:p w14:paraId="71C2AA8A"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caracteristici</w:t>
      </w:r>
      <w:proofErr w:type="spellEnd"/>
      <w:r w:rsidRPr="00BE1811">
        <w:rPr>
          <w:lang w:val="en-US"/>
        </w:rPr>
        <w:t xml:space="preserve"> </w:t>
      </w:r>
      <w:proofErr w:type="spellStart"/>
      <w:r w:rsidRPr="00BE1811">
        <w:rPr>
          <w:lang w:val="en-US"/>
        </w:rPr>
        <w:t>tehnice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parametri</w:t>
      </w:r>
      <w:proofErr w:type="spellEnd"/>
      <w:r w:rsidRPr="00BE1811">
        <w:rPr>
          <w:lang w:val="en-US"/>
        </w:rPr>
        <w:t xml:space="preserve"> </w:t>
      </w:r>
      <w:proofErr w:type="spellStart"/>
      <w:r w:rsidRPr="00BE1811">
        <w:rPr>
          <w:lang w:val="en-US"/>
        </w:rPr>
        <w:t>specifici</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w:t>
      </w:r>
    </w:p>
    <w:p w14:paraId="54155369"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varianta</w:t>
      </w:r>
      <w:proofErr w:type="spellEnd"/>
      <w:r w:rsidRPr="00BE1811">
        <w:rPr>
          <w:lang w:val="en-US"/>
        </w:rPr>
        <w:t xml:space="preserve"> </w:t>
      </w:r>
      <w:proofErr w:type="spellStart"/>
      <w:r w:rsidRPr="00BE1811">
        <w:rPr>
          <w:lang w:val="en-US"/>
        </w:rPr>
        <w:t>constructivă</w:t>
      </w:r>
      <w:proofErr w:type="spellEnd"/>
      <w:r w:rsidRPr="00BE1811">
        <w:rPr>
          <w:lang w:val="en-US"/>
        </w:rPr>
        <w:t xml:space="preserve"> de </w:t>
      </w:r>
      <w:proofErr w:type="spellStart"/>
      <w:r w:rsidRPr="00BE1811">
        <w:rPr>
          <w:lang w:val="en-US"/>
        </w:rPr>
        <w:t>realizare</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investiţiei</w:t>
      </w:r>
      <w:proofErr w:type="spellEnd"/>
      <w:r w:rsidRPr="00BE1811">
        <w:rPr>
          <w:lang w:val="en-US"/>
        </w:rPr>
        <w:t xml:space="preserve">, cu </w:t>
      </w:r>
      <w:proofErr w:type="spellStart"/>
      <w:r w:rsidRPr="00BE1811">
        <w:rPr>
          <w:lang w:val="en-US"/>
        </w:rPr>
        <w:t>justificarea</w:t>
      </w:r>
      <w:proofErr w:type="spellEnd"/>
      <w:r w:rsidRPr="00BE1811">
        <w:rPr>
          <w:lang w:val="en-US"/>
        </w:rPr>
        <w:t xml:space="preserve"> </w:t>
      </w:r>
      <w:proofErr w:type="spellStart"/>
      <w:r w:rsidRPr="00BE1811">
        <w:rPr>
          <w:lang w:val="en-US"/>
        </w:rPr>
        <w:t>alegerii</w:t>
      </w:r>
      <w:proofErr w:type="spellEnd"/>
      <w:r w:rsidRPr="00BE1811">
        <w:rPr>
          <w:lang w:val="en-US"/>
        </w:rPr>
        <w:t xml:space="preserve"> </w:t>
      </w:r>
      <w:proofErr w:type="spellStart"/>
      <w:r w:rsidRPr="00BE1811">
        <w:rPr>
          <w:lang w:val="en-US"/>
        </w:rPr>
        <w:t>acesteia</w:t>
      </w:r>
      <w:proofErr w:type="spellEnd"/>
      <w:r w:rsidRPr="00BE1811">
        <w:rPr>
          <w:lang w:val="en-US"/>
        </w:rPr>
        <w:t>;</w:t>
      </w:r>
    </w:p>
    <w:p w14:paraId="512DD6E8"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echiparea</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dotarea</w:t>
      </w:r>
      <w:proofErr w:type="spellEnd"/>
      <w:r w:rsidRPr="00BE1811">
        <w:rPr>
          <w:lang w:val="en-US"/>
        </w:rPr>
        <w:t xml:space="preserve"> </w:t>
      </w:r>
      <w:proofErr w:type="spellStart"/>
      <w:r w:rsidRPr="00BE1811">
        <w:rPr>
          <w:lang w:val="en-US"/>
        </w:rPr>
        <w:t>specifică</w:t>
      </w:r>
      <w:proofErr w:type="spellEnd"/>
      <w:r w:rsidRPr="00BE1811">
        <w:rPr>
          <w:lang w:val="en-US"/>
        </w:rPr>
        <w:t xml:space="preserve"> </w:t>
      </w:r>
      <w:proofErr w:type="spellStart"/>
      <w:r w:rsidRPr="00BE1811">
        <w:rPr>
          <w:lang w:val="en-US"/>
        </w:rPr>
        <w:t>funcţiunii</w:t>
      </w:r>
      <w:proofErr w:type="spellEnd"/>
      <w:r w:rsidRPr="00BE1811">
        <w:rPr>
          <w:lang w:val="en-US"/>
        </w:rPr>
        <w:t xml:space="preserve"> </w:t>
      </w:r>
      <w:proofErr w:type="spellStart"/>
      <w:r w:rsidRPr="00BE1811">
        <w:rPr>
          <w:lang w:val="en-US"/>
        </w:rPr>
        <w:t>propuse</w:t>
      </w:r>
      <w:proofErr w:type="spellEnd"/>
      <w:r w:rsidRPr="00BE1811">
        <w:rPr>
          <w:lang w:val="en-US"/>
        </w:rPr>
        <w:t>.</w:t>
      </w:r>
    </w:p>
    <w:p w14:paraId="669A7478" w14:textId="77777777" w:rsidR="00573848" w:rsidRPr="00BE1811" w:rsidRDefault="00573848" w:rsidP="00573848">
      <w:pPr>
        <w:autoSpaceDE w:val="0"/>
        <w:autoSpaceDN w:val="0"/>
        <w:adjustRightInd w:val="0"/>
        <w:jc w:val="both"/>
        <w:rPr>
          <w:lang w:val="en-US"/>
        </w:rPr>
      </w:pPr>
      <w:r w:rsidRPr="00BE1811">
        <w:rPr>
          <w:lang w:val="en-US"/>
        </w:rPr>
        <w:lastRenderedPageBreak/>
        <w:t xml:space="preserve">    3.3. </w:t>
      </w:r>
      <w:proofErr w:type="spellStart"/>
      <w:r w:rsidRPr="00BE1811">
        <w:rPr>
          <w:lang w:val="en-US"/>
        </w:rPr>
        <w:t>Costurile</w:t>
      </w:r>
      <w:proofErr w:type="spellEnd"/>
      <w:r w:rsidRPr="00BE1811">
        <w:rPr>
          <w:lang w:val="en-US"/>
        </w:rPr>
        <w:t xml:space="preserve"> estimative ale </w:t>
      </w:r>
      <w:proofErr w:type="spellStart"/>
      <w:r w:rsidRPr="00BE1811">
        <w:rPr>
          <w:lang w:val="en-US"/>
        </w:rPr>
        <w:t>investiţiei</w:t>
      </w:r>
      <w:proofErr w:type="spellEnd"/>
      <w:r w:rsidRPr="00BE1811">
        <w:rPr>
          <w:lang w:val="en-US"/>
        </w:rPr>
        <w:t>:</w:t>
      </w:r>
    </w:p>
    <w:p w14:paraId="4E7318E7"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costurile</w:t>
      </w:r>
      <w:proofErr w:type="spellEnd"/>
      <w:r w:rsidRPr="00BE1811">
        <w:rPr>
          <w:lang w:val="en-US"/>
        </w:rPr>
        <w:t xml:space="preserve"> estimate </w:t>
      </w:r>
      <w:proofErr w:type="spellStart"/>
      <w:r w:rsidRPr="00BE1811">
        <w:rPr>
          <w:lang w:val="en-US"/>
        </w:rPr>
        <w:t>pentru</w:t>
      </w:r>
      <w:proofErr w:type="spellEnd"/>
      <w:r w:rsidRPr="00BE1811">
        <w:rPr>
          <w:lang w:val="en-US"/>
        </w:rPr>
        <w:t xml:space="preserve"> </w:t>
      </w:r>
      <w:proofErr w:type="spellStart"/>
      <w:r w:rsidRPr="00BE1811">
        <w:rPr>
          <w:lang w:val="en-US"/>
        </w:rPr>
        <w:t>realizarea</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cu </w:t>
      </w:r>
      <w:proofErr w:type="spellStart"/>
      <w:r w:rsidRPr="00BE1811">
        <w:rPr>
          <w:lang w:val="en-US"/>
        </w:rPr>
        <w:t>luarea</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considerare</w:t>
      </w:r>
      <w:proofErr w:type="spellEnd"/>
      <w:r w:rsidRPr="00BE1811">
        <w:rPr>
          <w:lang w:val="en-US"/>
        </w:rPr>
        <w:t xml:space="preserve"> a </w:t>
      </w:r>
      <w:proofErr w:type="spellStart"/>
      <w:r w:rsidRPr="00BE1811">
        <w:rPr>
          <w:lang w:val="en-US"/>
        </w:rPr>
        <w:t>costurilor</w:t>
      </w:r>
      <w:proofErr w:type="spellEnd"/>
      <w:r w:rsidRPr="00BE1811">
        <w:rPr>
          <w:lang w:val="en-US"/>
        </w:rPr>
        <w:t xml:space="preserve"> </w:t>
      </w:r>
      <w:proofErr w:type="spellStart"/>
      <w:r w:rsidRPr="00BE1811">
        <w:rPr>
          <w:lang w:val="en-US"/>
        </w:rPr>
        <w:t>unor</w:t>
      </w:r>
      <w:proofErr w:type="spellEnd"/>
      <w:r w:rsidRPr="00BE1811">
        <w:rPr>
          <w:lang w:val="en-US"/>
        </w:rPr>
        <w:t xml:space="preserve"> </w:t>
      </w:r>
      <w:proofErr w:type="spellStart"/>
      <w:r w:rsidRPr="00BE1811">
        <w:rPr>
          <w:lang w:val="en-US"/>
        </w:rPr>
        <w:t>investiţii</w:t>
      </w:r>
      <w:proofErr w:type="spellEnd"/>
      <w:r w:rsidRPr="00BE1811">
        <w:rPr>
          <w:lang w:val="en-US"/>
        </w:rPr>
        <w:t xml:space="preserve"> </w:t>
      </w:r>
      <w:proofErr w:type="spellStart"/>
      <w:r w:rsidRPr="00BE1811">
        <w:rPr>
          <w:lang w:val="en-US"/>
        </w:rPr>
        <w:t>similare</w:t>
      </w:r>
      <w:proofErr w:type="spellEnd"/>
      <w:r w:rsidRPr="00BE1811">
        <w:rPr>
          <w:lang w:val="en-US"/>
        </w:rPr>
        <w:t xml:space="preserve">, </w:t>
      </w:r>
      <w:proofErr w:type="spellStart"/>
      <w:r w:rsidRPr="00BE1811">
        <w:rPr>
          <w:lang w:val="en-US"/>
        </w:rPr>
        <w:t>ori</w:t>
      </w:r>
      <w:proofErr w:type="spellEnd"/>
      <w:r w:rsidRPr="00BE1811">
        <w:rPr>
          <w:lang w:val="en-US"/>
        </w:rPr>
        <w:t xml:space="preserve"> a </w:t>
      </w:r>
      <w:proofErr w:type="spellStart"/>
      <w:r w:rsidRPr="00BE1811">
        <w:rPr>
          <w:lang w:val="en-US"/>
        </w:rPr>
        <w:t>unor</w:t>
      </w:r>
      <w:proofErr w:type="spellEnd"/>
      <w:r w:rsidRPr="00BE1811">
        <w:rPr>
          <w:lang w:val="en-US"/>
        </w:rPr>
        <w:t xml:space="preserve"> </w:t>
      </w:r>
      <w:proofErr w:type="spellStart"/>
      <w:r w:rsidRPr="00BE1811">
        <w:rPr>
          <w:lang w:val="en-US"/>
        </w:rPr>
        <w:t>standarde</w:t>
      </w:r>
      <w:proofErr w:type="spellEnd"/>
      <w:r w:rsidRPr="00BE1811">
        <w:rPr>
          <w:lang w:val="en-US"/>
        </w:rPr>
        <w:t xml:space="preserve"> de cost </w:t>
      </w:r>
      <w:proofErr w:type="spellStart"/>
      <w:r w:rsidRPr="00BE1811">
        <w:rPr>
          <w:lang w:val="en-US"/>
        </w:rPr>
        <w:t>pentru</w:t>
      </w:r>
      <w:proofErr w:type="spellEnd"/>
      <w:r w:rsidRPr="00BE1811">
        <w:rPr>
          <w:lang w:val="en-US"/>
        </w:rPr>
        <w:t xml:space="preserve"> </w:t>
      </w:r>
      <w:proofErr w:type="spellStart"/>
      <w:r w:rsidRPr="00BE1811">
        <w:rPr>
          <w:lang w:val="en-US"/>
        </w:rPr>
        <w:t>investiţii</w:t>
      </w:r>
      <w:proofErr w:type="spellEnd"/>
      <w:r w:rsidRPr="00BE1811">
        <w:rPr>
          <w:lang w:val="en-US"/>
        </w:rPr>
        <w:t xml:space="preserve"> </w:t>
      </w:r>
      <w:proofErr w:type="spellStart"/>
      <w:r w:rsidRPr="00BE1811">
        <w:rPr>
          <w:lang w:val="en-US"/>
        </w:rPr>
        <w:t>similare</w:t>
      </w:r>
      <w:proofErr w:type="spellEnd"/>
      <w:r w:rsidRPr="00BE1811">
        <w:rPr>
          <w:lang w:val="en-US"/>
        </w:rPr>
        <w:t xml:space="preserve"> </w:t>
      </w:r>
      <w:proofErr w:type="spellStart"/>
      <w:r w:rsidRPr="00BE1811">
        <w:rPr>
          <w:lang w:val="en-US"/>
        </w:rPr>
        <w:t>corelativ</w:t>
      </w:r>
      <w:proofErr w:type="spellEnd"/>
      <w:r w:rsidRPr="00BE1811">
        <w:rPr>
          <w:lang w:val="en-US"/>
        </w:rPr>
        <w:t xml:space="preserve"> cu </w:t>
      </w:r>
      <w:proofErr w:type="spellStart"/>
      <w:r w:rsidRPr="00BE1811">
        <w:rPr>
          <w:lang w:val="en-US"/>
        </w:rPr>
        <w:t>caracteristicile</w:t>
      </w:r>
      <w:proofErr w:type="spellEnd"/>
      <w:r w:rsidRPr="00BE1811">
        <w:rPr>
          <w:lang w:val="en-US"/>
        </w:rPr>
        <w:t xml:space="preserve"> </w:t>
      </w:r>
      <w:proofErr w:type="spellStart"/>
      <w:r w:rsidRPr="00BE1811">
        <w:rPr>
          <w:lang w:val="en-US"/>
        </w:rPr>
        <w:t>tehnice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parametrii</w:t>
      </w:r>
      <w:proofErr w:type="spellEnd"/>
      <w:r w:rsidRPr="00BE1811">
        <w:rPr>
          <w:lang w:val="en-US"/>
        </w:rPr>
        <w:t xml:space="preserve"> </w:t>
      </w:r>
      <w:proofErr w:type="spellStart"/>
      <w:r w:rsidRPr="00BE1811">
        <w:rPr>
          <w:lang w:val="en-US"/>
        </w:rPr>
        <w:t>specifici</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w:t>
      </w:r>
    </w:p>
    <w:p w14:paraId="308F32AE"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costurile</w:t>
      </w:r>
      <w:proofErr w:type="spellEnd"/>
      <w:r w:rsidRPr="00BE1811">
        <w:rPr>
          <w:lang w:val="en-US"/>
        </w:rPr>
        <w:t xml:space="preserve"> estimative de </w:t>
      </w:r>
      <w:proofErr w:type="spellStart"/>
      <w:r w:rsidRPr="00BE1811">
        <w:rPr>
          <w:lang w:val="en-US"/>
        </w:rPr>
        <w:t>operare</w:t>
      </w:r>
      <w:proofErr w:type="spellEnd"/>
      <w:r w:rsidRPr="00BE1811">
        <w:rPr>
          <w:lang w:val="en-US"/>
        </w:rPr>
        <w:t xml:space="preserve"> pe </w:t>
      </w:r>
      <w:proofErr w:type="spellStart"/>
      <w:r w:rsidRPr="00BE1811">
        <w:rPr>
          <w:lang w:val="en-US"/>
        </w:rPr>
        <w:t>durata</w:t>
      </w:r>
      <w:proofErr w:type="spellEnd"/>
      <w:r w:rsidRPr="00BE1811">
        <w:rPr>
          <w:lang w:val="en-US"/>
        </w:rPr>
        <w:t xml:space="preserve"> </w:t>
      </w:r>
      <w:proofErr w:type="spellStart"/>
      <w:r w:rsidRPr="00BE1811">
        <w:rPr>
          <w:lang w:val="en-US"/>
        </w:rPr>
        <w:t>normată</w:t>
      </w:r>
      <w:proofErr w:type="spellEnd"/>
      <w:r w:rsidRPr="00BE1811">
        <w:rPr>
          <w:lang w:val="en-US"/>
        </w:rPr>
        <w:t xml:space="preserve"> de </w:t>
      </w:r>
      <w:proofErr w:type="spellStart"/>
      <w:r w:rsidRPr="00BE1811">
        <w:rPr>
          <w:lang w:val="en-US"/>
        </w:rPr>
        <w:t>viaţă</w:t>
      </w:r>
      <w:proofErr w:type="spellEnd"/>
      <w:r w:rsidRPr="00BE1811">
        <w:rPr>
          <w:lang w:val="en-US"/>
        </w:rPr>
        <w:t xml:space="preserve">/de </w:t>
      </w:r>
      <w:proofErr w:type="spellStart"/>
      <w:r w:rsidRPr="00BE1811">
        <w:rPr>
          <w:lang w:val="en-US"/>
        </w:rPr>
        <w:t>amortizare</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investiţiei</w:t>
      </w:r>
      <w:proofErr w:type="spellEnd"/>
      <w:r w:rsidRPr="00BE1811">
        <w:rPr>
          <w:lang w:val="en-US"/>
        </w:rPr>
        <w:t xml:space="preserve"> </w:t>
      </w:r>
      <w:proofErr w:type="spellStart"/>
      <w:r w:rsidRPr="00BE1811">
        <w:rPr>
          <w:lang w:val="en-US"/>
        </w:rPr>
        <w:t>publice</w:t>
      </w:r>
      <w:proofErr w:type="spellEnd"/>
      <w:r w:rsidRPr="00BE1811">
        <w:rPr>
          <w:lang w:val="en-US"/>
        </w:rPr>
        <w:t>.</w:t>
      </w:r>
    </w:p>
    <w:p w14:paraId="0098121C" w14:textId="77777777" w:rsidR="00573848" w:rsidRPr="00BE1811" w:rsidRDefault="00573848" w:rsidP="00573848">
      <w:pPr>
        <w:autoSpaceDE w:val="0"/>
        <w:autoSpaceDN w:val="0"/>
        <w:adjustRightInd w:val="0"/>
        <w:jc w:val="both"/>
        <w:rPr>
          <w:lang w:val="en-US"/>
        </w:rPr>
      </w:pPr>
      <w:r w:rsidRPr="00BE1811">
        <w:rPr>
          <w:lang w:val="en-US"/>
        </w:rPr>
        <w:t xml:space="preserve">    3.4. </w:t>
      </w:r>
      <w:proofErr w:type="spellStart"/>
      <w:r w:rsidRPr="00BE1811">
        <w:rPr>
          <w:lang w:val="en-US"/>
        </w:rPr>
        <w:t>Studii</w:t>
      </w:r>
      <w:proofErr w:type="spellEnd"/>
      <w:r w:rsidRPr="00BE1811">
        <w:rPr>
          <w:lang w:val="en-US"/>
        </w:rPr>
        <w:t xml:space="preserve"> de </w:t>
      </w:r>
      <w:proofErr w:type="spellStart"/>
      <w:r w:rsidRPr="00BE1811">
        <w:rPr>
          <w:lang w:val="en-US"/>
        </w:rPr>
        <w:t>specialitate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funcţie</w:t>
      </w:r>
      <w:proofErr w:type="spellEnd"/>
      <w:r w:rsidRPr="00BE1811">
        <w:rPr>
          <w:lang w:val="en-US"/>
        </w:rPr>
        <w:t xml:space="preserve"> de </w:t>
      </w:r>
      <w:proofErr w:type="spellStart"/>
      <w:r w:rsidRPr="00BE1811">
        <w:rPr>
          <w:lang w:val="en-US"/>
        </w:rPr>
        <w:t>categoria</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clasa</w:t>
      </w:r>
      <w:proofErr w:type="spellEnd"/>
      <w:r w:rsidRPr="00BE1811">
        <w:rPr>
          <w:lang w:val="en-US"/>
        </w:rPr>
        <w:t xml:space="preserve"> de </w:t>
      </w:r>
      <w:proofErr w:type="spellStart"/>
      <w:r w:rsidRPr="00BE1811">
        <w:rPr>
          <w:lang w:val="en-US"/>
        </w:rPr>
        <w:t>importanţă</w:t>
      </w:r>
      <w:proofErr w:type="spellEnd"/>
      <w:r w:rsidRPr="00BE1811">
        <w:rPr>
          <w:lang w:val="en-US"/>
        </w:rPr>
        <w:t xml:space="preserve"> a </w:t>
      </w:r>
      <w:proofErr w:type="spellStart"/>
      <w:r w:rsidRPr="00BE1811">
        <w:rPr>
          <w:lang w:val="en-US"/>
        </w:rPr>
        <w:t>construcţiilor</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64FB67EE"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studiu</w:t>
      </w:r>
      <w:proofErr w:type="spellEnd"/>
      <w:r w:rsidRPr="00BE1811">
        <w:rPr>
          <w:lang w:val="en-US"/>
        </w:rPr>
        <w:t xml:space="preserve"> </w:t>
      </w:r>
      <w:proofErr w:type="spellStart"/>
      <w:r w:rsidRPr="00BE1811">
        <w:rPr>
          <w:lang w:val="en-US"/>
        </w:rPr>
        <w:t>topografic</w:t>
      </w:r>
      <w:proofErr w:type="spellEnd"/>
      <w:r w:rsidRPr="00BE1811">
        <w:rPr>
          <w:lang w:val="en-US"/>
        </w:rPr>
        <w:t>;</w:t>
      </w:r>
    </w:p>
    <w:p w14:paraId="1BCEF24D"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studiu</w:t>
      </w:r>
      <w:proofErr w:type="spellEnd"/>
      <w:r w:rsidRPr="00BE1811">
        <w:rPr>
          <w:lang w:val="en-US"/>
        </w:rPr>
        <w:t xml:space="preserve"> </w:t>
      </w:r>
      <w:proofErr w:type="spellStart"/>
      <w:r w:rsidRPr="00BE1811">
        <w:rPr>
          <w:lang w:val="en-US"/>
        </w:rPr>
        <w:t>geotehnic</w:t>
      </w:r>
      <w:proofErr w:type="spellEnd"/>
      <w:r w:rsidRPr="00BE1811">
        <w:rPr>
          <w:lang w:val="en-US"/>
        </w:rPr>
        <w:t xml:space="preserve"> </w:t>
      </w:r>
      <w:proofErr w:type="spellStart"/>
      <w:r w:rsidRPr="00BE1811">
        <w:rPr>
          <w:lang w:val="en-US"/>
        </w:rPr>
        <w:t>şi</w:t>
      </w:r>
      <w:proofErr w:type="spellEnd"/>
      <w:r w:rsidRPr="00BE1811">
        <w:rPr>
          <w:lang w:val="en-US"/>
        </w:rPr>
        <w:t>/</w:t>
      </w:r>
      <w:proofErr w:type="spellStart"/>
      <w:r w:rsidRPr="00BE1811">
        <w:rPr>
          <w:lang w:val="en-US"/>
        </w:rPr>
        <w:t>sau</w:t>
      </w:r>
      <w:proofErr w:type="spellEnd"/>
      <w:r w:rsidRPr="00BE1811">
        <w:rPr>
          <w:lang w:val="en-US"/>
        </w:rPr>
        <w:t xml:space="preserve"> </w:t>
      </w:r>
      <w:proofErr w:type="spellStart"/>
      <w:r w:rsidRPr="00BE1811">
        <w:rPr>
          <w:lang w:val="en-US"/>
        </w:rPr>
        <w:t>studii</w:t>
      </w:r>
      <w:proofErr w:type="spellEnd"/>
      <w:r w:rsidRPr="00BE1811">
        <w:rPr>
          <w:lang w:val="en-US"/>
        </w:rPr>
        <w:t xml:space="preserve"> de </w:t>
      </w:r>
      <w:proofErr w:type="spellStart"/>
      <w:r w:rsidRPr="00BE1811">
        <w:rPr>
          <w:lang w:val="en-US"/>
        </w:rPr>
        <w:t>analiză</w:t>
      </w:r>
      <w:proofErr w:type="spellEnd"/>
      <w:r w:rsidRPr="00BE1811">
        <w:rPr>
          <w:lang w:val="en-US"/>
        </w:rPr>
        <w:t xml:space="preserve"> </w:t>
      </w:r>
      <w:proofErr w:type="spellStart"/>
      <w:r w:rsidRPr="00BE1811">
        <w:rPr>
          <w:lang w:val="en-US"/>
        </w:rPr>
        <w:t>şi</w:t>
      </w:r>
      <w:proofErr w:type="spellEnd"/>
      <w:r w:rsidRPr="00BE1811">
        <w:rPr>
          <w:lang w:val="en-US"/>
        </w:rPr>
        <w:t xml:space="preserve"> de </w:t>
      </w:r>
      <w:proofErr w:type="spellStart"/>
      <w:r w:rsidRPr="00BE1811">
        <w:rPr>
          <w:lang w:val="en-US"/>
        </w:rPr>
        <w:t>stabilitate</w:t>
      </w:r>
      <w:proofErr w:type="spellEnd"/>
      <w:r w:rsidRPr="00BE1811">
        <w:rPr>
          <w:lang w:val="en-US"/>
        </w:rPr>
        <w:t xml:space="preserve"> a </w:t>
      </w:r>
      <w:proofErr w:type="spellStart"/>
      <w:r w:rsidRPr="00BE1811">
        <w:rPr>
          <w:lang w:val="en-US"/>
        </w:rPr>
        <w:t>terenului</w:t>
      </w:r>
      <w:proofErr w:type="spellEnd"/>
      <w:r w:rsidRPr="00BE1811">
        <w:rPr>
          <w:lang w:val="en-US"/>
        </w:rPr>
        <w:t>;</w:t>
      </w:r>
    </w:p>
    <w:p w14:paraId="6D3234EF"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studiu</w:t>
      </w:r>
      <w:proofErr w:type="spellEnd"/>
      <w:r w:rsidRPr="00BE1811">
        <w:rPr>
          <w:lang w:val="en-US"/>
        </w:rPr>
        <w:t xml:space="preserve"> </w:t>
      </w:r>
      <w:proofErr w:type="spellStart"/>
      <w:r w:rsidRPr="00BE1811">
        <w:rPr>
          <w:lang w:val="en-US"/>
        </w:rPr>
        <w:t>hidrologic</w:t>
      </w:r>
      <w:proofErr w:type="spellEnd"/>
      <w:r w:rsidRPr="00BE1811">
        <w:rPr>
          <w:lang w:val="en-US"/>
        </w:rPr>
        <w:t xml:space="preserve">, </w:t>
      </w:r>
      <w:proofErr w:type="spellStart"/>
      <w:r w:rsidRPr="00BE1811">
        <w:rPr>
          <w:lang w:val="en-US"/>
        </w:rPr>
        <w:t>hidrogeologic</w:t>
      </w:r>
      <w:proofErr w:type="spellEnd"/>
      <w:r w:rsidRPr="00BE1811">
        <w:rPr>
          <w:lang w:val="en-US"/>
        </w:rPr>
        <w:t>;</w:t>
      </w:r>
    </w:p>
    <w:p w14:paraId="3A25A12C"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studiu</w:t>
      </w:r>
      <w:proofErr w:type="spellEnd"/>
      <w:r w:rsidRPr="00BE1811">
        <w:rPr>
          <w:lang w:val="en-US"/>
        </w:rPr>
        <w:t xml:space="preserve"> </w:t>
      </w:r>
      <w:proofErr w:type="spellStart"/>
      <w:r w:rsidRPr="00BE1811">
        <w:rPr>
          <w:lang w:val="en-US"/>
        </w:rPr>
        <w:t>privind</w:t>
      </w:r>
      <w:proofErr w:type="spellEnd"/>
      <w:r w:rsidRPr="00BE1811">
        <w:rPr>
          <w:lang w:val="en-US"/>
        </w:rPr>
        <w:t xml:space="preserve"> </w:t>
      </w:r>
      <w:proofErr w:type="spellStart"/>
      <w:r w:rsidRPr="00BE1811">
        <w:rPr>
          <w:lang w:val="en-US"/>
        </w:rPr>
        <w:t>posibilitatea</w:t>
      </w:r>
      <w:proofErr w:type="spellEnd"/>
      <w:r w:rsidRPr="00BE1811">
        <w:rPr>
          <w:lang w:val="en-US"/>
        </w:rPr>
        <w:t xml:space="preserve"> </w:t>
      </w:r>
      <w:proofErr w:type="spellStart"/>
      <w:r w:rsidRPr="00BE1811">
        <w:rPr>
          <w:lang w:val="en-US"/>
        </w:rPr>
        <w:t>utilizării</w:t>
      </w:r>
      <w:proofErr w:type="spellEnd"/>
      <w:r w:rsidRPr="00BE1811">
        <w:rPr>
          <w:lang w:val="en-US"/>
        </w:rPr>
        <w:t xml:space="preserve"> </w:t>
      </w:r>
      <w:proofErr w:type="spellStart"/>
      <w:r w:rsidRPr="00BE1811">
        <w:rPr>
          <w:lang w:val="en-US"/>
        </w:rPr>
        <w:t>unor</w:t>
      </w:r>
      <w:proofErr w:type="spellEnd"/>
      <w:r w:rsidRPr="00BE1811">
        <w:rPr>
          <w:lang w:val="en-US"/>
        </w:rPr>
        <w:t xml:space="preserve"> </w:t>
      </w:r>
      <w:proofErr w:type="spellStart"/>
      <w:r w:rsidRPr="00BE1811">
        <w:rPr>
          <w:lang w:val="en-US"/>
        </w:rPr>
        <w:t>sisteme</w:t>
      </w:r>
      <w:proofErr w:type="spellEnd"/>
      <w:r w:rsidRPr="00BE1811">
        <w:rPr>
          <w:lang w:val="en-US"/>
        </w:rPr>
        <w:t xml:space="preserve"> alternative de </w:t>
      </w:r>
      <w:proofErr w:type="spellStart"/>
      <w:r w:rsidRPr="00BE1811">
        <w:rPr>
          <w:lang w:val="en-US"/>
        </w:rPr>
        <w:t>eficienţă</w:t>
      </w:r>
      <w:proofErr w:type="spellEnd"/>
      <w:r w:rsidRPr="00BE1811">
        <w:rPr>
          <w:lang w:val="en-US"/>
        </w:rPr>
        <w:t xml:space="preserve"> </w:t>
      </w:r>
      <w:proofErr w:type="spellStart"/>
      <w:r w:rsidRPr="00BE1811">
        <w:rPr>
          <w:lang w:val="en-US"/>
        </w:rPr>
        <w:t>ridicată</w:t>
      </w:r>
      <w:proofErr w:type="spellEnd"/>
      <w:r w:rsidRPr="00BE1811">
        <w:rPr>
          <w:lang w:val="en-US"/>
        </w:rPr>
        <w:t xml:space="preserve"> </w:t>
      </w:r>
      <w:proofErr w:type="spellStart"/>
      <w:r w:rsidRPr="00BE1811">
        <w:rPr>
          <w:lang w:val="en-US"/>
        </w:rPr>
        <w:t>pentru</w:t>
      </w:r>
      <w:proofErr w:type="spellEnd"/>
      <w:r w:rsidRPr="00BE1811">
        <w:rPr>
          <w:lang w:val="en-US"/>
        </w:rPr>
        <w:t xml:space="preserve"> </w:t>
      </w:r>
      <w:proofErr w:type="spellStart"/>
      <w:r w:rsidRPr="00BE1811">
        <w:rPr>
          <w:lang w:val="en-US"/>
        </w:rPr>
        <w:t>creşterea</w:t>
      </w:r>
      <w:proofErr w:type="spellEnd"/>
      <w:r w:rsidRPr="00BE1811">
        <w:rPr>
          <w:lang w:val="en-US"/>
        </w:rPr>
        <w:t xml:space="preserve"> </w:t>
      </w:r>
      <w:proofErr w:type="spellStart"/>
      <w:r w:rsidRPr="00BE1811">
        <w:rPr>
          <w:lang w:val="en-US"/>
        </w:rPr>
        <w:t>performanţei</w:t>
      </w:r>
      <w:proofErr w:type="spellEnd"/>
      <w:r w:rsidRPr="00BE1811">
        <w:rPr>
          <w:lang w:val="en-US"/>
        </w:rPr>
        <w:t xml:space="preserve"> </w:t>
      </w:r>
      <w:proofErr w:type="spellStart"/>
      <w:r w:rsidRPr="00BE1811">
        <w:rPr>
          <w:lang w:val="en-US"/>
        </w:rPr>
        <w:t>energetice</w:t>
      </w:r>
      <w:proofErr w:type="spellEnd"/>
      <w:r w:rsidRPr="00BE1811">
        <w:rPr>
          <w:lang w:val="en-US"/>
        </w:rPr>
        <w:t>;</w:t>
      </w:r>
    </w:p>
    <w:p w14:paraId="50A4E1A3"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studiu</w:t>
      </w:r>
      <w:proofErr w:type="spellEnd"/>
      <w:r w:rsidRPr="00BE1811">
        <w:rPr>
          <w:lang w:val="en-US"/>
        </w:rPr>
        <w:t xml:space="preserve"> de </w:t>
      </w:r>
      <w:proofErr w:type="spellStart"/>
      <w:r w:rsidRPr="00BE1811">
        <w:rPr>
          <w:lang w:val="en-US"/>
        </w:rPr>
        <w:t>trafic</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studiu</w:t>
      </w:r>
      <w:proofErr w:type="spellEnd"/>
      <w:r w:rsidRPr="00BE1811">
        <w:rPr>
          <w:lang w:val="en-US"/>
        </w:rPr>
        <w:t xml:space="preserve"> de </w:t>
      </w:r>
      <w:proofErr w:type="spellStart"/>
      <w:r w:rsidRPr="00BE1811">
        <w:rPr>
          <w:lang w:val="en-US"/>
        </w:rPr>
        <w:t>circulaţie</w:t>
      </w:r>
      <w:proofErr w:type="spellEnd"/>
      <w:r w:rsidRPr="00BE1811">
        <w:rPr>
          <w:lang w:val="en-US"/>
        </w:rPr>
        <w:t>;</w:t>
      </w:r>
    </w:p>
    <w:p w14:paraId="6070FD15"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raport</w:t>
      </w:r>
      <w:proofErr w:type="spellEnd"/>
      <w:r w:rsidRPr="00BE1811">
        <w:rPr>
          <w:lang w:val="en-US"/>
        </w:rPr>
        <w:t xml:space="preserve"> de diagnostic </w:t>
      </w:r>
      <w:proofErr w:type="spellStart"/>
      <w:r w:rsidRPr="00BE1811">
        <w:rPr>
          <w:lang w:val="en-US"/>
        </w:rPr>
        <w:t>arheologic</w:t>
      </w:r>
      <w:proofErr w:type="spellEnd"/>
      <w:r w:rsidRPr="00BE1811">
        <w:rPr>
          <w:lang w:val="en-US"/>
        </w:rPr>
        <w:t xml:space="preserve"> </w:t>
      </w:r>
      <w:proofErr w:type="spellStart"/>
      <w:r w:rsidRPr="00BE1811">
        <w:rPr>
          <w:lang w:val="en-US"/>
        </w:rPr>
        <w:t>preliminar</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vederea</w:t>
      </w:r>
      <w:proofErr w:type="spellEnd"/>
      <w:r w:rsidRPr="00BE1811">
        <w:rPr>
          <w:lang w:val="en-US"/>
        </w:rPr>
        <w:t xml:space="preserve"> </w:t>
      </w:r>
      <w:proofErr w:type="spellStart"/>
      <w:r w:rsidRPr="00BE1811">
        <w:rPr>
          <w:lang w:val="en-US"/>
        </w:rPr>
        <w:t>exproprierii</w:t>
      </w:r>
      <w:proofErr w:type="spellEnd"/>
      <w:r w:rsidRPr="00BE1811">
        <w:rPr>
          <w:lang w:val="en-US"/>
        </w:rPr>
        <w:t xml:space="preserve">, </w:t>
      </w:r>
      <w:proofErr w:type="spellStart"/>
      <w:r w:rsidRPr="00BE1811">
        <w:rPr>
          <w:lang w:val="en-US"/>
        </w:rPr>
        <w:t>pentru</w:t>
      </w:r>
      <w:proofErr w:type="spellEnd"/>
      <w:r w:rsidRPr="00BE1811">
        <w:rPr>
          <w:lang w:val="en-US"/>
        </w:rPr>
        <w:t xml:space="preserve"> </w:t>
      </w:r>
      <w:proofErr w:type="spellStart"/>
      <w:r w:rsidRPr="00BE1811">
        <w:rPr>
          <w:lang w:val="en-US"/>
        </w:rPr>
        <w:t>obiectivele</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ale </w:t>
      </w:r>
      <w:proofErr w:type="spellStart"/>
      <w:r w:rsidRPr="00BE1811">
        <w:rPr>
          <w:lang w:val="en-US"/>
        </w:rPr>
        <w:t>căror</w:t>
      </w:r>
      <w:proofErr w:type="spellEnd"/>
      <w:r w:rsidRPr="00BE1811">
        <w:rPr>
          <w:lang w:val="en-US"/>
        </w:rPr>
        <w:t xml:space="preserve"> </w:t>
      </w:r>
      <w:proofErr w:type="spellStart"/>
      <w:r w:rsidRPr="00BE1811">
        <w:rPr>
          <w:lang w:val="en-US"/>
        </w:rPr>
        <w:t>amplasamente</w:t>
      </w:r>
      <w:proofErr w:type="spellEnd"/>
      <w:r w:rsidRPr="00BE1811">
        <w:rPr>
          <w:lang w:val="en-US"/>
        </w:rPr>
        <w:t xml:space="preserve"> </w:t>
      </w:r>
      <w:proofErr w:type="spellStart"/>
      <w:r w:rsidRPr="00BE1811">
        <w:rPr>
          <w:lang w:val="en-US"/>
        </w:rPr>
        <w:t>urmează</w:t>
      </w:r>
      <w:proofErr w:type="spellEnd"/>
      <w:r w:rsidRPr="00BE1811">
        <w:rPr>
          <w:lang w:val="en-US"/>
        </w:rPr>
        <w:t xml:space="preserve"> a fi expropriate </w:t>
      </w:r>
      <w:proofErr w:type="spellStart"/>
      <w:r w:rsidRPr="00BE1811">
        <w:rPr>
          <w:lang w:val="en-US"/>
        </w:rPr>
        <w:t>pentru</w:t>
      </w:r>
      <w:proofErr w:type="spellEnd"/>
      <w:r w:rsidRPr="00BE1811">
        <w:rPr>
          <w:lang w:val="en-US"/>
        </w:rPr>
        <w:t xml:space="preserve"> </w:t>
      </w:r>
      <w:proofErr w:type="spellStart"/>
      <w:r w:rsidRPr="00BE1811">
        <w:rPr>
          <w:lang w:val="en-US"/>
        </w:rPr>
        <w:t>cauză</w:t>
      </w:r>
      <w:proofErr w:type="spellEnd"/>
      <w:r w:rsidRPr="00BE1811">
        <w:rPr>
          <w:lang w:val="en-US"/>
        </w:rPr>
        <w:t xml:space="preserve"> de </w:t>
      </w:r>
      <w:proofErr w:type="spellStart"/>
      <w:r w:rsidRPr="00BE1811">
        <w:rPr>
          <w:lang w:val="en-US"/>
        </w:rPr>
        <w:t>utilitate</w:t>
      </w:r>
      <w:proofErr w:type="spellEnd"/>
      <w:r w:rsidRPr="00BE1811">
        <w:rPr>
          <w:lang w:val="en-US"/>
        </w:rPr>
        <w:t xml:space="preserve"> </w:t>
      </w:r>
      <w:proofErr w:type="spellStart"/>
      <w:r w:rsidRPr="00BE1811">
        <w:rPr>
          <w:lang w:val="en-US"/>
        </w:rPr>
        <w:t>publică</w:t>
      </w:r>
      <w:proofErr w:type="spellEnd"/>
      <w:r w:rsidRPr="00BE1811">
        <w:rPr>
          <w:lang w:val="en-US"/>
        </w:rPr>
        <w:t>;</w:t>
      </w:r>
    </w:p>
    <w:p w14:paraId="69AA0AC8"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studiu</w:t>
      </w:r>
      <w:proofErr w:type="spellEnd"/>
      <w:r w:rsidRPr="00BE1811">
        <w:rPr>
          <w:lang w:val="en-US"/>
        </w:rPr>
        <w:t xml:space="preserve"> </w:t>
      </w:r>
      <w:proofErr w:type="spellStart"/>
      <w:r w:rsidRPr="00BE1811">
        <w:rPr>
          <w:lang w:val="en-US"/>
        </w:rPr>
        <w:t>peisagistic</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cazul</w:t>
      </w:r>
      <w:proofErr w:type="spellEnd"/>
      <w:r w:rsidRPr="00BE1811">
        <w:rPr>
          <w:lang w:val="en-US"/>
        </w:rPr>
        <w:t xml:space="preserve"> </w:t>
      </w:r>
      <w:proofErr w:type="spellStart"/>
      <w:r w:rsidRPr="00BE1811">
        <w:rPr>
          <w:lang w:val="en-US"/>
        </w:rPr>
        <w:t>obiectivelor</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care se </w:t>
      </w:r>
      <w:proofErr w:type="spellStart"/>
      <w:r w:rsidRPr="00BE1811">
        <w:rPr>
          <w:lang w:val="en-US"/>
        </w:rPr>
        <w:t>referă</w:t>
      </w:r>
      <w:proofErr w:type="spellEnd"/>
      <w:r w:rsidRPr="00BE1811">
        <w:rPr>
          <w:lang w:val="en-US"/>
        </w:rPr>
        <w:t xml:space="preserve"> la </w:t>
      </w:r>
      <w:proofErr w:type="spellStart"/>
      <w:r w:rsidRPr="00BE1811">
        <w:rPr>
          <w:lang w:val="en-US"/>
        </w:rPr>
        <w:t>amenajări</w:t>
      </w:r>
      <w:proofErr w:type="spellEnd"/>
      <w:r w:rsidRPr="00BE1811">
        <w:rPr>
          <w:lang w:val="en-US"/>
        </w:rPr>
        <w:t xml:space="preserve"> </w:t>
      </w:r>
      <w:proofErr w:type="spellStart"/>
      <w:r w:rsidRPr="00BE1811">
        <w:rPr>
          <w:lang w:val="en-US"/>
        </w:rPr>
        <w:t>spaţii</w:t>
      </w:r>
      <w:proofErr w:type="spellEnd"/>
      <w:r w:rsidRPr="00BE1811">
        <w:rPr>
          <w:lang w:val="en-US"/>
        </w:rPr>
        <w:t xml:space="preserve"> </w:t>
      </w:r>
      <w:proofErr w:type="spellStart"/>
      <w:r w:rsidRPr="00BE1811">
        <w:rPr>
          <w:lang w:val="en-US"/>
        </w:rPr>
        <w:t>verzi</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peisajere</w:t>
      </w:r>
      <w:proofErr w:type="spellEnd"/>
      <w:r w:rsidRPr="00BE1811">
        <w:rPr>
          <w:lang w:val="en-US"/>
        </w:rPr>
        <w:t>;</w:t>
      </w:r>
    </w:p>
    <w:p w14:paraId="3B6C9A09"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studiu</w:t>
      </w:r>
      <w:proofErr w:type="spellEnd"/>
      <w:r w:rsidRPr="00BE1811">
        <w:rPr>
          <w:lang w:val="en-US"/>
        </w:rPr>
        <w:t xml:space="preserve"> </w:t>
      </w:r>
      <w:proofErr w:type="spellStart"/>
      <w:r w:rsidRPr="00BE1811">
        <w:rPr>
          <w:lang w:val="en-US"/>
        </w:rPr>
        <w:t>privind</w:t>
      </w:r>
      <w:proofErr w:type="spellEnd"/>
      <w:r w:rsidRPr="00BE1811">
        <w:rPr>
          <w:lang w:val="en-US"/>
        </w:rPr>
        <w:t xml:space="preserve"> </w:t>
      </w:r>
      <w:proofErr w:type="spellStart"/>
      <w:r w:rsidRPr="00BE1811">
        <w:rPr>
          <w:lang w:val="en-US"/>
        </w:rPr>
        <w:t>valoarea</w:t>
      </w:r>
      <w:proofErr w:type="spellEnd"/>
      <w:r w:rsidRPr="00BE1811">
        <w:rPr>
          <w:lang w:val="en-US"/>
        </w:rPr>
        <w:t xml:space="preserve"> </w:t>
      </w:r>
      <w:proofErr w:type="spellStart"/>
      <w:r w:rsidRPr="00BE1811">
        <w:rPr>
          <w:lang w:val="en-US"/>
        </w:rPr>
        <w:t>resursei</w:t>
      </w:r>
      <w:proofErr w:type="spellEnd"/>
      <w:r w:rsidRPr="00BE1811">
        <w:rPr>
          <w:lang w:val="en-US"/>
        </w:rPr>
        <w:t xml:space="preserve"> </w:t>
      </w:r>
      <w:proofErr w:type="spellStart"/>
      <w:r w:rsidRPr="00BE1811">
        <w:rPr>
          <w:lang w:val="en-US"/>
        </w:rPr>
        <w:t>culturale</w:t>
      </w:r>
      <w:proofErr w:type="spellEnd"/>
      <w:r w:rsidRPr="00BE1811">
        <w:rPr>
          <w:lang w:val="en-US"/>
        </w:rPr>
        <w:t>;</w:t>
      </w:r>
    </w:p>
    <w:p w14:paraId="505E1D04"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studii</w:t>
      </w:r>
      <w:proofErr w:type="spellEnd"/>
      <w:r w:rsidRPr="00BE1811">
        <w:rPr>
          <w:lang w:val="en-US"/>
        </w:rPr>
        <w:t xml:space="preserve"> de </w:t>
      </w:r>
      <w:proofErr w:type="spellStart"/>
      <w:r w:rsidRPr="00BE1811">
        <w:rPr>
          <w:lang w:val="en-US"/>
        </w:rPr>
        <w:t>specialitate</w:t>
      </w:r>
      <w:proofErr w:type="spellEnd"/>
      <w:r w:rsidRPr="00BE1811">
        <w:rPr>
          <w:lang w:val="en-US"/>
        </w:rPr>
        <w:t xml:space="preserve"> </w:t>
      </w:r>
      <w:proofErr w:type="spellStart"/>
      <w:r w:rsidRPr="00BE1811">
        <w:rPr>
          <w:lang w:val="en-US"/>
        </w:rPr>
        <w:t>necesare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funcţie</w:t>
      </w:r>
      <w:proofErr w:type="spellEnd"/>
      <w:r w:rsidRPr="00BE1811">
        <w:rPr>
          <w:lang w:val="en-US"/>
        </w:rPr>
        <w:t xml:space="preserve"> de </w:t>
      </w:r>
      <w:proofErr w:type="spellStart"/>
      <w:r w:rsidRPr="00BE1811">
        <w:rPr>
          <w:lang w:val="en-US"/>
        </w:rPr>
        <w:t>specificul</w:t>
      </w:r>
      <w:proofErr w:type="spellEnd"/>
      <w:r w:rsidRPr="00BE1811">
        <w:rPr>
          <w:lang w:val="en-US"/>
        </w:rPr>
        <w:t xml:space="preserve"> </w:t>
      </w:r>
      <w:proofErr w:type="spellStart"/>
      <w:r w:rsidRPr="00BE1811">
        <w:rPr>
          <w:lang w:val="en-US"/>
        </w:rPr>
        <w:t>investiţiei</w:t>
      </w:r>
      <w:proofErr w:type="spellEnd"/>
      <w:r w:rsidRPr="00BE1811">
        <w:rPr>
          <w:lang w:val="en-US"/>
        </w:rPr>
        <w:t>.</w:t>
      </w:r>
    </w:p>
    <w:p w14:paraId="458C02D0" w14:textId="77777777" w:rsidR="00573848" w:rsidRPr="00BE1811" w:rsidRDefault="00573848" w:rsidP="00573848">
      <w:pPr>
        <w:autoSpaceDE w:val="0"/>
        <w:autoSpaceDN w:val="0"/>
        <w:adjustRightInd w:val="0"/>
        <w:jc w:val="both"/>
        <w:rPr>
          <w:lang w:val="en-US"/>
        </w:rPr>
      </w:pPr>
      <w:r w:rsidRPr="00BE1811">
        <w:rPr>
          <w:lang w:val="en-US"/>
        </w:rPr>
        <w:t xml:space="preserve">    3.5. </w:t>
      </w:r>
      <w:proofErr w:type="spellStart"/>
      <w:r w:rsidRPr="00BE1811">
        <w:rPr>
          <w:lang w:val="en-US"/>
        </w:rPr>
        <w:t>Grafice</w:t>
      </w:r>
      <w:proofErr w:type="spellEnd"/>
      <w:r w:rsidRPr="00BE1811">
        <w:rPr>
          <w:lang w:val="en-US"/>
        </w:rPr>
        <w:t xml:space="preserve"> </w:t>
      </w:r>
      <w:proofErr w:type="spellStart"/>
      <w:r w:rsidRPr="00BE1811">
        <w:rPr>
          <w:lang w:val="en-US"/>
        </w:rPr>
        <w:t>orientative</w:t>
      </w:r>
      <w:proofErr w:type="spellEnd"/>
      <w:r w:rsidRPr="00BE1811">
        <w:rPr>
          <w:lang w:val="en-US"/>
        </w:rPr>
        <w:t xml:space="preserve"> de </w:t>
      </w:r>
      <w:proofErr w:type="spellStart"/>
      <w:r w:rsidRPr="00BE1811">
        <w:rPr>
          <w:lang w:val="en-US"/>
        </w:rPr>
        <w:t>realizare</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investiţiei</w:t>
      </w:r>
      <w:proofErr w:type="spellEnd"/>
    </w:p>
    <w:p w14:paraId="2754AFAB" w14:textId="77777777" w:rsidR="00573848" w:rsidRPr="00BE1811" w:rsidRDefault="00573848" w:rsidP="00573848">
      <w:pPr>
        <w:autoSpaceDE w:val="0"/>
        <w:autoSpaceDN w:val="0"/>
        <w:adjustRightInd w:val="0"/>
        <w:jc w:val="both"/>
        <w:rPr>
          <w:lang w:val="en-US"/>
        </w:rPr>
      </w:pPr>
      <w:r w:rsidRPr="00BE1811">
        <w:rPr>
          <w:lang w:val="en-US"/>
        </w:rPr>
        <w:t>------------</w:t>
      </w:r>
    </w:p>
    <w:p w14:paraId="76E3FF3F" w14:textId="77777777" w:rsidR="00573848" w:rsidRPr="00BE1811" w:rsidRDefault="00573848" w:rsidP="00573848">
      <w:pPr>
        <w:autoSpaceDE w:val="0"/>
        <w:autoSpaceDN w:val="0"/>
        <w:adjustRightInd w:val="0"/>
        <w:jc w:val="both"/>
        <w:rPr>
          <w:lang w:val="en-US"/>
        </w:rPr>
      </w:pPr>
      <w:r w:rsidRPr="00BE1811">
        <w:rPr>
          <w:lang w:val="en-US"/>
        </w:rPr>
        <w:t xml:space="preserve">    *2) </w:t>
      </w:r>
      <w:proofErr w:type="spellStart"/>
      <w:r w:rsidRPr="00BE1811">
        <w:rPr>
          <w:lang w:val="en-US"/>
        </w:rPr>
        <w:t>În</w:t>
      </w:r>
      <w:proofErr w:type="spellEnd"/>
      <w:r w:rsidRPr="00BE1811">
        <w:rPr>
          <w:lang w:val="en-US"/>
        </w:rPr>
        <w:t xml:space="preserve"> </w:t>
      </w:r>
      <w:proofErr w:type="spellStart"/>
      <w:r w:rsidRPr="00BE1811">
        <w:rPr>
          <w:lang w:val="en-US"/>
        </w:rPr>
        <w:t>cazul</w:t>
      </w:r>
      <w:proofErr w:type="spellEnd"/>
      <w:r w:rsidRPr="00BE1811">
        <w:rPr>
          <w:lang w:val="en-US"/>
        </w:rPr>
        <w:t xml:space="preserve"> </w:t>
      </w:r>
      <w:proofErr w:type="spellStart"/>
      <w:r w:rsidRPr="00BE1811">
        <w:rPr>
          <w:lang w:val="en-US"/>
        </w:rPr>
        <w:t>în</w:t>
      </w:r>
      <w:proofErr w:type="spellEnd"/>
      <w:r w:rsidRPr="00BE1811">
        <w:rPr>
          <w:lang w:val="en-US"/>
        </w:rPr>
        <w:t xml:space="preserve"> care anterior </w:t>
      </w:r>
      <w:proofErr w:type="spellStart"/>
      <w:r w:rsidRPr="00BE1811">
        <w:rPr>
          <w:lang w:val="en-US"/>
        </w:rPr>
        <w:t>prezentului</w:t>
      </w:r>
      <w:proofErr w:type="spellEnd"/>
      <w:r w:rsidRPr="00BE1811">
        <w:rPr>
          <w:lang w:val="en-US"/>
        </w:rPr>
        <w:t xml:space="preserve"> </w:t>
      </w:r>
      <w:proofErr w:type="spellStart"/>
      <w:r w:rsidRPr="00BE1811">
        <w:rPr>
          <w:lang w:val="en-US"/>
        </w:rPr>
        <w:t>studiu</w:t>
      </w:r>
      <w:proofErr w:type="spellEnd"/>
      <w:r w:rsidRPr="00BE1811">
        <w:rPr>
          <w:lang w:val="en-US"/>
        </w:rPr>
        <w:t xml:space="preserve"> a </w:t>
      </w:r>
      <w:proofErr w:type="spellStart"/>
      <w:r w:rsidRPr="00BE1811">
        <w:rPr>
          <w:lang w:val="en-US"/>
        </w:rPr>
        <w:t>fost</w:t>
      </w:r>
      <w:proofErr w:type="spellEnd"/>
      <w:r w:rsidRPr="00BE1811">
        <w:rPr>
          <w:lang w:val="en-US"/>
        </w:rPr>
        <w:t xml:space="preserve"> </w:t>
      </w:r>
      <w:proofErr w:type="spellStart"/>
      <w:r w:rsidRPr="00BE1811">
        <w:rPr>
          <w:lang w:val="en-US"/>
        </w:rPr>
        <w:t>elaborat</w:t>
      </w:r>
      <w:proofErr w:type="spellEnd"/>
      <w:r w:rsidRPr="00BE1811">
        <w:rPr>
          <w:lang w:val="en-US"/>
        </w:rPr>
        <w:t xml:space="preserve"> un </w:t>
      </w:r>
      <w:proofErr w:type="spellStart"/>
      <w:r w:rsidRPr="00BE1811">
        <w:rPr>
          <w:lang w:val="en-US"/>
        </w:rPr>
        <w:t>studiu</w:t>
      </w:r>
      <w:proofErr w:type="spellEnd"/>
      <w:r w:rsidRPr="00BE1811">
        <w:rPr>
          <w:lang w:val="en-US"/>
        </w:rPr>
        <w:t xml:space="preserve"> de </w:t>
      </w:r>
      <w:proofErr w:type="spellStart"/>
      <w:r w:rsidRPr="00BE1811">
        <w:rPr>
          <w:lang w:val="en-US"/>
        </w:rPr>
        <w:t>prefezabilitate</w:t>
      </w:r>
      <w:proofErr w:type="spellEnd"/>
      <w:r w:rsidRPr="00BE1811">
        <w:rPr>
          <w:lang w:val="en-US"/>
        </w:rPr>
        <w:t xml:space="preserve">, se </w:t>
      </w:r>
      <w:proofErr w:type="spellStart"/>
      <w:r w:rsidRPr="00BE1811">
        <w:rPr>
          <w:lang w:val="en-US"/>
        </w:rPr>
        <w:t>vor</w:t>
      </w:r>
      <w:proofErr w:type="spellEnd"/>
      <w:r w:rsidRPr="00BE1811">
        <w:rPr>
          <w:lang w:val="en-US"/>
        </w:rPr>
        <w:t xml:space="preserve"> </w:t>
      </w:r>
      <w:proofErr w:type="spellStart"/>
      <w:r w:rsidRPr="00BE1811">
        <w:rPr>
          <w:lang w:val="en-US"/>
        </w:rPr>
        <w:t>prezenta</w:t>
      </w:r>
      <w:proofErr w:type="spellEnd"/>
      <w:r w:rsidRPr="00BE1811">
        <w:rPr>
          <w:lang w:val="en-US"/>
        </w:rPr>
        <w:t xml:space="preserve"> minimum </w:t>
      </w:r>
      <w:proofErr w:type="spellStart"/>
      <w:r w:rsidRPr="00BE1811">
        <w:rPr>
          <w:lang w:val="en-US"/>
        </w:rPr>
        <w:t>două</w:t>
      </w:r>
      <w:proofErr w:type="spellEnd"/>
      <w:r w:rsidRPr="00BE1811">
        <w:rPr>
          <w:lang w:val="en-US"/>
        </w:rPr>
        <w:t xml:space="preserve"> </w:t>
      </w:r>
      <w:proofErr w:type="spellStart"/>
      <w:r w:rsidRPr="00BE1811">
        <w:rPr>
          <w:lang w:val="en-US"/>
        </w:rPr>
        <w:t>scenarii</w:t>
      </w:r>
      <w:proofErr w:type="spellEnd"/>
      <w:r w:rsidRPr="00BE1811">
        <w:rPr>
          <w:lang w:val="en-US"/>
        </w:rPr>
        <w:t>/</w:t>
      </w:r>
      <w:proofErr w:type="spellStart"/>
      <w:r w:rsidRPr="00BE1811">
        <w:rPr>
          <w:lang w:val="en-US"/>
        </w:rPr>
        <w:t>opţiuni</w:t>
      </w:r>
      <w:proofErr w:type="spellEnd"/>
      <w:r w:rsidRPr="00BE1811">
        <w:rPr>
          <w:lang w:val="en-US"/>
        </w:rPr>
        <w:t xml:space="preserve"> </w:t>
      </w:r>
      <w:proofErr w:type="spellStart"/>
      <w:r w:rsidRPr="00BE1811">
        <w:rPr>
          <w:lang w:val="en-US"/>
        </w:rPr>
        <w:t>tehnico-economice</w:t>
      </w:r>
      <w:proofErr w:type="spellEnd"/>
      <w:r w:rsidRPr="00BE1811">
        <w:rPr>
          <w:lang w:val="en-US"/>
        </w:rPr>
        <w:t xml:space="preserve"> </w:t>
      </w:r>
      <w:proofErr w:type="spellStart"/>
      <w:r w:rsidRPr="00BE1811">
        <w:rPr>
          <w:lang w:val="en-US"/>
        </w:rPr>
        <w:t>dintre</w:t>
      </w:r>
      <w:proofErr w:type="spellEnd"/>
      <w:r w:rsidRPr="00BE1811">
        <w:rPr>
          <w:lang w:val="en-US"/>
        </w:rPr>
        <w:t xml:space="preserve"> </w:t>
      </w:r>
      <w:proofErr w:type="spellStart"/>
      <w:r w:rsidRPr="00BE1811">
        <w:rPr>
          <w:lang w:val="en-US"/>
        </w:rPr>
        <w:t>cele</w:t>
      </w:r>
      <w:proofErr w:type="spellEnd"/>
      <w:r w:rsidRPr="00BE1811">
        <w:rPr>
          <w:lang w:val="en-US"/>
        </w:rPr>
        <w:t xml:space="preserve"> </w:t>
      </w:r>
      <w:proofErr w:type="spellStart"/>
      <w:r w:rsidRPr="00BE1811">
        <w:rPr>
          <w:lang w:val="en-US"/>
        </w:rPr>
        <w:t>selectate</w:t>
      </w:r>
      <w:proofErr w:type="spellEnd"/>
      <w:r w:rsidRPr="00BE1811">
        <w:rPr>
          <w:lang w:val="en-US"/>
        </w:rPr>
        <w:t xml:space="preserve"> ca </w:t>
      </w:r>
      <w:proofErr w:type="spellStart"/>
      <w:r w:rsidRPr="00BE1811">
        <w:rPr>
          <w:lang w:val="en-US"/>
        </w:rPr>
        <w:t>fezabile</w:t>
      </w:r>
      <w:proofErr w:type="spellEnd"/>
      <w:r w:rsidRPr="00BE1811">
        <w:rPr>
          <w:lang w:val="en-US"/>
        </w:rPr>
        <w:t xml:space="preserve"> la </w:t>
      </w:r>
      <w:proofErr w:type="spellStart"/>
      <w:r w:rsidRPr="00BE1811">
        <w:rPr>
          <w:lang w:val="en-US"/>
        </w:rPr>
        <w:t>faza</w:t>
      </w:r>
      <w:proofErr w:type="spellEnd"/>
      <w:r w:rsidRPr="00BE1811">
        <w:rPr>
          <w:lang w:val="en-US"/>
        </w:rPr>
        <w:t xml:space="preserve"> </w:t>
      </w:r>
      <w:proofErr w:type="spellStart"/>
      <w:r w:rsidRPr="00BE1811">
        <w:rPr>
          <w:lang w:val="en-US"/>
        </w:rPr>
        <w:t>studiu</w:t>
      </w:r>
      <w:proofErr w:type="spellEnd"/>
      <w:r w:rsidRPr="00BE1811">
        <w:rPr>
          <w:lang w:val="en-US"/>
        </w:rPr>
        <w:t xml:space="preserve"> de </w:t>
      </w:r>
      <w:proofErr w:type="spellStart"/>
      <w:r w:rsidRPr="00BE1811">
        <w:rPr>
          <w:lang w:val="en-US"/>
        </w:rPr>
        <w:t>prefezabilitate</w:t>
      </w:r>
      <w:proofErr w:type="spellEnd"/>
      <w:r w:rsidRPr="00BE1811">
        <w:rPr>
          <w:lang w:val="en-US"/>
        </w:rPr>
        <w:t>.</w:t>
      </w:r>
    </w:p>
    <w:p w14:paraId="23C402B5" w14:textId="77777777" w:rsidR="00573848" w:rsidRPr="00BE1811" w:rsidRDefault="00573848" w:rsidP="00573848">
      <w:pPr>
        <w:autoSpaceDE w:val="0"/>
        <w:autoSpaceDN w:val="0"/>
        <w:adjustRightInd w:val="0"/>
        <w:jc w:val="both"/>
        <w:rPr>
          <w:lang w:val="en-US"/>
        </w:rPr>
      </w:pPr>
    </w:p>
    <w:p w14:paraId="31A8A61B" w14:textId="77777777" w:rsidR="00573848" w:rsidRPr="00BE1811" w:rsidRDefault="00573848" w:rsidP="00573848">
      <w:pPr>
        <w:autoSpaceDE w:val="0"/>
        <w:autoSpaceDN w:val="0"/>
        <w:adjustRightInd w:val="0"/>
        <w:jc w:val="both"/>
        <w:rPr>
          <w:lang w:val="en-US"/>
        </w:rPr>
      </w:pPr>
      <w:r w:rsidRPr="00BE1811">
        <w:rPr>
          <w:b/>
          <w:bCs/>
          <w:lang w:val="en-US"/>
        </w:rPr>
        <w:t xml:space="preserve">4. </w:t>
      </w:r>
      <w:proofErr w:type="spellStart"/>
      <w:r w:rsidRPr="00BE1811">
        <w:rPr>
          <w:b/>
          <w:bCs/>
          <w:lang w:val="en-US"/>
        </w:rPr>
        <w:t>Analiza</w:t>
      </w:r>
      <w:proofErr w:type="spellEnd"/>
      <w:r w:rsidRPr="00BE1811">
        <w:rPr>
          <w:b/>
          <w:bCs/>
          <w:lang w:val="en-US"/>
        </w:rPr>
        <w:t xml:space="preserve"> </w:t>
      </w:r>
      <w:proofErr w:type="spellStart"/>
      <w:r w:rsidRPr="00BE1811">
        <w:rPr>
          <w:b/>
          <w:bCs/>
          <w:lang w:val="en-US"/>
        </w:rPr>
        <w:t>fiecărui</w:t>
      </w:r>
      <w:proofErr w:type="spellEnd"/>
      <w:r w:rsidRPr="00BE1811">
        <w:rPr>
          <w:b/>
          <w:bCs/>
          <w:lang w:val="en-US"/>
        </w:rPr>
        <w:t>/</w:t>
      </w:r>
      <w:proofErr w:type="spellStart"/>
      <w:r w:rsidRPr="00BE1811">
        <w:rPr>
          <w:b/>
          <w:bCs/>
          <w:lang w:val="en-US"/>
        </w:rPr>
        <w:t>fiecărei</w:t>
      </w:r>
      <w:proofErr w:type="spellEnd"/>
      <w:r w:rsidRPr="00BE1811">
        <w:rPr>
          <w:b/>
          <w:bCs/>
          <w:lang w:val="en-US"/>
        </w:rPr>
        <w:t xml:space="preserve"> </w:t>
      </w:r>
      <w:proofErr w:type="spellStart"/>
      <w:r w:rsidRPr="00BE1811">
        <w:rPr>
          <w:b/>
          <w:bCs/>
          <w:lang w:val="en-US"/>
        </w:rPr>
        <w:t>scenariu</w:t>
      </w:r>
      <w:proofErr w:type="spellEnd"/>
      <w:r w:rsidRPr="00BE1811">
        <w:rPr>
          <w:b/>
          <w:bCs/>
          <w:lang w:val="en-US"/>
        </w:rPr>
        <w:t>/</w:t>
      </w:r>
      <w:proofErr w:type="spellStart"/>
      <w:r w:rsidRPr="00BE1811">
        <w:rPr>
          <w:b/>
          <w:bCs/>
          <w:lang w:val="en-US"/>
        </w:rPr>
        <w:t>opţiuni</w:t>
      </w:r>
      <w:proofErr w:type="spellEnd"/>
      <w:r w:rsidRPr="00BE1811">
        <w:rPr>
          <w:b/>
          <w:bCs/>
          <w:lang w:val="en-US"/>
        </w:rPr>
        <w:t xml:space="preserve"> </w:t>
      </w:r>
      <w:proofErr w:type="spellStart"/>
      <w:r w:rsidRPr="00BE1811">
        <w:rPr>
          <w:b/>
          <w:bCs/>
          <w:lang w:val="en-US"/>
        </w:rPr>
        <w:t>tehnico</w:t>
      </w:r>
      <w:proofErr w:type="spellEnd"/>
      <w:r w:rsidRPr="00BE1811">
        <w:rPr>
          <w:b/>
          <w:bCs/>
          <w:lang w:val="en-US"/>
        </w:rPr>
        <w:t xml:space="preserve">-economic(e) </w:t>
      </w:r>
      <w:proofErr w:type="spellStart"/>
      <w:r w:rsidRPr="00BE1811">
        <w:rPr>
          <w:b/>
          <w:bCs/>
          <w:lang w:val="en-US"/>
        </w:rPr>
        <w:t>propus</w:t>
      </w:r>
      <w:proofErr w:type="spellEnd"/>
      <w:r w:rsidRPr="00BE1811">
        <w:rPr>
          <w:b/>
          <w:bCs/>
          <w:lang w:val="en-US"/>
        </w:rPr>
        <w:t>(e)</w:t>
      </w:r>
    </w:p>
    <w:p w14:paraId="2DF9372C" w14:textId="77777777" w:rsidR="00573848" w:rsidRPr="00BE1811" w:rsidRDefault="00573848" w:rsidP="00573848">
      <w:pPr>
        <w:autoSpaceDE w:val="0"/>
        <w:autoSpaceDN w:val="0"/>
        <w:adjustRightInd w:val="0"/>
        <w:jc w:val="both"/>
        <w:rPr>
          <w:lang w:val="en-US"/>
        </w:rPr>
      </w:pPr>
      <w:r w:rsidRPr="00BE1811">
        <w:rPr>
          <w:lang w:val="en-US"/>
        </w:rPr>
        <w:t xml:space="preserve">    4.1. </w:t>
      </w:r>
      <w:proofErr w:type="spellStart"/>
      <w:r w:rsidRPr="00BE1811">
        <w:rPr>
          <w:lang w:val="en-US"/>
        </w:rPr>
        <w:t>Prezentarea</w:t>
      </w:r>
      <w:proofErr w:type="spellEnd"/>
      <w:r w:rsidRPr="00BE1811">
        <w:rPr>
          <w:lang w:val="en-US"/>
        </w:rPr>
        <w:t xml:space="preserve"> </w:t>
      </w:r>
      <w:proofErr w:type="spellStart"/>
      <w:r w:rsidRPr="00BE1811">
        <w:rPr>
          <w:lang w:val="en-US"/>
        </w:rPr>
        <w:t>cadrului</w:t>
      </w:r>
      <w:proofErr w:type="spellEnd"/>
      <w:r w:rsidRPr="00BE1811">
        <w:rPr>
          <w:lang w:val="en-US"/>
        </w:rPr>
        <w:t xml:space="preserve"> de </w:t>
      </w:r>
      <w:proofErr w:type="spellStart"/>
      <w:r w:rsidRPr="00BE1811">
        <w:rPr>
          <w:lang w:val="en-US"/>
        </w:rPr>
        <w:t>analiză</w:t>
      </w:r>
      <w:proofErr w:type="spellEnd"/>
      <w:r w:rsidRPr="00BE1811">
        <w:rPr>
          <w:lang w:val="en-US"/>
        </w:rPr>
        <w:t xml:space="preserve">, </w:t>
      </w:r>
      <w:proofErr w:type="spellStart"/>
      <w:r w:rsidRPr="00BE1811">
        <w:rPr>
          <w:lang w:val="en-US"/>
        </w:rPr>
        <w:t>inclusiv</w:t>
      </w:r>
      <w:proofErr w:type="spellEnd"/>
      <w:r w:rsidRPr="00BE1811">
        <w:rPr>
          <w:lang w:val="en-US"/>
        </w:rPr>
        <w:t xml:space="preserve"> </w:t>
      </w:r>
      <w:proofErr w:type="spellStart"/>
      <w:r w:rsidRPr="00BE1811">
        <w:rPr>
          <w:lang w:val="en-US"/>
        </w:rPr>
        <w:t>specificarea</w:t>
      </w:r>
      <w:proofErr w:type="spellEnd"/>
      <w:r w:rsidRPr="00BE1811">
        <w:rPr>
          <w:lang w:val="en-US"/>
        </w:rPr>
        <w:t xml:space="preserve"> </w:t>
      </w:r>
      <w:proofErr w:type="spellStart"/>
      <w:r w:rsidRPr="00BE1811">
        <w:rPr>
          <w:lang w:val="en-US"/>
        </w:rPr>
        <w:t>perioadei</w:t>
      </w:r>
      <w:proofErr w:type="spellEnd"/>
      <w:r w:rsidRPr="00BE1811">
        <w:rPr>
          <w:lang w:val="en-US"/>
        </w:rPr>
        <w:t xml:space="preserve"> de </w:t>
      </w:r>
      <w:proofErr w:type="spellStart"/>
      <w:r w:rsidRPr="00BE1811">
        <w:rPr>
          <w:lang w:val="en-US"/>
        </w:rPr>
        <w:t>referinţă</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prezentarea</w:t>
      </w:r>
      <w:proofErr w:type="spellEnd"/>
      <w:r w:rsidRPr="00BE1811">
        <w:rPr>
          <w:lang w:val="en-US"/>
        </w:rPr>
        <w:t xml:space="preserve"> </w:t>
      </w:r>
      <w:proofErr w:type="spellStart"/>
      <w:r w:rsidRPr="00BE1811">
        <w:rPr>
          <w:lang w:val="en-US"/>
        </w:rPr>
        <w:t>scenariului</w:t>
      </w:r>
      <w:proofErr w:type="spellEnd"/>
      <w:r w:rsidRPr="00BE1811">
        <w:rPr>
          <w:lang w:val="en-US"/>
        </w:rPr>
        <w:t xml:space="preserve"> de </w:t>
      </w:r>
      <w:proofErr w:type="spellStart"/>
      <w:r w:rsidRPr="00BE1811">
        <w:rPr>
          <w:lang w:val="en-US"/>
        </w:rPr>
        <w:t>referinţă</w:t>
      </w:r>
      <w:proofErr w:type="spellEnd"/>
    </w:p>
    <w:p w14:paraId="4CC652E6" w14:textId="77777777" w:rsidR="00573848" w:rsidRPr="00BE1811" w:rsidRDefault="00573848" w:rsidP="00573848">
      <w:pPr>
        <w:autoSpaceDE w:val="0"/>
        <w:autoSpaceDN w:val="0"/>
        <w:adjustRightInd w:val="0"/>
        <w:jc w:val="both"/>
        <w:rPr>
          <w:lang w:val="en-US"/>
        </w:rPr>
      </w:pPr>
      <w:r w:rsidRPr="00BE1811">
        <w:rPr>
          <w:lang w:val="en-US"/>
        </w:rPr>
        <w:t xml:space="preserve">    4.2. </w:t>
      </w:r>
      <w:proofErr w:type="spellStart"/>
      <w:r w:rsidRPr="00BE1811">
        <w:rPr>
          <w:lang w:val="en-US"/>
        </w:rPr>
        <w:t>Analiza</w:t>
      </w:r>
      <w:proofErr w:type="spellEnd"/>
      <w:r w:rsidRPr="00BE1811">
        <w:rPr>
          <w:lang w:val="en-US"/>
        </w:rPr>
        <w:t xml:space="preserve"> </w:t>
      </w:r>
      <w:proofErr w:type="spellStart"/>
      <w:r w:rsidRPr="00BE1811">
        <w:rPr>
          <w:lang w:val="en-US"/>
        </w:rPr>
        <w:t>vulnerabilităţilor</w:t>
      </w:r>
      <w:proofErr w:type="spellEnd"/>
      <w:r w:rsidRPr="00BE1811">
        <w:rPr>
          <w:lang w:val="en-US"/>
        </w:rPr>
        <w:t xml:space="preserve"> </w:t>
      </w:r>
      <w:proofErr w:type="spellStart"/>
      <w:r w:rsidRPr="00BE1811">
        <w:rPr>
          <w:lang w:val="en-US"/>
        </w:rPr>
        <w:t>cauzate</w:t>
      </w:r>
      <w:proofErr w:type="spellEnd"/>
      <w:r w:rsidRPr="00BE1811">
        <w:rPr>
          <w:lang w:val="en-US"/>
        </w:rPr>
        <w:t xml:space="preserve"> de </w:t>
      </w:r>
      <w:proofErr w:type="spellStart"/>
      <w:r w:rsidRPr="00BE1811">
        <w:rPr>
          <w:lang w:val="en-US"/>
        </w:rPr>
        <w:t>factori</w:t>
      </w:r>
      <w:proofErr w:type="spellEnd"/>
      <w:r w:rsidRPr="00BE1811">
        <w:rPr>
          <w:lang w:val="en-US"/>
        </w:rPr>
        <w:t xml:space="preserve"> de </w:t>
      </w:r>
      <w:proofErr w:type="spellStart"/>
      <w:r w:rsidRPr="00BE1811">
        <w:rPr>
          <w:lang w:val="en-US"/>
        </w:rPr>
        <w:t>risc</w:t>
      </w:r>
      <w:proofErr w:type="spellEnd"/>
      <w:r w:rsidRPr="00BE1811">
        <w:rPr>
          <w:lang w:val="en-US"/>
        </w:rPr>
        <w:t xml:space="preserve">, </w:t>
      </w:r>
      <w:proofErr w:type="spellStart"/>
      <w:r w:rsidRPr="00BE1811">
        <w:rPr>
          <w:lang w:val="en-US"/>
        </w:rPr>
        <w:t>antropici</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naturali</w:t>
      </w:r>
      <w:proofErr w:type="spellEnd"/>
      <w:r w:rsidRPr="00BE1811">
        <w:rPr>
          <w:lang w:val="en-US"/>
        </w:rPr>
        <w:t xml:space="preserve">, </w:t>
      </w:r>
      <w:proofErr w:type="spellStart"/>
      <w:r w:rsidRPr="00BE1811">
        <w:rPr>
          <w:lang w:val="en-US"/>
        </w:rPr>
        <w:t>inclusiv</w:t>
      </w:r>
      <w:proofErr w:type="spellEnd"/>
      <w:r w:rsidRPr="00BE1811">
        <w:rPr>
          <w:lang w:val="en-US"/>
        </w:rPr>
        <w:t xml:space="preserve"> de </w:t>
      </w:r>
      <w:proofErr w:type="spellStart"/>
      <w:r w:rsidRPr="00BE1811">
        <w:rPr>
          <w:lang w:val="en-US"/>
        </w:rPr>
        <w:t>schimbări</w:t>
      </w:r>
      <w:proofErr w:type="spellEnd"/>
      <w:r w:rsidRPr="00BE1811">
        <w:rPr>
          <w:lang w:val="en-US"/>
        </w:rPr>
        <w:t xml:space="preserve"> </w:t>
      </w:r>
      <w:proofErr w:type="spellStart"/>
      <w:r w:rsidRPr="00BE1811">
        <w:rPr>
          <w:lang w:val="en-US"/>
        </w:rPr>
        <w:t>climatice</w:t>
      </w:r>
      <w:proofErr w:type="spellEnd"/>
      <w:r w:rsidRPr="00BE1811">
        <w:rPr>
          <w:lang w:val="en-US"/>
        </w:rPr>
        <w:t xml:space="preserve">, </w:t>
      </w:r>
      <w:proofErr w:type="spellStart"/>
      <w:r w:rsidRPr="00BE1811">
        <w:rPr>
          <w:lang w:val="en-US"/>
        </w:rPr>
        <w:t>ce</w:t>
      </w:r>
      <w:proofErr w:type="spellEnd"/>
      <w:r w:rsidRPr="00BE1811">
        <w:rPr>
          <w:lang w:val="en-US"/>
        </w:rPr>
        <w:t xml:space="preserve"> pot </w:t>
      </w:r>
      <w:proofErr w:type="spellStart"/>
      <w:r w:rsidRPr="00BE1811">
        <w:rPr>
          <w:lang w:val="en-US"/>
        </w:rPr>
        <w:t>afecta</w:t>
      </w:r>
      <w:proofErr w:type="spellEnd"/>
      <w:r w:rsidRPr="00BE1811">
        <w:rPr>
          <w:lang w:val="en-US"/>
        </w:rPr>
        <w:t xml:space="preserve"> </w:t>
      </w:r>
      <w:proofErr w:type="spellStart"/>
      <w:r w:rsidRPr="00BE1811">
        <w:rPr>
          <w:lang w:val="en-US"/>
        </w:rPr>
        <w:t>investiţia</w:t>
      </w:r>
      <w:proofErr w:type="spellEnd"/>
    </w:p>
    <w:p w14:paraId="6F671912" w14:textId="77777777" w:rsidR="00573848" w:rsidRPr="00BE1811" w:rsidRDefault="00573848" w:rsidP="00573848">
      <w:pPr>
        <w:autoSpaceDE w:val="0"/>
        <w:autoSpaceDN w:val="0"/>
        <w:adjustRightInd w:val="0"/>
        <w:jc w:val="both"/>
        <w:rPr>
          <w:lang w:val="en-US"/>
        </w:rPr>
      </w:pPr>
      <w:r w:rsidRPr="00BE1811">
        <w:rPr>
          <w:lang w:val="en-US"/>
        </w:rPr>
        <w:t xml:space="preserve">    4.3. </w:t>
      </w:r>
      <w:proofErr w:type="spellStart"/>
      <w:r w:rsidRPr="00BE1811">
        <w:rPr>
          <w:lang w:val="en-US"/>
        </w:rPr>
        <w:t>Situaţia</w:t>
      </w:r>
      <w:proofErr w:type="spellEnd"/>
      <w:r w:rsidRPr="00BE1811">
        <w:rPr>
          <w:lang w:val="en-US"/>
        </w:rPr>
        <w:t xml:space="preserve"> </w:t>
      </w:r>
      <w:proofErr w:type="spellStart"/>
      <w:r w:rsidRPr="00BE1811">
        <w:rPr>
          <w:lang w:val="en-US"/>
        </w:rPr>
        <w:t>utilităţilor</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analiza</w:t>
      </w:r>
      <w:proofErr w:type="spellEnd"/>
      <w:r w:rsidRPr="00BE1811">
        <w:rPr>
          <w:lang w:val="en-US"/>
        </w:rPr>
        <w:t xml:space="preserve"> de </w:t>
      </w:r>
      <w:proofErr w:type="spellStart"/>
      <w:r w:rsidRPr="00BE1811">
        <w:rPr>
          <w:lang w:val="en-US"/>
        </w:rPr>
        <w:t>consum</w:t>
      </w:r>
      <w:proofErr w:type="spellEnd"/>
      <w:r w:rsidRPr="00BE1811">
        <w:rPr>
          <w:lang w:val="en-US"/>
        </w:rPr>
        <w:t>:</w:t>
      </w:r>
    </w:p>
    <w:p w14:paraId="6139A75F"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necesarul</w:t>
      </w:r>
      <w:proofErr w:type="spellEnd"/>
      <w:r w:rsidRPr="00BE1811">
        <w:rPr>
          <w:lang w:val="en-US"/>
        </w:rPr>
        <w:t xml:space="preserve"> de </w:t>
      </w:r>
      <w:proofErr w:type="spellStart"/>
      <w:r w:rsidRPr="00BE1811">
        <w:rPr>
          <w:lang w:val="en-US"/>
        </w:rPr>
        <w:t>utilităţi</w:t>
      </w:r>
      <w:proofErr w:type="spellEnd"/>
      <w:r w:rsidRPr="00BE1811">
        <w:rPr>
          <w:lang w:val="en-US"/>
        </w:rPr>
        <w:t xml:space="preserve"> </w:t>
      </w:r>
      <w:proofErr w:type="spellStart"/>
      <w:r w:rsidRPr="00BE1811">
        <w:rPr>
          <w:lang w:val="en-US"/>
        </w:rPr>
        <w:t>şi</w:t>
      </w:r>
      <w:proofErr w:type="spellEnd"/>
      <w:r w:rsidRPr="00BE1811">
        <w:rPr>
          <w:lang w:val="en-US"/>
        </w:rPr>
        <w:t xml:space="preserve"> de </w:t>
      </w:r>
      <w:proofErr w:type="spellStart"/>
      <w:r w:rsidRPr="00BE1811">
        <w:rPr>
          <w:lang w:val="en-US"/>
        </w:rPr>
        <w:t>relocare</w:t>
      </w:r>
      <w:proofErr w:type="spellEnd"/>
      <w:r w:rsidRPr="00BE1811">
        <w:rPr>
          <w:lang w:val="en-US"/>
        </w:rPr>
        <w:t>/</w:t>
      </w:r>
      <w:proofErr w:type="spellStart"/>
      <w:r w:rsidRPr="00BE1811">
        <w:rPr>
          <w:lang w:val="en-US"/>
        </w:rPr>
        <w:t>protejare</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7BD6CDA3" w14:textId="77777777" w:rsidR="00573848" w:rsidRPr="00BE1811" w:rsidRDefault="00573848" w:rsidP="00573848">
      <w:pPr>
        <w:autoSpaceDE w:val="0"/>
        <w:autoSpaceDN w:val="0"/>
        <w:adjustRightInd w:val="0"/>
        <w:jc w:val="both"/>
        <w:rPr>
          <w:lang w:val="en-US"/>
        </w:rPr>
      </w:pPr>
      <w:r w:rsidRPr="00BE1811">
        <w:rPr>
          <w:lang w:val="en-US"/>
        </w:rPr>
        <w:t xml:space="preserve">    - </w:t>
      </w:r>
      <w:proofErr w:type="spellStart"/>
      <w:r w:rsidRPr="00BE1811">
        <w:rPr>
          <w:lang w:val="en-US"/>
        </w:rPr>
        <w:t>soluţii</w:t>
      </w:r>
      <w:proofErr w:type="spellEnd"/>
      <w:r w:rsidRPr="00BE1811">
        <w:rPr>
          <w:lang w:val="en-US"/>
        </w:rPr>
        <w:t xml:space="preserve"> </w:t>
      </w:r>
      <w:proofErr w:type="spellStart"/>
      <w:r w:rsidRPr="00BE1811">
        <w:rPr>
          <w:lang w:val="en-US"/>
        </w:rPr>
        <w:t>pentru</w:t>
      </w:r>
      <w:proofErr w:type="spellEnd"/>
      <w:r w:rsidRPr="00BE1811">
        <w:rPr>
          <w:lang w:val="en-US"/>
        </w:rPr>
        <w:t xml:space="preserve"> </w:t>
      </w:r>
      <w:proofErr w:type="spellStart"/>
      <w:r w:rsidRPr="00BE1811">
        <w:rPr>
          <w:lang w:val="en-US"/>
        </w:rPr>
        <w:t>asigurarea</w:t>
      </w:r>
      <w:proofErr w:type="spellEnd"/>
      <w:r w:rsidRPr="00BE1811">
        <w:rPr>
          <w:lang w:val="en-US"/>
        </w:rPr>
        <w:t xml:space="preserve"> </w:t>
      </w:r>
      <w:proofErr w:type="spellStart"/>
      <w:r w:rsidRPr="00BE1811">
        <w:rPr>
          <w:lang w:val="en-US"/>
        </w:rPr>
        <w:t>utilităţilor</w:t>
      </w:r>
      <w:proofErr w:type="spellEnd"/>
      <w:r w:rsidRPr="00BE1811">
        <w:rPr>
          <w:lang w:val="en-US"/>
        </w:rPr>
        <w:t xml:space="preserve"> </w:t>
      </w:r>
      <w:proofErr w:type="spellStart"/>
      <w:r w:rsidRPr="00BE1811">
        <w:rPr>
          <w:lang w:val="en-US"/>
        </w:rPr>
        <w:t>necesare</w:t>
      </w:r>
      <w:proofErr w:type="spellEnd"/>
      <w:r w:rsidRPr="00BE1811">
        <w:rPr>
          <w:lang w:val="en-US"/>
        </w:rPr>
        <w:t>.</w:t>
      </w:r>
    </w:p>
    <w:p w14:paraId="7A9BD628" w14:textId="77777777" w:rsidR="00573848" w:rsidRPr="00BE1811" w:rsidRDefault="00573848" w:rsidP="00573848">
      <w:pPr>
        <w:autoSpaceDE w:val="0"/>
        <w:autoSpaceDN w:val="0"/>
        <w:adjustRightInd w:val="0"/>
        <w:jc w:val="both"/>
        <w:rPr>
          <w:lang w:val="en-US"/>
        </w:rPr>
      </w:pPr>
      <w:r w:rsidRPr="00BE1811">
        <w:rPr>
          <w:lang w:val="en-US"/>
        </w:rPr>
        <w:t xml:space="preserve">    4.4. </w:t>
      </w:r>
      <w:proofErr w:type="spellStart"/>
      <w:r w:rsidRPr="00BE1811">
        <w:rPr>
          <w:lang w:val="en-US"/>
        </w:rPr>
        <w:t>Sustenabilitatea</w:t>
      </w:r>
      <w:proofErr w:type="spellEnd"/>
      <w:r w:rsidRPr="00BE1811">
        <w:rPr>
          <w:lang w:val="en-US"/>
        </w:rPr>
        <w:t xml:space="preserve"> </w:t>
      </w:r>
      <w:proofErr w:type="spellStart"/>
      <w:r w:rsidRPr="00BE1811">
        <w:rPr>
          <w:lang w:val="en-US"/>
        </w:rPr>
        <w:t>realizării</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w:t>
      </w:r>
    </w:p>
    <w:p w14:paraId="4773A4C2" w14:textId="77777777" w:rsidR="00573848" w:rsidRPr="00BE1811" w:rsidRDefault="00573848" w:rsidP="00573848">
      <w:pPr>
        <w:autoSpaceDE w:val="0"/>
        <w:autoSpaceDN w:val="0"/>
        <w:adjustRightInd w:val="0"/>
        <w:jc w:val="both"/>
        <w:rPr>
          <w:lang w:val="en-US"/>
        </w:rPr>
      </w:pPr>
      <w:r w:rsidRPr="00BE1811">
        <w:rPr>
          <w:lang w:val="en-US"/>
        </w:rPr>
        <w:t xml:space="preserve">    a) </w:t>
      </w:r>
      <w:proofErr w:type="spellStart"/>
      <w:r w:rsidRPr="00BE1811">
        <w:rPr>
          <w:lang w:val="en-US"/>
        </w:rPr>
        <w:t>impactul</w:t>
      </w:r>
      <w:proofErr w:type="spellEnd"/>
      <w:r w:rsidRPr="00BE1811">
        <w:rPr>
          <w:lang w:val="en-US"/>
        </w:rPr>
        <w:t xml:space="preserve"> social </w:t>
      </w:r>
      <w:proofErr w:type="spellStart"/>
      <w:r w:rsidRPr="00BE1811">
        <w:rPr>
          <w:lang w:val="en-US"/>
        </w:rPr>
        <w:t>şi</w:t>
      </w:r>
      <w:proofErr w:type="spellEnd"/>
      <w:r w:rsidRPr="00BE1811">
        <w:rPr>
          <w:lang w:val="en-US"/>
        </w:rPr>
        <w:t xml:space="preserve"> cultural, </w:t>
      </w:r>
      <w:proofErr w:type="spellStart"/>
      <w:r w:rsidRPr="00BE1811">
        <w:rPr>
          <w:lang w:val="en-US"/>
        </w:rPr>
        <w:t>egalitatea</w:t>
      </w:r>
      <w:proofErr w:type="spellEnd"/>
      <w:r w:rsidRPr="00BE1811">
        <w:rPr>
          <w:lang w:val="en-US"/>
        </w:rPr>
        <w:t xml:space="preserve"> de </w:t>
      </w:r>
      <w:proofErr w:type="spellStart"/>
      <w:r w:rsidRPr="00BE1811">
        <w:rPr>
          <w:lang w:val="en-US"/>
        </w:rPr>
        <w:t>şanse</w:t>
      </w:r>
      <w:proofErr w:type="spellEnd"/>
      <w:r w:rsidRPr="00BE1811">
        <w:rPr>
          <w:lang w:val="en-US"/>
        </w:rPr>
        <w:t>;</w:t>
      </w:r>
    </w:p>
    <w:p w14:paraId="3A84736E" w14:textId="77777777" w:rsidR="00573848" w:rsidRPr="00BE1811" w:rsidRDefault="00573848" w:rsidP="00573848">
      <w:pPr>
        <w:autoSpaceDE w:val="0"/>
        <w:autoSpaceDN w:val="0"/>
        <w:adjustRightInd w:val="0"/>
        <w:jc w:val="both"/>
        <w:rPr>
          <w:lang w:val="en-US"/>
        </w:rPr>
      </w:pPr>
      <w:r w:rsidRPr="00BE1811">
        <w:rPr>
          <w:lang w:val="en-US"/>
        </w:rPr>
        <w:t xml:space="preserve">    b) </w:t>
      </w:r>
      <w:proofErr w:type="spellStart"/>
      <w:r w:rsidRPr="00BE1811">
        <w:rPr>
          <w:lang w:val="en-US"/>
        </w:rPr>
        <w:t>estimări</w:t>
      </w:r>
      <w:proofErr w:type="spellEnd"/>
      <w:r w:rsidRPr="00BE1811">
        <w:rPr>
          <w:lang w:val="en-US"/>
        </w:rPr>
        <w:t xml:space="preserve"> </w:t>
      </w:r>
      <w:proofErr w:type="spellStart"/>
      <w:r w:rsidRPr="00BE1811">
        <w:rPr>
          <w:lang w:val="en-US"/>
        </w:rPr>
        <w:t>privind</w:t>
      </w:r>
      <w:proofErr w:type="spellEnd"/>
      <w:r w:rsidRPr="00BE1811">
        <w:rPr>
          <w:lang w:val="en-US"/>
        </w:rPr>
        <w:t xml:space="preserve"> </w:t>
      </w:r>
      <w:proofErr w:type="spellStart"/>
      <w:r w:rsidRPr="00BE1811">
        <w:rPr>
          <w:lang w:val="en-US"/>
        </w:rPr>
        <w:t>forţa</w:t>
      </w:r>
      <w:proofErr w:type="spellEnd"/>
      <w:r w:rsidRPr="00BE1811">
        <w:rPr>
          <w:lang w:val="en-US"/>
        </w:rPr>
        <w:t xml:space="preserve"> de </w:t>
      </w:r>
      <w:proofErr w:type="spellStart"/>
      <w:r w:rsidRPr="00BE1811">
        <w:rPr>
          <w:lang w:val="en-US"/>
        </w:rPr>
        <w:t>muncă</w:t>
      </w:r>
      <w:proofErr w:type="spellEnd"/>
      <w:r w:rsidRPr="00BE1811">
        <w:rPr>
          <w:lang w:val="en-US"/>
        </w:rPr>
        <w:t xml:space="preserve"> </w:t>
      </w:r>
      <w:proofErr w:type="spellStart"/>
      <w:r w:rsidRPr="00BE1811">
        <w:rPr>
          <w:lang w:val="en-US"/>
        </w:rPr>
        <w:t>ocupată</w:t>
      </w:r>
      <w:proofErr w:type="spellEnd"/>
      <w:r w:rsidRPr="00BE1811">
        <w:rPr>
          <w:lang w:val="en-US"/>
        </w:rPr>
        <w:t xml:space="preserve"> </w:t>
      </w:r>
      <w:proofErr w:type="spellStart"/>
      <w:r w:rsidRPr="00BE1811">
        <w:rPr>
          <w:lang w:val="en-US"/>
        </w:rPr>
        <w:t>prin</w:t>
      </w:r>
      <w:proofErr w:type="spellEnd"/>
      <w:r w:rsidRPr="00BE1811">
        <w:rPr>
          <w:lang w:val="en-US"/>
        </w:rPr>
        <w:t xml:space="preserve"> </w:t>
      </w:r>
      <w:proofErr w:type="spellStart"/>
      <w:r w:rsidRPr="00BE1811">
        <w:rPr>
          <w:lang w:val="en-US"/>
        </w:rPr>
        <w:t>realizarea</w:t>
      </w:r>
      <w:proofErr w:type="spellEnd"/>
      <w:r w:rsidRPr="00BE1811">
        <w:rPr>
          <w:lang w:val="en-US"/>
        </w:rPr>
        <w:t xml:space="preserve"> </w:t>
      </w:r>
      <w:proofErr w:type="spellStart"/>
      <w:r w:rsidRPr="00BE1811">
        <w:rPr>
          <w:lang w:val="en-US"/>
        </w:rPr>
        <w:t>investiţiei</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faza</w:t>
      </w:r>
      <w:proofErr w:type="spellEnd"/>
      <w:r w:rsidRPr="00BE1811">
        <w:rPr>
          <w:lang w:val="en-US"/>
        </w:rPr>
        <w:t xml:space="preserve"> de </w:t>
      </w:r>
      <w:proofErr w:type="spellStart"/>
      <w:r w:rsidRPr="00BE1811">
        <w:rPr>
          <w:lang w:val="en-US"/>
        </w:rPr>
        <w:t>realizare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faza</w:t>
      </w:r>
      <w:proofErr w:type="spellEnd"/>
      <w:r w:rsidRPr="00BE1811">
        <w:rPr>
          <w:lang w:val="en-US"/>
        </w:rPr>
        <w:t xml:space="preserve"> de </w:t>
      </w:r>
      <w:proofErr w:type="spellStart"/>
      <w:r w:rsidRPr="00BE1811">
        <w:rPr>
          <w:lang w:val="en-US"/>
        </w:rPr>
        <w:t>operare</w:t>
      </w:r>
      <w:proofErr w:type="spellEnd"/>
      <w:r w:rsidRPr="00BE1811">
        <w:rPr>
          <w:lang w:val="en-US"/>
        </w:rPr>
        <w:t>;</w:t>
      </w:r>
    </w:p>
    <w:p w14:paraId="064D0B58" w14:textId="77777777" w:rsidR="00573848" w:rsidRPr="00BE1811" w:rsidRDefault="00573848" w:rsidP="00573848">
      <w:pPr>
        <w:autoSpaceDE w:val="0"/>
        <w:autoSpaceDN w:val="0"/>
        <w:adjustRightInd w:val="0"/>
        <w:jc w:val="both"/>
        <w:rPr>
          <w:lang w:val="en-US"/>
        </w:rPr>
      </w:pPr>
      <w:r w:rsidRPr="00BE1811">
        <w:rPr>
          <w:lang w:val="en-US"/>
        </w:rPr>
        <w:lastRenderedPageBreak/>
        <w:t xml:space="preserve">    c) </w:t>
      </w:r>
      <w:proofErr w:type="spellStart"/>
      <w:r w:rsidRPr="00BE1811">
        <w:rPr>
          <w:lang w:val="en-US"/>
        </w:rPr>
        <w:t>impactul</w:t>
      </w:r>
      <w:proofErr w:type="spellEnd"/>
      <w:r w:rsidRPr="00BE1811">
        <w:rPr>
          <w:lang w:val="en-US"/>
        </w:rPr>
        <w:t xml:space="preserve"> </w:t>
      </w:r>
      <w:proofErr w:type="spellStart"/>
      <w:r w:rsidRPr="00BE1811">
        <w:rPr>
          <w:lang w:val="en-US"/>
        </w:rPr>
        <w:t>asupra</w:t>
      </w:r>
      <w:proofErr w:type="spellEnd"/>
      <w:r w:rsidRPr="00BE1811">
        <w:rPr>
          <w:lang w:val="en-US"/>
        </w:rPr>
        <w:t xml:space="preserve"> </w:t>
      </w:r>
      <w:proofErr w:type="spellStart"/>
      <w:r w:rsidRPr="00BE1811">
        <w:rPr>
          <w:lang w:val="en-US"/>
        </w:rPr>
        <w:t>factorilor</w:t>
      </w:r>
      <w:proofErr w:type="spellEnd"/>
      <w:r w:rsidRPr="00BE1811">
        <w:rPr>
          <w:lang w:val="en-US"/>
        </w:rPr>
        <w:t xml:space="preserve"> de </w:t>
      </w:r>
      <w:proofErr w:type="spellStart"/>
      <w:r w:rsidRPr="00BE1811">
        <w:rPr>
          <w:lang w:val="en-US"/>
        </w:rPr>
        <w:t>mediu</w:t>
      </w:r>
      <w:proofErr w:type="spellEnd"/>
      <w:r w:rsidRPr="00BE1811">
        <w:rPr>
          <w:lang w:val="en-US"/>
        </w:rPr>
        <w:t xml:space="preserve">, </w:t>
      </w:r>
      <w:proofErr w:type="spellStart"/>
      <w:r w:rsidRPr="00BE1811">
        <w:rPr>
          <w:lang w:val="en-US"/>
        </w:rPr>
        <w:t>inclusiv</w:t>
      </w:r>
      <w:proofErr w:type="spellEnd"/>
      <w:r w:rsidRPr="00BE1811">
        <w:rPr>
          <w:lang w:val="en-US"/>
        </w:rPr>
        <w:t xml:space="preserve"> </w:t>
      </w:r>
      <w:proofErr w:type="spellStart"/>
      <w:r w:rsidRPr="00BE1811">
        <w:rPr>
          <w:lang w:val="en-US"/>
        </w:rPr>
        <w:t>impactul</w:t>
      </w:r>
      <w:proofErr w:type="spellEnd"/>
      <w:r w:rsidRPr="00BE1811">
        <w:rPr>
          <w:lang w:val="en-US"/>
        </w:rPr>
        <w:t xml:space="preserve"> </w:t>
      </w:r>
      <w:proofErr w:type="spellStart"/>
      <w:r w:rsidRPr="00BE1811">
        <w:rPr>
          <w:lang w:val="en-US"/>
        </w:rPr>
        <w:t>asupra</w:t>
      </w:r>
      <w:proofErr w:type="spellEnd"/>
      <w:r w:rsidRPr="00BE1811">
        <w:rPr>
          <w:lang w:val="en-US"/>
        </w:rPr>
        <w:t xml:space="preserve"> </w:t>
      </w:r>
      <w:proofErr w:type="spellStart"/>
      <w:r w:rsidRPr="00BE1811">
        <w:rPr>
          <w:lang w:val="en-US"/>
        </w:rPr>
        <w:t>biodiversităţii</w:t>
      </w:r>
      <w:proofErr w:type="spellEnd"/>
      <w:r w:rsidRPr="00BE1811">
        <w:rPr>
          <w:lang w:val="en-US"/>
        </w:rPr>
        <w:t xml:space="preserve"> </w:t>
      </w:r>
      <w:proofErr w:type="spellStart"/>
      <w:r w:rsidRPr="00BE1811">
        <w:rPr>
          <w:lang w:val="en-US"/>
        </w:rPr>
        <w:t>şi</w:t>
      </w:r>
      <w:proofErr w:type="spellEnd"/>
      <w:r w:rsidRPr="00BE1811">
        <w:rPr>
          <w:lang w:val="en-US"/>
        </w:rPr>
        <w:t xml:space="preserve"> a </w:t>
      </w:r>
      <w:proofErr w:type="spellStart"/>
      <w:r w:rsidRPr="00BE1811">
        <w:rPr>
          <w:lang w:val="en-US"/>
        </w:rPr>
        <w:t>siturilor</w:t>
      </w:r>
      <w:proofErr w:type="spellEnd"/>
      <w:r w:rsidRPr="00BE1811">
        <w:rPr>
          <w:lang w:val="en-US"/>
        </w:rPr>
        <w:t xml:space="preserve"> </w:t>
      </w:r>
      <w:proofErr w:type="spellStart"/>
      <w:r w:rsidRPr="00BE1811">
        <w:rPr>
          <w:lang w:val="en-US"/>
        </w:rPr>
        <w:t>protejate</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54B8F447" w14:textId="77777777" w:rsidR="00573848" w:rsidRPr="00BE1811" w:rsidRDefault="00573848" w:rsidP="00573848">
      <w:pPr>
        <w:autoSpaceDE w:val="0"/>
        <w:autoSpaceDN w:val="0"/>
        <w:adjustRightInd w:val="0"/>
        <w:jc w:val="both"/>
        <w:rPr>
          <w:lang w:val="en-US"/>
        </w:rPr>
      </w:pPr>
      <w:r w:rsidRPr="00BE1811">
        <w:rPr>
          <w:lang w:val="en-US"/>
        </w:rPr>
        <w:t xml:space="preserve">    d) </w:t>
      </w:r>
      <w:proofErr w:type="spellStart"/>
      <w:r w:rsidRPr="00BE1811">
        <w:rPr>
          <w:lang w:val="en-US"/>
        </w:rPr>
        <w:t>impactul</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investiţie</w:t>
      </w:r>
      <w:proofErr w:type="spellEnd"/>
      <w:r w:rsidRPr="00BE1811">
        <w:rPr>
          <w:lang w:val="en-US"/>
        </w:rPr>
        <w:t xml:space="preserve"> </w:t>
      </w:r>
      <w:proofErr w:type="spellStart"/>
      <w:r w:rsidRPr="00BE1811">
        <w:rPr>
          <w:lang w:val="en-US"/>
        </w:rPr>
        <w:t>raportat</w:t>
      </w:r>
      <w:proofErr w:type="spellEnd"/>
      <w:r w:rsidRPr="00BE1811">
        <w:rPr>
          <w:lang w:val="en-US"/>
        </w:rPr>
        <w:t xml:space="preserve"> la </w:t>
      </w:r>
      <w:proofErr w:type="spellStart"/>
      <w:r w:rsidRPr="00BE1811">
        <w:rPr>
          <w:lang w:val="en-US"/>
        </w:rPr>
        <w:t>contextul</w:t>
      </w:r>
      <w:proofErr w:type="spellEnd"/>
      <w:r w:rsidRPr="00BE1811">
        <w:rPr>
          <w:lang w:val="en-US"/>
        </w:rPr>
        <w:t xml:space="preserve"> natural </w:t>
      </w:r>
      <w:proofErr w:type="spellStart"/>
      <w:r w:rsidRPr="00BE1811">
        <w:rPr>
          <w:lang w:val="en-US"/>
        </w:rPr>
        <w:t>şi</w:t>
      </w:r>
      <w:proofErr w:type="spellEnd"/>
      <w:r w:rsidRPr="00BE1811">
        <w:rPr>
          <w:lang w:val="en-US"/>
        </w:rPr>
        <w:t xml:space="preserve"> </w:t>
      </w:r>
      <w:proofErr w:type="spellStart"/>
      <w:r w:rsidRPr="00BE1811">
        <w:rPr>
          <w:lang w:val="en-US"/>
        </w:rPr>
        <w:t>antropic</w:t>
      </w:r>
      <w:proofErr w:type="spellEnd"/>
      <w:r w:rsidRPr="00BE1811">
        <w:rPr>
          <w:lang w:val="en-US"/>
        </w:rPr>
        <w:t xml:space="preserve"> </w:t>
      </w:r>
      <w:proofErr w:type="spellStart"/>
      <w:r w:rsidRPr="00BE1811">
        <w:rPr>
          <w:lang w:val="en-US"/>
        </w:rPr>
        <w:t>în</w:t>
      </w:r>
      <w:proofErr w:type="spellEnd"/>
      <w:r w:rsidRPr="00BE1811">
        <w:rPr>
          <w:lang w:val="en-US"/>
        </w:rPr>
        <w:t xml:space="preserve"> care </w:t>
      </w:r>
      <w:proofErr w:type="spellStart"/>
      <w:r w:rsidRPr="00BE1811">
        <w:rPr>
          <w:lang w:val="en-US"/>
        </w:rPr>
        <w:t>acesta</w:t>
      </w:r>
      <w:proofErr w:type="spellEnd"/>
      <w:r w:rsidRPr="00BE1811">
        <w:rPr>
          <w:lang w:val="en-US"/>
        </w:rPr>
        <w:t xml:space="preserve"> se </w:t>
      </w:r>
      <w:proofErr w:type="spellStart"/>
      <w:r w:rsidRPr="00BE1811">
        <w:rPr>
          <w:lang w:val="en-US"/>
        </w:rPr>
        <w:t>integrează</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5680224E" w14:textId="77777777" w:rsidR="00573848" w:rsidRPr="00BE1811" w:rsidRDefault="00573848" w:rsidP="00573848">
      <w:pPr>
        <w:autoSpaceDE w:val="0"/>
        <w:autoSpaceDN w:val="0"/>
        <w:adjustRightInd w:val="0"/>
        <w:jc w:val="both"/>
        <w:rPr>
          <w:lang w:val="en-US"/>
        </w:rPr>
      </w:pPr>
      <w:r w:rsidRPr="00BE1811">
        <w:rPr>
          <w:lang w:val="en-US"/>
        </w:rPr>
        <w:t xml:space="preserve">    4.5. </w:t>
      </w:r>
      <w:proofErr w:type="spellStart"/>
      <w:r w:rsidRPr="00BE1811">
        <w:rPr>
          <w:lang w:val="en-US"/>
        </w:rPr>
        <w:t>Analiza</w:t>
      </w:r>
      <w:proofErr w:type="spellEnd"/>
      <w:r w:rsidRPr="00BE1811">
        <w:rPr>
          <w:lang w:val="en-US"/>
        </w:rPr>
        <w:t xml:space="preserve"> </w:t>
      </w:r>
      <w:proofErr w:type="spellStart"/>
      <w:r w:rsidRPr="00BE1811">
        <w:rPr>
          <w:lang w:val="en-US"/>
        </w:rPr>
        <w:t>cererii</w:t>
      </w:r>
      <w:proofErr w:type="spellEnd"/>
      <w:r w:rsidRPr="00BE1811">
        <w:rPr>
          <w:lang w:val="en-US"/>
        </w:rPr>
        <w:t xml:space="preserve"> de </w:t>
      </w:r>
      <w:proofErr w:type="spellStart"/>
      <w:r w:rsidRPr="00BE1811">
        <w:rPr>
          <w:lang w:val="en-US"/>
        </w:rPr>
        <w:t>bunuri</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servicii</w:t>
      </w:r>
      <w:proofErr w:type="spellEnd"/>
      <w:r w:rsidRPr="00BE1811">
        <w:rPr>
          <w:lang w:val="en-US"/>
        </w:rPr>
        <w:t xml:space="preserve">, care </w:t>
      </w:r>
      <w:proofErr w:type="spellStart"/>
      <w:r w:rsidRPr="00BE1811">
        <w:rPr>
          <w:lang w:val="en-US"/>
        </w:rPr>
        <w:t>justifică</w:t>
      </w:r>
      <w:proofErr w:type="spellEnd"/>
      <w:r w:rsidRPr="00BE1811">
        <w:rPr>
          <w:lang w:val="en-US"/>
        </w:rPr>
        <w:t xml:space="preserve"> </w:t>
      </w:r>
      <w:proofErr w:type="spellStart"/>
      <w:r w:rsidRPr="00BE1811">
        <w:rPr>
          <w:lang w:val="en-US"/>
        </w:rPr>
        <w:t>dimensionarea</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p>
    <w:p w14:paraId="0CB0F45D" w14:textId="77777777" w:rsidR="00573848" w:rsidRPr="00BE1811" w:rsidRDefault="00573848" w:rsidP="00573848">
      <w:pPr>
        <w:autoSpaceDE w:val="0"/>
        <w:autoSpaceDN w:val="0"/>
        <w:adjustRightInd w:val="0"/>
        <w:jc w:val="both"/>
        <w:rPr>
          <w:lang w:val="en-US"/>
        </w:rPr>
      </w:pPr>
      <w:r w:rsidRPr="00BE1811">
        <w:rPr>
          <w:lang w:val="en-US"/>
        </w:rPr>
        <w:t xml:space="preserve">    4.6. </w:t>
      </w:r>
      <w:proofErr w:type="spellStart"/>
      <w:r w:rsidRPr="00BE1811">
        <w:rPr>
          <w:lang w:val="en-US"/>
        </w:rPr>
        <w:t>Analiza</w:t>
      </w:r>
      <w:proofErr w:type="spellEnd"/>
      <w:r w:rsidRPr="00BE1811">
        <w:rPr>
          <w:lang w:val="en-US"/>
        </w:rPr>
        <w:t xml:space="preserve"> </w:t>
      </w:r>
      <w:proofErr w:type="spellStart"/>
      <w:r w:rsidRPr="00BE1811">
        <w:rPr>
          <w:lang w:val="en-US"/>
        </w:rPr>
        <w:t>financiară</w:t>
      </w:r>
      <w:proofErr w:type="spellEnd"/>
      <w:r w:rsidRPr="00BE1811">
        <w:rPr>
          <w:lang w:val="en-US"/>
        </w:rPr>
        <w:t xml:space="preserve">, </w:t>
      </w:r>
      <w:proofErr w:type="spellStart"/>
      <w:r w:rsidRPr="00BE1811">
        <w:rPr>
          <w:lang w:val="en-US"/>
        </w:rPr>
        <w:t>inclusiv</w:t>
      </w:r>
      <w:proofErr w:type="spellEnd"/>
      <w:r w:rsidRPr="00BE1811">
        <w:rPr>
          <w:lang w:val="en-US"/>
        </w:rPr>
        <w:t xml:space="preserve"> </w:t>
      </w:r>
      <w:proofErr w:type="spellStart"/>
      <w:r w:rsidRPr="00BE1811">
        <w:rPr>
          <w:lang w:val="en-US"/>
        </w:rPr>
        <w:t>calcularea</w:t>
      </w:r>
      <w:proofErr w:type="spellEnd"/>
      <w:r w:rsidRPr="00BE1811">
        <w:rPr>
          <w:lang w:val="en-US"/>
        </w:rPr>
        <w:t xml:space="preserve"> </w:t>
      </w:r>
      <w:proofErr w:type="spellStart"/>
      <w:r w:rsidRPr="00BE1811">
        <w:rPr>
          <w:lang w:val="en-US"/>
        </w:rPr>
        <w:t>indicatorilor</w:t>
      </w:r>
      <w:proofErr w:type="spellEnd"/>
      <w:r w:rsidRPr="00BE1811">
        <w:rPr>
          <w:lang w:val="en-US"/>
        </w:rPr>
        <w:t xml:space="preserve"> de </w:t>
      </w:r>
      <w:proofErr w:type="spellStart"/>
      <w:r w:rsidRPr="00BE1811">
        <w:rPr>
          <w:lang w:val="en-US"/>
        </w:rPr>
        <w:t>performanţă</w:t>
      </w:r>
      <w:proofErr w:type="spellEnd"/>
      <w:r w:rsidRPr="00BE1811">
        <w:rPr>
          <w:lang w:val="en-US"/>
        </w:rPr>
        <w:t xml:space="preserve"> </w:t>
      </w:r>
      <w:proofErr w:type="spellStart"/>
      <w:r w:rsidRPr="00BE1811">
        <w:rPr>
          <w:lang w:val="en-US"/>
        </w:rPr>
        <w:t>financiară</w:t>
      </w:r>
      <w:proofErr w:type="spellEnd"/>
      <w:r w:rsidRPr="00BE1811">
        <w:rPr>
          <w:lang w:val="en-US"/>
        </w:rPr>
        <w:t xml:space="preserve">: </w:t>
      </w:r>
      <w:proofErr w:type="spellStart"/>
      <w:r w:rsidRPr="00BE1811">
        <w:rPr>
          <w:lang w:val="en-US"/>
        </w:rPr>
        <w:t>fluxul</w:t>
      </w:r>
      <w:proofErr w:type="spellEnd"/>
      <w:r w:rsidRPr="00BE1811">
        <w:rPr>
          <w:lang w:val="en-US"/>
        </w:rPr>
        <w:t xml:space="preserve"> </w:t>
      </w:r>
      <w:proofErr w:type="spellStart"/>
      <w:r w:rsidRPr="00BE1811">
        <w:rPr>
          <w:lang w:val="en-US"/>
        </w:rPr>
        <w:t>cumulat</w:t>
      </w:r>
      <w:proofErr w:type="spellEnd"/>
      <w:r w:rsidRPr="00BE1811">
        <w:rPr>
          <w:lang w:val="en-US"/>
        </w:rPr>
        <w:t xml:space="preserve">, </w:t>
      </w:r>
      <w:proofErr w:type="spellStart"/>
      <w:r w:rsidRPr="00BE1811">
        <w:rPr>
          <w:lang w:val="en-US"/>
        </w:rPr>
        <w:t>valoarea</w:t>
      </w:r>
      <w:proofErr w:type="spellEnd"/>
      <w:r w:rsidRPr="00BE1811">
        <w:rPr>
          <w:lang w:val="en-US"/>
        </w:rPr>
        <w:t xml:space="preserve"> </w:t>
      </w:r>
      <w:proofErr w:type="spellStart"/>
      <w:r w:rsidRPr="00BE1811">
        <w:rPr>
          <w:lang w:val="en-US"/>
        </w:rPr>
        <w:t>actualizată</w:t>
      </w:r>
      <w:proofErr w:type="spellEnd"/>
      <w:r w:rsidRPr="00BE1811">
        <w:rPr>
          <w:lang w:val="en-US"/>
        </w:rPr>
        <w:t xml:space="preserve"> </w:t>
      </w:r>
      <w:proofErr w:type="spellStart"/>
      <w:r w:rsidRPr="00BE1811">
        <w:rPr>
          <w:lang w:val="en-US"/>
        </w:rPr>
        <w:t>netă</w:t>
      </w:r>
      <w:proofErr w:type="spellEnd"/>
      <w:r w:rsidRPr="00BE1811">
        <w:rPr>
          <w:lang w:val="en-US"/>
        </w:rPr>
        <w:t xml:space="preserve">, rata </w:t>
      </w:r>
      <w:proofErr w:type="spellStart"/>
      <w:r w:rsidRPr="00BE1811">
        <w:rPr>
          <w:lang w:val="en-US"/>
        </w:rPr>
        <w:t>internă</w:t>
      </w:r>
      <w:proofErr w:type="spellEnd"/>
      <w:r w:rsidRPr="00BE1811">
        <w:rPr>
          <w:lang w:val="en-US"/>
        </w:rPr>
        <w:t xml:space="preserve"> de </w:t>
      </w:r>
      <w:proofErr w:type="spellStart"/>
      <w:r w:rsidRPr="00BE1811">
        <w:rPr>
          <w:lang w:val="en-US"/>
        </w:rPr>
        <w:t>rentabilitate</w:t>
      </w:r>
      <w:proofErr w:type="spellEnd"/>
      <w:r w:rsidRPr="00BE1811">
        <w:rPr>
          <w:lang w:val="en-US"/>
        </w:rPr>
        <w:t xml:space="preserve">; </w:t>
      </w:r>
      <w:proofErr w:type="spellStart"/>
      <w:r w:rsidRPr="00BE1811">
        <w:rPr>
          <w:lang w:val="en-US"/>
        </w:rPr>
        <w:t>sustenabilitatea</w:t>
      </w:r>
      <w:proofErr w:type="spellEnd"/>
      <w:r w:rsidRPr="00BE1811">
        <w:rPr>
          <w:lang w:val="en-US"/>
        </w:rPr>
        <w:t xml:space="preserve"> </w:t>
      </w:r>
      <w:proofErr w:type="spellStart"/>
      <w:r w:rsidRPr="00BE1811">
        <w:rPr>
          <w:lang w:val="en-US"/>
        </w:rPr>
        <w:t>financiară</w:t>
      </w:r>
      <w:proofErr w:type="spellEnd"/>
    </w:p>
    <w:p w14:paraId="7B9B4815" w14:textId="77777777" w:rsidR="00573848" w:rsidRPr="00BE1811" w:rsidRDefault="00573848" w:rsidP="00573848">
      <w:pPr>
        <w:autoSpaceDE w:val="0"/>
        <w:autoSpaceDN w:val="0"/>
        <w:adjustRightInd w:val="0"/>
        <w:jc w:val="both"/>
        <w:rPr>
          <w:lang w:val="en-US"/>
        </w:rPr>
      </w:pPr>
      <w:r w:rsidRPr="00BE1811">
        <w:rPr>
          <w:lang w:val="en-US"/>
        </w:rPr>
        <w:t xml:space="preserve">    4.7. </w:t>
      </w:r>
      <w:proofErr w:type="spellStart"/>
      <w:r w:rsidRPr="00BE1811">
        <w:rPr>
          <w:lang w:val="en-US"/>
        </w:rPr>
        <w:t>Analiza</w:t>
      </w:r>
      <w:proofErr w:type="spellEnd"/>
      <w:r w:rsidRPr="00BE1811">
        <w:rPr>
          <w:lang w:val="en-US"/>
        </w:rPr>
        <w:t xml:space="preserve"> </w:t>
      </w:r>
      <w:proofErr w:type="spellStart"/>
      <w:r w:rsidRPr="00BE1811">
        <w:rPr>
          <w:lang w:val="en-US"/>
        </w:rPr>
        <w:t>economică</w:t>
      </w:r>
      <w:proofErr w:type="spellEnd"/>
      <w:r w:rsidRPr="00BE1811">
        <w:rPr>
          <w:lang w:val="en-US"/>
        </w:rPr>
        <w:t xml:space="preserve">*3), </w:t>
      </w:r>
      <w:proofErr w:type="spellStart"/>
      <w:r w:rsidRPr="00BE1811">
        <w:rPr>
          <w:lang w:val="en-US"/>
        </w:rPr>
        <w:t>inclusiv</w:t>
      </w:r>
      <w:proofErr w:type="spellEnd"/>
      <w:r w:rsidRPr="00BE1811">
        <w:rPr>
          <w:lang w:val="en-US"/>
        </w:rPr>
        <w:t xml:space="preserve"> </w:t>
      </w:r>
      <w:proofErr w:type="spellStart"/>
      <w:r w:rsidRPr="00BE1811">
        <w:rPr>
          <w:lang w:val="en-US"/>
        </w:rPr>
        <w:t>calcularea</w:t>
      </w:r>
      <w:proofErr w:type="spellEnd"/>
      <w:r w:rsidRPr="00BE1811">
        <w:rPr>
          <w:lang w:val="en-US"/>
        </w:rPr>
        <w:t xml:space="preserve"> </w:t>
      </w:r>
      <w:proofErr w:type="spellStart"/>
      <w:r w:rsidRPr="00BE1811">
        <w:rPr>
          <w:lang w:val="en-US"/>
        </w:rPr>
        <w:t>indicatorilor</w:t>
      </w:r>
      <w:proofErr w:type="spellEnd"/>
      <w:r w:rsidRPr="00BE1811">
        <w:rPr>
          <w:lang w:val="en-US"/>
        </w:rPr>
        <w:t xml:space="preserve"> de </w:t>
      </w:r>
      <w:proofErr w:type="spellStart"/>
      <w:r w:rsidRPr="00BE1811">
        <w:rPr>
          <w:lang w:val="en-US"/>
        </w:rPr>
        <w:t>performanţă</w:t>
      </w:r>
      <w:proofErr w:type="spellEnd"/>
      <w:r w:rsidRPr="00BE1811">
        <w:rPr>
          <w:lang w:val="en-US"/>
        </w:rPr>
        <w:t xml:space="preserve"> </w:t>
      </w:r>
      <w:proofErr w:type="spellStart"/>
      <w:r w:rsidRPr="00BE1811">
        <w:rPr>
          <w:lang w:val="en-US"/>
        </w:rPr>
        <w:t>economică</w:t>
      </w:r>
      <w:proofErr w:type="spellEnd"/>
      <w:r w:rsidRPr="00BE1811">
        <w:rPr>
          <w:lang w:val="en-US"/>
        </w:rPr>
        <w:t xml:space="preserve">: </w:t>
      </w:r>
      <w:proofErr w:type="spellStart"/>
      <w:r w:rsidRPr="00BE1811">
        <w:rPr>
          <w:lang w:val="en-US"/>
        </w:rPr>
        <w:t>valoarea</w:t>
      </w:r>
      <w:proofErr w:type="spellEnd"/>
      <w:r w:rsidRPr="00BE1811">
        <w:rPr>
          <w:lang w:val="en-US"/>
        </w:rPr>
        <w:t xml:space="preserve"> </w:t>
      </w:r>
      <w:proofErr w:type="spellStart"/>
      <w:r w:rsidRPr="00BE1811">
        <w:rPr>
          <w:lang w:val="en-US"/>
        </w:rPr>
        <w:t>actualizată</w:t>
      </w:r>
      <w:proofErr w:type="spellEnd"/>
      <w:r w:rsidRPr="00BE1811">
        <w:rPr>
          <w:lang w:val="en-US"/>
        </w:rPr>
        <w:t xml:space="preserve"> </w:t>
      </w:r>
      <w:proofErr w:type="spellStart"/>
      <w:r w:rsidRPr="00BE1811">
        <w:rPr>
          <w:lang w:val="en-US"/>
        </w:rPr>
        <w:t>netă</w:t>
      </w:r>
      <w:proofErr w:type="spellEnd"/>
      <w:r w:rsidRPr="00BE1811">
        <w:rPr>
          <w:lang w:val="en-US"/>
        </w:rPr>
        <w:t xml:space="preserve">, rata </w:t>
      </w:r>
      <w:proofErr w:type="spellStart"/>
      <w:r w:rsidRPr="00BE1811">
        <w:rPr>
          <w:lang w:val="en-US"/>
        </w:rPr>
        <w:t>internă</w:t>
      </w:r>
      <w:proofErr w:type="spellEnd"/>
      <w:r w:rsidRPr="00BE1811">
        <w:rPr>
          <w:lang w:val="en-US"/>
        </w:rPr>
        <w:t xml:space="preserve"> de </w:t>
      </w:r>
      <w:proofErr w:type="spellStart"/>
      <w:r w:rsidRPr="00BE1811">
        <w:rPr>
          <w:lang w:val="en-US"/>
        </w:rPr>
        <w:t>rentabilitate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raportul</w:t>
      </w:r>
      <w:proofErr w:type="spellEnd"/>
      <w:r w:rsidRPr="00BE1811">
        <w:rPr>
          <w:lang w:val="en-US"/>
        </w:rPr>
        <w:t xml:space="preserve"> cost-</w:t>
      </w:r>
      <w:proofErr w:type="spellStart"/>
      <w:r w:rsidRPr="00BE1811">
        <w:rPr>
          <w:lang w:val="en-US"/>
        </w:rPr>
        <w:t>beneficiu</w:t>
      </w:r>
      <w:proofErr w:type="spellEnd"/>
      <w:r w:rsidRPr="00BE1811">
        <w:rPr>
          <w:lang w:val="en-US"/>
        </w:rPr>
        <w:t xml:space="preserve"> </w:t>
      </w:r>
      <w:proofErr w:type="spellStart"/>
      <w:r w:rsidRPr="00BE1811">
        <w:rPr>
          <w:lang w:val="en-US"/>
        </w:rPr>
        <w:t>sau</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 xml:space="preserve">, </w:t>
      </w:r>
      <w:proofErr w:type="spellStart"/>
      <w:r w:rsidRPr="00BE1811">
        <w:rPr>
          <w:lang w:val="en-US"/>
        </w:rPr>
        <w:t>analiza</w:t>
      </w:r>
      <w:proofErr w:type="spellEnd"/>
      <w:r w:rsidRPr="00BE1811">
        <w:rPr>
          <w:lang w:val="en-US"/>
        </w:rPr>
        <w:t xml:space="preserve"> cost-</w:t>
      </w:r>
      <w:proofErr w:type="spellStart"/>
      <w:r w:rsidRPr="00BE1811">
        <w:rPr>
          <w:lang w:val="en-US"/>
        </w:rPr>
        <w:t>eficacitate</w:t>
      </w:r>
      <w:proofErr w:type="spellEnd"/>
    </w:p>
    <w:p w14:paraId="0F294598" w14:textId="77777777" w:rsidR="00573848" w:rsidRPr="00BE1811" w:rsidRDefault="00573848" w:rsidP="00573848">
      <w:pPr>
        <w:autoSpaceDE w:val="0"/>
        <w:autoSpaceDN w:val="0"/>
        <w:adjustRightInd w:val="0"/>
        <w:jc w:val="both"/>
        <w:rPr>
          <w:lang w:val="en-US"/>
        </w:rPr>
      </w:pPr>
      <w:r w:rsidRPr="00BE1811">
        <w:rPr>
          <w:lang w:val="en-US"/>
        </w:rPr>
        <w:t xml:space="preserve">    4.8. </w:t>
      </w:r>
      <w:proofErr w:type="spellStart"/>
      <w:r w:rsidRPr="00BE1811">
        <w:rPr>
          <w:lang w:val="en-US"/>
        </w:rPr>
        <w:t>Analiza</w:t>
      </w:r>
      <w:proofErr w:type="spellEnd"/>
      <w:r w:rsidRPr="00BE1811">
        <w:rPr>
          <w:lang w:val="en-US"/>
        </w:rPr>
        <w:t xml:space="preserve"> de </w:t>
      </w:r>
      <w:proofErr w:type="spellStart"/>
      <w:r w:rsidRPr="00BE1811">
        <w:rPr>
          <w:lang w:val="en-US"/>
        </w:rPr>
        <w:t>senzitivitate</w:t>
      </w:r>
      <w:proofErr w:type="spellEnd"/>
      <w:r w:rsidRPr="00BE1811">
        <w:rPr>
          <w:lang w:val="en-US"/>
        </w:rPr>
        <w:t>*3)</w:t>
      </w:r>
    </w:p>
    <w:p w14:paraId="3D5F845A" w14:textId="77777777" w:rsidR="00573848" w:rsidRPr="00BE1811" w:rsidRDefault="00573848" w:rsidP="00573848">
      <w:pPr>
        <w:autoSpaceDE w:val="0"/>
        <w:autoSpaceDN w:val="0"/>
        <w:adjustRightInd w:val="0"/>
        <w:jc w:val="both"/>
        <w:rPr>
          <w:lang w:val="en-US"/>
        </w:rPr>
      </w:pPr>
      <w:r w:rsidRPr="00BE1811">
        <w:rPr>
          <w:lang w:val="en-US"/>
        </w:rPr>
        <w:t xml:space="preserve">    4.9. </w:t>
      </w:r>
      <w:proofErr w:type="spellStart"/>
      <w:r w:rsidRPr="00BE1811">
        <w:rPr>
          <w:lang w:val="en-US"/>
        </w:rPr>
        <w:t>Analiza</w:t>
      </w:r>
      <w:proofErr w:type="spellEnd"/>
      <w:r w:rsidRPr="00BE1811">
        <w:rPr>
          <w:lang w:val="en-US"/>
        </w:rPr>
        <w:t xml:space="preserve"> de </w:t>
      </w:r>
      <w:proofErr w:type="spellStart"/>
      <w:r w:rsidRPr="00BE1811">
        <w:rPr>
          <w:lang w:val="en-US"/>
        </w:rPr>
        <w:t>riscuri</w:t>
      </w:r>
      <w:proofErr w:type="spellEnd"/>
      <w:r w:rsidRPr="00BE1811">
        <w:rPr>
          <w:lang w:val="en-US"/>
        </w:rPr>
        <w:t xml:space="preserve">, </w:t>
      </w:r>
      <w:proofErr w:type="spellStart"/>
      <w:r w:rsidRPr="00BE1811">
        <w:rPr>
          <w:lang w:val="en-US"/>
        </w:rPr>
        <w:t>măsuri</w:t>
      </w:r>
      <w:proofErr w:type="spellEnd"/>
      <w:r w:rsidRPr="00BE1811">
        <w:rPr>
          <w:lang w:val="en-US"/>
        </w:rPr>
        <w:t xml:space="preserve"> de </w:t>
      </w:r>
      <w:proofErr w:type="spellStart"/>
      <w:r w:rsidRPr="00BE1811">
        <w:rPr>
          <w:lang w:val="en-US"/>
        </w:rPr>
        <w:t>prevenire</w:t>
      </w:r>
      <w:proofErr w:type="spellEnd"/>
      <w:r w:rsidRPr="00BE1811">
        <w:rPr>
          <w:lang w:val="en-US"/>
        </w:rPr>
        <w:t>/</w:t>
      </w:r>
      <w:proofErr w:type="spellStart"/>
      <w:r w:rsidRPr="00BE1811">
        <w:rPr>
          <w:lang w:val="en-US"/>
        </w:rPr>
        <w:t>diminuare</w:t>
      </w:r>
      <w:proofErr w:type="spellEnd"/>
      <w:r w:rsidRPr="00BE1811">
        <w:rPr>
          <w:lang w:val="en-US"/>
        </w:rPr>
        <w:t xml:space="preserve"> a </w:t>
      </w:r>
      <w:proofErr w:type="spellStart"/>
      <w:r w:rsidRPr="00BE1811">
        <w:rPr>
          <w:lang w:val="en-US"/>
        </w:rPr>
        <w:t>riscurilor</w:t>
      </w:r>
      <w:proofErr w:type="spellEnd"/>
    </w:p>
    <w:p w14:paraId="14654A03" w14:textId="77777777" w:rsidR="00573848" w:rsidRPr="00BE1811" w:rsidRDefault="00573848" w:rsidP="00573848">
      <w:pPr>
        <w:autoSpaceDE w:val="0"/>
        <w:autoSpaceDN w:val="0"/>
        <w:adjustRightInd w:val="0"/>
        <w:jc w:val="both"/>
        <w:rPr>
          <w:lang w:val="en-US"/>
        </w:rPr>
      </w:pPr>
      <w:r w:rsidRPr="00BE1811">
        <w:rPr>
          <w:lang w:val="en-US"/>
        </w:rPr>
        <w:t>------------</w:t>
      </w:r>
    </w:p>
    <w:p w14:paraId="0CD51C5A" w14:textId="77777777" w:rsidR="00573848" w:rsidRPr="00BE1811" w:rsidRDefault="00573848" w:rsidP="00573848">
      <w:pPr>
        <w:autoSpaceDE w:val="0"/>
        <w:autoSpaceDN w:val="0"/>
        <w:adjustRightInd w:val="0"/>
        <w:jc w:val="both"/>
        <w:rPr>
          <w:lang w:val="en-US"/>
        </w:rPr>
      </w:pPr>
      <w:r w:rsidRPr="00BE1811">
        <w:rPr>
          <w:lang w:val="en-US"/>
        </w:rPr>
        <w:t xml:space="preserve">    *3) </w:t>
      </w:r>
      <w:proofErr w:type="spellStart"/>
      <w:r w:rsidRPr="00BE1811">
        <w:rPr>
          <w:lang w:val="en-US"/>
        </w:rPr>
        <w:t>Prin</w:t>
      </w:r>
      <w:proofErr w:type="spellEnd"/>
      <w:r w:rsidRPr="00BE1811">
        <w:rPr>
          <w:lang w:val="en-US"/>
        </w:rPr>
        <w:t xml:space="preserve"> </w:t>
      </w:r>
      <w:proofErr w:type="spellStart"/>
      <w:r w:rsidRPr="00BE1811">
        <w:rPr>
          <w:lang w:val="en-US"/>
        </w:rPr>
        <w:t>excepţie</w:t>
      </w:r>
      <w:proofErr w:type="spellEnd"/>
      <w:r w:rsidRPr="00BE1811">
        <w:rPr>
          <w:lang w:val="en-US"/>
        </w:rPr>
        <w:t xml:space="preserve"> de la </w:t>
      </w:r>
      <w:proofErr w:type="spellStart"/>
      <w:r w:rsidRPr="00BE1811">
        <w:rPr>
          <w:lang w:val="en-US"/>
        </w:rPr>
        <w:t>prevederile</w:t>
      </w:r>
      <w:proofErr w:type="spellEnd"/>
      <w:r w:rsidRPr="00BE1811">
        <w:rPr>
          <w:lang w:val="en-US"/>
        </w:rPr>
        <w:t xml:space="preserve"> pct. 4.7 </w:t>
      </w:r>
      <w:proofErr w:type="spellStart"/>
      <w:r w:rsidRPr="00BE1811">
        <w:rPr>
          <w:lang w:val="en-US"/>
        </w:rPr>
        <w:t>şi</w:t>
      </w:r>
      <w:proofErr w:type="spellEnd"/>
      <w:r w:rsidRPr="00BE1811">
        <w:rPr>
          <w:lang w:val="en-US"/>
        </w:rPr>
        <w:t xml:space="preserve"> 4.8, </w:t>
      </w:r>
      <w:proofErr w:type="spellStart"/>
      <w:r w:rsidRPr="00BE1811">
        <w:rPr>
          <w:lang w:val="en-US"/>
        </w:rPr>
        <w:t>în</w:t>
      </w:r>
      <w:proofErr w:type="spellEnd"/>
      <w:r w:rsidRPr="00BE1811">
        <w:rPr>
          <w:lang w:val="en-US"/>
        </w:rPr>
        <w:t xml:space="preserve"> </w:t>
      </w:r>
      <w:proofErr w:type="spellStart"/>
      <w:r w:rsidRPr="00BE1811">
        <w:rPr>
          <w:lang w:val="en-US"/>
        </w:rPr>
        <w:t>cazul</w:t>
      </w:r>
      <w:proofErr w:type="spellEnd"/>
      <w:r w:rsidRPr="00BE1811">
        <w:rPr>
          <w:lang w:val="en-US"/>
        </w:rPr>
        <w:t xml:space="preserve"> </w:t>
      </w:r>
      <w:proofErr w:type="spellStart"/>
      <w:r w:rsidRPr="00BE1811">
        <w:rPr>
          <w:lang w:val="en-US"/>
        </w:rPr>
        <w:t>obiectivelor</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a </w:t>
      </w:r>
      <w:proofErr w:type="spellStart"/>
      <w:r w:rsidRPr="00BE1811">
        <w:rPr>
          <w:lang w:val="en-US"/>
        </w:rPr>
        <w:t>căror</w:t>
      </w:r>
      <w:proofErr w:type="spellEnd"/>
      <w:r w:rsidRPr="00BE1811">
        <w:rPr>
          <w:lang w:val="en-US"/>
        </w:rPr>
        <w:t xml:space="preserve"> </w:t>
      </w:r>
      <w:proofErr w:type="spellStart"/>
      <w:r w:rsidRPr="00BE1811">
        <w:rPr>
          <w:lang w:val="en-US"/>
        </w:rPr>
        <w:t>valoare</w:t>
      </w:r>
      <w:proofErr w:type="spellEnd"/>
      <w:r w:rsidRPr="00BE1811">
        <w:rPr>
          <w:lang w:val="en-US"/>
        </w:rPr>
        <w:t xml:space="preserve"> </w:t>
      </w:r>
      <w:proofErr w:type="spellStart"/>
      <w:r w:rsidRPr="00BE1811">
        <w:rPr>
          <w:lang w:val="en-US"/>
        </w:rPr>
        <w:t>totală</w:t>
      </w:r>
      <w:proofErr w:type="spellEnd"/>
      <w:r w:rsidRPr="00BE1811">
        <w:rPr>
          <w:lang w:val="en-US"/>
        </w:rPr>
        <w:t xml:space="preserve"> </w:t>
      </w:r>
      <w:proofErr w:type="spellStart"/>
      <w:r w:rsidRPr="00BE1811">
        <w:rPr>
          <w:lang w:val="en-US"/>
        </w:rPr>
        <w:t>estimată</w:t>
      </w:r>
      <w:proofErr w:type="spellEnd"/>
      <w:r w:rsidRPr="00BE1811">
        <w:rPr>
          <w:lang w:val="en-US"/>
        </w:rPr>
        <w:t xml:space="preserve"> nu </w:t>
      </w:r>
      <w:proofErr w:type="spellStart"/>
      <w:r w:rsidRPr="00BE1811">
        <w:rPr>
          <w:lang w:val="en-US"/>
        </w:rPr>
        <w:t>depăşeşte</w:t>
      </w:r>
      <w:proofErr w:type="spellEnd"/>
      <w:r w:rsidRPr="00BE1811">
        <w:rPr>
          <w:lang w:val="en-US"/>
        </w:rPr>
        <w:t xml:space="preserve"> </w:t>
      </w:r>
      <w:proofErr w:type="spellStart"/>
      <w:r w:rsidRPr="00BE1811">
        <w:rPr>
          <w:lang w:val="en-US"/>
        </w:rPr>
        <w:t>pragul</w:t>
      </w:r>
      <w:proofErr w:type="spellEnd"/>
      <w:r w:rsidRPr="00BE1811">
        <w:rPr>
          <w:lang w:val="en-US"/>
        </w:rPr>
        <w:t xml:space="preserve"> </w:t>
      </w:r>
      <w:proofErr w:type="spellStart"/>
      <w:r w:rsidRPr="00BE1811">
        <w:rPr>
          <w:lang w:val="en-US"/>
        </w:rPr>
        <w:t>pentru</w:t>
      </w:r>
      <w:proofErr w:type="spellEnd"/>
      <w:r w:rsidRPr="00BE1811">
        <w:rPr>
          <w:lang w:val="en-US"/>
        </w:rPr>
        <w:t xml:space="preserve"> care </w:t>
      </w:r>
      <w:proofErr w:type="spellStart"/>
      <w:r w:rsidRPr="00BE1811">
        <w:rPr>
          <w:lang w:val="en-US"/>
        </w:rPr>
        <w:t>documentaţia</w:t>
      </w:r>
      <w:proofErr w:type="spellEnd"/>
      <w:r w:rsidRPr="00BE1811">
        <w:rPr>
          <w:lang w:val="en-US"/>
        </w:rPr>
        <w:t xml:space="preserve"> </w:t>
      </w:r>
      <w:proofErr w:type="spellStart"/>
      <w:r w:rsidRPr="00BE1811">
        <w:rPr>
          <w:lang w:val="en-US"/>
        </w:rPr>
        <w:t>tehnico-economică</w:t>
      </w:r>
      <w:proofErr w:type="spellEnd"/>
      <w:r w:rsidRPr="00BE1811">
        <w:rPr>
          <w:lang w:val="en-US"/>
        </w:rPr>
        <w:t xml:space="preserve"> se </w:t>
      </w:r>
      <w:proofErr w:type="spellStart"/>
      <w:r w:rsidRPr="00BE1811">
        <w:rPr>
          <w:lang w:val="en-US"/>
        </w:rPr>
        <w:t>aprobă</w:t>
      </w:r>
      <w:proofErr w:type="spellEnd"/>
      <w:r w:rsidRPr="00BE1811">
        <w:rPr>
          <w:lang w:val="en-US"/>
        </w:rPr>
        <w:t xml:space="preserve"> </w:t>
      </w:r>
      <w:proofErr w:type="spellStart"/>
      <w:r w:rsidRPr="00BE1811">
        <w:rPr>
          <w:lang w:val="en-US"/>
        </w:rPr>
        <w:t>prin</w:t>
      </w:r>
      <w:proofErr w:type="spellEnd"/>
      <w:r w:rsidRPr="00BE1811">
        <w:rPr>
          <w:lang w:val="en-US"/>
        </w:rPr>
        <w:t xml:space="preserve"> </w:t>
      </w:r>
      <w:proofErr w:type="spellStart"/>
      <w:r w:rsidRPr="00BE1811">
        <w:rPr>
          <w:lang w:val="en-US"/>
        </w:rPr>
        <w:t>hotărâre</w:t>
      </w:r>
      <w:proofErr w:type="spellEnd"/>
      <w:r w:rsidRPr="00BE1811">
        <w:rPr>
          <w:lang w:val="en-US"/>
        </w:rPr>
        <w:t xml:space="preserve"> a </w:t>
      </w:r>
      <w:proofErr w:type="spellStart"/>
      <w:r w:rsidRPr="00BE1811">
        <w:rPr>
          <w:lang w:val="en-US"/>
        </w:rPr>
        <w:t>Guvernului</w:t>
      </w:r>
      <w:proofErr w:type="spellEnd"/>
      <w:r w:rsidRPr="00BE1811">
        <w:rPr>
          <w:lang w:val="en-US"/>
        </w:rPr>
        <w:t xml:space="preserve">, </w:t>
      </w:r>
      <w:proofErr w:type="spellStart"/>
      <w:r w:rsidRPr="00BE1811">
        <w:rPr>
          <w:lang w:val="en-US"/>
        </w:rPr>
        <w:t>potrivit</w:t>
      </w:r>
      <w:proofErr w:type="spellEnd"/>
      <w:r w:rsidRPr="00BE1811">
        <w:rPr>
          <w:lang w:val="en-US"/>
        </w:rPr>
        <w:t xml:space="preserve"> </w:t>
      </w:r>
      <w:proofErr w:type="spellStart"/>
      <w:r w:rsidRPr="00BE1811">
        <w:rPr>
          <w:lang w:val="en-US"/>
        </w:rPr>
        <w:t>prevederilor</w:t>
      </w:r>
      <w:proofErr w:type="spellEnd"/>
      <w:r w:rsidRPr="00BE1811">
        <w:rPr>
          <w:lang w:val="en-US"/>
        </w:rPr>
        <w:t xml:space="preserve"> </w:t>
      </w:r>
      <w:proofErr w:type="spellStart"/>
      <w:r w:rsidRPr="00BE1811">
        <w:rPr>
          <w:color w:val="008000"/>
          <w:u w:val="single"/>
          <w:lang w:val="en-US"/>
        </w:rPr>
        <w:t>Legii</w:t>
      </w:r>
      <w:proofErr w:type="spellEnd"/>
      <w:r w:rsidRPr="00BE1811">
        <w:rPr>
          <w:color w:val="008000"/>
          <w:u w:val="single"/>
          <w:lang w:val="en-US"/>
        </w:rPr>
        <w:t xml:space="preserve"> nr. 500/2002</w:t>
      </w:r>
      <w:r w:rsidRPr="00BE1811">
        <w:rPr>
          <w:lang w:val="en-US"/>
        </w:rPr>
        <w:t xml:space="preserve"> </w:t>
      </w:r>
      <w:proofErr w:type="spellStart"/>
      <w:r w:rsidRPr="00BE1811">
        <w:rPr>
          <w:lang w:val="en-US"/>
        </w:rPr>
        <w:t>privind</w:t>
      </w:r>
      <w:proofErr w:type="spellEnd"/>
      <w:r w:rsidRPr="00BE1811">
        <w:rPr>
          <w:lang w:val="en-US"/>
        </w:rPr>
        <w:t xml:space="preserve"> </w:t>
      </w:r>
      <w:proofErr w:type="spellStart"/>
      <w:r w:rsidRPr="00BE1811">
        <w:rPr>
          <w:lang w:val="en-US"/>
        </w:rPr>
        <w:t>finanţele</w:t>
      </w:r>
      <w:proofErr w:type="spellEnd"/>
      <w:r w:rsidRPr="00BE1811">
        <w:rPr>
          <w:lang w:val="en-US"/>
        </w:rPr>
        <w:t xml:space="preserve"> </w:t>
      </w:r>
      <w:proofErr w:type="spellStart"/>
      <w:r w:rsidRPr="00BE1811">
        <w:rPr>
          <w:lang w:val="en-US"/>
        </w:rPr>
        <w:t>publice</w:t>
      </w:r>
      <w:proofErr w:type="spellEnd"/>
      <w:r w:rsidRPr="00BE1811">
        <w:rPr>
          <w:lang w:val="en-US"/>
        </w:rPr>
        <w:t xml:space="preserve">, cu </w:t>
      </w:r>
      <w:proofErr w:type="spellStart"/>
      <w:r w:rsidRPr="00BE1811">
        <w:rPr>
          <w:lang w:val="en-US"/>
        </w:rPr>
        <w:t>modificările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completările</w:t>
      </w:r>
      <w:proofErr w:type="spellEnd"/>
      <w:r w:rsidRPr="00BE1811">
        <w:rPr>
          <w:lang w:val="en-US"/>
        </w:rPr>
        <w:t xml:space="preserve"> </w:t>
      </w:r>
      <w:proofErr w:type="spellStart"/>
      <w:r w:rsidRPr="00BE1811">
        <w:rPr>
          <w:lang w:val="en-US"/>
        </w:rPr>
        <w:t>ulterioare</w:t>
      </w:r>
      <w:proofErr w:type="spellEnd"/>
      <w:r w:rsidRPr="00BE1811">
        <w:rPr>
          <w:lang w:val="en-US"/>
        </w:rPr>
        <w:t xml:space="preserve">, se </w:t>
      </w:r>
      <w:proofErr w:type="spellStart"/>
      <w:r w:rsidRPr="00BE1811">
        <w:rPr>
          <w:lang w:val="en-US"/>
        </w:rPr>
        <w:t>elaborează</w:t>
      </w:r>
      <w:proofErr w:type="spellEnd"/>
      <w:r w:rsidRPr="00BE1811">
        <w:rPr>
          <w:lang w:val="en-US"/>
        </w:rPr>
        <w:t xml:space="preserve"> </w:t>
      </w:r>
      <w:proofErr w:type="spellStart"/>
      <w:r w:rsidRPr="00BE1811">
        <w:rPr>
          <w:lang w:val="en-US"/>
        </w:rPr>
        <w:t>analiza</w:t>
      </w:r>
      <w:proofErr w:type="spellEnd"/>
      <w:r w:rsidRPr="00BE1811">
        <w:rPr>
          <w:lang w:val="en-US"/>
        </w:rPr>
        <w:t xml:space="preserve"> cost-</w:t>
      </w:r>
      <w:proofErr w:type="spellStart"/>
      <w:r w:rsidRPr="00BE1811">
        <w:rPr>
          <w:lang w:val="en-US"/>
        </w:rPr>
        <w:t>eficacitate</w:t>
      </w:r>
      <w:proofErr w:type="spellEnd"/>
      <w:r w:rsidRPr="00BE1811">
        <w:rPr>
          <w:lang w:val="en-US"/>
        </w:rPr>
        <w:t>.</w:t>
      </w:r>
    </w:p>
    <w:p w14:paraId="66AD5234" w14:textId="77777777" w:rsidR="00573848" w:rsidRPr="00BE1811" w:rsidRDefault="00573848" w:rsidP="00573848">
      <w:pPr>
        <w:autoSpaceDE w:val="0"/>
        <w:autoSpaceDN w:val="0"/>
        <w:adjustRightInd w:val="0"/>
        <w:jc w:val="both"/>
        <w:rPr>
          <w:lang w:val="en-US"/>
        </w:rPr>
      </w:pPr>
    </w:p>
    <w:p w14:paraId="223786DC" w14:textId="77777777" w:rsidR="00573848" w:rsidRPr="00BE1811" w:rsidRDefault="00573848" w:rsidP="00573848">
      <w:pPr>
        <w:autoSpaceDE w:val="0"/>
        <w:autoSpaceDN w:val="0"/>
        <w:adjustRightInd w:val="0"/>
        <w:jc w:val="both"/>
        <w:rPr>
          <w:lang w:val="en-US"/>
        </w:rPr>
      </w:pPr>
      <w:r w:rsidRPr="00BE1811">
        <w:rPr>
          <w:b/>
          <w:bCs/>
          <w:lang w:val="en-US"/>
        </w:rPr>
        <w:t xml:space="preserve">5. </w:t>
      </w:r>
      <w:proofErr w:type="spellStart"/>
      <w:r w:rsidRPr="00BE1811">
        <w:rPr>
          <w:b/>
          <w:bCs/>
          <w:lang w:val="en-US"/>
        </w:rPr>
        <w:t>Scenariul</w:t>
      </w:r>
      <w:proofErr w:type="spellEnd"/>
      <w:r w:rsidRPr="00BE1811">
        <w:rPr>
          <w:b/>
          <w:bCs/>
          <w:lang w:val="en-US"/>
        </w:rPr>
        <w:t>/</w:t>
      </w:r>
      <w:proofErr w:type="spellStart"/>
      <w:r w:rsidRPr="00BE1811">
        <w:rPr>
          <w:b/>
          <w:bCs/>
          <w:lang w:val="en-US"/>
        </w:rPr>
        <w:t>Opţiunea</w:t>
      </w:r>
      <w:proofErr w:type="spellEnd"/>
      <w:r w:rsidRPr="00BE1811">
        <w:rPr>
          <w:b/>
          <w:bCs/>
          <w:lang w:val="en-US"/>
        </w:rPr>
        <w:t xml:space="preserve"> </w:t>
      </w:r>
      <w:proofErr w:type="spellStart"/>
      <w:r w:rsidRPr="00BE1811">
        <w:rPr>
          <w:b/>
          <w:bCs/>
          <w:lang w:val="en-US"/>
        </w:rPr>
        <w:t>tehnico</w:t>
      </w:r>
      <w:proofErr w:type="spellEnd"/>
      <w:r w:rsidRPr="00BE1811">
        <w:rPr>
          <w:b/>
          <w:bCs/>
          <w:lang w:val="en-US"/>
        </w:rPr>
        <w:t xml:space="preserve">-economic(ă) </w:t>
      </w:r>
      <w:proofErr w:type="spellStart"/>
      <w:r w:rsidRPr="00BE1811">
        <w:rPr>
          <w:b/>
          <w:bCs/>
          <w:lang w:val="en-US"/>
        </w:rPr>
        <w:t>optim</w:t>
      </w:r>
      <w:proofErr w:type="spellEnd"/>
      <w:r w:rsidRPr="00BE1811">
        <w:rPr>
          <w:b/>
          <w:bCs/>
          <w:lang w:val="en-US"/>
        </w:rPr>
        <w:t xml:space="preserve">(ă), </w:t>
      </w:r>
      <w:proofErr w:type="spellStart"/>
      <w:r w:rsidRPr="00BE1811">
        <w:rPr>
          <w:b/>
          <w:bCs/>
          <w:lang w:val="en-US"/>
        </w:rPr>
        <w:t>recomandat</w:t>
      </w:r>
      <w:proofErr w:type="spellEnd"/>
      <w:r w:rsidRPr="00BE1811">
        <w:rPr>
          <w:b/>
          <w:bCs/>
          <w:lang w:val="en-US"/>
        </w:rPr>
        <w:t>(ă)</w:t>
      </w:r>
    </w:p>
    <w:p w14:paraId="473D63F6" w14:textId="77777777" w:rsidR="00573848" w:rsidRPr="00BE1811" w:rsidRDefault="00573848" w:rsidP="00573848">
      <w:pPr>
        <w:autoSpaceDE w:val="0"/>
        <w:autoSpaceDN w:val="0"/>
        <w:adjustRightInd w:val="0"/>
        <w:jc w:val="both"/>
        <w:rPr>
          <w:lang w:val="en-US"/>
        </w:rPr>
      </w:pPr>
      <w:r w:rsidRPr="00BE1811">
        <w:rPr>
          <w:lang w:val="en-US"/>
        </w:rPr>
        <w:t xml:space="preserve">    5.1. </w:t>
      </w:r>
      <w:proofErr w:type="spellStart"/>
      <w:r w:rsidRPr="00BE1811">
        <w:rPr>
          <w:lang w:val="en-US"/>
        </w:rPr>
        <w:t>Comparaţia</w:t>
      </w:r>
      <w:proofErr w:type="spellEnd"/>
      <w:r w:rsidRPr="00BE1811">
        <w:rPr>
          <w:lang w:val="en-US"/>
        </w:rPr>
        <w:t xml:space="preserve"> </w:t>
      </w:r>
      <w:proofErr w:type="spellStart"/>
      <w:r w:rsidRPr="00BE1811">
        <w:rPr>
          <w:lang w:val="en-US"/>
        </w:rPr>
        <w:t>scenariilor</w:t>
      </w:r>
      <w:proofErr w:type="spellEnd"/>
      <w:r w:rsidRPr="00BE1811">
        <w:rPr>
          <w:lang w:val="en-US"/>
        </w:rPr>
        <w:t>/</w:t>
      </w:r>
      <w:proofErr w:type="spellStart"/>
      <w:r w:rsidRPr="00BE1811">
        <w:rPr>
          <w:lang w:val="en-US"/>
        </w:rPr>
        <w:t>opţiunilor</w:t>
      </w:r>
      <w:proofErr w:type="spellEnd"/>
      <w:r w:rsidRPr="00BE1811">
        <w:rPr>
          <w:lang w:val="en-US"/>
        </w:rPr>
        <w:t xml:space="preserve"> </w:t>
      </w:r>
      <w:proofErr w:type="spellStart"/>
      <w:r w:rsidRPr="00BE1811">
        <w:rPr>
          <w:lang w:val="en-US"/>
        </w:rPr>
        <w:t>propuse</w:t>
      </w:r>
      <w:proofErr w:type="spellEnd"/>
      <w:r w:rsidRPr="00BE1811">
        <w:rPr>
          <w:lang w:val="en-US"/>
        </w:rPr>
        <w:t xml:space="preserve">, din </w:t>
      </w:r>
      <w:proofErr w:type="spellStart"/>
      <w:r w:rsidRPr="00BE1811">
        <w:rPr>
          <w:lang w:val="en-US"/>
        </w:rPr>
        <w:t>punct</w:t>
      </w:r>
      <w:proofErr w:type="spellEnd"/>
      <w:r w:rsidRPr="00BE1811">
        <w:rPr>
          <w:lang w:val="en-US"/>
        </w:rPr>
        <w:t xml:space="preserve"> de </w:t>
      </w:r>
      <w:proofErr w:type="spellStart"/>
      <w:r w:rsidRPr="00BE1811">
        <w:rPr>
          <w:lang w:val="en-US"/>
        </w:rPr>
        <w:t>vedere</w:t>
      </w:r>
      <w:proofErr w:type="spellEnd"/>
      <w:r w:rsidRPr="00BE1811">
        <w:rPr>
          <w:lang w:val="en-US"/>
        </w:rPr>
        <w:t xml:space="preserve"> </w:t>
      </w:r>
      <w:proofErr w:type="spellStart"/>
      <w:r w:rsidRPr="00BE1811">
        <w:rPr>
          <w:lang w:val="en-US"/>
        </w:rPr>
        <w:t>tehnic</w:t>
      </w:r>
      <w:proofErr w:type="spellEnd"/>
      <w:r w:rsidRPr="00BE1811">
        <w:rPr>
          <w:lang w:val="en-US"/>
        </w:rPr>
        <w:t xml:space="preserve">, economic, </w:t>
      </w:r>
      <w:proofErr w:type="spellStart"/>
      <w:r w:rsidRPr="00BE1811">
        <w:rPr>
          <w:lang w:val="en-US"/>
        </w:rPr>
        <w:t>financiar</w:t>
      </w:r>
      <w:proofErr w:type="spellEnd"/>
      <w:r w:rsidRPr="00BE1811">
        <w:rPr>
          <w:lang w:val="en-US"/>
        </w:rPr>
        <w:t xml:space="preserve">, al </w:t>
      </w:r>
      <w:proofErr w:type="spellStart"/>
      <w:r w:rsidRPr="00BE1811">
        <w:rPr>
          <w:lang w:val="en-US"/>
        </w:rPr>
        <w:t>sustenabilităţii</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riscurilor</w:t>
      </w:r>
      <w:proofErr w:type="spellEnd"/>
    </w:p>
    <w:p w14:paraId="1930BD7F" w14:textId="77777777" w:rsidR="00573848" w:rsidRPr="00BE1811" w:rsidRDefault="00573848" w:rsidP="00573848">
      <w:pPr>
        <w:autoSpaceDE w:val="0"/>
        <w:autoSpaceDN w:val="0"/>
        <w:adjustRightInd w:val="0"/>
        <w:jc w:val="both"/>
        <w:rPr>
          <w:lang w:val="en-US"/>
        </w:rPr>
      </w:pPr>
      <w:r w:rsidRPr="00BE1811">
        <w:rPr>
          <w:lang w:val="en-US"/>
        </w:rPr>
        <w:t xml:space="preserve">    5.2. </w:t>
      </w:r>
      <w:proofErr w:type="spellStart"/>
      <w:r w:rsidRPr="00BE1811">
        <w:rPr>
          <w:lang w:val="en-US"/>
        </w:rPr>
        <w:t>Selectarea</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justificarea</w:t>
      </w:r>
      <w:proofErr w:type="spellEnd"/>
      <w:r w:rsidRPr="00BE1811">
        <w:rPr>
          <w:lang w:val="en-US"/>
        </w:rPr>
        <w:t xml:space="preserve"> </w:t>
      </w:r>
      <w:proofErr w:type="spellStart"/>
      <w:r w:rsidRPr="00BE1811">
        <w:rPr>
          <w:lang w:val="en-US"/>
        </w:rPr>
        <w:t>scenariului</w:t>
      </w:r>
      <w:proofErr w:type="spellEnd"/>
      <w:r w:rsidRPr="00BE1811">
        <w:rPr>
          <w:lang w:val="en-US"/>
        </w:rPr>
        <w:t>/</w:t>
      </w:r>
      <w:proofErr w:type="spellStart"/>
      <w:r w:rsidRPr="00BE1811">
        <w:rPr>
          <w:lang w:val="en-US"/>
        </w:rPr>
        <w:t>opţiunii</w:t>
      </w:r>
      <w:proofErr w:type="spellEnd"/>
      <w:r w:rsidRPr="00BE1811">
        <w:rPr>
          <w:lang w:val="en-US"/>
        </w:rPr>
        <w:t xml:space="preserve"> </w:t>
      </w:r>
      <w:proofErr w:type="spellStart"/>
      <w:r w:rsidRPr="00BE1811">
        <w:rPr>
          <w:lang w:val="en-US"/>
        </w:rPr>
        <w:t>optim</w:t>
      </w:r>
      <w:proofErr w:type="spellEnd"/>
      <w:r w:rsidRPr="00BE1811">
        <w:rPr>
          <w:lang w:val="en-US"/>
        </w:rPr>
        <w:t xml:space="preserve">(e) </w:t>
      </w:r>
      <w:proofErr w:type="spellStart"/>
      <w:r w:rsidRPr="00BE1811">
        <w:rPr>
          <w:lang w:val="en-US"/>
        </w:rPr>
        <w:t>recomandat</w:t>
      </w:r>
      <w:proofErr w:type="spellEnd"/>
      <w:r w:rsidRPr="00BE1811">
        <w:rPr>
          <w:lang w:val="en-US"/>
        </w:rPr>
        <w:t>(e)</w:t>
      </w:r>
    </w:p>
    <w:p w14:paraId="7DE25E8A" w14:textId="77777777" w:rsidR="00573848" w:rsidRPr="00BE1811" w:rsidRDefault="00573848" w:rsidP="00573848">
      <w:pPr>
        <w:autoSpaceDE w:val="0"/>
        <w:autoSpaceDN w:val="0"/>
        <w:adjustRightInd w:val="0"/>
        <w:jc w:val="both"/>
        <w:rPr>
          <w:lang w:val="en-US"/>
        </w:rPr>
      </w:pPr>
      <w:r w:rsidRPr="00BE1811">
        <w:rPr>
          <w:lang w:val="en-US"/>
        </w:rPr>
        <w:t xml:space="preserve">    5.3. </w:t>
      </w:r>
      <w:proofErr w:type="spellStart"/>
      <w:r w:rsidRPr="00BE1811">
        <w:rPr>
          <w:lang w:val="en-US"/>
        </w:rPr>
        <w:t>Descrierea</w:t>
      </w:r>
      <w:proofErr w:type="spellEnd"/>
      <w:r w:rsidRPr="00BE1811">
        <w:rPr>
          <w:lang w:val="en-US"/>
        </w:rPr>
        <w:t xml:space="preserve"> </w:t>
      </w:r>
      <w:proofErr w:type="spellStart"/>
      <w:r w:rsidRPr="00BE1811">
        <w:rPr>
          <w:lang w:val="en-US"/>
        </w:rPr>
        <w:t>scenariului</w:t>
      </w:r>
      <w:proofErr w:type="spellEnd"/>
      <w:r w:rsidRPr="00BE1811">
        <w:rPr>
          <w:lang w:val="en-US"/>
        </w:rPr>
        <w:t>/</w:t>
      </w:r>
      <w:proofErr w:type="spellStart"/>
      <w:r w:rsidRPr="00BE1811">
        <w:rPr>
          <w:lang w:val="en-US"/>
        </w:rPr>
        <w:t>opţiunii</w:t>
      </w:r>
      <w:proofErr w:type="spellEnd"/>
      <w:r w:rsidRPr="00BE1811">
        <w:rPr>
          <w:lang w:val="en-US"/>
        </w:rPr>
        <w:t xml:space="preserve"> </w:t>
      </w:r>
      <w:proofErr w:type="spellStart"/>
      <w:r w:rsidRPr="00BE1811">
        <w:rPr>
          <w:lang w:val="en-US"/>
        </w:rPr>
        <w:t>optim</w:t>
      </w:r>
      <w:proofErr w:type="spellEnd"/>
      <w:r w:rsidRPr="00BE1811">
        <w:rPr>
          <w:lang w:val="en-US"/>
        </w:rPr>
        <w:t xml:space="preserve">(e) </w:t>
      </w:r>
      <w:proofErr w:type="spellStart"/>
      <w:r w:rsidRPr="00BE1811">
        <w:rPr>
          <w:lang w:val="en-US"/>
        </w:rPr>
        <w:t>recomandat</w:t>
      </w:r>
      <w:proofErr w:type="spellEnd"/>
      <w:r w:rsidRPr="00BE1811">
        <w:rPr>
          <w:lang w:val="en-US"/>
        </w:rPr>
        <w:t xml:space="preserve">(e) </w:t>
      </w:r>
      <w:proofErr w:type="spellStart"/>
      <w:r w:rsidRPr="00BE1811">
        <w:rPr>
          <w:lang w:val="en-US"/>
        </w:rPr>
        <w:t>privind</w:t>
      </w:r>
      <w:proofErr w:type="spellEnd"/>
      <w:r w:rsidRPr="00BE1811">
        <w:rPr>
          <w:lang w:val="en-US"/>
        </w:rPr>
        <w:t>:</w:t>
      </w:r>
    </w:p>
    <w:p w14:paraId="7051D72E" w14:textId="77777777" w:rsidR="00573848" w:rsidRPr="00BE1811" w:rsidRDefault="00573848" w:rsidP="00573848">
      <w:pPr>
        <w:autoSpaceDE w:val="0"/>
        <w:autoSpaceDN w:val="0"/>
        <w:adjustRightInd w:val="0"/>
        <w:jc w:val="both"/>
        <w:rPr>
          <w:lang w:val="en-US"/>
        </w:rPr>
      </w:pPr>
      <w:r w:rsidRPr="00BE1811">
        <w:rPr>
          <w:lang w:val="en-US"/>
        </w:rPr>
        <w:t xml:space="preserve">    a) </w:t>
      </w:r>
      <w:proofErr w:type="spellStart"/>
      <w:r w:rsidRPr="00BE1811">
        <w:rPr>
          <w:lang w:val="en-US"/>
        </w:rPr>
        <w:t>obţinerea</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amenajarea</w:t>
      </w:r>
      <w:proofErr w:type="spellEnd"/>
      <w:r w:rsidRPr="00BE1811">
        <w:rPr>
          <w:lang w:val="en-US"/>
        </w:rPr>
        <w:t xml:space="preserve"> </w:t>
      </w:r>
      <w:proofErr w:type="spellStart"/>
      <w:r w:rsidRPr="00BE1811">
        <w:rPr>
          <w:lang w:val="en-US"/>
        </w:rPr>
        <w:t>terenului</w:t>
      </w:r>
      <w:proofErr w:type="spellEnd"/>
      <w:r w:rsidRPr="00BE1811">
        <w:rPr>
          <w:lang w:val="en-US"/>
        </w:rPr>
        <w:t>;</w:t>
      </w:r>
    </w:p>
    <w:p w14:paraId="0EB8F414" w14:textId="77777777" w:rsidR="00573848" w:rsidRPr="00BE1811" w:rsidRDefault="00573848" w:rsidP="00573848">
      <w:pPr>
        <w:autoSpaceDE w:val="0"/>
        <w:autoSpaceDN w:val="0"/>
        <w:adjustRightInd w:val="0"/>
        <w:jc w:val="both"/>
        <w:rPr>
          <w:lang w:val="en-US"/>
        </w:rPr>
      </w:pPr>
      <w:r w:rsidRPr="00BE1811">
        <w:rPr>
          <w:lang w:val="en-US"/>
        </w:rPr>
        <w:t xml:space="preserve">    b) </w:t>
      </w:r>
      <w:proofErr w:type="spellStart"/>
      <w:r w:rsidRPr="00BE1811">
        <w:rPr>
          <w:lang w:val="en-US"/>
        </w:rPr>
        <w:t>asigurarea</w:t>
      </w:r>
      <w:proofErr w:type="spellEnd"/>
      <w:r w:rsidRPr="00BE1811">
        <w:rPr>
          <w:lang w:val="en-US"/>
        </w:rPr>
        <w:t xml:space="preserve"> </w:t>
      </w:r>
      <w:proofErr w:type="spellStart"/>
      <w:r w:rsidRPr="00BE1811">
        <w:rPr>
          <w:lang w:val="en-US"/>
        </w:rPr>
        <w:t>utilităţilor</w:t>
      </w:r>
      <w:proofErr w:type="spellEnd"/>
      <w:r w:rsidRPr="00BE1811">
        <w:rPr>
          <w:lang w:val="en-US"/>
        </w:rPr>
        <w:t xml:space="preserve"> </w:t>
      </w:r>
      <w:proofErr w:type="spellStart"/>
      <w:r w:rsidRPr="00BE1811">
        <w:rPr>
          <w:lang w:val="en-US"/>
        </w:rPr>
        <w:t>necesare</w:t>
      </w:r>
      <w:proofErr w:type="spellEnd"/>
      <w:r w:rsidRPr="00BE1811">
        <w:rPr>
          <w:lang w:val="en-US"/>
        </w:rPr>
        <w:t xml:space="preserve"> </w:t>
      </w:r>
      <w:proofErr w:type="spellStart"/>
      <w:r w:rsidRPr="00BE1811">
        <w:rPr>
          <w:lang w:val="en-US"/>
        </w:rPr>
        <w:t>funcţionării</w:t>
      </w:r>
      <w:proofErr w:type="spellEnd"/>
      <w:r w:rsidRPr="00BE1811">
        <w:rPr>
          <w:lang w:val="en-US"/>
        </w:rPr>
        <w:t xml:space="preserve"> </w:t>
      </w:r>
      <w:proofErr w:type="spellStart"/>
      <w:r w:rsidRPr="00BE1811">
        <w:rPr>
          <w:lang w:val="en-US"/>
        </w:rPr>
        <w:t>obiectivului</w:t>
      </w:r>
      <w:proofErr w:type="spellEnd"/>
      <w:r w:rsidRPr="00BE1811">
        <w:rPr>
          <w:lang w:val="en-US"/>
        </w:rPr>
        <w:t>;</w:t>
      </w:r>
    </w:p>
    <w:p w14:paraId="68785A30" w14:textId="77777777" w:rsidR="00573848" w:rsidRPr="00BE1811" w:rsidRDefault="00573848" w:rsidP="00573848">
      <w:pPr>
        <w:autoSpaceDE w:val="0"/>
        <w:autoSpaceDN w:val="0"/>
        <w:adjustRightInd w:val="0"/>
        <w:jc w:val="both"/>
        <w:rPr>
          <w:lang w:val="en-US"/>
        </w:rPr>
      </w:pPr>
      <w:r w:rsidRPr="00BE1811">
        <w:rPr>
          <w:lang w:val="en-US"/>
        </w:rPr>
        <w:t xml:space="preserve">    c) </w:t>
      </w:r>
      <w:proofErr w:type="spellStart"/>
      <w:r w:rsidRPr="00BE1811">
        <w:rPr>
          <w:lang w:val="en-US"/>
        </w:rPr>
        <w:t>soluţia</w:t>
      </w:r>
      <w:proofErr w:type="spellEnd"/>
      <w:r w:rsidRPr="00BE1811">
        <w:rPr>
          <w:lang w:val="en-US"/>
        </w:rPr>
        <w:t xml:space="preserve"> </w:t>
      </w:r>
      <w:proofErr w:type="spellStart"/>
      <w:r w:rsidRPr="00BE1811">
        <w:rPr>
          <w:lang w:val="en-US"/>
        </w:rPr>
        <w:t>tehnică</w:t>
      </w:r>
      <w:proofErr w:type="spellEnd"/>
      <w:r w:rsidRPr="00BE1811">
        <w:rPr>
          <w:lang w:val="en-US"/>
        </w:rPr>
        <w:t xml:space="preserve">, </w:t>
      </w:r>
      <w:proofErr w:type="spellStart"/>
      <w:r w:rsidRPr="00BE1811">
        <w:rPr>
          <w:lang w:val="en-US"/>
        </w:rPr>
        <w:t>cuprinzând</w:t>
      </w:r>
      <w:proofErr w:type="spellEnd"/>
      <w:r w:rsidRPr="00BE1811">
        <w:rPr>
          <w:lang w:val="en-US"/>
        </w:rPr>
        <w:t xml:space="preserve"> </w:t>
      </w:r>
      <w:proofErr w:type="spellStart"/>
      <w:r w:rsidRPr="00BE1811">
        <w:rPr>
          <w:lang w:val="en-US"/>
        </w:rPr>
        <w:t>descrierea</w:t>
      </w:r>
      <w:proofErr w:type="spellEnd"/>
      <w:r w:rsidRPr="00BE1811">
        <w:rPr>
          <w:lang w:val="en-US"/>
        </w:rPr>
        <w:t xml:space="preserve">, din </w:t>
      </w:r>
      <w:proofErr w:type="spellStart"/>
      <w:r w:rsidRPr="00BE1811">
        <w:rPr>
          <w:lang w:val="en-US"/>
        </w:rPr>
        <w:t>punct</w:t>
      </w:r>
      <w:proofErr w:type="spellEnd"/>
      <w:r w:rsidRPr="00BE1811">
        <w:rPr>
          <w:lang w:val="en-US"/>
        </w:rPr>
        <w:t xml:space="preserve"> de </w:t>
      </w:r>
      <w:proofErr w:type="spellStart"/>
      <w:r w:rsidRPr="00BE1811">
        <w:rPr>
          <w:lang w:val="en-US"/>
        </w:rPr>
        <w:t>vedere</w:t>
      </w:r>
      <w:proofErr w:type="spellEnd"/>
      <w:r w:rsidRPr="00BE1811">
        <w:rPr>
          <w:lang w:val="en-US"/>
        </w:rPr>
        <w:t xml:space="preserve"> </w:t>
      </w:r>
      <w:proofErr w:type="spellStart"/>
      <w:r w:rsidRPr="00BE1811">
        <w:rPr>
          <w:lang w:val="en-US"/>
        </w:rPr>
        <w:t>tehnologic</w:t>
      </w:r>
      <w:proofErr w:type="spellEnd"/>
      <w:r w:rsidRPr="00BE1811">
        <w:rPr>
          <w:lang w:val="en-US"/>
        </w:rPr>
        <w:t xml:space="preserve">, </w:t>
      </w:r>
      <w:proofErr w:type="spellStart"/>
      <w:r w:rsidRPr="00BE1811">
        <w:rPr>
          <w:lang w:val="en-US"/>
        </w:rPr>
        <w:t>constructiv</w:t>
      </w:r>
      <w:proofErr w:type="spellEnd"/>
      <w:r w:rsidRPr="00BE1811">
        <w:rPr>
          <w:lang w:val="en-US"/>
        </w:rPr>
        <w:t xml:space="preserve">, </w:t>
      </w:r>
      <w:proofErr w:type="spellStart"/>
      <w:r w:rsidRPr="00BE1811">
        <w:rPr>
          <w:lang w:val="en-US"/>
        </w:rPr>
        <w:t>tehnic</w:t>
      </w:r>
      <w:proofErr w:type="spellEnd"/>
      <w:r w:rsidRPr="00BE1811">
        <w:rPr>
          <w:lang w:val="en-US"/>
        </w:rPr>
        <w:t xml:space="preserve">, </w:t>
      </w:r>
      <w:proofErr w:type="spellStart"/>
      <w:r w:rsidRPr="00BE1811">
        <w:rPr>
          <w:lang w:val="en-US"/>
        </w:rPr>
        <w:t>funcţional-arhitectural</w:t>
      </w:r>
      <w:proofErr w:type="spellEnd"/>
      <w:r w:rsidRPr="00BE1811">
        <w:rPr>
          <w:lang w:val="en-US"/>
        </w:rPr>
        <w:t xml:space="preserve"> </w:t>
      </w:r>
      <w:proofErr w:type="spellStart"/>
      <w:r w:rsidRPr="00BE1811">
        <w:rPr>
          <w:lang w:val="en-US"/>
        </w:rPr>
        <w:t>şi</w:t>
      </w:r>
      <w:proofErr w:type="spellEnd"/>
      <w:r w:rsidRPr="00BE1811">
        <w:rPr>
          <w:lang w:val="en-US"/>
        </w:rPr>
        <w:t xml:space="preserve"> economic, a </w:t>
      </w:r>
      <w:proofErr w:type="spellStart"/>
      <w:r w:rsidRPr="00BE1811">
        <w:rPr>
          <w:lang w:val="en-US"/>
        </w:rPr>
        <w:t>principalelor</w:t>
      </w:r>
      <w:proofErr w:type="spellEnd"/>
      <w:r w:rsidRPr="00BE1811">
        <w:rPr>
          <w:lang w:val="en-US"/>
        </w:rPr>
        <w:t xml:space="preserve"> </w:t>
      </w:r>
      <w:proofErr w:type="spellStart"/>
      <w:r w:rsidRPr="00BE1811">
        <w:rPr>
          <w:lang w:val="en-US"/>
        </w:rPr>
        <w:t>lucrări</w:t>
      </w:r>
      <w:proofErr w:type="spellEnd"/>
      <w:r w:rsidRPr="00BE1811">
        <w:rPr>
          <w:lang w:val="en-US"/>
        </w:rPr>
        <w:t xml:space="preserve"> </w:t>
      </w:r>
      <w:proofErr w:type="spellStart"/>
      <w:r w:rsidRPr="00BE1811">
        <w:rPr>
          <w:lang w:val="en-US"/>
        </w:rPr>
        <w:t>pentru</w:t>
      </w:r>
      <w:proofErr w:type="spellEnd"/>
      <w:r w:rsidRPr="00BE1811">
        <w:rPr>
          <w:lang w:val="en-US"/>
        </w:rPr>
        <w:t xml:space="preserve"> </w:t>
      </w:r>
      <w:proofErr w:type="spellStart"/>
      <w:r w:rsidRPr="00BE1811">
        <w:rPr>
          <w:lang w:val="en-US"/>
        </w:rPr>
        <w:t>investiţia</w:t>
      </w:r>
      <w:proofErr w:type="spellEnd"/>
      <w:r w:rsidRPr="00BE1811">
        <w:rPr>
          <w:lang w:val="en-US"/>
        </w:rPr>
        <w:t xml:space="preserve"> de </w:t>
      </w:r>
      <w:proofErr w:type="spellStart"/>
      <w:r w:rsidRPr="00BE1811">
        <w:rPr>
          <w:lang w:val="en-US"/>
        </w:rPr>
        <w:t>bază</w:t>
      </w:r>
      <w:proofErr w:type="spellEnd"/>
      <w:r w:rsidRPr="00BE1811">
        <w:rPr>
          <w:lang w:val="en-US"/>
        </w:rPr>
        <w:t xml:space="preserve">, </w:t>
      </w:r>
      <w:proofErr w:type="spellStart"/>
      <w:r w:rsidRPr="00BE1811">
        <w:rPr>
          <w:lang w:val="en-US"/>
        </w:rPr>
        <w:t>corelată</w:t>
      </w:r>
      <w:proofErr w:type="spellEnd"/>
      <w:r w:rsidRPr="00BE1811">
        <w:rPr>
          <w:lang w:val="en-US"/>
        </w:rPr>
        <w:t xml:space="preserve"> cu </w:t>
      </w:r>
      <w:proofErr w:type="spellStart"/>
      <w:r w:rsidRPr="00BE1811">
        <w:rPr>
          <w:lang w:val="en-US"/>
        </w:rPr>
        <w:t>nivelul</w:t>
      </w:r>
      <w:proofErr w:type="spellEnd"/>
      <w:r w:rsidRPr="00BE1811">
        <w:rPr>
          <w:lang w:val="en-US"/>
        </w:rPr>
        <w:t xml:space="preserve"> </w:t>
      </w:r>
      <w:proofErr w:type="spellStart"/>
      <w:r w:rsidRPr="00BE1811">
        <w:rPr>
          <w:lang w:val="en-US"/>
        </w:rPr>
        <w:t>calitativ</w:t>
      </w:r>
      <w:proofErr w:type="spellEnd"/>
      <w:r w:rsidRPr="00BE1811">
        <w:rPr>
          <w:lang w:val="en-US"/>
        </w:rPr>
        <w:t xml:space="preserve">, </w:t>
      </w:r>
      <w:proofErr w:type="spellStart"/>
      <w:r w:rsidRPr="00BE1811">
        <w:rPr>
          <w:lang w:val="en-US"/>
        </w:rPr>
        <w:t>tehnic</w:t>
      </w:r>
      <w:proofErr w:type="spellEnd"/>
      <w:r w:rsidRPr="00BE1811">
        <w:rPr>
          <w:lang w:val="en-US"/>
        </w:rPr>
        <w:t xml:space="preserve"> </w:t>
      </w:r>
      <w:proofErr w:type="spellStart"/>
      <w:r w:rsidRPr="00BE1811">
        <w:rPr>
          <w:lang w:val="en-US"/>
        </w:rPr>
        <w:t>şi</w:t>
      </w:r>
      <w:proofErr w:type="spellEnd"/>
      <w:r w:rsidRPr="00BE1811">
        <w:rPr>
          <w:lang w:val="en-US"/>
        </w:rPr>
        <w:t xml:space="preserve"> de </w:t>
      </w:r>
      <w:proofErr w:type="spellStart"/>
      <w:r w:rsidRPr="00BE1811">
        <w:rPr>
          <w:lang w:val="en-US"/>
        </w:rPr>
        <w:t>performanţă</w:t>
      </w:r>
      <w:proofErr w:type="spellEnd"/>
      <w:r w:rsidRPr="00BE1811">
        <w:rPr>
          <w:lang w:val="en-US"/>
        </w:rPr>
        <w:t xml:space="preserve"> </w:t>
      </w:r>
      <w:proofErr w:type="spellStart"/>
      <w:r w:rsidRPr="00BE1811">
        <w:rPr>
          <w:lang w:val="en-US"/>
        </w:rPr>
        <w:t>ce</w:t>
      </w:r>
      <w:proofErr w:type="spellEnd"/>
      <w:r w:rsidRPr="00BE1811">
        <w:rPr>
          <w:lang w:val="en-US"/>
        </w:rPr>
        <w:t xml:space="preserve"> </w:t>
      </w:r>
      <w:proofErr w:type="spellStart"/>
      <w:r w:rsidRPr="00BE1811">
        <w:rPr>
          <w:lang w:val="en-US"/>
        </w:rPr>
        <w:t>rezultă</w:t>
      </w:r>
      <w:proofErr w:type="spellEnd"/>
      <w:r w:rsidRPr="00BE1811">
        <w:rPr>
          <w:lang w:val="en-US"/>
        </w:rPr>
        <w:t xml:space="preserve"> din </w:t>
      </w:r>
      <w:proofErr w:type="spellStart"/>
      <w:r w:rsidRPr="00BE1811">
        <w:rPr>
          <w:lang w:val="en-US"/>
        </w:rPr>
        <w:t>indicatorii</w:t>
      </w:r>
      <w:proofErr w:type="spellEnd"/>
      <w:r w:rsidRPr="00BE1811">
        <w:rPr>
          <w:lang w:val="en-US"/>
        </w:rPr>
        <w:t xml:space="preserve"> </w:t>
      </w:r>
      <w:proofErr w:type="spellStart"/>
      <w:r w:rsidRPr="00BE1811">
        <w:rPr>
          <w:lang w:val="en-US"/>
        </w:rPr>
        <w:t>tehnico</w:t>
      </w:r>
      <w:proofErr w:type="spellEnd"/>
      <w:r w:rsidRPr="00BE1811">
        <w:rPr>
          <w:lang w:val="en-US"/>
        </w:rPr>
        <w:t xml:space="preserve">-economici </w:t>
      </w:r>
      <w:proofErr w:type="spellStart"/>
      <w:r w:rsidRPr="00BE1811">
        <w:rPr>
          <w:lang w:val="en-US"/>
        </w:rPr>
        <w:t>propuşi</w:t>
      </w:r>
      <w:proofErr w:type="spellEnd"/>
      <w:r w:rsidRPr="00BE1811">
        <w:rPr>
          <w:lang w:val="en-US"/>
        </w:rPr>
        <w:t>;</w:t>
      </w:r>
    </w:p>
    <w:p w14:paraId="6C28C2BE" w14:textId="77777777" w:rsidR="00573848" w:rsidRPr="00BE1811" w:rsidRDefault="00573848" w:rsidP="00573848">
      <w:pPr>
        <w:autoSpaceDE w:val="0"/>
        <w:autoSpaceDN w:val="0"/>
        <w:adjustRightInd w:val="0"/>
        <w:jc w:val="both"/>
        <w:rPr>
          <w:lang w:val="en-US"/>
        </w:rPr>
      </w:pPr>
      <w:r w:rsidRPr="00BE1811">
        <w:rPr>
          <w:lang w:val="en-US"/>
        </w:rPr>
        <w:t xml:space="preserve">    d) probe </w:t>
      </w:r>
      <w:proofErr w:type="spellStart"/>
      <w:r w:rsidRPr="00BE1811">
        <w:rPr>
          <w:lang w:val="en-US"/>
        </w:rPr>
        <w:t>tehnologice</w:t>
      </w:r>
      <w:proofErr w:type="spellEnd"/>
      <w:r w:rsidRPr="00BE1811">
        <w:rPr>
          <w:lang w:val="en-US"/>
        </w:rPr>
        <w:t xml:space="preserve"> </w:t>
      </w:r>
      <w:proofErr w:type="spellStart"/>
      <w:r w:rsidRPr="00BE1811">
        <w:rPr>
          <w:lang w:val="en-US"/>
        </w:rPr>
        <w:t>şi</w:t>
      </w:r>
      <w:proofErr w:type="spellEnd"/>
      <w:r w:rsidRPr="00BE1811">
        <w:rPr>
          <w:lang w:val="en-US"/>
        </w:rPr>
        <w:t xml:space="preserve"> teste.</w:t>
      </w:r>
    </w:p>
    <w:p w14:paraId="72C3F505" w14:textId="77777777" w:rsidR="00573848" w:rsidRPr="00BE1811" w:rsidRDefault="00573848" w:rsidP="00573848">
      <w:pPr>
        <w:autoSpaceDE w:val="0"/>
        <w:autoSpaceDN w:val="0"/>
        <w:adjustRightInd w:val="0"/>
        <w:jc w:val="both"/>
        <w:rPr>
          <w:lang w:val="en-US"/>
        </w:rPr>
      </w:pPr>
      <w:r w:rsidRPr="00BE1811">
        <w:rPr>
          <w:lang w:val="en-US"/>
        </w:rPr>
        <w:t xml:space="preserve">    5.4. </w:t>
      </w:r>
      <w:proofErr w:type="spellStart"/>
      <w:r w:rsidRPr="00BE1811">
        <w:rPr>
          <w:lang w:val="en-US"/>
        </w:rPr>
        <w:t>Principalii</w:t>
      </w:r>
      <w:proofErr w:type="spellEnd"/>
      <w:r w:rsidRPr="00BE1811">
        <w:rPr>
          <w:lang w:val="en-US"/>
        </w:rPr>
        <w:t xml:space="preserve"> </w:t>
      </w:r>
      <w:proofErr w:type="spellStart"/>
      <w:r w:rsidRPr="00BE1811">
        <w:rPr>
          <w:lang w:val="en-US"/>
        </w:rPr>
        <w:t>indicatori</w:t>
      </w:r>
      <w:proofErr w:type="spellEnd"/>
      <w:r w:rsidRPr="00BE1811">
        <w:rPr>
          <w:lang w:val="en-US"/>
        </w:rPr>
        <w:t xml:space="preserve"> </w:t>
      </w:r>
      <w:proofErr w:type="spellStart"/>
      <w:r w:rsidRPr="00BE1811">
        <w:rPr>
          <w:lang w:val="en-US"/>
        </w:rPr>
        <w:t>tehnico</w:t>
      </w:r>
      <w:proofErr w:type="spellEnd"/>
      <w:r w:rsidRPr="00BE1811">
        <w:rPr>
          <w:lang w:val="en-US"/>
        </w:rPr>
        <w:t xml:space="preserve">-economici </w:t>
      </w:r>
      <w:proofErr w:type="spellStart"/>
      <w:r w:rsidRPr="00BE1811">
        <w:rPr>
          <w:lang w:val="en-US"/>
        </w:rPr>
        <w:t>aferenţi</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w:t>
      </w:r>
    </w:p>
    <w:p w14:paraId="629BC6B6" w14:textId="77777777" w:rsidR="00573848" w:rsidRPr="00BE1811" w:rsidRDefault="00573848" w:rsidP="00573848">
      <w:pPr>
        <w:autoSpaceDE w:val="0"/>
        <w:autoSpaceDN w:val="0"/>
        <w:adjustRightInd w:val="0"/>
        <w:jc w:val="both"/>
        <w:rPr>
          <w:lang w:val="en-US"/>
        </w:rPr>
      </w:pPr>
      <w:r w:rsidRPr="00BE1811">
        <w:rPr>
          <w:lang w:val="en-US"/>
        </w:rPr>
        <w:t xml:space="preserve">    a) </w:t>
      </w:r>
      <w:proofErr w:type="spellStart"/>
      <w:r w:rsidRPr="00BE1811">
        <w:rPr>
          <w:lang w:val="en-US"/>
        </w:rPr>
        <w:t>indicatori</w:t>
      </w:r>
      <w:proofErr w:type="spellEnd"/>
      <w:r w:rsidRPr="00BE1811">
        <w:rPr>
          <w:lang w:val="en-US"/>
        </w:rPr>
        <w:t xml:space="preserve"> </w:t>
      </w:r>
      <w:proofErr w:type="spellStart"/>
      <w:r w:rsidRPr="00BE1811">
        <w:rPr>
          <w:lang w:val="en-US"/>
        </w:rPr>
        <w:t>maximali</w:t>
      </w:r>
      <w:proofErr w:type="spellEnd"/>
      <w:r w:rsidRPr="00BE1811">
        <w:rPr>
          <w:lang w:val="en-US"/>
        </w:rPr>
        <w:t xml:space="preserve">, </w:t>
      </w:r>
      <w:proofErr w:type="spellStart"/>
      <w:r w:rsidRPr="00BE1811">
        <w:rPr>
          <w:lang w:val="en-US"/>
        </w:rPr>
        <w:t>respectiv</w:t>
      </w:r>
      <w:proofErr w:type="spellEnd"/>
      <w:r w:rsidRPr="00BE1811">
        <w:rPr>
          <w:lang w:val="en-US"/>
        </w:rPr>
        <w:t xml:space="preserve"> </w:t>
      </w:r>
      <w:proofErr w:type="spellStart"/>
      <w:r w:rsidRPr="00BE1811">
        <w:rPr>
          <w:lang w:val="en-US"/>
        </w:rPr>
        <w:t>valoarea</w:t>
      </w:r>
      <w:proofErr w:type="spellEnd"/>
      <w:r w:rsidRPr="00BE1811">
        <w:rPr>
          <w:lang w:val="en-US"/>
        </w:rPr>
        <w:t xml:space="preserve"> </w:t>
      </w:r>
      <w:proofErr w:type="spellStart"/>
      <w:r w:rsidRPr="00BE1811">
        <w:rPr>
          <w:lang w:val="en-US"/>
        </w:rPr>
        <w:t>totală</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obiectului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w:t>
      </w:r>
      <w:proofErr w:type="spellStart"/>
      <w:r w:rsidRPr="00BE1811">
        <w:rPr>
          <w:lang w:val="en-US"/>
        </w:rPr>
        <w:t>exprimată</w:t>
      </w:r>
      <w:proofErr w:type="spellEnd"/>
      <w:r w:rsidRPr="00BE1811">
        <w:rPr>
          <w:lang w:val="en-US"/>
        </w:rPr>
        <w:t xml:space="preserve"> </w:t>
      </w:r>
      <w:proofErr w:type="spellStart"/>
      <w:r w:rsidRPr="00BE1811">
        <w:rPr>
          <w:lang w:val="en-US"/>
        </w:rPr>
        <w:t>în</w:t>
      </w:r>
      <w:proofErr w:type="spellEnd"/>
      <w:r w:rsidRPr="00BE1811">
        <w:rPr>
          <w:lang w:val="en-US"/>
        </w:rPr>
        <w:t xml:space="preserve"> lei, cu TVA </w:t>
      </w:r>
      <w:proofErr w:type="spellStart"/>
      <w:r w:rsidRPr="00BE1811">
        <w:rPr>
          <w:lang w:val="en-US"/>
        </w:rPr>
        <w:t>şi</w:t>
      </w:r>
      <w:proofErr w:type="spellEnd"/>
      <w:r w:rsidRPr="00BE1811">
        <w:rPr>
          <w:lang w:val="en-US"/>
        </w:rPr>
        <w:t xml:space="preserve">, </w:t>
      </w:r>
      <w:proofErr w:type="spellStart"/>
      <w:r w:rsidRPr="00BE1811">
        <w:rPr>
          <w:lang w:val="en-US"/>
        </w:rPr>
        <w:t>respectiv</w:t>
      </w:r>
      <w:proofErr w:type="spellEnd"/>
      <w:r w:rsidRPr="00BE1811">
        <w:rPr>
          <w:lang w:val="en-US"/>
        </w:rPr>
        <w:t xml:space="preserve">, </w:t>
      </w:r>
      <w:proofErr w:type="spellStart"/>
      <w:r w:rsidRPr="00BE1811">
        <w:rPr>
          <w:lang w:val="en-US"/>
        </w:rPr>
        <w:t>fără</w:t>
      </w:r>
      <w:proofErr w:type="spellEnd"/>
      <w:r w:rsidRPr="00BE1811">
        <w:rPr>
          <w:lang w:val="en-US"/>
        </w:rPr>
        <w:t xml:space="preserve"> TVA, din care </w:t>
      </w:r>
      <w:proofErr w:type="spellStart"/>
      <w:r w:rsidRPr="00BE1811">
        <w:rPr>
          <w:lang w:val="en-US"/>
        </w:rPr>
        <w:t>construcţii-montaj</w:t>
      </w:r>
      <w:proofErr w:type="spellEnd"/>
      <w:r w:rsidRPr="00BE1811">
        <w:rPr>
          <w:lang w:val="en-US"/>
        </w:rPr>
        <w:t xml:space="preserve"> (C+M), </w:t>
      </w:r>
      <w:proofErr w:type="spellStart"/>
      <w:r w:rsidRPr="00BE1811">
        <w:rPr>
          <w:lang w:val="en-US"/>
        </w:rPr>
        <w:t>în</w:t>
      </w:r>
      <w:proofErr w:type="spellEnd"/>
      <w:r w:rsidRPr="00BE1811">
        <w:rPr>
          <w:lang w:val="en-US"/>
        </w:rPr>
        <w:t xml:space="preserve"> </w:t>
      </w:r>
      <w:proofErr w:type="spellStart"/>
      <w:r w:rsidRPr="00BE1811">
        <w:rPr>
          <w:lang w:val="en-US"/>
        </w:rPr>
        <w:t>conformitate</w:t>
      </w:r>
      <w:proofErr w:type="spellEnd"/>
      <w:r w:rsidRPr="00BE1811">
        <w:rPr>
          <w:lang w:val="en-US"/>
        </w:rPr>
        <w:t xml:space="preserve"> cu </w:t>
      </w:r>
      <w:proofErr w:type="spellStart"/>
      <w:r w:rsidRPr="00BE1811">
        <w:rPr>
          <w:lang w:val="en-US"/>
        </w:rPr>
        <w:t>devizul</w:t>
      </w:r>
      <w:proofErr w:type="spellEnd"/>
      <w:r w:rsidRPr="00BE1811">
        <w:rPr>
          <w:lang w:val="en-US"/>
        </w:rPr>
        <w:t xml:space="preserve"> general;</w:t>
      </w:r>
    </w:p>
    <w:p w14:paraId="0D2324BD" w14:textId="77777777" w:rsidR="00573848" w:rsidRPr="00BE1811" w:rsidRDefault="00573848" w:rsidP="00573848">
      <w:pPr>
        <w:autoSpaceDE w:val="0"/>
        <w:autoSpaceDN w:val="0"/>
        <w:adjustRightInd w:val="0"/>
        <w:jc w:val="both"/>
        <w:rPr>
          <w:lang w:val="en-US"/>
        </w:rPr>
      </w:pPr>
      <w:r w:rsidRPr="00BE1811">
        <w:rPr>
          <w:lang w:val="en-US"/>
        </w:rPr>
        <w:t xml:space="preserve">    b) </w:t>
      </w:r>
      <w:proofErr w:type="spellStart"/>
      <w:r w:rsidRPr="00BE1811">
        <w:rPr>
          <w:lang w:val="en-US"/>
        </w:rPr>
        <w:t>indicatori</w:t>
      </w:r>
      <w:proofErr w:type="spellEnd"/>
      <w:r w:rsidRPr="00BE1811">
        <w:rPr>
          <w:lang w:val="en-US"/>
        </w:rPr>
        <w:t xml:space="preserve"> </w:t>
      </w:r>
      <w:proofErr w:type="spellStart"/>
      <w:r w:rsidRPr="00BE1811">
        <w:rPr>
          <w:lang w:val="en-US"/>
        </w:rPr>
        <w:t>minimali</w:t>
      </w:r>
      <w:proofErr w:type="spellEnd"/>
      <w:r w:rsidRPr="00BE1811">
        <w:rPr>
          <w:lang w:val="en-US"/>
        </w:rPr>
        <w:t xml:space="preserve">, </w:t>
      </w:r>
      <w:proofErr w:type="spellStart"/>
      <w:r w:rsidRPr="00BE1811">
        <w:rPr>
          <w:lang w:val="en-US"/>
        </w:rPr>
        <w:t>respectiv</w:t>
      </w:r>
      <w:proofErr w:type="spellEnd"/>
      <w:r w:rsidRPr="00BE1811">
        <w:rPr>
          <w:lang w:val="en-US"/>
        </w:rPr>
        <w:t xml:space="preserve"> </w:t>
      </w:r>
      <w:proofErr w:type="spellStart"/>
      <w:r w:rsidRPr="00BE1811">
        <w:rPr>
          <w:lang w:val="en-US"/>
        </w:rPr>
        <w:t>indicatori</w:t>
      </w:r>
      <w:proofErr w:type="spellEnd"/>
      <w:r w:rsidRPr="00BE1811">
        <w:rPr>
          <w:lang w:val="en-US"/>
        </w:rPr>
        <w:t xml:space="preserve"> de </w:t>
      </w:r>
      <w:proofErr w:type="spellStart"/>
      <w:r w:rsidRPr="00BE1811">
        <w:rPr>
          <w:lang w:val="en-US"/>
        </w:rPr>
        <w:t>performanţă</w:t>
      </w:r>
      <w:proofErr w:type="spellEnd"/>
      <w:r w:rsidRPr="00BE1811">
        <w:rPr>
          <w:lang w:val="en-US"/>
        </w:rPr>
        <w:t xml:space="preserve"> - </w:t>
      </w:r>
      <w:proofErr w:type="spellStart"/>
      <w:r w:rsidRPr="00BE1811">
        <w:rPr>
          <w:lang w:val="en-US"/>
        </w:rPr>
        <w:t>elemente</w:t>
      </w:r>
      <w:proofErr w:type="spellEnd"/>
      <w:r w:rsidRPr="00BE1811">
        <w:rPr>
          <w:lang w:val="en-US"/>
        </w:rPr>
        <w:t xml:space="preserve"> </w:t>
      </w:r>
      <w:proofErr w:type="spellStart"/>
      <w:r w:rsidRPr="00BE1811">
        <w:rPr>
          <w:lang w:val="en-US"/>
        </w:rPr>
        <w:t>fizice</w:t>
      </w:r>
      <w:proofErr w:type="spellEnd"/>
      <w:r w:rsidRPr="00BE1811">
        <w:rPr>
          <w:lang w:val="en-US"/>
        </w:rPr>
        <w:t>/</w:t>
      </w:r>
      <w:proofErr w:type="spellStart"/>
      <w:r w:rsidRPr="00BE1811">
        <w:rPr>
          <w:lang w:val="en-US"/>
        </w:rPr>
        <w:t>capacităţi</w:t>
      </w:r>
      <w:proofErr w:type="spellEnd"/>
      <w:r w:rsidRPr="00BE1811">
        <w:rPr>
          <w:lang w:val="en-US"/>
        </w:rPr>
        <w:t xml:space="preserve"> </w:t>
      </w:r>
      <w:proofErr w:type="spellStart"/>
      <w:r w:rsidRPr="00BE1811">
        <w:rPr>
          <w:lang w:val="en-US"/>
        </w:rPr>
        <w:t>fizice</w:t>
      </w:r>
      <w:proofErr w:type="spellEnd"/>
      <w:r w:rsidRPr="00BE1811">
        <w:rPr>
          <w:lang w:val="en-US"/>
        </w:rPr>
        <w:t xml:space="preserve"> care </w:t>
      </w:r>
      <w:proofErr w:type="spellStart"/>
      <w:r w:rsidRPr="00BE1811">
        <w:rPr>
          <w:lang w:val="en-US"/>
        </w:rPr>
        <w:t>să</w:t>
      </w:r>
      <w:proofErr w:type="spellEnd"/>
      <w:r w:rsidRPr="00BE1811">
        <w:rPr>
          <w:lang w:val="en-US"/>
        </w:rPr>
        <w:t xml:space="preserve"> </w:t>
      </w:r>
      <w:proofErr w:type="spellStart"/>
      <w:r w:rsidRPr="00BE1811">
        <w:rPr>
          <w:lang w:val="en-US"/>
        </w:rPr>
        <w:t>indice</w:t>
      </w:r>
      <w:proofErr w:type="spellEnd"/>
      <w:r w:rsidRPr="00BE1811">
        <w:rPr>
          <w:lang w:val="en-US"/>
        </w:rPr>
        <w:t xml:space="preserve"> </w:t>
      </w:r>
      <w:proofErr w:type="spellStart"/>
      <w:r w:rsidRPr="00BE1811">
        <w:rPr>
          <w:lang w:val="en-US"/>
        </w:rPr>
        <w:t>atingerea</w:t>
      </w:r>
      <w:proofErr w:type="spellEnd"/>
      <w:r w:rsidRPr="00BE1811">
        <w:rPr>
          <w:lang w:val="en-US"/>
        </w:rPr>
        <w:t xml:space="preserve"> </w:t>
      </w:r>
      <w:proofErr w:type="spellStart"/>
      <w:r w:rsidRPr="00BE1811">
        <w:rPr>
          <w:lang w:val="en-US"/>
        </w:rPr>
        <w:t>ţintei</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 </w:t>
      </w:r>
      <w:proofErr w:type="spellStart"/>
      <w:r w:rsidRPr="00BE1811">
        <w:rPr>
          <w:lang w:val="en-US"/>
        </w:rPr>
        <w:t>şi</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 xml:space="preserve">, </w:t>
      </w:r>
      <w:proofErr w:type="spellStart"/>
      <w:r w:rsidRPr="00BE1811">
        <w:rPr>
          <w:lang w:val="en-US"/>
        </w:rPr>
        <w:t>calitativi</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conformitate</w:t>
      </w:r>
      <w:proofErr w:type="spellEnd"/>
      <w:r w:rsidRPr="00BE1811">
        <w:rPr>
          <w:lang w:val="en-US"/>
        </w:rPr>
        <w:t xml:space="preserve"> cu </w:t>
      </w:r>
      <w:proofErr w:type="spellStart"/>
      <w:r w:rsidRPr="00BE1811">
        <w:rPr>
          <w:lang w:val="en-US"/>
        </w:rPr>
        <w:t>standardele</w:t>
      </w:r>
      <w:proofErr w:type="spellEnd"/>
      <w:r w:rsidRPr="00BE1811">
        <w:rPr>
          <w:lang w:val="en-US"/>
        </w:rPr>
        <w:t xml:space="preserve">, </w:t>
      </w:r>
      <w:proofErr w:type="spellStart"/>
      <w:r w:rsidRPr="00BE1811">
        <w:rPr>
          <w:lang w:val="en-US"/>
        </w:rPr>
        <w:t>normativele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reglementările</w:t>
      </w:r>
      <w:proofErr w:type="spellEnd"/>
      <w:r w:rsidRPr="00BE1811">
        <w:rPr>
          <w:lang w:val="en-US"/>
        </w:rPr>
        <w:t xml:space="preserve"> </w:t>
      </w:r>
      <w:proofErr w:type="spellStart"/>
      <w:r w:rsidRPr="00BE1811">
        <w:rPr>
          <w:lang w:val="en-US"/>
        </w:rPr>
        <w:t>tehnice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vigoare</w:t>
      </w:r>
      <w:proofErr w:type="spellEnd"/>
      <w:r w:rsidRPr="00BE1811">
        <w:rPr>
          <w:lang w:val="en-US"/>
        </w:rPr>
        <w:t>;</w:t>
      </w:r>
    </w:p>
    <w:p w14:paraId="18451A5D" w14:textId="77777777" w:rsidR="00573848" w:rsidRPr="00BE1811" w:rsidRDefault="00573848" w:rsidP="00573848">
      <w:pPr>
        <w:autoSpaceDE w:val="0"/>
        <w:autoSpaceDN w:val="0"/>
        <w:adjustRightInd w:val="0"/>
        <w:jc w:val="both"/>
        <w:rPr>
          <w:lang w:val="en-US"/>
        </w:rPr>
      </w:pPr>
      <w:r w:rsidRPr="00BE1811">
        <w:rPr>
          <w:lang w:val="en-US"/>
        </w:rPr>
        <w:t xml:space="preserve">    c) </w:t>
      </w:r>
      <w:proofErr w:type="spellStart"/>
      <w:r w:rsidRPr="00BE1811">
        <w:rPr>
          <w:lang w:val="en-US"/>
        </w:rPr>
        <w:t>indicatori</w:t>
      </w:r>
      <w:proofErr w:type="spellEnd"/>
      <w:r w:rsidRPr="00BE1811">
        <w:rPr>
          <w:lang w:val="en-US"/>
        </w:rPr>
        <w:t xml:space="preserve"> </w:t>
      </w:r>
      <w:proofErr w:type="spellStart"/>
      <w:r w:rsidRPr="00BE1811">
        <w:rPr>
          <w:lang w:val="en-US"/>
        </w:rPr>
        <w:t>financiari</w:t>
      </w:r>
      <w:proofErr w:type="spellEnd"/>
      <w:r w:rsidRPr="00BE1811">
        <w:rPr>
          <w:lang w:val="en-US"/>
        </w:rPr>
        <w:t xml:space="preserve">, socio-economici, de impact, de </w:t>
      </w:r>
      <w:proofErr w:type="spellStart"/>
      <w:r w:rsidRPr="00BE1811">
        <w:rPr>
          <w:lang w:val="en-US"/>
        </w:rPr>
        <w:t>rezultat</w:t>
      </w:r>
      <w:proofErr w:type="spellEnd"/>
      <w:r w:rsidRPr="00BE1811">
        <w:rPr>
          <w:lang w:val="en-US"/>
        </w:rPr>
        <w:t>/</w:t>
      </w:r>
      <w:proofErr w:type="spellStart"/>
      <w:r w:rsidRPr="00BE1811">
        <w:rPr>
          <w:lang w:val="en-US"/>
        </w:rPr>
        <w:t>operare</w:t>
      </w:r>
      <w:proofErr w:type="spellEnd"/>
      <w:r w:rsidRPr="00BE1811">
        <w:rPr>
          <w:lang w:val="en-US"/>
        </w:rPr>
        <w:t xml:space="preserve">, </w:t>
      </w:r>
      <w:proofErr w:type="spellStart"/>
      <w:r w:rsidRPr="00BE1811">
        <w:rPr>
          <w:lang w:val="en-US"/>
        </w:rPr>
        <w:t>stabiliţi</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funcţie</w:t>
      </w:r>
      <w:proofErr w:type="spellEnd"/>
      <w:r w:rsidRPr="00BE1811">
        <w:rPr>
          <w:lang w:val="en-US"/>
        </w:rPr>
        <w:t xml:space="preserve"> de </w:t>
      </w:r>
      <w:proofErr w:type="spellStart"/>
      <w:r w:rsidRPr="00BE1811">
        <w:rPr>
          <w:lang w:val="en-US"/>
        </w:rPr>
        <w:t>specificul</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ţinta</w:t>
      </w:r>
      <w:proofErr w:type="spellEnd"/>
      <w:r w:rsidRPr="00BE1811">
        <w:rPr>
          <w:lang w:val="en-US"/>
        </w:rPr>
        <w:t xml:space="preserve"> </w:t>
      </w:r>
      <w:proofErr w:type="spellStart"/>
      <w:r w:rsidRPr="00BE1811">
        <w:rPr>
          <w:lang w:val="en-US"/>
        </w:rPr>
        <w:t>fiecărui</w:t>
      </w:r>
      <w:proofErr w:type="spellEnd"/>
      <w:r w:rsidRPr="00BE1811">
        <w:rPr>
          <w:lang w:val="en-US"/>
        </w:rPr>
        <w:t xml:space="preserve"> </w:t>
      </w:r>
      <w:proofErr w:type="spellStart"/>
      <w:r w:rsidRPr="00BE1811">
        <w:rPr>
          <w:lang w:val="en-US"/>
        </w:rPr>
        <w:t>obiectiv</w:t>
      </w:r>
      <w:proofErr w:type="spellEnd"/>
      <w:r w:rsidRPr="00BE1811">
        <w:rPr>
          <w:lang w:val="en-US"/>
        </w:rPr>
        <w:t xml:space="preserve"> de </w:t>
      </w:r>
      <w:proofErr w:type="spellStart"/>
      <w:r w:rsidRPr="00BE1811">
        <w:rPr>
          <w:lang w:val="en-US"/>
        </w:rPr>
        <w:t>investiţii</w:t>
      </w:r>
      <w:proofErr w:type="spellEnd"/>
      <w:r w:rsidRPr="00BE1811">
        <w:rPr>
          <w:lang w:val="en-US"/>
        </w:rPr>
        <w:t>;</w:t>
      </w:r>
    </w:p>
    <w:p w14:paraId="2E112200" w14:textId="77777777" w:rsidR="00573848" w:rsidRPr="00BE1811" w:rsidRDefault="00573848" w:rsidP="00573848">
      <w:pPr>
        <w:autoSpaceDE w:val="0"/>
        <w:autoSpaceDN w:val="0"/>
        <w:adjustRightInd w:val="0"/>
        <w:jc w:val="both"/>
        <w:rPr>
          <w:lang w:val="en-US"/>
        </w:rPr>
      </w:pPr>
      <w:r w:rsidRPr="00BE1811">
        <w:rPr>
          <w:lang w:val="en-US"/>
        </w:rPr>
        <w:t xml:space="preserve">    d) </w:t>
      </w:r>
      <w:proofErr w:type="spellStart"/>
      <w:r w:rsidRPr="00BE1811">
        <w:rPr>
          <w:lang w:val="en-US"/>
        </w:rPr>
        <w:t>durata</w:t>
      </w:r>
      <w:proofErr w:type="spellEnd"/>
      <w:r w:rsidRPr="00BE1811">
        <w:rPr>
          <w:lang w:val="en-US"/>
        </w:rPr>
        <w:t xml:space="preserve"> </w:t>
      </w:r>
      <w:proofErr w:type="spellStart"/>
      <w:r w:rsidRPr="00BE1811">
        <w:rPr>
          <w:lang w:val="en-US"/>
        </w:rPr>
        <w:t>estimată</w:t>
      </w:r>
      <w:proofErr w:type="spellEnd"/>
      <w:r w:rsidRPr="00BE1811">
        <w:rPr>
          <w:lang w:val="en-US"/>
        </w:rPr>
        <w:t xml:space="preserve"> de </w:t>
      </w:r>
      <w:proofErr w:type="spellStart"/>
      <w:r w:rsidRPr="00BE1811">
        <w:rPr>
          <w:lang w:val="en-US"/>
        </w:rPr>
        <w:t>execuţie</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w:t>
      </w:r>
      <w:proofErr w:type="spellStart"/>
      <w:r w:rsidRPr="00BE1811">
        <w:rPr>
          <w:lang w:val="en-US"/>
        </w:rPr>
        <w:t>exprimată</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luni</w:t>
      </w:r>
      <w:proofErr w:type="spellEnd"/>
      <w:r w:rsidRPr="00BE1811">
        <w:rPr>
          <w:lang w:val="en-US"/>
        </w:rPr>
        <w:t>.</w:t>
      </w:r>
    </w:p>
    <w:p w14:paraId="62522706" w14:textId="77777777" w:rsidR="00573848" w:rsidRPr="00BE1811" w:rsidRDefault="00573848" w:rsidP="00573848">
      <w:pPr>
        <w:autoSpaceDE w:val="0"/>
        <w:autoSpaceDN w:val="0"/>
        <w:adjustRightInd w:val="0"/>
        <w:jc w:val="both"/>
        <w:rPr>
          <w:lang w:val="en-US"/>
        </w:rPr>
      </w:pPr>
      <w:r w:rsidRPr="00BE1811">
        <w:rPr>
          <w:lang w:val="en-US"/>
        </w:rPr>
        <w:lastRenderedPageBreak/>
        <w:t xml:space="preserve">    5.5. </w:t>
      </w:r>
      <w:proofErr w:type="spellStart"/>
      <w:r w:rsidRPr="00BE1811">
        <w:rPr>
          <w:lang w:val="en-US"/>
        </w:rPr>
        <w:t>Prezentarea</w:t>
      </w:r>
      <w:proofErr w:type="spellEnd"/>
      <w:r w:rsidRPr="00BE1811">
        <w:rPr>
          <w:lang w:val="en-US"/>
        </w:rPr>
        <w:t xml:space="preserve"> </w:t>
      </w:r>
      <w:proofErr w:type="spellStart"/>
      <w:r w:rsidRPr="00BE1811">
        <w:rPr>
          <w:lang w:val="en-US"/>
        </w:rPr>
        <w:t>modului</w:t>
      </w:r>
      <w:proofErr w:type="spellEnd"/>
      <w:r w:rsidRPr="00BE1811">
        <w:rPr>
          <w:lang w:val="en-US"/>
        </w:rPr>
        <w:t xml:space="preserve"> </w:t>
      </w:r>
      <w:proofErr w:type="spellStart"/>
      <w:r w:rsidRPr="00BE1811">
        <w:rPr>
          <w:lang w:val="en-US"/>
        </w:rPr>
        <w:t>în</w:t>
      </w:r>
      <w:proofErr w:type="spellEnd"/>
      <w:r w:rsidRPr="00BE1811">
        <w:rPr>
          <w:lang w:val="en-US"/>
        </w:rPr>
        <w:t xml:space="preserve"> care se </w:t>
      </w:r>
      <w:proofErr w:type="spellStart"/>
      <w:r w:rsidRPr="00BE1811">
        <w:rPr>
          <w:lang w:val="en-US"/>
        </w:rPr>
        <w:t>asigură</w:t>
      </w:r>
      <w:proofErr w:type="spellEnd"/>
      <w:r w:rsidRPr="00BE1811">
        <w:rPr>
          <w:lang w:val="en-US"/>
        </w:rPr>
        <w:t xml:space="preserve"> </w:t>
      </w:r>
      <w:proofErr w:type="spellStart"/>
      <w:r w:rsidRPr="00BE1811">
        <w:rPr>
          <w:lang w:val="en-US"/>
        </w:rPr>
        <w:t>conformarea</w:t>
      </w:r>
      <w:proofErr w:type="spellEnd"/>
      <w:r w:rsidRPr="00BE1811">
        <w:rPr>
          <w:lang w:val="en-US"/>
        </w:rPr>
        <w:t xml:space="preserve"> cu </w:t>
      </w:r>
      <w:proofErr w:type="spellStart"/>
      <w:r w:rsidRPr="00BE1811">
        <w:rPr>
          <w:lang w:val="en-US"/>
        </w:rPr>
        <w:t>reglementările</w:t>
      </w:r>
      <w:proofErr w:type="spellEnd"/>
      <w:r w:rsidRPr="00BE1811">
        <w:rPr>
          <w:lang w:val="en-US"/>
        </w:rPr>
        <w:t xml:space="preserve"> </w:t>
      </w:r>
      <w:proofErr w:type="spellStart"/>
      <w:r w:rsidRPr="00BE1811">
        <w:rPr>
          <w:lang w:val="en-US"/>
        </w:rPr>
        <w:t>specifice</w:t>
      </w:r>
      <w:proofErr w:type="spellEnd"/>
      <w:r w:rsidRPr="00BE1811">
        <w:rPr>
          <w:lang w:val="en-US"/>
        </w:rPr>
        <w:t xml:space="preserve"> </w:t>
      </w:r>
      <w:proofErr w:type="spellStart"/>
      <w:r w:rsidRPr="00BE1811">
        <w:rPr>
          <w:lang w:val="en-US"/>
        </w:rPr>
        <w:t>funcţiunii</w:t>
      </w:r>
      <w:proofErr w:type="spellEnd"/>
      <w:r w:rsidRPr="00BE1811">
        <w:rPr>
          <w:lang w:val="en-US"/>
        </w:rPr>
        <w:t xml:space="preserve"> </w:t>
      </w:r>
      <w:proofErr w:type="spellStart"/>
      <w:r w:rsidRPr="00BE1811">
        <w:rPr>
          <w:lang w:val="en-US"/>
        </w:rPr>
        <w:t>preconizate</w:t>
      </w:r>
      <w:proofErr w:type="spellEnd"/>
      <w:r w:rsidRPr="00BE1811">
        <w:rPr>
          <w:lang w:val="en-US"/>
        </w:rPr>
        <w:t xml:space="preserve"> din </w:t>
      </w:r>
      <w:proofErr w:type="spellStart"/>
      <w:r w:rsidRPr="00BE1811">
        <w:rPr>
          <w:lang w:val="en-US"/>
        </w:rPr>
        <w:t>punctul</w:t>
      </w:r>
      <w:proofErr w:type="spellEnd"/>
      <w:r w:rsidRPr="00BE1811">
        <w:rPr>
          <w:lang w:val="en-US"/>
        </w:rPr>
        <w:t xml:space="preserve"> de </w:t>
      </w:r>
      <w:proofErr w:type="spellStart"/>
      <w:r w:rsidRPr="00BE1811">
        <w:rPr>
          <w:lang w:val="en-US"/>
        </w:rPr>
        <w:t>vedere</w:t>
      </w:r>
      <w:proofErr w:type="spellEnd"/>
      <w:r w:rsidRPr="00BE1811">
        <w:rPr>
          <w:lang w:val="en-US"/>
        </w:rPr>
        <w:t xml:space="preserve"> al </w:t>
      </w:r>
      <w:proofErr w:type="spellStart"/>
      <w:r w:rsidRPr="00BE1811">
        <w:rPr>
          <w:lang w:val="en-US"/>
        </w:rPr>
        <w:t>asigurării</w:t>
      </w:r>
      <w:proofErr w:type="spellEnd"/>
      <w:r w:rsidRPr="00BE1811">
        <w:rPr>
          <w:lang w:val="en-US"/>
        </w:rPr>
        <w:t xml:space="preserve"> </w:t>
      </w:r>
      <w:proofErr w:type="spellStart"/>
      <w:r w:rsidRPr="00BE1811">
        <w:rPr>
          <w:lang w:val="en-US"/>
        </w:rPr>
        <w:t>tuturor</w:t>
      </w:r>
      <w:proofErr w:type="spellEnd"/>
      <w:r w:rsidRPr="00BE1811">
        <w:rPr>
          <w:lang w:val="en-US"/>
        </w:rPr>
        <w:t xml:space="preserve"> </w:t>
      </w:r>
      <w:proofErr w:type="spellStart"/>
      <w:r w:rsidRPr="00BE1811">
        <w:rPr>
          <w:lang w:val="en-US"/>
        </w:rPr>
        <w:t>cerinţelor</w:t>
      </w:r>
      <w:proofErr w:type="spellEnd"/>
      <w:r w:rsidRPr="00BE1811">
        <w:rPr>
          <w:lang w:val="en-US"/>
        </w:rPr>
        <w:t xml:space="preserve"> </w:t>
      </w:r>
      <w:proofErr w:type="spellStart"/>
      <w:r w:rsidRPr="00BE1811">
        <w:rPr>
          <w:lang w:val="en-US"/>
        </w:rPr>
        <w:t>fundamentale</w:t>
      </w:r>
      <w:proofErr w:type="spellEnd"/>
      <w:r w:rsidRPr="00BE1811">
        <w:rPr>
          <w:lang w:val="en-US"/>
        </w:rPr>
        <w:t xml:space="preserve"> </w:t>
      </w:r>
      <w:proofErr w:type="spellStart"/>
      <w:r w:rsidRPr="00BE1811">
        <w:rPr>
          <w:lang w:val="en-US"/>
        </w:rPr>
        <w:t>aplicabile</w:t>
      </w:r>
      <w:proofErr w:type="spellEnd"/>
      <w:r w:rsidRPr="00BE1811">
        <w:rPr>
          <w:lang w:val="en-US"/>
        </w:rPr>
        <w:t xml:space="preserve"> </w:t>
      </w:r>
      <w:proofErr w:type="spellStart"/>
      <w:r w:rsidRPr="00BE1811">
        <w:rPr>
          <w:lang w:val="en-US"/>
        </w:rPr>
        <w:t>construcţiei</w:t>
      </w:r>
      <w:proofErr w:type="spellEnd"/>
      <w:r w:rsidRPr="00BE1811">
        <w:rPr>
          <w:lang w:val="en-US"/>
        </w:rPr>
        <w:t xml:space="preserve">, conform </w:t>
      </w:r>
      <w:proofErr w:type="spellStart"/>
      <w:r w:rsidRPr="00BE1811">
        <w:rPr>
          <w:lang w:val="en-US"/>
        </w:rPr>
        <w:t>gradului</w:t>
      </w:r>
      <w:proofErr w:type="spellEnd"/>
      <w:r w:rsidRPr="00BE1811">
        <w:rPr>
          <w:lang w:val="en-US"/>
        </w:rPr>
        <w:t xml:space="preserve"> de </w:t>
      </w:r>
      <w:proofErr w:type="spellStart"/>
      <w:r w:rsidRPr="00BE1811">
        <w:rPr>
          <w:lang w:val="en-US"/>
        </w:rPr>
        <w:t>detaliere</w:t>
      </w:r>
      <w:proofErr w:type="spellEnd"/>
      <w:r w:rsidRPr="00BE1811">
        <w:rPr>
          <w:lang w:val="en-US"/>
        </w:rPr>
        <w:t xml:space="preserve"> al </w:t>
      </w:r>
      <w:proofErr w:type="spellStart"/>
      <w:r w:rsidRPr="00BE1811">
        <w:rPr>
          <w:lang w:val="en-US"/>
        </w:rPr>
        <w:t>propunerilor</w:t>
      </w:r>
      <w:proofErr w:type="spellEnd"/>
      <w:r w:rsidRPr="00BE1811">
        <w:rPr>
          <w:lang w:val="en-US"/>
        </w:rPr>
        <w:t xml:space="preserve"> </w:t>
      </w:r>
      <w:proofErr w:type="spellStart"/>
      <w:r w:rsidRPr="00BE1811">
        <w:rPr>
          <w:lang w:val="en-US"/>
        </w:rPr>
        <w:t>tehnice</w:t>
      </w:r>
      <w:proofErr w:type="spellEnd"/>
    </w:p>
    <w:p w14:paraId="04B006E5" w14:textId="77777777" w:rsidR="00573848" w:rsidRPr="00BE1811" w:rsidRDefault="00573848" w:rsidP="00573848">
      <w:pPr>
        <w:autoSpaceDE w:val="0"/>
        <w:autoSpaceDN w:val="0"/>
        <w:adjustRightInd w:val="0"/>
        <w:jc w:val="both"/>
        <w:rPr>
          <w:lang w:val="en-US"/>
        </w:rPr>
      </w:pPr>
      <w:r w:rsidRPr="00BE1811">
        <w:rPr>
          <w:lang w:val="en-US"/>
        </w:rPr>
        <w:t xml:space="preserve">    5.6. </w:t>
      </w:r>
      <w:proofErr w:type="spellStart"/>
      <w:r w:rsidRPr="00BE1811">
        <w:rPr>
          <w:lang w:val="en-US"/>
        </w:rPr>
        <w:t>Nominalizarea</w:t>
      </w:r>
      <w:proofErr w:type="spellEnd"/>
      <w:r w:rsidRPr="00BE1811">
        <w:rPr>
          <w:lang w:val="en-US"/>
        </w:rPr>
        <w:t xml:space="preserve"> </w:t>
      </w:r>
      <w:proofErr w:type="spellStart"/>
      <w:r w:rsidRPr="00BE1811">
        <w:rPr>
          <w:lang w:val="en-US"/>
        </w:rPr>
        <w:t>surselor</w:t>
      </w:r>
      <w:proofErr w:type="spellEnd"/>
      <w:r w:rsidRPr="00BE1811">
        <w:rPr>
          <w:lang w:val="en-US"/>
        </w:rPr>
        <w:t xml:space="preserve"> de </w:t>
      </w:r>
      <w:proofErr w:type="spellStart"/>
      <w:r w:rsidRPr="00BE1811">
        <w:rPr>
          <w:lang w:val="en-US"/>
        </w:rPr>
        <w:t>finanţare</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investiţiei</w:t>
      </w:r>
      <w:proofErr w:type="spellEnd"/>
      <w:r w:rsidRPr="00BE1811">
        <w:rPr>
          <w:lang w:val="en-US"/>
        </w:rPr>
        <w:t xml:space="preserve"> </w:t>
      </w:r>
      <w:proofErr w:type="spellStart"/>
      <w:r w:rsidRPr="00BE1811">
        <w:rPr>
          <w:lang w:val="en-US"/>
        </w:rPr>
        <w:t>publice</w:t>
      </w:r>
      <w:proofErr w:type="spellEnd"/>
      <w:r w:rsidRPr="00BE1811">
        <w:rPr>
          <w:lang w:val="en-US"/>
        </w:rPr>
        <w:t xml:space="preserve">, ca </w:t>
      </w:r>
      <w:proofErr w:type="spellStart"/>
      <w:r w:rsidRPr="00BE1811">
        <w:rPr>
          <w:lang w:val="en-US"/>
        </w:rPr>
        <w:t>urmare</w:t>
      </w:r>
      <w:proofErr w:type="spellEnd"/>
      <w:r w:rsidRPr="00BE1811">
        <w:rPr>
          <w:lang w:val="en-US"/>
        </w:rPr>
        <w:t xml:space="preserve"> a </w:t>
      </w:r>
      <w:proofErr w:type="spellStart"/>
      <w:r w:rsidRPr="00BE1811">
        <w:rPr>
          <w:lang w:val="en-US"/>
        </w:rPr>
        <w:t>analizei</w:t>
      </w:r>
      <w:proofErr w:type="spellEnd"/>
      <w:r w:rsidRPr="00BE1811">
        <w:rPr>
          <w:lang w:val="en-US"/>
        </w:rPr>
        <w:t xml:space="preserve"> </w:t>
      </w:r>
      <w:proofErr w:type="spellStart"/>
      <w:r w:rsidRPr="00BE1811">
        <w:rPr>
          <w:lang w:val="en-US"/>
        </w:rPr>
        <w:t>financiare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economice</w:t>
      </w:r>
      <w:proofErr w:type="spellEnd"/>
      <w:r w:rsidRPr="00BE1811">
        <w:rPr>
          <w:lang w:val="en-US"/>
        </w:rPr>
        <w:t xml:space="preserve">: </w:t>
      </w:r>
      <w:proofErr w:type="spellStart"/>
      <w:r w:rsidRPr="00BE1811">
        <w:rPr>
          <w:lang w:val="en-US"/>
        </w:rPr>
        <w:t>fonduri</w:t>
      </w:r>
      <w:proofErr w:type="spellEnd"/>
      <w:r w:rsidRPr="00BE1811">
        <w:rPr>
          <w:lang w:val="en-US"/>
        </w:rPr>
        <w:t xml:space="preserve"> </w:t>
      </w:r>
      <w:proofErr w:type="spellStart"/>
      <w:r w:rsidRPr="00BE1811">
        <w:rPr>
          <w:lang w:val="en-US"/>
        </w:rPr>
        <w:t>proprii</w:t>
      </w:r>
      <w:proofErr w:type="spellEnd"/>
      <w:r w:rsidRPr="00BE1811">
        <w:rPr>
          <w:lang w:val="en-US"/>
        </w:rPr>
        <w:t xml:space="preserve">, </w:t>
      </w:r>
      <w:proofErr w:type="spellStart"/>
      <w:r w:rsidRPr="00BE1811">
        <w:rPr>
          <w:lang w:val="en-US"/>
        </w:rPr>
        <w:t>credite</w:t>
      </w:r>
      <w:proofErr w:type="spellEnd"/>
      <w:r w:rsidRPr="00BE1811">
        <w:rPr>
          <w:lang w:val="en-US"/>
        </w:rPr>
        <w:t xml:space="preserve"> </w:t>
      </w:r>
      <w:proofErr w:type="spellStart"/>
      <w:r w:rsidRPr="00BE1811">
        <w:rPr>
          <w:lang w:val="en-US"/>
        </w:rPr>
        <w:t>bancare</w:t>
      </w:r>
      <w:proofErr w:type="spellEnd"/>
      <w:r w:rsidRPr="00BE1811">
        <w:rPr>
          <w:lang w:val="en-US"/>
        </w:rPr>
        <w:t xml:space="preserve">, </w:t>
      </w:r>
      <w:proofErr w:type="spellStart"/>
      <w:r w:rsidRPr="00BE1811">
        <w:rPr>
          <w:lang w:val="en-US"/>
        </w:rPr>
        <w:t>alocaţii</w:t>
      </w:r>
      <w:proofErr w:type="spellEnd"/>
      <w:r w:rsidRPr="00BE1811">
        <w:rPr>
          <w:lang w:val="en-US"/>
        </w:rPr>
        <w:t xml:space="preserve"> de la </w:t>
      </w:r>
      <w:proofErr w:type="spellStart"/>
      <w:r w:rsidRPr="00BE1811">
        <w:rPr>
          <w:lang w:val="en-US"/>
        </w:rPr>
        <w:t>bugetul</w:t>
      </w:r>
      <w:proofErr w:type="spellEnd"/>
      <w:r w:rsidRPr="00BE1811">
        <w:rPr>
          <w:lang w:val="en-US"/>
        </w:rPr>
        <w:t xml:space="preserve"> de stat/</w:t>
      </w:r>
      <w:proofErr w:type="spellStart"/>
      <w:r w:rsidRPr="00BE1811">
        <w:rPr>
          <w:lang w:val="en-US"/>
        </w:rPr>
        <w:t>bugetul</w:t>
      </w:r>
      <w:proofErr w:type="spellEnd"/>
      <w:r w:rsidRPr="00BE1811">
        <w:rPr>
          <w:lang w:val="en-US"/>
        </w:rPr>
        <w:t xml:space="preserve"> local, </w:t>
      </w:r>
      <w:proofErr w:type="spellStart"/>
      <w:r w:rsidRPr="00BE1811">
        <w:rPr>
          <w:lang w:val="en-US"/>
        </w:rPr>
        <w:t>credite</w:t>
      </w:r>
      <w:proofErr w:type="spellEnd"/>
      <w:r w:rsidRPr="00BE1811">
        <w:rPr>
          <w:lang w:val="en-US"/>
        </w:rPr>
        <w:t xml:space="preserve"> </w:t>
      </w:r>
      <w:proofErr w:type="spellStart"/>
      <w:r w:rsidRPr="00BE1811">
        <w:rPr>
          <w:lang w:val="en-US"/>
        </w:rPr>
        <w:t>externe</w:t>
      </w:r>
      <w:proofErr w:type="spellEnd"/>
      <w:r w:rsidRPr="00BE1811">
        <w:rPr>
          <w:lang w:val="en-US"/>
        </w:rPr>
        <w:t xml:space="preserve"> </w:t>
      </w:r>
      <w:proofErr w:type="spellStart"/>
      <w:r w:rsidRPr="00BE1811">
        <w:rPr>
          <w:lang w:val="en-US"/>
        </w:rPr>
        <w:t>garantate</w:t>
      </w:r>
      <w:proofErr w:type="spellEnd"/>
      <w:r w:rsidRPr="00BE1811">
        <w:rPr>
          <w:lang w:val="en-US"/>
        </w:rPr>
        <w:t xml:space="preserve"> </w:t>
      </w:r>
      <w:proofErr w:type="spellStart"/>
      <w:r w:rsidRPr="00BE1811">
        <w:rPr>
          <w:lang w:val="en-US"/>
        </w:rPr>
        <w:t>sau</w:t>
      </w:r>
      <w:proofErr w:type="spellEnd"/>
      <w:r w:rsidRPr="00BE1811">
        <w:rPr>
          <w:lang w:val="en-US"/>
        </w:rPr>
        <w:t xml:space="preserve"> </w:t>
      </w:r>
      <w:proofErr w:type="spellStart"/>
      <w:r w:rsidRPr="00BE1811">
        <w:rPr>
          <w:lang w:val="en-US"/>
        </w:rPr>
        <w:t>contractate</w:t>
      </w:r>
      <w:proofErr w:type="spellEnd"/>
      <w:r w:rsidRPr="00BE1811">
        <w:rPr>
          <w:lang w:val="en-US"/>
        </w:rPr>
        <w:t xml:space="preserve"> de stat, </w:t>
      </w:r>
      <w:proofErr w:type="spellStart"/>
      <w:r w:rsidRPr="00BE1811">
        <w:rPr>
          <w:lang w:val="en-US"/>
        </w:rPr>
        <w:t>fonduri</w:t>
      </w:r>
      <w:proofErr w:type="spellEnd"/>
      <w:r w:rsidRPr="00BE1811">
        <w:rPr>
          <w:lang w:val="en-US"/>
        </w:rPr>
        <w:t xml:space="preserve"> </w:t>
      </w:r>
      <w:proofErr w:type="spellStart"/>
      <w:r w:rsidRPr="00BE1811">
        <w:rPr>
          <w:lang w:val="en-US"/>
        </w:rPr>
        <w:t>externe</w:t>
      </w:r>
      <w:proofErr w:type="spellEnd"/>
      <w:r w:rsidRPr="00BE1811">
        <w:rPr>
          <w:lang w:val="en-US"/>
        </w:rPr>
        <w:t xml:space="preserve"> </w:t>
      </w:r>
      <w:proofErr w:type="spellStart"/>
      <w:r w:rsidRPr="00BE1811">
        <w:rPr>
          <w:lang w:val="en-US"/>
        </w:rPr>
        <w:t>nerambursabile</w:t>
      </w:r>
      <w:proofErr w:type="spellEnd"/>
      <w:r w:rsidRPr="00BE1811">
        <w:rPr>
          <w:lang w:val="en-US"/>
        </w:rPr>
        <w:t xml:space="preserve">, </w:t>
      </w:r>
      <w:proofErr w:type="spellStart"/>
      <w:r w:rsidRPr="00BE1811">
        <w:rPr>
          <w:lang w:val="en-US"/>
        </w:rPr>
        <w:t>alte</w:t>
      </w:r>
      <w:proofErr w:type="spellEnd"/>
      <w:r w:rsidRPr="00BE1811">
        <w:rPr>
          <w:lang w:val="en-US"/>
        </w:rPr>
        <w:t xml:space="preserve"> </w:t>
      </w:r>
      <w:proofErr w:type="spellStart"/>
      <w:r w:rsidRPr="00BE1811">
        <w:rPr>
          <w:lang w:val="en-US"/>
        </w:rPr>
        <w:t>surse</w:t>
      </w:r>
      <w:proofErr w:type="spellEnd"/>
      <w:r w:rsidRPr="00BE1811">
        <w:rPr>
          <w:lang w:val="en-US"/>
        </w:rPr>
        <w:t xml:space="preserve"> legal </w:t>
      </w:r>
      <w:proofErr w:type="spellStart"/>
      <w:r w:rsidRPr="00BE1811">
        <w:rPr>
          <w:lang w:val="en-US"/>
        </w:rPr>
        <w:t>constituite</w:t>
      </w:r>
      <w:proofErr w:type="spellEnd"/>
      <w:r w:rsidRPr="00BE1811">
        <w:rPr>
          <w:lang w:val="en-US"/>
        </w:rPr>
        <w:t>.</w:t>
      </w:r>
    </w:p>
    <w:p w14:paraId="70054060" w14:textId="77777777" w:rsidR="00573848" w:rsidRPr="00BE1811" w:rsidRDefault="00573848" w:rsidP="00573848">
      <w:pPr>
        <w:autoSpaceDE w:val="0"/>
        <w:autoSpaceDN w:val="0"/>
        <w:adjustRightInd w:val="0"/>
        <w:jc w:val="both"/>
        <w:rPr>
          <w:lang w:val="en-US"/>
        </w:rPr>
      </w:pPr>
    </w:p>
    <w:p w14:paraId="1483A421" w14:textId="77777777" w:rsidR="00573848" w:rsidRPr="00BE1811" w:rsidRDefault="00573848" w:rsidP="00573848">
      <w:pPr>
        <w:autoSpaceDE w:val="0"/>
        <w:autoSpaceDN w:val="0"/>
        <w:adjustRightInd w:val="0"/>
        <w:jc w:val="both"/>
        <w:rPr>
          <w:lang w:val="en-US"/>
        </w:rPr>
      </w:pPr>
      <w:r w:rsidRPr="00BE1811">
        <w:rPr>
          <w:b/>
          <w:bCs/>
          <w:lang w:val="en-US"/>
        </w:rPr>
        <w:t xml:space="preserve">6. Urbanism, </w:t>
      </w:r>
      <w:proofErr w:type="spellStart"/>
      <w:r w:rsidRPr="00BE1811">
        <w:rPr>
          <w:b/>
          <w:bCs/>
          <w:lang w:val="en-US"/>
        </w:rPr>
        <w:t>acorduri</w:t>
      </w:r>
      <w:proofErr w:type="spellEnd"/>
      <w:r w:rsidRPr="00BE1811">
        <w:rPr>
          <w:b/>
          <w:bCs/>
          <w:lang w:val="en-US"/>
        </w:rPr>
        <w:t xml:space="preserve"> </w:t>
      </w:r>
      <w:proofErr w:type="spellStart"/>
      <w:r w:rsidRPr="00BE1811">
        <w:rPr>
          <w:b/>
          <w:bCs/>
          <w:lang w:val="en-US"/>
        </w:rPr>
        <w:t>şi</w:t>
      </w:r>
      <w:proofErr w:type="spellEnd"/>
      <w:r w:rsidRPr="00BE1811">
        <w:rPr>
          <w:b/>
          <w:bCs/>
          <w:lang w:val="en-US"/>
        </w:rPr>
        <w:t xml:space="preserve"> </w:t>
      </w:r>
      <w:proofErr w:type="spellStart"/>
      <w:r w:rsidRPr="00BE1811">
        <w:rPr>
          <w:b/>
          <w:bCs/>
          <w:lang w:val="en-US"/>
        </w:rPr>
        <w:t>avize</w:t>
      </w:r>
      <w:proofErr w:type="spellEnd"/>
      <w:r w:rsidRPr="00BE1811">
        <w:rPr>
          <w:b/>
          <w:bCs/>
          <w:lang w:val="en-US"/>
        </w:rPr>
        <w:t xml:space="preserve"> </w:t>
      </w:r>
      <w:proofErr w:type="spellStart"/>
      <w:r w:rsidRPr="00BE1811">
        <w:rPr>
          <w:b/>
          <w:bCs/>
          <w:lang w:val="en-US"/>
        </w:rPr>
        <w:t>conforme</w:t>
      </w:r>
      <w:proofErr w:type="spellEnd"/>
    </w:p>
    <w:p w14:paraId="193C4634" w14:textId="77777777" w:rsidR="00573848" w:rsidRPr="00BE1811" w:rsidRDefault="00573848" w:rsidP="00573848">
      <w:pPr>
        <w:autoSpaceDE w:val="0"/>
        <w:autoSpaceDN w:val="0"/>
        <w:adjustRightInd w:val="0"/>
        <w:jc w:val="both"/>
        <w:rPr>
          <w:lang w:val="en-US"/>
        </w:rPr>
      </w:pPr>
      <w:r w:rsidRPr="00BE1811">
        <w:rPr>
          <w:lang w:val="en-US"/>
        </w:rPr>
        <w:t xml:space="preserve">    6.1. </w:t>
      </w:r>
      <w:proofErr w:type="spellStart"/>
      <w:r w:rsidRPr="00BE1811">
        <w:rPr>
          <w:lang w:val="en-US"/>
        </w:rPr>
        <w:t>Certificatul</w:t>
      </w:r>
      <w:proofErr w:type="spellEnd"/>
      <w:r w:rsidRPr="00BE1811">
        <w:rPr>
          <w:lang w:val="en-US"/>
        </w:rPr>
        <w:t xml:space="preserve"> de urbanism </w:t>
      </w:r>
      <w:proofErr w:type="spellStart"/>
      <w:r w:rsidRPr="00BE1811">
        <w:rPr>
          <w:lang w:val="en-US"/>
        </w:rPr>
        <w:t>emis</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vederea</w:t>
      </w:r>
      <w:proofErr w:type="spellEnd"/>
      <w:r w:rsidRPr="00BE1811">
        <w:rPr>
          <w:lang w:val="en-US"/>
        </w:rPr>
        <w:t xml:space="preserve"> </w:t>
      </w:r>
      <w:proofErr w:type="spellStart"/>
      <w:r w:rsidRPr="00BE1811">
        <w:rPr>
          <w:lang w:val="en-US"/>
        </w:rPr>
        <w:t>obţinerii</w:t>
      </w:r>
      <w:proofErr w:type="spellEnd"/>
      <w:r w:rsidRPr="00BE1811">
        <w:rPr>
          <w:lang w:val="en-US"/>
        </w:rPr>
        <w:t xml:space="preserve"> </w:t>
      </w:r>
      <w:proofErr w:type="spellStart"/>
      <w:r w:rsidRPr="00BE1811">
        <w:rPr>
          <w:lang w:val="en-US"/>
        </w:rPr>
        <w:t>autorizaţiei</w:t>
      </w:r>
      <w:proofErr w:type="spellEnd"/>
      <w:r w:rsidRPr="00BE1811">
        <w:rPr>
          <w:lang w:val="en-US"/>
        </w:rPr>
        <w:t xml:space="preserve"> de </w:t>
      </w:r>
      <w:proofErr w:type="spellStart"/>
      <w:r w:rsidRPr="00BE1811">
        <w:rPr>
          <w:lang w:val="en-US"/>
        </w:rPr>
        <w:t>construire</w:t>
      </w:r>
      <w:proofErr w:type="spellEnd"/>
    </w:p>
    <w:p w14:paraId="385E05EB" w14:textId="77777777" w:rsidR="00573848" w:rsidRPr="00BE1811" w:rsidRDefault="00573848" w:rsidP="00573848">
      <w:pPr>
        <w:autoSpaceDE w:val="0"/>
        <w:autoSpaceDN w:val="0"/>
        <w:adjustRightInd w:val="0"/>
        <w:jc w:val="both"/>
        <w:rPr>
          <w:lang w:val="en-US"/>
        </w:rPr>
      </w:pPr>
      <w:r w:rsidRPr="00BE1811">
        <w:rPr>
          <w:lang w:val="en-US"/>
        </w:rPr>
        <w:t xml:space="preserve">    6.2. Extras de carte </w:t>
      </w:r>
      <w:proofErr w:type="spellStart"/>
      <w:r w:rsidRPr="00BE1811">
        <w:rPr>
          <w:lang w:val="en-US"/>
        </w:rPr>
        <w:t>funciară</w:t>
      </w:r>
      <w:proofErr w:type="spellEnd"/>
      <w:r w:rsidRPr="00BE1811">
        <w:rPr>
          <w:lang w:val="en-US"/>
        </w:rPr>
        <w:t xml:space="preserve">, cu </w:t>
      </w:r>
      <w:proofErr w:type="spellStart"/>
      <w:r w:rsidRPr="00BE1811">
        <w:rPr>
          <w:lang w:val="en-US"/>
        </w:rPr>
        <w:t>excepţia</w:t>
      </w:r>
      <w:proofErr w:type="spellEnd"/>
      <w:r w:rsidRPr="00BE1811">
        <w:rPr>
          <w:lang w:val="en-US"/>
        </w:rPr>
        <w:t xml:space="preserve"> </w:t>
      </w:r>
      <w:proofErr w:type="spellStart"/>
      <w:r w:rsidRPr="00BE1811">
        <w:rPr>
          <w:lang w:val="en-US"/>
        </w:rPr>
        <w:t>cazurilor</w:t>
      </w:r>
      <w:proofErr w:type="spellEnd"/>
      <w:r w:rsidRPr="00BE1811">
        <w:rPr>
          <w:lang w:val="en-US"/>
        </w:rPr>
        <w:t xml:space="preserve"> </w:t>
      </w:r>
      <w:proofErr w:type="spellStart"/>
      <w:r w:rsidRPr="00BE1811">
        <w:rPr>
          <w:lang w:val="en-US"/>
        </w:rPr>
        <w:t>speciale</w:t>
      </w:r>
      <w:proofErr w:type="spellEnd"/>
      <w:r w:rsidRPr="00BE1811">
        <w:rPr>
          <w:lang w:val="en-US"/>
        </w:rPr>
        <w:t xml:space="preserve">, </w:t>
      </w:r>
      <w:proofErr w:type="spellStart"/>
      <w:r w:rsidRPr="00BE1811">
        <w:rPr>
          <w:lang w:val="en-US"/>
        </w:rPr>
        <w:t>expres</w:t>
      </w:r>
      <w:proofErr w:type="spellEnd"/>
      <w:r w:rsidRPr="00BE1811">
        <w:rPr>
          <w:lang w:val="en-US"/>
        </w:rPr>
        <w:t xml:space="preserve"> </w:t>
      </w:r>
      <w:proofErr w:type="spellStart"/>
      <w:r w:rsidRPr="00BE1811">
        <w:rPr>
          <w:lang w:val="en-US"/>
        </w:rPr>
        <w:t>prevăzute</w:t>
      </w:r>
      <w:proofErr w:type="spellEnd"/>
      <w:r w:rsidRPr="00BE1811">
        <w:rPr>
          <w:lang w:val="en-US"/>
        </w:rPr>
        <w:t xml:space="preserve"> de </w:t>
      </w:r>
      <w:proofErr w:type="spellStart"/>
      <w:r w:rsidRPr="00BE1811">
        <w:rPr>
          <w:lang w:val="en-US"/>
        </w:rPr>
        <w:t>lege</w:t>
      </w:r>
      <w:proofErr w:type="spellEnd"/>
    </w:p>
    <w:p w14:paraId="0A15D7B9" w14:textId="77777777" w:rsidR="00573848" w:rsidRPr="00BE1811" w:rsidRDefault="00573848" w:rsidP="00573848">
      <w:pPr>
        <w:autoSpaceDE w:val="0"/>
        <w:autoSpaceDN w:val="0"/>
        <w:adjustRightInd w:val="0"/>
        <w:jc w:val="both"/>
        <w:rPr>
          <w:lang w:val="en-US"/>
        </w:rPr>
      </w:pPr>
      <w:r w:rsidRPr="00BE1811">
        <w:rPr>
          <w:lang w:val="en-US"/>
        </w:rPr>
        <w:t xml:space="preserve">    6.3. </w:t>
      </w:r>
      <w:proofErr w:type="spellStart"/>
      <w:r w:rsidRPr="00BE1811">
        <w:rPr>
          <w:lang w:val="en-US"/>
        </w:rPr>
        <w:t>Actul</w:t>
      </w:r>
      <w:proofErr w:type="spellEnd"/>
      <w:r w:rsidRPr="00BE1811">
        <w:rPr>
          <w:lang w:val="en-US"/>
        </w:rPr>
        <w:t xml:space="preserve"> </w:t>
      </w:r>
      <w:proofErr w:type="spellStart"/>
      <w:r w:rsidRPr="00BE1811">
        <w:rPr>
          <w:lang w:val="en-US"/>
        </w:rPr>
        <w:t>administrativ</w:t>
      </w:r>
      <w:proofErr w:type="spellEnd"/>
      <w:r w:rsidRPr="00BE1811">
        <w:rPr>
          <w:lang w:val="en-US"/>
        </w:rPr>
        <w:t xml:space="preserve"> al </w:t>
      </w:r>
      <w:proofErr w:type="spellStart"/>
      <w:r w:rsidRPr="00BE1811">
        <w:rPr>
          <w:lang w:val="en-US"/>
        </w:rPr>
        <w:t>autorităţii</w:t>
      </w:r>
      <w:proofErr w:type="spellEnd"/>
      <w:r w:rsidRPr="00BE1811">
        <w:rPr>
          <w:lang w:val="en-US"/>
        </w:rPr>
        <w:t xml:space="preserve"> </w:t>
      </w:r>
      <w:proofErr w:type="spellStart"/>
      <w:r w:rsidRPr="00BE1811">
        <w:rPr>
          <w:lang w:val="en-US"/>
        </w:rPr>
        <w:t>competente</w:t>
      </w:r>
      <w:proofErr w:type="spellEnd"/>
      <w:r w:rsidRPr="00BE1811">
        <w:rPr>
          <w:lang w:val="en-US"/>
        </w:rPr>
        <w:t xml:space="preserve"> </w:t>
      </w:r>
      <w:proofErr w:type="spellStart"/>
      <w:r w:rsidRPr="00BE1811">
        <w:rPr>
          <w:lang w:val="en-US"/>
        </w:rPr>
        <w:t>pentru</w:t>
      </w:r>
      <w:proofErr w:type="spellEnd"/>
      <w:r w:rsidRPr="00BE1811">
        <w:rPr>
          <w:lang w:val="en-US"/>
        </w:rPr>
        <w:t xml:space="preserve"> </w:t>
      </w:r>
      <w:proofErr w:type="spellStart"/>
      <w:r w:rsidRPr="00BE1811">
        <w:rPr>
          <w:lang w:val="en-US"/>
        </w:rPr>
        <w:t>protecţia</w:t>
      </w:r>
      <w:proofErr w:type="spellEnd"/>
      <w:r w:rsidRPr="00BE1811">
        <w:rPr>
          <w:lang w:val="en-US"/>
        </w:rPr>
        <w:t xml:space="preserve"> </w:t>
      </w:r>
      <w:proofErr w:type="spellStart"/>
      <w:r w:rsidRPr="00BE1811">
        <w:rPr>
          <w:lang w:val="en-US"/>
        </w:rPr>
        <w:t>mediului</w:t>
      </w:r>
      <w:proofErr w:type="spellEnd"/>
      <w:r w:rsidRPr="00BE1811">
        <w:rPr>
          <w:lang w:val="en-US"/>
        </w:rPr>
        <w:t xml:space="preserve">, </w:t>
      </w:r>
      <w:proofErr w:type="spellStart"/>
      <w:r w:rsidRPr="00BE1811">
        <w:rPr>
          <w:lang w:val="en-US"/>
        </w:rPr>
        <w:t>măsuri</w:t>
      </w:r>
      <w:proofErr w:type="spellEnd"/>
      <w:r w:rsidRPr="00BE1811">
        <w:rPr>
          <w:lang w:val="en-US"/>
        </w:rPr>
        <w:t xml:space="preserve"> de </w:t>
      </w:r>
      <w:proofErr w:type="spellStart"/>
      <w:r w:rsidRPr="00BE1811">
        <w:rPr>
          <w:lang w:val="en-US"/>
        </w:rPr>
        <w:t>diminuare</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impactului</w:t>
      </w:r>
      <w:proofErr w:type="spellEnd"/>
      <w:r w:rsidRPr="00BE1811">
        <w:rPr>
          <w:lang w:val="en-US"/>
        </w:rPr>
        <w:t xml:space="preserve">, </w:t>
      </w:r>
      <w:proofErr w:type="spellStart"/>
      <w:r w:rsidRPr="00BE1811">
        <w:rPr>
          <w:lang w:val="en-US"/>
        </w:rPr>
        <w:t>măsuri</w:t>
      </w:r>
      <w:proofErr w:type="spellEnd"/>
      <w:r w:rsidRPr="00BE1811">
        <w:rPr>
          <w:lang w:val="en-US"/>
        </w:rPr>
        <w:t xml:space="preserve"> de </w:t>
      </w:r>
      <w:proofErr w:type="spellStart"/>
      <w:r w:rsidRPr="00BE1811">
        <w:rPr>
          <w:lang w:val="en-US"/>
        </w:rPr>
        <w:t>compensare</w:t>
      </w:r>
      <w:proofErr w:type="spellEnd"/>
      <w:r w:rsidRPr="00BE1811">
        <w:rPr>
          <w:lang w:val="en-US"/>
        </w:rPr>
        <w:t xml:space="preserve">, </w:t>
      </w:r>
      <w:proofErr w:type="spellStart"/>
      <w:r w:rsidRPr="00BE1811">
        <w:rPr>
          <w:lang w:val="en-US"/>
        </w:rPr>
        <w:t>modalitatea</w:t>
      </w:r>
      <w:proofErr w:type="spellEnd"/>
      <w:r w:rsidRPr="00BE1811">
        <w:rPr>
          <w:lang w:val="en-US"/>
        </w:rPr>
        <w:t xml:space="preserve"> de </w:t>
      </w:r>
      <w:proofErr w:type="spellStart"/>
      <w:r w:rsidRPr="00BE1811">
        <w:rPr>
          <w:lang w:val="en-US"/>
        </w:rPr>
        <w:t>integrare</w:t>
      </w:r>
      <w:proofErr w:type="spellEnd"/>
      <w:r w:rsidRPr="00BE1811">
        <w:rPr>
          <w:lang w:val="en-US"/>
        </w:rPr>
        <w:t xml:space="preserve"> a </w:t>
      </w:r>
      <w:proofErr w:type="spellStart"/>
      <w:r w:rsidRPr="00BE1811">
        <w:rPr>
          <w:lang w:val="en-US"/>
        </w:rPr>
        <w:t>prevederilor</w:t>
      </w:r>
      <w:proofErr w:type="spellEnd"/>
      <w:r w:rsidRPr="00BE1811">
        <w:rPr>
          <w:lang w:val="en-US"/>
        </w:rPr>
        <w:t xml:space="preserve"> </w:t>
      </w:r>
      <w:proofErr w:type="spellStart"/>
      <w:r w:rsidRPr="00BE1811">
        <w:rPr>
          <w:lang w:val="en-US"/>
        </w:rPr>
        <w:t>acordului</w:t>
      </w:r>
      <w:proofErr w:type="spellEnd"/>
      <w:r w:rsidRPr="00BE1811">
        <w:rPr>
          <w:lang w:val="en-US"/>
        </w:rPr>
        <w:t xml:space="preserve"> de </w:t>
      </w:r>
      <w:proofErr w:type="spellStart"/>
      <w:r w:rsidRPr="00BE1811">
        <w:rPr>
          <w:lang w:val="en-US"/>
        </w:rPr>
        <w:t>mediu</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documentaţia</w:t>
      </w:r>
      <w:proofErr w:type="spellEnd"/>
      <w:r w:rsidRPr="00BE1811">
        <w:rPr>
          <w:lang w:val="en-US"/>
        </w:rPr>
        <w:t xml:space="preserve"> </w:t>
      </w:r>
      <w:proofErr w:type="spellStart"/>
      <w:r w:rsidRPr="00BE1811">
        <w:rPr>
          <w:lang w:val="en-US"/>
        </w:rPr>
        <w:t>tehnico-economică</w:t>
      </w:r>
      <w:proofErr w:type="spellEnd"/>
    </w:p>
    <w:p w14:paraId="03019566" w14:textId="77777777" w:rsidR="00573848" w:rsidRPr="00BE1811" w:rsidRDefault="00573848" w:rsidP="00573848">
      <w:pPr>
        <w:autoSpaceDE w:val="0"/>
        <w:autoSpaceDN w:val="0"/>
        <w:adjustRightInd w:val="0"/>
        <w:jc w:val="both"/>
        <w:rPr>
          <w:lang w:val="en-US"/>
        </w:rPr>
      </w:pPr>
      <w:r w:rsidRPr="00BE1811">
        <w:rPr>
          <w:lang w:val="en-US"/>
        </w:rPr>
        <w:t xml:space="preserve">    6.4. </w:t>
      </w:r>
      <w:proofErr w:type="spellStart"/>
      <w:r w:rsidRPr="00BE1811">
        <w:rPr>
          <w:lang w:val="en-US"/>
        </w:rPr>
        <w:t>Avize</w:t>
      </w:r>
      <w:proofErr w:type="spellEnd"/>
      <w:r w:rsidRPr="00BE1811">
        <w:rPr>
          <w:lang w:val="en-US"/>
        </w:rPr>
        <w:t xml:space="preserve"> </w:t>
      </w:r>
      <w:proofErr w:type="spellStart"/>
      <w:r w:rsidRPr="00BE1811">
        <w:rPr>
          <w:lang w:val="en-US"/>
        </w:rPr>
        <w:t>conforme</w:t>
      </w:r>
      <w:proofErr w:type="spellEnd"/>
      <w:r w:rsidRPr="00BE1811">
        <w:rPr>
          <w:lang w:val="en-US"/>
        </w:rPr>
        <w:t xml:space="preserve"> </w:t>
      </w:r>
      <w:proofErr w:type="spellStart"/>
      <w:r w:rsidRPr="00BE1811">
        <w:rPr>
          <w:lang w:val="en-US"/>
        </w:rPr>
        <w:t>privind</w:t>
      </w:r>
      <w:proofErr w:type="spellEnd"/>
      <w:r w:rsidRPr="00BE1811">
        <w:rPr>
          <w:lang w:val="en-US"/>
        </w:rPr>
        <w:t xml:space="preserve"> </w:t>
      </w:r>
      <w:proofErr w:type="spellStart"/>
      <w:r w:rsidRPr="00BE1811">
        <w:rPr>
          <w:lang w:val="en-US"/>
        </w:rPr>
        <w:t>asigurarea</w:t>
      </w:r>
      <w:proofErr w:type="spellEnd"/>
      <w:r w:rsidRPr="00BE1811">
        <w:rPr>
          <w:lang w:val="en-US"/>
        </w:rPr>
        <w:t xml:space="preserve"> </w:t>
      </w:r>
      <w:proofErr w:type="spellStart"/>
      <w:r w:rsidRPr="00BE1811">
        <w:rPr>
          <w:lang w:val="en-US"/>
        </w:rPr>
        <w:t>utilităţilor</w:t>
      </w:r>
      <w:proofErr w:type="spellEnd"/>
    </w:p>
    <w:p w14:paraId="6ECD1E94" w14:textId="77777777" w:rsidR="00573848" w:rsidRPr="00BE1811" w:rsidRDefault="00573848" w:rsidP="00573848">
      <w:pPr>
        <w:autoSpaceDE w:val="0"/>
        <w:autoSpaceDN w:val="0"/>
        <w:adjustRightInd w:val="0"/>
        <w:jc w:val="both"/>
        <w:rPr>
          <w:lang w:val="en-US"/>
        </w:rPr>
      </w:pPr>
      <w:r w:rsidRPr="00BE1811">
        <w:rPr>
          <w:lang w:val="en-US"/>
        </w:rPr>
        <w:t xml:space="preserve">    6.5. </w:t>
      </w:r>
      <w:proofErr w:type="spellStart"/>
      <w:r w:rsidRPr="00BE1811">
        <w:rPr>
          <w:lang w:val="en-US"/>
        </w:rPr>
        <w:t>Studiu</w:t>
      </w:r>
      <w:proofErr w:type="spellEnd"/>
      <w:r w:rsidRPr="00BE1811">
        <w:rPr>
          <w:lang w:val="en-US"/>
        </w:rPr>
        <w:t xml:space="preserve"> </w:t>
      </w:r>
      <w:proofErr w:type="spellStart"/>
      <w:r w:rsidRPr="00BE1811">
        <w:rPr>
          <w:lang w:val="en-US"/>
        </w:rPr>
        <w:t>topografic</w:t>
      </w:r>
      <w:proofErr w:type="spellEnd"/>
      <w:r w:rsidRPr="00BE1811">
        <w:rPr>
          <w:lang w:val="en-US"/>
        </w:rPr>
        <w:t xml:space="preserve">, </w:t>
      </w:r>
      <w:proofErr w:type="spellStart"/>
      <w:r w:rsidRPr="00BE1811">
        <w:rPr>
          <w:lang w:val="en-US"/>
        </w:rPr>
        <w:t>vizat</w:t>
      </w:r>
      <w:proofErr w:type="spellEnd"/>
      <w:r w:rsidRPr="00BE1811">
        <w:rPr>
          <w:lang w:val="en-US"/>
        </w:rPr>
        <w:t xml:space="preserve"> de </w:t>
      </w:r>
      <w:proofErr w:type="spellStart"/>
      <w:r w:rsidRPr="00BE1811">
        <w:rPr>
          <w:lang w:val="en-US"/>
        </w:rPr>
        <w:t>către</w:t>
      </w:r>
      <w:proofErr w:type="spellEnd"/>
      <w:r w:rsidRPr="00BE1811">
        <w:rPr>
          <w:lang w:val="en-US"/>
        </w:rPr>
        <w:t xml:space="preserve"> </w:t>
      </w:r>
      <w:proofErr w:type="spellStart"/>
      <w:r w:rsidRPr="00BE1811">
        <w:rPr>
          <w:lang w:val="en-US"/>
        </w:rPr>
        <w:t>Oficiul</w:t>
      </w:r>
      <w:proofErr w:type="spellEnd"/>
      <w:r w:rsidRPr="00BE1811">
        <w:rPr>
          <w:lang w:val="en-US"/>
        </w:rPr>
        <w:t xml:space="preserve"> de </w:t>
      </w:r>
      <w:proofErr w:type="spellStart"/>
      <w:r w:rsidRPr="00BE1811">
        <w:rPr>
          <w:lang w:val="en-US"/>
        </w:rPr>
        <w:t>Cadastru</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Publicitate</w:t>
      </w:r>
      <w:proofErr w:type="spellEnd"/>
      <w:r w:rsidRPr="00BE1811">
        <w:rPr>
          <w:lang w:val="en-US"/>
        </w:rPr>
        <w:t xml:space="preserve"> </w:t>
      </w:r>
      <w:proofErr w:type="spellStart"/>
      <w:r w:rsidRPr="00BE1811">
        <w:rPr>
          <w:lang w:val="en-US"/>
        </w:rPr>
        <w:t>Imobiliară</w:t>
      </w:r>
      <w:proofErr w:type="spellEnd"/>
    </w:p>
    <w:p w14:paraId="4E1AFA45" w14:textId="77777777" w:rsidR="00573848" w:rsidRPr="00BE1811" w:rsidRDefault="00573848" w:rsidP="00573848">
      <w:pPr>
        <w:autoSpaceDE w:val="0"/>
        <w:autoSpaceDN w:val="0"/>
        <w:adjustRightInd w:val="0"/>
        <w:jc w:val="both"/>
        <w:rPr>
          <w:lang w:val="en-US"/>
        </w:rPr>
      </w:pPr>
      <w:r w:rsidRPr="00BE1811">
        <w:rPr>
          <w:lang w:val="en-US"/>
        </w:rPr>
        <w:t xml:space="preserve">    6.6. </w:t>
      </w:r>
      <w:proofErr w:type="spellStart"/>
      <w:r w:rsidRPr="00BE1811">
        <w:rPr>
          <w:lang w:val="en-US"/>
        </w:rPr>
        <w:t>Avize</w:t>
      </w:r>
      <w:proofErr w:type="spellEnd"/>
      <w:r w:rsidRPr="00BE1811">
        <w:rPr>
          <w:lang w:val="en-US"/>
        </w:rPr>
        <w:t xml:space="preserve">, </w:t>
      </w:r>
      <w:proofErr w:type="spellStart"/>
      <w:r w:rsidRPr="00BE1811">
        <w:rPr>
          <w:lang w:val="en-US"/>
        </w:rPr>
        <w:t>acorduri</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studii</w:t>
      </w:r>
      <w:proofErr w:type="spellEnd"/>
      <w:r w:rsidRPr="00BE1811">
        <w:rPr>
          <w:lang w:val="en-US"/>
        </w:rPr>
        <w:t xml:space="preserve"> </w:t>
      </w:r>
      <w:proofErr w:type="spellStart"/>
      <w:r w:rsidRPr="00BE1811">
        <w:rPr>
          <w:lang w:val="en-US"/>
        </w:rPr>
        <w:t>specifice</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funcţie</w:t>
      </w:r>
      <w:proofErr w:type="spellEnd"/>
      <w:r w:rsidRPr="00BE1811">
        <w:rPr>
          <w:lang w:val="en-US"/>
        </w:rPr>
        <w:t xml:space="preserve"> de </w:t>
      </w:r>
      <w:proofErr w:type="spellStart"/>
      <w:r w:rsidRPr="00BE1811">
        <w:rPr>
          <w:lang w:val="en-US"/>
        </w:rPr>
        <w:t>specificul</w:t>
      </w:r>
      <w:proofErr w:type="spell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w:t>
      </w:r>
      <w:proofErr w:type="spellStart"/>
      <w:r w:rsidRPr="00BE1811">
        <w:rPr>
          <w:lang w:val="en-US"/>
        </w:rPr>
        <w:t>şi</w:t>
      </w:r>
      <w:proofErr w:type="spellEnd"/>
      <w:r w:rsidRPr="00BE1811">
        <w:rPr>
          <w:lang w:val="en-US"/>
        </w:rPr>
        <w:t xml:space="preserve"> care pot </w:t>
      </w:r>
      <w:proofErr w:type="spellStart"/>
      <w:r w:rsidRPr="00BE1811">
        <w:rPr>
          <w:lang w:val="en-US"/>
        </w:rPr>
        <w:t>condiţiona</w:t>
      </w:r>
      <w:proofErr w:type="spellEnd"/>
      <w:r w:rsidRPr="00BE1811">
        <w:rPr>
          <w:lang w:val="en-US"/>
        </w:rPr>
        <w:t xml:space="preserve"> </w:t>
      </w:r>
      <w:proofErr w:type="spellStart"/>
      <w:r w:rsidRPr="00BE1811">
        <w:rPr>
          <w:lang w:val="en-US"/>
        </w:rPr>
        <w:t>soluţiile</w:t>
      </w:r>
      <w:proofErr w:type="spellEnd"/>
      <w:r w:rsidRPr="00BE1811">
        <w:rPr>
          <w:lang w:val="en-US"/>
        </w:rPr>
        <w:t xml:space="preserve"> </w:t>
      </w:r>
      <w:proofErr w:type="spellStart"/>
      <w:r w:rsidRPr="00BE1811">
        <w:rPr>
          <w:lang w:val="en-US"/>
        </w:rPr>
        <w:t>tehnice</w:t>
      </w:r>
      <w:proofErr w:type="spellEnd"/>
    </w:p>
    <w:p w14:paraId="7C000633" w14:textId="77777777" w:rsidR="00573848" w:rsidRPr="00BE1811" w:rsidRDefault="00573848" w:rsidP="00573848">
      <w:pPr>
        <w:autoSpaceDE w:val="0"/>
        <w:autoSpaceDN w:val="0"/>
        <w:adjustRightInd w:val="0"/>
        <w:jc w:val="both"/>
        <w:rPr>
          <w:lang w:val="en-US"/>
        </w:rPr>
      </w:pPr>
    </w:p>
    <w:p w14:paraId="27FACA44" w14:textId="77777777" w:rsidR="00573848" w:rsidRPr="00BE1811" w:rsidRDefault="00573848" w:rsidP="00573848">
      <w:pPr>
        <w:autoSpaceDE w:val="0"/>
        <w:autoSpaceDN w:val="0"/>
        <w:adjustRightInd w:val="0"/>
        <w:jc w:val="both"/>
        <w:rPr>
          <w:lang w:val="en-US"/>
        </w:rPr>
      </w:pPr>
      <w:r w:rsidRPr="00BE1811">
        <w:rPr>
          <w:b/>
          <w:bCs/>
          <w:lang w:val="en-US"/>
        </w:rPr>
        <w:t xml:space="preserve">7. </w:t>
      </w:r>
      <w:proofErr w:type="spellStart"/>
      <w:r w:rsidRPr="00BE1811">
        <w:rPr>
          <w:b/>
          <w:bCs/>
          <w:lang w:val="en-US"/>
        </w:rPr>
        <w:t>Implementarea</w:t>
      </w:r>
      <w:proofErr w:type="spellEnd"/>
      <w:r w:rsidRPr="00BE1811">
        <w:rPr>
          <w:b/>
          <w:bCs/>
          <w:lang w:val="en-US"/>
        </w:rPr>
        <w:t xml:space="preserve"> </w:t>
      </w:r>
      <w:proofErr w:type="spellStart"/>
      <w:r w:rsidRPr="00BE1811">
        <w:rPr>
          <w:b/>
          <w:bCs/>
          <w:lang w:val="en-US"/>
        </w:rPr>
        <w:t>investiţiei</w:t>
      </w:r>
      <w:proofErr w:type="spellEnd"/>
    </w:p>
    <w:p w14:paraId="5B2E505E" w14:textId="77777777" w:rsidR="00573848" w:rsidRPr="00BE1811" w:rsidRDefault="00573848" w:rsidP="00573848">
      <w:pPr>
        <w:autoSpaceDE w:val="0"/>
        <w:autoSpaceDN w:val="0"/>
        <w:adjustRightInd w:val="0"/>
        <w:jc w:val="both"/>
        <w:rPr>
          <w:lang w:val="en-US"/>
        </w:rPr>
      </w:pPr>
      <w:r w:rsidRPr="00BE1811">
        <w:rPr>
          <w:lang w:val="en-US"/>
        </w:rPr>
        <w:t xml:space="preserve">    7.1. </w:t>
      </w:r>
      <w:proofErr w:type="spellStart"/>
      <w:r w:rsidRPr="00BE1811">
        <w:rPr>
          <w:lang w:val="en-US"/>
        </w:rPr>
        <w:t>Informaţii</w:t>
      </w:r>
      <w:proofErr w:type="spellEnd"/>
      <w:r w:rsidRPr="00BE1811">
        <w:rPr>
          <w:lang w:val="en-US"/>
        </w:rPr>
        <w:t xml:space="preserve"> </w:t>
      </w:r>
      <w:proofErr w:type="spellStart"/>
      <w:r w:rsidRPr="00BE1811">
        <w:rPr>
          <w:lang w:val="en-US"/>
        </w:rPr>
        <w:t>despre</w:t>
      </w:r>
      <w:proofErr w:type="spellEnd"/>
      <w:r w:rsidRPr="00BE1811">
        <w:rPr>
          <w:lang w:val="en-US"/>
        </w:rPr>
        <w:t xml:space="preserve"> </w:t>
      </w:r>
      <w:proofErr w:type="spellStart"/>
      <w:r w:rsidRPr="00BE1811">
        <w:rPr>
          <w:lang w:val="en-US"/>
        </w:rPr>
        <w:t>entitatea</w:t>
      </w:r>
      <w:proofErr w:type="spellEnd"/>
      <w:r w:rsidRPr="00BE1811">
        <w:rPr>
          <w:lang w:val="en-US"/>
        </w:rPr>
        <w:t xml:space="preserve"> </w:t>
      </w:r>
      <w:proofErr w:type="spellStart"/>
      <w:r w:rsidRPr="00BE1811">
        <w:rPr>
          <w:lang w:val="en-US"/>
        </w:rPr>
        <w:t>responsabilă</w:t>
      </w:r>
      <w:proofErr w:type="spellEnd"/>
      <w:r w:rsidRPr="00BE1811">
        <w:rPr>
          <w:lang w:val="en-US"/>
        </w:rPr>
        <w:t xml:space="preserve"> cu </w:t>
      </w:r>
      <w:proofErr w:type="spellStart"/>
      <w:r w:rsidRPr="00BE1811">
        <w:rPr>
          <w:lang w:val="en-US"/>
        </w:rPr>
        <w:t>implementarea</w:t>
      </w:r>
      <w:proofErr w:type="spellEnd"/>
      <w:r w:rsidRPr="00BE1811">
        <w:rPr>
          <w:lang w:val="en-US"/>
        </w:rPr>
        <w:t xml:space="preserve"> </w:t>
      </w:r>
      <w:proofErr w:type="spellStart"/>
      <w:r w:rsidRPr="00BE1811">
        <w:rPr>
          <w:lang w:val="en-US"/>
        </w:rPr>
        <w:t>investiţiei</w:t>
      </w:r>
      <w:proofErr w:type="spellEnd"/>
    </w:p>
    <w:p w14:paraId="1ACE12CC" w14:textId="77777777" w:rsidR="00573848" w:rsidRPr="00BE1811" w:rsidRDefault="00573848" w:rsidP="00573848">
      <w:pPr>
        <w:autoSpaceDE w:val="0"/>
        <w:autoSpaceDN w:val="0"/>
        <w:adjustRightInd w:val="0"/>
        <w:jc w:val="both"/>
        <w:rPr>
          <w:lang w:val="en-US"/>
        </w:rPr>
      </w:pPr>
      <w:r w:rsidRPr="00BE1811">
        <w:rPr>
          <w:lang w:val="en-US"/>
        </w:rPr>
        <w:t xml:space="preserve">    7.2. </w:t>
      </w:r>
      <w:proofErr w:type="spellStart"/>
      <w:r w:rsidRPr="00BE1811">
        <w:rPr>
          <w:lang w:val="en-US"/>
        </w:rPr>
        <w:t>Strategia</w:t>
      </w:r>
      <w:proofErr w:type="spellEnd"/>
      <w:r w:rsidRPr="00BE1811">
        <w:rPr>
          <w:lang w:val="en-US"/>
        </w:rPr>
        <w:t xml:space="preserve"> de </w:t>
      </w:r>
      <w:proofErr w:type="spellStart"/>
      <w:r w:rsidRPr="00BE1811">
        <w:rPr>
          <w:lang w:val="en-US"/>
        </w:rPr>
        <w:t>implementare</w:t>
      </w:r>
      <w:proofErr w:type="spellEnd"/>
      <w:r w:rsidRPr="00BE1811">
        <w:rPr>
          <w:lang w:val="en-US"/>
        </w:rPr>
        <w:t xml:space="preserve">, </w:t>
      </w:r>
      <w:proofErr w:type="spellStart"/>
      <w:r w:rsidRPr="00BE1811">
        <w:rPr>
          <w:lang w:val="en-US"/>
        </w:rPr>
        <w:t>cuprinzând</w:t>
      </w:r>
      <w:proofErr w:type="spellEnd"/>
      <w:r w:rsidRPr="00BE1811">
        <w:rPr>
          <w:lang w:val="en-US"/>
        </w:rPr>
        <w:t xml:space="preserve">: </w:t>
      </w:r>
      <w:proofErr w:type="spellStart"/>
      <w:r w:rsidRPr="00BE1811">
        <w:rPr>
          <w:lang w:val="en-US"/>
        </w:rPr>
        <w:t>durata</w:t>
      </w:r>
      <w:proofErr w:type="spellEnd"/>
      <w:r w:rsidRPr="00BE1811">
        <w:rPr>
          <w:lang w:val="en-US"/>
        </w:rPr>
        <w:t xml:space="preserve"> de </w:t>
      </w:r>
      <w:proofErr w:type="spellStart"/>
      <w:r w:rsidRPr="00BE1811">
        <w:rPr>
          <w:lang w:val="en-US"/>
        </w:rPr>
        <w:t>implementare</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luni</w:t>
      </w:r>
      <w:proofErr w:type="spellEnd"/>
      <w:r w:rsidRPr="00BE1811">
        <w:rPr>
          <w:lang w:val="en-US"/>
        </w:rPr>
        <w:t xml:space="preserve"> </w:t>
      </w:r>
      <w:proofErr w:type="spellStart"/>
      <w:r w:rsidRPr="00BE1811">
        <w:rPr>
          <w:lang w:val="en-US"/>
        </w:rPr>
        <w:t>calendaristice</w:t>
      </w:r>
      <w:proofErr w:type="spellEnd"/>
      <w:r w:rsidRPr="00BE1811">
        <w:rPr>
          <w:lang w:val="en-US"/>
        </w:rPr>
        <w:t xml:space="preserve">), </w:t>
      </w:r>
      <w:proofErr w:type="spellStart"/>
      <w:r w:rsidRPr="00BE1811">
        <w:rPr>
          <w:lang w:val="en-US"/>
        </w:rPr>
        <w:t>durata</w:t>
      </w:r>
      <w:proofErr w:type="spellEnd"/>
      <w:r w:rsidRPr="00BE1811">
        <w:rPr>
          <w:lang w:val="en-US"/>
        </w:rPr>
        <w:t xml:space="preserve"> de </w:t>
      </w:r>
      <w:proofErr w:type="spellStart"/>
      <w:r w:rsidRPr="00BE1811">
        <w:rPr>
          <w:lang w:val="en-US"/>
        </w:rPr>
        <w:t>execuţie</w:t>
      </w:r>
      <w:proofErr w:type="spellEnd"/>
      <w:r w:rsidRPr="00BE1811">
        <w:rPr>
          <w:lang w:val="en-US"/>
        </w:rPr>
        <w:t xml:space="preserve">, </w:t>
      </w:r>
      <w:proofErr w:type="spellStart"/>
      <w:r w:rsidRPr="00BE1811">
        <w:rPr>
          <w:lang w:val="en-US"/>
        </w:rPr>
        <w:t>graficul</w:t>
      </w:r>
      <w:proofErr w:type="spellEnd"/>
      <w:r w:rsidRPr="00BE1811">
        <w:rPr>
          <w:lang w:val="en-US"/>
        </w:rPr>
        <w:t xml:space="preserve"> de </w:t>
      </w:r>
      <w:proofErr w:type="spellStart"/>
      <w:r w:rsidRPr="00BE1811">
        <w:rPr>
          <w:lang w:val="en-US"/>
        </w:rPr>
        <w:t>implementare</w:t>
      </w:r>
      <w:proofErr w:type="spellEnd"/>
      <w:r w:rsidRPr="00BE1811">
        <w:rPr>
          <w:lang w:val="en-US"/>
        </w:rPr>
        <w:t xml:space="preserve"> a </w:t>
      </w:r>
      <w:proofErr w:type="spellStart"/>
      <w:r w:rsidRPr="00BE1811">
        <w:rPr>
          <w:lang w:val="en-US"/>
        </w:rPr>
        <w:t>investiţiei</w:t>
      </w:r>
      <w:proofErr w:type="spellEnd"/>
      <w:r w:rsidRPr="00BE1811">
        <w:rPr>
          <w:lang w:val="en-US"/>
        </w:rPr>
        <w:t xml:space="preserve">, </w:t>
      </w:r>
      <w:proofErr w:type="spellStart"/>
      <w:r w:rsidRPr="00BE1811">
        <w:rPr>
          <w:lang w:val="en-US"/>
        </w:rPr>
        <w:t>eşalonarea</w:t>
      </w:r>
      <w:proofErr w:type="spellEnd"/>
      <w:r w:rsidRPr="00BE1811">
        <w:rPr>
          <w:lang w:val="en-US"/>
        </w:rPr>
        <w:t xml:space="preserve"> </w:t>
      </w:r>
      <w:proofErr w:type="spellStart"/>
      <w:r w:rsidRPr="00BE1811">
        <w:rPr>
          <w:lang w:val="en-US"/>
        </w:rPr>
        <w:t>investiţiei</w:t>
      </w:r>
      <w:proofErr w:type="spellEnd"/>
      <w:r w:rsidRPr="00BE1811">
        <w:rPr>
          <w:lang w:val="en-US"/>
        </w:rPr>
        <w:t xml:space="preserve"> pe ani, </w:t>
      </w:r>
      <w:proofErr w:type="spellStart"/>
      <w:r w:rsidRPr="00BE1811">
        <w:rPr>
          <w:lang w:val="en-US"/>
        </w:rPr>
        <w:t>resurse</w:t>
      </w:r>
      <w:proofErr w:type="spellEnd"/>
      <w:r w:rsidRPr="00BE1811">
        <w:rPr>
          <w:lang w:val="en-US"/>
        </w:rPr>
        <w:t xml:space="preserve"> </w:t>
      </w:r>
      <w:proofErr w:type="spellStart"/>
      <w:r w:rsidRPr="00BE1811">
        <w:rPr>
          <w:lang w:val="en-US"/>
        </w:rPr>
        <w:t>necesare</w:t>
      </w:r>
      <w:proofErr w:type="spellEnd"/>
    </w:p>
    <w:p w14:paraId="6EB3DE1E" w14:textId="77777777" w:rsidR="00573848" w:rsidRPr="00BE1811" w:rsidRDefault="00573848" w:rsidP="00573848">
      <w:pPr>
        <w:autoSpaceDE w:val="0"/>
        <w:autoSpaceDN w:val="0"/>
        <w:adjustRightInd w:val="0"/>
        <w:jc w:val="both"/>
        <w:rPr>
          <w:lang w:val="en-US"/>
        </w:rPr>
      </w:pPr>
      <w:r w:rsidRPr="00BE1811">
        <w:rPr>
          <w:lang w:val="en-US"/>
        </w:rPr>
        <w:t xml:space="preserve">    7.3. </w:t>
      </w:r>
      <w:proofErr w:type="spellStart"/>
      <w:r w:rsidRPr="00BE1811">
        <w:rPr>
          <w:lang w:val="en-US"/>
        </w:rPr>
        <w:t>Strategia</w:t>
      </w:r>
      <w:proofErr w:type="spellEnd"/>
      <w:r w:rsidRPr="00BE1811">
        <w:rPr>
          <w:lang w:val="en-US"/>
        </w:rPr>
        <w:t xml:space="preserve"> de </w:t>
      </w:r>
      <w:proofErr w:type="spellStart"/>
      <w:r w:rsidRPr="00BE1811">
        <w:rPr>
          <w:lang w:val="en-US"/>
        </w:rPr>
        <w:t>exploatare</w:t>
      </w:r>
      <w:proofErr w:type="spellEnd"/>
      <w:r w:rsidRPr="00BE1811">
        <w:rPr>
          <w:lang w:val="en-US"/>
        </w:rPr>
        <w:t>/</w:t>
      </w:r>
      <w:proofErr w:type="spellStart"/>
      <w:r w:rsidRPr="00BE1811">
        <w:rPr>
          <w:lang w:val="en-US"/>
        </w:rPr>
        <w:t>operare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întreţinere</w:t>
      </w:r>
      <w:proofErr w:type="spellEnd"/>
      <w:r w:rsidRPr="00BE1811">
        <w:rPr>
          <w:lang w:val="en-US"/>
        </w:rPr>
        <w:t xml:space="preserve">: </w:t>
      </w:r>
      <w:proofErr w:type="spellStart"/>
      <w:r w:rsidRPr="00BE1811">
        <w:rPr>
          <w:lang w:val="en-US"/>
        </w:rPr>
        <w:t>etape</w:t>
      </w:r>
      <w:proofErr w:type="spellEnd"/>
      <w:r w:rsidRPr="00BE1811">
        <w:rPr>
          <w:lang w:val="en-US"/>
        </w:rPr>
        <w:t xml:space="preserve">, </w:t>
      </w:r>
      <w:proofErr w:type="spellStart"/>
      <w:r w:rsidRPr="00BE1811">
        <w:rPr>
          <w:lang w:val="en-US"/>
        </w:rPr>
        <w:t>metode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resurse</w:t>
      </w:r>
      <w:proofErr w:type="spellEnd"/>
      <w:r w:rsidRPr="00BE1811">
        <w:rPr>
          <w:lang w:val="en-US"/>
        </w:rPr>
        <w:t xml:space="preserve"> </w:t>
      </w:r>
      <w:proofErr w:type="spellStart"/>
      <w:r w:rsidRPr="00BE1811">
        <w:rPr>
          <w:lang w:val="en-US"/>
        </w:rPr>
        <w:t>necesare</w:t>
      </w:r>
      <w:proofErr w:type="spellEnd"/>
    </w:p>
    <w:p w14:paraId="055D2614" w14:textId="77777777" w:rsidR="00573848" w:rsidRPr="00BE1811" w:rsidRDefault="00573848" w:rsidP="00573848">
      <w:pPr>
        <w:autoSpaceDE w:val="0"/>
        <w:autoSpaceDN w:val="0"/>
        <w:adjustRightInd w:val="0"/>
        <w:jc w:val="both"/>
        <w:rPr>
          <w:lang w:val="en-US"/>
        </w:rPr>
      </w:pPr>
      <w:r w:rsidRPr="00BE1811">
        <w:rPr>
          <w:lang w:val="en-US"/>
        </w:rPr>
        <w:t xml:space="preserve">    7.4. </w:t>
      </w:r>
      <w:proofErr w:type="spellStart"/>
      <w:r w:rsidRPr="00BE1811">
        <w:rPr>
          <w:lang w:val="en-US"/>
        </w:rPr>
        <w:t>Recomandări</w:t>
      </w:r>
      <w:proofErr w:type="spellEnd"/>
      <w:r w:rsidRPr="00BE1811">
        <w:rPr>
          <w:lang w:val="en-US"/>
        </w:rPr>
        <w:t xml:space="preserve"> </w:t>
      </w:r>
      <w:proofErr w:type="spellStart"/>
      <w:r w:rsidRPr="00BE1811">
        <w:rPr>
          <w:lang w:val="en-US"/>
        </w:rPr>
        <w:t>privind</w:t>
      </w:r>
      <w:proofErr w:type="spellEnd"/>
      <w:r w:rsidRPr="00BE1811">
        <w:rPr>
          <w:lang w:val="en-US"/>
        </w:rPr>
        <w:t xml:space="preserve"> </w:t>
      </w:r>
      <w:proofErr w:type="spellStart"/>
      <w:r w:rsidRPr="00BE1811">
        <w:rPr>
          <w:lang w:val="en-US"/>
        </w:rPr>
        <w:t>asigurarea</w:t>
      </w:r>
      <w:proofErr w:type="spellEnd"/>
      <w:r w:rsidRPr="00BE1811">
        <w:rPr>
          <w:lang w:val="en-US"/>
        </w:rPr>
        <w:t xml:space="preserve"> </w:t>
      </w:r>
      <w:proofErr w:type="spellStart"/>
      <w:r w:rsidRPr="00BE1811">
        <w:rPr>
          <w:lang w:val="en-US"/>
        </w:rPr>
        <w:t>capacităţii</w:t>
      </w:r>
      <w:proofErr w:type="spellEnd"/>
      <w:r w:rsidRPr="00BE1811">
        <w:rPr>
          <w:lang w:val="en-US"/>
        </w:rPr>
        <w:t xml:space="preserve"> </w:t>
      </w:r>
      <w:proofErr w:type="spellStart"/>
      <w:r w:rsidRPr="00BE1811">
        <w:rPr>
          <w:lang w:val="en-US"/>
        </w:rPr>
        <w:t>manageriale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instituţionale</w:t>
      </w:r>
      <w:proofErr w:type="spellEnd"/>
    </w:p>
    <w:p w14:paraId="618A866F" w14:textId="77777777" w:rsidR="00573848" w:rsidRPr="00BE1811" w:rsidRDefault="00573848" w:rsidP="00573848">
      <w:pPr>
        <w:autoSpaceDE w:val="0"/>
        <w:autoSpaceDN w:val="0"/>
        <w:adjustRightInd w:val="0"/>
        <w:jc w:val="both"/>
        <w:rPr>
          <w:lang w:val="en-US"/>
        </w:rPr>
      </w:pPr>
    </w:p>
    <w:p w14:paraId="1A5440DE" w14:textId="77777777" w:rsidR="00573848" w:rsidRPr="00BE1811" w:rsidRDefault="00573848" w:rsidP="00573848">
      <w:pPr>
        <w:autoSpaceDE w:val="0"/>
        <w:autoSpaceDN w:val="0"/>
        <w:adjustRightInd w:val="0"/>
        <w:jc w:val="both"/>
        <w:rPr>
          <w:b/>
          <w:bCs/>
          <w:lang w:val="en-US"/>
        </w:rPr>
      </w:pPr>
      <w:r w:rsidRPr="00BE1811">
        <w:rPr>
          <w:b/>
          <w:bCs/>
          <w:lang w:val="en-US"/>
        </w:rPr>
        <w:t xml:space="preserve">8. </w:t>
      </w:r>
      <w:proofErr w:type="spellStart"/>
      <w:r w:rsidRPr="00BE1811">
        <w:rPr>
          <w:b/>
          <w:bCs/>
          <w:lang w:val="en-US"/>
        </w:rPr>
        <w:t>Concluzii</w:t>
      </w:r>
      <w:proofErr w:type="spellEnd"/>
      <w:r w:rsidRPr="00BE1811">
        <w:rPr>
          <w:b/>
          <w:bCs/>
          <w:lang w:val="en-US"/>
        </w:rPr>
        <w:t xml:space="preserve"> </w:t>
      </w:r>
      <w:proofErr w:type="spellStart"/>
      <w:r w:rsidRPr="00BE1811">
        <w:rPr>
          <w:b/>
          <w:bCs/>
          <w:lang w:val="en-US"/>
        </w:rPr>
        <w:t>şi</w:t>
      </w:r>
      <w:proofErr w:type="spellEnd"/>
      <w:r w:rsidRPr="00BE1811">
        <w:rPr>
          <w:b/>
          <w:bCs/>
          <w:lang w:val="en-US"/>
        </w:rPr>
        <w:t xml:space="preserve"> </w:t>
      </w:r>
      <w:proofErr w:type="spellStart"/>
      <w:r w:rsidRPr="00BE1811">
        <w:rPr>
          <w:b/>
          <w:bCs/>
          <w:lang w:val="en-US"/>
        </w:rPr>
        <w:t>recomandări</w:t>
      </w:r>
      <w:proofErr w:type="spellEnd"/>
    </w:p>
    <w:p w14:paraId="2D4957BF" w14:textId="77777777" w:rsidR="00573848" w:rsidRPr="00BE1811" w:rsidRDefault="00573848" w:rsidP="00573848">
      <w:pPr>
        <w:autoSpaceDE w:val="0"/>
        <w:autoSpaceDN w:val="0"/>
        <w:adjustRightInd w:val="0"/>
        <w:jc w:val="both"/>
        <w:rPr>
          <w:b/>
          <w:bCs/>
          <w:lang w:val="en-US"/>
        </w:rPr>
      </w:pPr>
    </w:p>
    <w:p w14:paraId="71B7FEB8" w14:textId="77777777" w:rsidR="00573848" w:rsidRPr="00BE1811" w:rsidRDefault="00573848" w:rsidP="00573848">
      <w:pPr>
        <w:autoSpaceDE w:val="0"/>
        <w:autoSpaceDN w:val="0"/>
        <w:adjustRightInd w:val="0"/>
        <w:jc w:val="both"/>
        <w:rPr>
          <w:lang w:val="en-US"/>
        </w:rPr>
      </w:pPr>
      <w:r w:rsidRPr="00BE1811">
        <w:rPr>
          <w:b/>
          <w:bCs/>
          <w:lang w:val="en-US"/>
        </w:rPr>
        <w:t xml:space="preserve">    B. PIESE DESENATE</w:t>
      </w:r>
    </w:p>
    <w:p w14:paraId="3AB3CBDC" w14:textId="77777777" w:rsidR="00573848" w:rsidRPr="00BE1811" w:rsidRDefault="00573848" w:rsidP="00573848">
      <w:pPr>
        <w:autoSpaceDE w:val="0"/>
        <w:autoSpaceDN w:val="0"/>
        <w:adjustRightInd w:val="0"/>
        <w:jc w:val="both"/>
        <w:rPr>
          <w:lang w:val="en-US"/>
        </w:rPr>
      </w:pPr>
    </w:p>
    <w:p w14:paraId="1EA089DF" w14:textId="77777777" w:rsidR="00573848" w:rsidRPr="00BE1811" w:rsidRDefault="00573848" w:rsidP="00573848">
      <w:pPr>
        <w:autoSpaceDE w:val="0"/>
        <w:autoSpaceDN w:val="0"/>
        <w:adjustRightInd w:val="0"/>
        <w:jc w:val="both"/>
        <w:rPr>
          <w:lang w:val="en-US"/>
        </w:rPr>
      </w:pPr>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funcţie</w:t>
      </w:r>
      <w:proofErr w:type="spellEnd"/>
      <w:r w:rsidRPr="00BE1811">
        <w:rPr>
          <w:lang w:val="en-US"/>
        </w:rPr>
        <w:t xml:space="preserve"> de </w:t>
      </w:r>
      <w:proofErr w:type="spellStart"/>
      <w:r w:rsidRPr="00BE1811">
        <w:rPr>
          <w:lang w:val="en-US"/>
        </w:rPr>
        <w:t>categoria</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clasa</w:t>
      </w:r>
      <w:proofErr w:type="spellEnd"/>
      <w:r w:rsidRPr="00BE1811">
        <w:rPr>
          <w:lang w:val="en-US"/>
        </w:rPr>
        <w:t xml:space="preserve"> de </w:t>
      </w:r>
      <w:proofErr w:type="spellStart"/>
      <w:r w:rsidRPr="00BE1811">
        <w:rPr>
          <w:lang w:val="en-US"/>
        </w:rPr>
        <w:t>importanţă</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w:t>
      </w:r>
      <w:proofErr w:type="spellStart"/>
      <w:r w:rsidRPr="00BE1811">
        <w:rPr>
          <w:lang w:val="en-US"/>
        </w:rPr>
        <w:t>piesele</w:t>
      </w:r>
      <w:proofErr w:type="spellEnd"/>
      <w:r w:rsidRPr="00BE1811">
        <w:rPr>
          <w:lang w:val="en-US"/>
        </w:rPr>
        <w:t xml:space="preserve"> </w:t>
      </w:r>
      <w:proofErr w:type="spellStart"/>
      <w:r w:rsidRPr="00BE1811">
        <w:rPr>
          <w:lang w:val="en-US"/>
        </w:rPr>
        <w:t>desenate</w:t>
      </w:r>
      <w:proofErr w:type="spellEnd"/>
      <w:r w:rsidRPr="00BE1811">
        <w:rPr>
          <w:lang w:val="en-US"/>
        </w:rPr>
        <w:t xml:space="preserve"> se </w:t>
      </w:r>
      <w:proofErr w:type="spellStart"/>
      <w:r w:rsidRPr="00BE1811">
        <w:rPr>
          <w:lang w:val="en-US"/>
        </w:rPr>
        <w:t>vor</w:t>
      </w:r>
      <w:proofErr w:type="spellEnd"/>
      <w:r w:rsidRPr="00BE1811">
        <w:rPr>
          <w:lang w:val="en-US"/>
        </w:rPr>
        <w:t xml:space="preserve"> </w:t>
      </w:r>
      <w:proofErr w:type="spellStart"/>
      <w:r w:rsidRPr="00BE1811">
        <w:rPr>
          <w:lang w:val="en-US"/>
        </w:rPr>
        <w:t>prezenta</w:t>
      </w:r>
      <w:proofErr w:type="spellEnd"/>
      <w:r w:rsidRPr="00BE1811">
        <w:rPr>
          <w:lang w:val="en-US"/>
        </w:rPr>
        <w:t xml:space="preserve"> la </w:t>
      </w:r>
      <w:proofErr w:type="spellStart"/>
      <w:r w:rsidRPr="00BE1811">
        <w:rPr>
          <w:lang w:val="en-US"/>
        </w:rPr>
        <w:t>scări</w:t>
      </w:r>
      <w:proofErr w:type="spellEnd"/>
      <w:r w:rsidRPr="00BE1811">
        <w:rPr>
          <w:lang w:val="en-US"/>
        </w:rPr>
        <w:t xml:space="preserve"> </w:t>
      </w:r>
      <w:proofErr w:type="spellStart"/>
      <w:r w:rsidRPr="00BE1811">
        <w:rPr>
          <w:lang w:val="en-US"/>
        </w:rPr>
        <w:t>relevante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raport</w:t>
      </w:r>
      <w:proofErr w:type="spellEnd"/>
      <w:r w:rsidRPr="00BE1811">
        <w:rPr>
          <w:lang w:val="en-US"/>
        </w:rPr>
        <w:t xml:space="preserve"> cu </w:t>
      </w:r>
      <w:proofErr w:type="spellStart"/>
      <w:r w:rsidRPr="00BE1811">
        <w:rPr>
          <w:lang w:val="en-US"/>
        </w:rPr>
        <w:t>caracteristicile</w:t>
      </w:r>
      <w:proofErr w:type="spellEnd"/>
      <w:r w:rsidRPr="00BE1811">
        <w:rPr>
          <w:lang w:val="en-US"/>
        </w:rPr>
        <w:t xml:space="preserve"> </w:t>
      </w:r>
      <w:proofErr w:type="spellStart"/>
      <w:r w:rsidRPr="00BE1811">
        <w:rPr>
          <w:lang w:val="en-US"/>
        </w:rPr>
        <w:t>acestuia</w:t>
      </w:r>
      <w:proofErr w:type="spellEnd"/>
      <w:r w:rsidRPr="00BE1811">
        <w:rPr>
          <w:lang w:val="en-US"/>
        </w:rPr>
        <w:t xml:space="preserve">, </w:t>
      </w:r>
      <w:proofErr w:type="spellStart"/>
      <w:r w:rsidRPr="00BE1811">
        <w:rPr>
          <w:lang w:val="en-US"/>
        </w:rPr>
        <w:t>cuprinzând</w:t>
      </w:r>
      <w:proofErr w:type="spellEnd"/>
      <w:r w:rsidRPr="00BE1811">
        <w:rPr>
          <w:lang w:val="en-US"/>
        </w:rPr>
        <w:t>:</w:t>
      </w:r>
    </w:p>
    <w:p w14:paraId="0FD5E66A" w14:textId="77777777" w:rsidR="00573848" w:rsidRPr="00BE1811" w:rsidRDefault="00573848" w:rsidP="00573848">
      <w:pPr>
        <w:autoSpaceDE w:val="0"/>
        <w:autoSpaceDN w:val="0"/>
        <w:adjustRightInd w:val="0"/>
        <w:jc w:val="both"/>
        <w:rPr>
          <w:lang w:val="en-US"/>
        </w:rPr>
      </w:pPr>
      <w:r w:rsidRPr="00BE1811">
        <w:rPr>
          <w:lang w:val="en-US"/>
        </w:rPr>
        <w:t xml:space="preserve">    1. plan de </w:t>
      </w:r>
      <w:proofErr w:type="spellStart"/>
      <w:r w:rsidRPr="00BE1811">
        <w:rPr>
          <w:lang w:val="en-US"/>
        </w:rPr>
        <w:t>amplasare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zonă</w:t>
      </w:r>
      <w:proofErr w:type="spellEnd"/>
      <w:r w:rsidRPr="00BE1811">
        <w:rPr>
          <w:lang w:val="en-US"/>
        </w:rPr>
        <w:t>;</w:t>
      </w:r>
    </w:p>
    <w:p w14:paraId="1BF51F0A" w14:textId="77777777" w:rsidR="00573848" w:rsidRPr="00BE1811" w:rsidRDefault="00573848" w:rsidP="00573848">
      <w:pPr>
        <w:autoSpaceDE w:val="0"/>
        <w:autoSpaceDN w:val="0"/>
        <w:adjustRightInd w:val="0"/>
        <w:jc w:val="both"/>
        <w:rPr>
          <w:lang w:val="en-US"/>
        </w:rPr>
      </w:pPr>
      <w:r w:rsidRPr="00BE1811">
        <w:rPr>
          <w:lang w:val="en-US"/>
        </w:rPr>
        <w:t xml:space="preserve">    2. plan de </w:t>
      </w:r>
      <w:proofErr w:type="spellStart"/>
      <w:r w:rsidRPr="00BE1811">
        <w:rPr>
          <w:lang w:val="en-US"/>
        </w:rPr>
        <w:t>situaţie</w:t>
      </w:r>
      <w:proofErr w:type="spellEnd"/>
      <w:r w:rsidRPr="00BE1811">
        <w:rPr>
          <w:lang w:val="en-US"/>
        </w:rPr>
        <w:t>;</w:t>
      </w:r>
    </w:p>
    <w:p w14:paraId="25B494C2" w14:textId="77777777" w:rsidR="00573848" w:rsidRPr="00BE1811" w:rsidRDefault="00573848" w:rsidP="00573848">
      <w:pPr>
        <w:autoSpaceDE w:val="0"/>
        <w:autoSpaceDN w:val="0"/>
        <w:adjustRightInd w:val="0"/>
        <w:jc w:val="both"/>
        <w:rPr>
          <w:lang w:val="en-US"/>
        </w:rPr>
      </w:pPr>
      <w:r w:rsidRPr="00BE1811">
        <w:rPr>
          <w:lang w:val="en-US"/>
        </w:rPr>
        <w:lastRenderedPageBreak/>
        <w:t xml:space="preserve">    3. </w:t>
      </w:r>
      <w:proofErr w:type="spellStart"/>
      <w:r w:rsidRPr="00BE1811">
        <w:rPr>
          <w:lang w:val="en-US"/>
        </w:rPr>
        <w:t>planuri</w:t>
      </w:r>
      <w:proofErr w:type="spellEnd"/>
      <w:r w:rsidRPr="00BE1811">
        <w:rPr>
          <w:lang w:val="en-US"/>
        </w:rPr>
        <w:t xml:space="preserve"> </w:t>
      </w:r>
      <w:proofErr w:type="spellStart"/>
      <w:r w:rsidRPr="00BE1811">
        <w:rPr>
          <w:lang w:val="en-US"/>
        </w:rPr>
        <w:t>generale</w:t>
      </w:r>
      <w:proofErr w:type="spellEnd"/>
      <w:r w:rsidRPr="00BE1811">
        <w:rPr>
          <w:lang w:val="en-US"/>
        </w:rPr>
        <w:t xml:space="preserve">, </w:t>
      </w:r>
      <w:proofErr w:type="spellStart"/>
      <w:r w:rsidRPr="00BE1811">
        <w:rPr>
          <w:lang w:val="en-US"/>
        </w:rPr>
        <w:t>faţade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secţiuni</w:t>
      </w:r>
      <w:proofErr w:type="spellEnd"/>
      <w:r w:rsidRPr="00BE1811">
        <w:rPr>
          <w:lang w:val="en-US"/>
        </w:rPr>
        <w:t xml:space="preserve"> </w:t>
      </w:r>
      <w:proofErr w:type="spellStart"/>
      <w:r w:rsidRPr="00BE1811">
        <w:rPr>
          <w:lang w:val="en-US"/>
        </w:rPr>
        <w:t>caracteristice</w:t>
      </w:r>
      <w:proofErr w:type="spellEnd"/>
      <w:r w:rsidRPr="00BE1811">
        <w:rPr>
          <w:lang w:val="en-US"/>
        </w:rPr>
        <w:t xml:space="preserve"> de </w:t>
      </w:r>
      <w:proofErr w:type="spellStart"/>
      <w:r w:rsidRPr="00BE1811">
        <w:rPr>
          <w:lang w:val="en-US"/>
        </w:rPr>
        <w:t>arhitectură</w:t>
      </w:r>
      <w:proofErr w:type="spellEnd"/>
      <w:r w:rsidRPr="00BE1811">
        <w:rPr>
          <w:lang w:val="en-US"/>
        </w:rPr>
        <w:t xml:space="preserve"> </w:t>
      </w:r>
      <w:proofErr w:type="spellStart"/>
      <w:r w:rsidRPr="00BE1811">
        <w:rPr>
          <w:lang w:val="en-US"/>
        </w:rPr>
        <w:t>cotate</w:t>
      </w:r>
      <w:proofErr w:type="spellEnd"/>
      <w:r w:rsidRPr="00BE1811">
        <w:rPr>
          <w:lang w:val="en-US"/>
        </w:rPr>
        <w:t xml:space="preserve">, scheme de </w:t>
      </w:r>
      <w:proofErr w:type="spellStart"/>
      <w:r w:rsidRPr="00BE1811">
        <w:rPr>
          <w:lang w:val="en-US"/>
        </w:rPr>
        <w:t>principiu</w:t>
      </w:r>
      <w:proofErr w:type="spellEnd"/>
      <w:r w:rsidRPr="00BE1811">
        <w:rPr>
          <w:lang w:val="en-US"/>
        </w:rPr>
        <w:t xml:space="preserve"> </w:t>
      </w:r>
      <w:proofErr w:type="spellStart"/>
      <w:r w:rsidRPr="00BE1811">
        <w:rPr>
          <w:lang w:val="en-US"/>
        </w:rPr>
        <w:t>pentru</w:t>
      </w:r>
      <w:proofErr w:type="spellEnd"/>
      <w:r w:rsidRPr="00BE1811">
        <w:rPr>
          <w:lang w:val="en-US"/>
        </w:rPr>
        <w:t xml:space="preserve"> </w:t>
      </w:r>
      <w:proofErr w:type="spellStart"/>
      <w:r w:rsidRPr="00BE1811">
        <w:rPr>
          <w:lang w:val="en-US"/>
        </w:rPr>
        <w:t>rezistenţă</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instalaţii</w:t>
      </w:r>
      <w:proofErr w:type="spellEnd"/>
      <w:r w:rsidRPr="00BE1811">
        <w:rPr>
          <w:lang w:val="en-US"/>
        </w:rPr>
        <w:t xml:space="preserve">, </w:t>
      </w:r>
      <w:proofErr w:type="spellStart"/>
      <w:r w:rsidRPr="00BE1811">
        <w:rPr>
          <w:lang w:val="en-US"/>
        </w:rPr>
        <w:t>volumetrii</w:t>
      </w:r>
      <w:proofErr w:type="spellEnd"/>
      <w:r w:rsidRPr="00BE1811">
        <w:rPr>
          <w:lang w:val="en-US"/>
        </w:rPr>
        <w:t xml:space="preserve">, scheme </w:t>
      </w:r>
      <w:proofErr w:type="spellStart"/>
      <w:r w:rsidRPr="00BE1811">
        <w:rPr>
          <w:lang w:val="en-US"/>
        </w:rPr>
        <w:t>funcţionale</w:t>
      </w:r>
      <w:proofErr w:type="spellEnd"/>
      <w:r w:rsidRPr="00BE1811">
        <w:rPr>
          <w:lang w:val="en-US"/>
        </w:rPr>
        <w:t xml:space="preserve">, </w:t>
      </w:r>
      <w:proofErr w:type="spellStart"/>
      <w:r w:rsidRPr="00BE1811">
        <w:rPr>
          <w:lang w:val="en-US"/>
        </w:rPr>
        <w:t>izometrice</w:t>
      </w:r>
      <w:proofErr w:type="spellEnd"/>
      <w:r w:rsidRPr="00BE1811">
        <w:rPr>
          <w:lang w:val="en-US"/>
        </w:rPr>
        <w:t xml:space="preserve"> </w:t>
      </w:r>
      <w:proofErr w:type="spellStart"/>
      <w:r w:rsidRPr="00BE1811">
        <w:rPr>
          <w:lang w:val="en-US"/>
        </w:rPr>
        <w:t>sau</w:t>
      </w:r>
      <w:proofErr w:type="spellEnd"/>
      <w:r w:rsidRPr="00BE1811">
        <w:rPr>
          <w:lang w:val="en-US"/>
        </w:rPr>
        <w:t xml:space="preserve"> </w:t>
      </w:r>
      <w:proofErr w:type="spellStart"/>
      <w:r w:rsidRPr="00BE1811">
        <w:rPr>
          <w:lang w:val="en-US"/>
        </w:rPr>
        <w:t>planuri</w:t>
      </w:r>
      <w:proofErr w:type="spellEnd"/>
      <w:r w:rsidRPr="00BE1811">
        <w:rPr>
          <w:lang w:val="en-US"/>
        </w:rPr>
        <w:t xml:space="preserve"> </w:t>
      </w:r>
      <w:proofErr w:type="spellStart"/>
      <w:r w:rsidRPr="00BE1811">
        <w:rPr>
          <w:lang w:val="en-US"/>
        </w:rPr>
        <w:t>specifice</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1BBB8CF4" w14:textId="77777777" w:rsidR="00573848" w:rsidRPr="00BE1811" w:rsidRDefault="00573848" w:rsidP="00573848">
      <w:pPr>
        <w:autoSpaceDE w:val="0"/>
        <w:autoSpaceDN w:val="0"/>
        <w:adjustRightInd w:val="0"/>
        <w:jc w:val="both"/>
        <w:rPr>
          <w:lang w:val="en-US"/>
        </w:rPr>
      </w:pPr>
      <w:r w:rsidRPr="00BE1811">
        <w:rPr>
          <w:lang w:val="en-US"/>
        </w:rPr>
        <w:t xml:space="preserve">    4. </w:t>
      </w:r>
      <w:proofErr w:type="spellStart"/>
      <w:r w:rsidRPr="00BE1811">
        <w:rPr>
          <w:lang w:val="en-US"/>
        </w:rPr>
        <w:t>planuri</w:t>
      </w:r>
      <w:proofErr w:type="spellEnd"/>
      <w:r w:rsidRPr="00BE1811">
        <w:rPr>
          <w:lang w:val="en-US"/>
        </w:rPr>
        <w:t xml:space="preserve"> </w:t>
      </w:r>
      <w:proofErr w:type="spellStart"/>
      <w:r w:rsidRPr="00BE1811">
        <w:rPr>
          <w:lang w:val="en-US"/>
        </w:rPr>
        <w:t>generale</w:t>
      </w:r>
      <w:proofErr w:type="spellEnd"/>
      <w:r w:rsidRPr="00BE1811">
        <w:rPr>
          <w:lang w:val="en-US"/>
        </w:rPr>
        <w:t xml:space="preserve">, profile </w:t>
      </w:r>
      <w:proofErr w:type="spellStart"/>
      <w:r w:rsidRPr="00BE1811">
        <w:rPr>
          <w:lang w:val="en-US"/>
        </w:rPr>
        <w:t>longitudinale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transversale</w:t>
      </w:r>
      <w:proofErr w:type="spellEnd"/>
      <w:r w:rsidRPr="00BE1811">
        <w:rPr>
          <w:lang w:val="en-US"/>
        </w:rPr>
        <w:t xml:space="preserve"> </w:t>
      </w:r>
      <w:proofErr w:type="spellStart"/>
      <w:r w:rsidRPr="00BE1811">
        <w:rPr>
          <w:lang w:val="en-US"/>
        </w:rPr>
        <w:t>caracteristice</w:t>
      </w:r>
      <w:proofErr w:type="spellEnd"/>
      <w:r w:rsidRPr="00BE1811">
        <w:rPr>
          <w:lang w:val="en-US"/>
        </w:rPr>
        <w:t xml:space="preserve">, </w:t>
      </w:r>
      <w:proofErr w:type="spellStart"/>
      <w:r w:rsidRPr="00BE1811">
        <w:rPr>
          <w:lang w:val="en-US"/>
        </w:rPr>
        <w:t>cotate</w:t>
      </w:r>
      <w:proofErr w:type="spellEnd"/>
      <w:r w:rsidRPr="00BE1811">
        <w:rPr>
          <w:lang w:val="en-US"/>
        </w:rPr>
        <w:t xml:space="preserve">, </w:t>
      </w:r>
      <w:proofErr w:type="spellStart"/>
      <w:r w:rsidRPr="00BE1811">
        <w:rPr>
          <w:lang w:val="en-US"/>
        </w:rPr>
        <w:t>planuri</w:t>
      </w:r>
      <w:proofErr w:type="spellEnd"/>
      <w:r w:rsidRPr="00BE1811">
        <w:rPr>
          <w:lang w:val="en-US"/>
        </w:rPr>
        <w:t xml:space="preserve"> </w:t>
      </w:r>
      <w:proofErr w:type="spellStart"/>
      <w:r w:rsidRPr="00BE1811">
        <w:rPr>
          <w:lang w:val="en-US"/>
        </w:rPr>
        <w:t>specifice</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051B2225" w14:textId="77777777" w:rsidR="00573848" w:rsidRPr="00BE1811" w:rsidRDefault="00573848" w:rsidP="00573848">
      <w:pPr>
        <w:autoSpaceDE w:val="0"/>
        <w:autoSpaceDN w:val="0"/>
        <w:adjustRightInd w:val="0"/>
        <w:jc w:val="both"/>
        <w:rPr>
          <w:lang w:val="en-US"/>
        </w:rPr>
      </w:pPr>
    </w:p>
    <w:p w14:paraId="7CF98D13" w14:textId="77777777" w:rsidR="00573848" w:rsidRPr="00BE1811" w:rsidRDefault="00573848" w:rsidP="00573848">
      <w:pPr>
        <w:autoSpaceDE w:val="0"/>
        <w:autoSpaceDN w:val="0"/>
        <w:adjustRightInd w:val="0"/>
        <w:jc w:val="both"/>
        <w:rPr>
          <w:lang w:val="en-US"/>
        </w:rPr>
      </w:pPr>
      <w:r w:rsidRPr="00BE1811">
        <w:rPr>
          <w:lang w:val="en-US"/>
        </w:rPr>
        <w:t xml:space="preserve">           Data:                                 </w:t>
      </w:r>
      <w:proofErr w:type="spellStart"/>
      <w:r w:rsidRPr="00BE1811">
        <w:rPr>
          <w:lang w:val="en-US"/>
        </w:rPr>
        <w:t>Proiectant</w:t>
      </w:r>
      <w:proofErr w:type="spellEnd"/>
      <w:r w:rsidRPr="00BE1811">
        <w:rPr>
          <w:lang w:val="en-US"/>
        </w:rPr>
        <w:t>*4),</w:t>
      </w:r>
    </w:p>
    <w:p w14:paraId="0CA6157B" w14:textId="77777777" w:rsidR="00573848" w:rsidRPr="00BE1811" w:rsidRDefault="00573848" w:rsidP="00573848">
      <w:pPr>
        <w:autoSpaceDE w:val="0"/>
        <w:autoSpaceDN w:val="0"/>
        <w:adjustRightInd w:val="0"/>
        <w:jc w:val="both"/>
        <w:rPr>
          <w:lang w:val="en-US"/>
        </w:rPr>
      </w:pPr>
      <w:r w:rsidRPr="00BE1811">
        <w:rPr>
          <w:lang w:val="en-US"/>
        </w:rPr>
        <w:t xml:space="preserve">    ..................          ...................................................</w:t>
      </w:r>
    </w:p>
    <w:p w14:paraId="5A92C1A9" w14:textId="77777777" w:rsidR="00573848" w:rsidRPr="00BE1811" w:rsidRDefault="00573848" w:rsidP="00573848">
      <w:pPr>
        <w:autoSpaceDE w:val="0"/>
        <w:autoSpaceDN w:val="0"/>
        <w:adjustRightInd w:val="0"/>
        <w:jc w:val="both"/>
        <w:rPr>
          <w:lang w:val="en-US"/>
        </w:rPr>
      </w:pPr>
      <w:r w:rsidRPr="00BE1811">
        <w:rPr>
          <w:lang w:val="en-US"/>
        </w:rPr>
        <w:t xml:space="preserve">                                (</w:t>
      </w:r>
      <w:proofErr w:type="spellStart"/>
      <w:proofErr w:type="gramStart"/>
      <w:r w:rsidRPr="00BE1811">
        <w:rPr>
          <w:lang w:val="en-US"/>
        </w:rPr>
        <w:t>numele</w:t>
      </w:r>
      <w:proofErr w:type="spellEnd"/>
      <w:proofErr w:type="gramEnd"/>
      <w:r w:rsidRPr="00BE1811">
        <w:rPr>
          <w:lang w:val="en-US"/>
        </w:rPr>
        <w:t xml:space="preserve">, </w:t>
      </w:r>
      <w:proofErr w:type="spellStart"/>
      <w:r w:rsidRPr="00BE1811">
        <w:rPr>
          <w:lang w:val="en-US"/>
        </w:rPr>
        <w:t>funcţia</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semnătura</w:t>
      </w:r>
      <w:proofErr w:type="spellEnd"/>
      <w:r w:rsidRPr="00BE1811">
        <w:rPr>
          <w:lang w:val="en-US"/>
        </w:rPr>
        <w:t xml:space="preserve"> </w:t>
      </w:r>
      <w:proofErr w:type="spellStart"/>
      <w:r w:rsidRPr="00BE1811">
        <w:rPr>
          <w:lang w:val="en-US"/>
        </w:rPr>
        <w:t>persoanei</w:t>
      </w:r>
      <w:proofErr w:type="spellEnd"/>
      <w:r w:rsidRPr="00BE1811">
        <w:rPr>
          <w:lang w:val="en-US"/>
        </w:rPr>
        <w:t xml:space="preserve"> </w:t>
      </w:r>
      <w:proofErr w:type="spellStart"/>
      <w:r w:rsidRPr="00BE1811">
        <w:rPr>
          <w:lang w:val="en-US"/>
        </w:rPr>
        <w:t>autorizate</w:t>
      </w:r>
      <w:proofErr w:type="spellEnd"/>
      <w:r w:rsidRPr="00BE1811">
        <w:rPr>
          <w:lang w:val="en-US"/>
        </w:rPr>
        <w:t>)</w:t>
      </w:r>
    </w:p>
    <w:p w14:paraId="4B1C5027" w14:textId="77777777" w:rsidR="00573848" w:rsidRPr="00BE1811" w:rsidRDefault="00573848" w:rsidP="00573848">
      <w:pPr>
        <w:autoSpaceDE w:val="0"/>
        <w:autoSpaceDN w:val="0"/>
        <w:adjustRightInd w:val="0"/>
        <w:jc w:val="both"/>
        <w:rPr>
          <w:lang w:val="en-US"/>
        </w:rPr>
      </w:pPr>
      <w:r w:rsidRPr="00BE1811">
        <w:rPr>
          <w:lang w:val="en-US"/>
        </w:rPr>
        <w:t xml:space="preserve">                                                     L.S.</w:t>
      </w:r>
    </w:p>
    <w:p w14:paraId="183BC741" w14:textId="77777777" w:rsidR="00573848" w:rsidRPr="00BE1811" w:rsidRDefault="00573848" w:rsidP="00573848">
      <w:pPr>
        <w:autoSpaceDE w:val="0"/>
        <w:autoSpaceDN w:val="0"/>
        <w:adjustRightInd w:val="0"/>
        <w:jc w:val="both"/>
        <w:rPr>
          <w:lang w:val="en-US"/>
        </w:rPr>
      </w:pPr>
    </w:p>
    <w:p w14:paraId="4857CF58" w14:textId="77777777" w:rsidR="00573848" w:rsidRPr="00BE1811" w:rsidRDefault="00573848" w:rsidP="00573848">
      <w:pPr>
        <w:autoSpaceDE w:val="0"/>
        <w:autoSpaceDN w:val="0"/>
        <w:adjustRightInd w:val="0"/>
        <w:jc w:val="both"/>
        <w:rPr>
          <w:lang w:val="en-US"/>
        </w:rPr>
      </w:pPr>
      <w:r w:rsidRPr="00BE1811">
        <w:rPr>
          <w:lang w:val="en-US"/>
        </w:rPr>
        <w:t>------------</w:t>
      </w:r>
    </w:p>
    <w:p w14:paraId="6BBA4ECA" w14:textId="77777777" w:rsidR="00573848" w:rsidRPr="00BE1811" w:rsidRDefault="00573848" w:rsidP="00573848">
      <w:pPr>
        <w:autoSpaceDE w:val="0"/>
        <w:autoSpaceDN w:val="0"/>
        <w:adjustRightInd w:val="0"/>
        <w:jc w:val="both"/>
        <w:rPr>
          <w:lang w:val="en-US"/>
        </w:rPr>
      </w:pPr>
      <w:r w:rsidRPr="00BE1811">
        <w:rPr>
          <w:lang w:val="en-US"/>
        </w:rPr>
        <w:t xml:space="preserve">    *4) </w:t>
      </w:r>
      <w:proofErr w:type="spellStart"/>
      <w:r w:rsidRPr="00BE1811">
        <w:rPr>
          <w:lang w:val="en-US"/>
        </w:rPr>
        <w:t>Studiul</w:t>
      </w:r>
      <w:proofErr w:type="spellEnd"/>
      <w:r w:rsidRPr="00BE1811">
        <w:rPr>
          <w:lang w:val="en-US"/>
        </w:rPr>
        <w:t xml:space="preserve"> de </w:t>
      </w:r>
      <w:proofErr w:type="spellStart"/>
      <w:r w:rsidRPr="00BE1811">
        <w:rPr>
          <w:lang w:val="en-US"/>
        </w:rPr>
        <w:t>fezabilitate</w:t>
      </w:r>
      <w:proofErr w:type="spellEnd"/>
      <w:r w:rsidRPr="00BE1811">
        <w:rPr>
          <w:lang w:val="en-US"/>
        </w:rPr>
        <w:t xml:space="preserve"> </w:t>
      </w:r>
      <w:proofErr w:type="spellStart"/>
      <w:r w:rsidRPr="00BE1811">
        <w:rPr>
          <w:lang w:val="en-US"/>
        </w:rPr>
        <w:t>va</w:t>
      </w:r>
      <w:proofErr w:type="spellEnd"/>
      <w:r w:rsidRPr="00BE1811">
        <w:rPr>
          <w:lang w:val="en-US"/>
        </w:rPr>
        <w:t xml:space="preserve"> </w:t>
      </w:r>
      <w:proofErr w:type="spellStart"/>
      <w:r w:rsidRPr="00BE1811">
        <w:rPr>
          <w:lang w:val="en-US"/>
        </w:rPr>
        <w:t>avea</w:t>
      </w:r>
      <w:proofErr w:type="spellEnd"/>
      <w:r w:rsidRPr="00BE1811">
        <w:rPr>
          <w:lang w:val="en-US"/>
        </w:rPr>
        <w:t xml:space="preserve"> </w:t>
      </w:r>
      <w:proofErr w:type="spellStart"/>
      <w:r w:rsidRPr="00BE1811">
        <w:rPr>
          <w:lang w:val="en-US"/>
        </w:rPr>
        <w:t>prevăzută</w:t>
      </w:r>
      <w:proofErr w:type="spellEnd"/>
      <w:r w:rsidRPr="00BE1811">
        <w:rPr>
          <w:lang w:val="en-US"/>
        </w:rPr>
        <w:t xml:space="preserve">, ca </w:t>
      </w:r>
      <w:proofErr w:type="spellStart"/>
      <w:r w:rsidRPr="00BE1811">
        <w:rPr>
          <w:lang w:val="en-US"/>
        </w:rPr>
        <w:t>pagină</w:t>
      </w:r>
      <w:proofErr w:type="spellEnd"/>
      <w:r w:rsidRPr="00BE1811">
        <w:rPr>
          <w:lang w:val="en-US"/>
        </w:rPr>
        <w:t xml:space="preserve"> de </w:t>
      </w:r>
      <w:proofErr w:type="spellStart"/>
      <w:r w:rsidRPr="00BE1811">
        <w:rPr>
          <w:lang w:val="en-US"/>
        </w:rPr>
        <w:t>capăt</w:t>
      </w:r>
      <w:proofErr w:type="spellEnd"/>
      <w:r w:rsidRPr="00BE1811">
        <w:rPr>
          <w:lang w:val="en-US"/>
        </w:rPr>
        <w:t xml:space="preserve">, </w:t>
      </w:r>
      <w:proofErr w:type="spellStart"/>
      <w:r w:rsidRPr="00BE1811">
        <w:rPr>
          <w:lang w:val="en-US"/>
        </w:rPr>
        <w:t>pagina</w:t>
      </w:r>
      <w:proofErr w:type="spellEnd"/>
      <w:r w:rsidRPr="00BE1811">
        <w:rPr>
          <w:lang w:val="en-US"/>
        </w:rPr>
        <w:t xml:space="preserve"> de </w:t>
      </w:r>
      <w:proofErr w:type="spellStart"/>
      <w:r w:rsidRPr="00BE1811">
        <w:rPr>
          <w:lang w:val="en-US"/>
        </w:rPr>
        <w:t>semnături</w:t>
      </w:r>
      <w:proofErr w:type="spellEnd"/>
      <w:r w:rsidRPr="00BE1811">
        <w:rPr>
          <w:lang w:val="en-US"/>
        </w:rPr>
        <w:t xml:space="preserve">, </w:t>
      </w:r>
      <w:proofErr w:type="spellStart"/>
      <w:r w:rsidRPr="00BE1811">
        <w:rPr>
          <w:lang w:val="en-US"/>
        </w:rPr>
        <w:t>prin</w:t>
      </w:r>
      <w:proofErr w:type="spellEnd"/>
      <w:r w:rsidRPr="00BE1811">
        <w:rPr>
          <w:lang w:val="en-US"/>
        </w:rPr>
        <w:t xml:space="preserve"> care </w:t>
      </w:r>
      <w:proofErr w:type="spellStart"/>
      <w:r w:rsidRPr="00BE1811">
        <w:rPr>
          <w:lang w:val="en-US"/>
        </w:rPr>
        <w:t>elaboratorul</w:t>
      </w:r>
      <w:proofErr w:type="spellEnd"/>
      <w:r w:rsidRPr="00BE1811">
        <w:rPr>
          <w:lang w:val="en-US"/>
        </w:rPr>
        <w:t xml:space="preserve"> </w:t>
      </w:r>
      <w:proofErr w:type="spellStart"/>
      <w:r w:rsidRPr="00BE1811">
        <w:rPr>
          <w:lang w:val="en-US"/>
        </w:rPr>
        <w:t>acestuia</w:t>
      </w:r>
      <w:proofErr w:type="spellEnd"/>
      <w:r w:rsidRPr="00BE1811">
        <w:rPr>
          <w:lang w:val="en-US"/>
        </w:rPr>
        <w:t xml:space="preserve"> </w:t>
      </w:r>
      <w:proofErr w:type="spellStart"/>
      <w:r w:rsidRPr="00BE1811">
        <w:rPr>
          <w:lang w:val="en-US"/>
        </w:rPr>
        <w:t>îşi</w:t>
      </w:r>
      <w:proofErr w:type="spellEnd"/>
      <w:r w:rsidRPr="00BE1811">
        <w:rPr>
          <w:lang w:val="en-US"/>
        </w:rPr>
        <w:t xml:space="preserve"> </w:t>
      </w:r>
      <w:proofErr w:type="spellStart"/>
      <w:r w:rsidRPr="00BE1811">
        <w:rPr>
          <w:lang w:val="en-US"/>
        </w:rPr>
        <w:t>însuşeşte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asumă</w:t>
      </w:r>
      <w:proofErr w:type="spellEnd"/>
      <w:r w:rsidRPr="00BE1811">
        <w:rPr>
          <w:lang w:val="en-US"/>
        </w:rPr>
        <w:t xml:space="preserve"> </w:t>
      </w:r>
      <w:proofErr w:type="spellStart"/>
      <w:r w:rsidRPr="00BE1811">
        <w:rPr>
          <w:lang w:val="en-US"/>
        </w:rPr>
        <w:t>datele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soluţiile</w:t>
      </w:r>
      <w:proofErr w:type="spellEnd"/>
      <w:r w:rsidRPr="00BE1811">
        <w:rPr>
          <w:lang w:val="en-US"/>
        </w:rPr>
        <w:t xml:space="preserve"> </w:t>
      </w:r>
      <w:proofErr w:type="spellStart"/>
      <w:r w:rsidRPr="00BE1811">
        <w:rPr>
          <w:lang w:val="en-US"/>
        </w:rPr>
        <w:t>propuse</w:t>
      </w:r>
      <w:proofErr w:type="spellEnd"/>
      <w:r w:rsidRPr="00BE1811">
        <w:rPr>
          <w:lang w:val="en-US"/>
        </w:rPr>
        <w:t xml:space="preserve">, </w:t>
      </w:r>
      <w:proofErr w:type="spellStart"/>
      <w:r w:rsidRPr="00BE1811">
        <w:rPr>
          <w:lang w:val="en-US"/>
        </w:rPr>
        <w:t>şi</w:t>
      </w:r>
      <w:proofErr w:type="spellEnd"/>
      <w:r w:rsidRPr="00BE1811">
        <w:rPr>
          <w:lang w:val="en-US"/>
        </w:rPr>
        <w:t xml:space="preserve"> care </w:t>
      </w:r>
      <w:proofErr w:type="spellStart"/>
      <w:r w:rsidRPr="00BE1811">
        <w:rPr>
          <w:lang w:val="en-US"/>
        </w:rPr>
        <w:t>va</w:t>
      </w:r>
      <w:proofErr w:type="spellEnd"/>
      <w:r w:rsidRPr="00BE1811">
        <w:rPr>
          <w:lang w:val="en-US"/>
        </w:rPr>
        <w:t xml:space="preserve"> </w:t>
      </w:r>
      <w:proofErr w:type="spellStart"/>
      <w:r w:rsidRPr="00BE1811">
        <w:rPr>
          <w:lang w:val="en-US"/>
        </w:rPr>
        <w:t>conţine</w:t>
      </w:r>
      <w:proofErr w:type="spellEnd"/>
      <w:r w:rsidRPr="00BE1811">
        <w:rPr>
          <w:lang w:val="en-US"/>
        </w:rPr>
        <w:t xml:space="preserve"> </w:t>
      </w:r>
      <w:proofErr w:type="spellStart"/>
      <w:r w:rsidRPr="00BE1811">
        <w:rPr>
          <w:lang w:val="en-US"/>
        </w:rPr>
        <w:t>cel</w:t>
      </w:r>
      <w:proofErr w:type="spellEnd"/>
      <w:r w:rsidRPr="00BE1811">
        <w:rPr>
          <w:lang w:val="en-US"/>
        </w:rPr>
        <w:t xml:space="preserve"> </w:t>
      </w:r>
      <w:proofErr w:type="spellStart"/>
      <w:r w:rsidRPr="00BE1811">
        <w:rPr>
          <w:lang w:val="en-US"/>
        </w:rPr>
        <w:t>puţin</w:t>
      </w:r>
      <w:proofErr w:type="spellEnd"/>
      <w:r w:rsidRPr="00BE1811">
        <w:rPr>
          <w:lang w:val="en-US"/>
        </w:rPr>
        <w:t xml:space="preserve"> </w:t>
      </w:r>
      <w:proofErr w:type="spellStart"/>
      <w:r w:rsidRPr="00BE1811">
        <w:rPr>
          <w:lang w:val="en-US"/>
        </w:rPr>
        <w:t>următoarele</w:t>
      </w:r>
      <w:proofErr w:type="spellEnd"/>
      <w:r w:rsidRPr="00BE1811">
        <w:rPr>
          <w:lang w:val="en-US"/>
        </w:rPr>
        <w:t xml:space="preserve"> date: nr. ....../</w:t>
      </w:r>
      <w:proofErr w:type="spellStart"/>
      <w:r w:rsidRPr="00BE1811">
        <w:rPr>
          <w:lang w:val="en-US"/>
        </w:rPr>
        <w:t>dată</w:t>
      </w:r>
      <w:proofErr w:type="spellEnd"/>
      <w:r w:rsidRPr="00BE1811">
        <w:rPr>
          <w:lang w:val="en-US"/>
        </w:rPr>
        <w:t xml:space="preserve"> contract, </w:t>
      </w:r>
      <w:proofErr w:type="spellStart"/>
      <w:r w:rsidRPr="00BE1811">
        <w:rPr>
          <w:lang w:val="en-US"/>
        </w:rPr>
        <w:t>numele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prenumele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clar</w:t>
      </w:r>
      <w:proofErr w:type="spellEnd"/>
      <w:r w:rsidRPr="00BE1811">
        <w:rPr>
          <w:lang w:val="en-US"/>
        </w:rPr>
        <w:t xml:space="preserve"> ale </w:t>
      </w:r>
      <w:proofErr w:type="spellStart"/>
      <w:r w:rsidRPr="00BE1811">
        <w:rPr>
          <w:lang w:val="en-US"/>
        </w:rPr>
        <w:t>proiectanţilor</w:t>
      </w:r>
      <w:proofErr w:type="spellEnd"/>
      <w:r w:rsidRPr="00BE1811">
        <w:rPr>
          <w:lang w:val="en-US"/>
        </w:rPr>
        <w:t xml:space="preserve"> pe </w:t>
      </w:r>
      <w:proofErr w:type="spellStart"/>
      <w:r w:rsidRPr="00BE1811">
        <w:rPr>
          <w:lang w:val="en-US"/>
        </w:rPr>
        <w:t>specialităţi</w:t>
      </w:r>
      <w:proofErr w:type="spellEnd"/>
      <w:r w:rsidRPr="00BE1811">
        <w:rPr>
          <w:lang w:val="en-US"/>
        </w:rPr>
        <w:t xml:space="preserve">, ale </w:t>
      </w:r>
      <w:proofErr w:type="spellStart"/>
      <w:r w:rsidRPr="00BE1811">
        <w:rPr>
          <w:lang w:val="en-US"/>
        </w:rPr>
        <w:t>persoanei</w:t>
      </w:r>
      <w:proofErr w:type="spellEnd"/>
      <w:r w:rsidRPr="00BE1811">
        <w:rPr>
          <w:lang w:val="en-US"/>
        </w:rPr>
        <w:t xml:space="preserve"> </w:t>
      </w:r>
      <w:proofErr w:type="spellStart"/>
      <w:r w:rsidRPr="00BE1811">
        <w:rPr>
          <w:lang w:val="en-US"/>
        </w:rPr>
        <w:t>responsabile</w:t>
      </w:r>
      <w:proofErr w:type="spellEnd"/>
      <w:r w:rsidRPr="00BE1811">
        <w:rPr>
          <w:lang w:val="en-US"/>
        </w:rPr>
        <w:t xml:space="preserve"> de </w:t>
      </w:r>
      <w:proofErr w:type="spellStart"/>
      <w:r w:rsidRPr="00BE1811">
        <w:rPr>
          <w:lang w:val="en-US"/>
        </w:rPr>
        <w:t>proiect</w:t>
      </w:r>
      <w:proofErr w:type="spellEnd"/>
      <w:r w:rsidRPr="00BE1811">
        <w:rPr>
          <w:lang w:val="en-US"/>
        </w:rPr>
        <w:t xml:space="preserve"> - </w:t>
      </w:r>
      <w:proofErr w:type="spellStart"/>
      <w:r w:rsidRPr="00BE1811">
        <w:rPr>
          <w:lang w:val="en-US"/>
        </w:rPr>
        <w:t>şef</w:t>
      </w:r>
      <w:proofErr w:type="spellEnd"/>
      <w:r w:rsidRPr="00BE1811">
        <w:rPr>
          <w:lang w:val="en-US"/>
        </w:rPr>
        <w:t xml:space="preserve"> de </w:t>
      </w:r>
      <w:proofErr w:type="spellStart"/>
      <w:r w:rsidRPr="00BE1811">
        <w:rPr>
          <w:lang w:val="en-US"/>
        </w:rPr>
        <w:t>proiect</w:t>
      </w:r>
      <w:proofErr w:type="spellEnd"/>
      <w:r w:rsidRPr="00BE1811">
        <w:rPr>
          <w:lang w:val="en-US"/>
        </w:rPr>
        <w:t xml:space="preserve">/director de </w:t>
      </w:r>
      <w:proofErr w:type="spellStart"/>
      <w:r w:rsidRPr="00BE1811">
        <w:rPr>
          <w:lang w:val="en-US"/>
        </w:rPr>
        <w:t>proiect</w:t>
      </w:r>
      <w:proofErr w:type="spellEnd"/>
      <w:r w:rsidRPr="00BE1811">
        <w:rPr>
          <w:lang w:val="en-US"/>
        </w:rPr>
        <w:t xml:space="preserve">, </w:t>
      </w:r>
      <w:proofErr w:type="spellStart"/>
      <w:r w:rsidRPr="00BE1811">
        <w:rPr>
          <w:lang w:val="en-US"/>
        </w:rPr>
        <w:t>inclusiv</w:t>
      </w:r>
      <w:proofErr w:type="spellEnd"/>
      <w:r w:rsidRPr="00BE1811">
        <w:rPr>
          <w:lang w:val="en-US"/>
        </w:rPr>
        <w:t xml:space="preserve"> </w:t>
      </w:r>
      <w:proofErr w:type="spellStart"/>
      <w:r w:rsidRPr="00BE1811">
        <w:rPr>
          <w:lang w:val="en-US"/>
        </w:rPr>
        <w:t>semnăturile</w:t>
      </w:r>
      <w:proofErr w:type="spellEnd"/>
      <w:r w:rsidRPr="00BE1811">
        <w:rPr>
          <w:lang w:val="en-US"/>
        </w:rPr>
        <w:t xml:space="preserve"> </w:t>
      </w:r>
      <w:proofErr w:type="spellStart"/>
      <w:r w:rsidRPr="00BE1811">
        <w:rPr>
          <w:lang w:val="en-US"/>
        </w:rPr>
        <w:t>acestora</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ştampila</w:t>
      </w:r>
      <w:proofErr w:type="spellEnd"/>
      <w:r w:rsidRPr="00BE1811">
        <w:rPr>
          <w:lang w:val="en-US"/>
        </w:rPr>
        <w:t>.</w:t>
      </w:r>
    </w:p>
    <w:p w14:paraId="656D83D5" w14:textId="77777777" w:rsidR="00573848" w:rsidRPr="00BE1811" w:rsidRDefault="00573848" w:rsidP="00573848">
      <w:pPr>
        <w:autoSpaceDE w:val="0"/>
        <w:autoSpaceDN w:val="0"/>
        <w:adjustRightInd w:val="0"/>
        <w:jc w:val="both"/>
        <w:rPr>
          <w:lang w:val="en-US"/>
        </w:rPr>
      </w:pPr>
    </w:p>
    <w:p w14:paraId="35676450" w14:textId="77777777" w:rsidR="00573848" w:rsidRPr="00BE1811" w:rsidRDefault="00573848" w:rsidP="00573848">
      <w:pPr>
        <w:jc w:val="both"/>
      </w:pPr>
    </w:p>
    <w:p w14:paraId="5A80140C" w14:textId="77777777" w:rsidR="00573848" w:rsidRPr="00BE1811" w:rsidRDefault="00573848" w:rsidP="00573848">
      <w:pPr>
        <w:jc w:val="both"/>
      </w:pPr>
    </w:p>
    <w:p w14:paraId="7E8DF908" w14:textId="77777777" w:rsidR="00F34D83" w:rsidRPr="00BE1811" w:rsidRDefault="00573848" w:rsidP="00573848">
      <w:pPr>
        <w:widowControl w:val="0"/>
        <w:tabs>
          <w:tab w:val="left" w:pos="795"/>
          <w:tab w:val="left" w:pos="6525"/>
        </w:tabs>
        <w:autoSpaceDE w:val="0"/>
        <w:autoSpaceDN w:val="0"/>
        <w:adjustRightInd w:val="0"/>
        <w:spacing w:before="240" w:after="240" w:line="240" w:lineRule="auto"/>
        <w:ind w:left="360" w:right="90"/>
        <w:contextualSpacing/>
      </w:pPr>
      <w:r w:rsidRPr="00BE1811">
        <w:rPr>
          <w:b/>
        </w:rPr>
        <w:br w:type="page"/>
      </w:r>
    </w:p>
    <w:p w14:paraId="27979E98" w14:textId="77777777" w:rsidR="00F34D83" w:rsidRPr="00BE1811" w:rsidRDefault="00F34D83" w:rsidP="00F34D83">
      <w:pPr>
        <w:pStyle w:val="FootnoteText"/>
        <w:jc w:val="right"/>
        <w:rPr>
          <w:b/>
          <w:noProof/>
          <w:color w:val="000000" w:themeColor="text1"/>
          <w:sz w:val="22"/>
          <w:szCs w:val="22"/>
          <w:lang w:val="ro-RO"/>
        </w:rPr>
      </w:pPr>
      <w:r w:rsidRPr="00BE1811">
        <w:rPr>
          <w:b/>
          <w:noProof/>
          <w:color w:val="000000" w:themeColor="text1"/>
          <w:sz w:val="22"/>
          <w:szCs w:val="22"/>
          <w:lang w:val="ro-RO"/>
        </w:rPr>
        <w:lastRenderedPageBreak/>
        <w:t xml:space="preserve">ANEXA 5.1 </w:t>
      </w:r>
    </w:p>
    <w:p w14:paraId="7EABFC44" w14:textId="77777777" w:rsidR="00F34D83" w:rsidRPr="00BE1811" w:rsidRDefault="00F34D83" w:rsidP="00D24931">
      <w:pPr>
        <w:jc w:val="both"/>
        <w:rPr>
          <w:b/>
        </w:rPr>
      </w:pPr>
    </w:p>
    <w:p w14:paraId="26F9AEBF" w14:textId="77777777" w:rsidR="006C3F7E" w:rsidRPr="00BE1811" w:rsidRDefault="0023646A" w:rsidP="00D24931">
      <w:pPr>
        <w:pStyle w:val="ListParagraph"/>
        <w:ind w:left="1080" w:firstLine="360"/>
        <w:rPr>
          <w:b/>
          <w:i/>
          <w:color w:val="000000" w:themeColor="text1"/>
          <w:sz w:val="22"/>
          <w:szCs w:val="22"/>
        </w:rPr>
      </w:pPr>
      <w:r w:rsidRPr="00BE1811">
        <w:rPr>
          <w:b/>
          <w:i/>
          <w:color w:val="000000" w:themeColor="text1"/>
          <w:sz w:val="22"/>
          <w:szCs w:val="22"/>
        </w:rPr>
        <w:t xml:space="preserve">1. </w:t>
      </w:r>
      <w:r w:rsidR="003A2765" w:rsidRPr="00BE1811">
        <w:rPr>
          <w:b/>
          <w:i/>
          <w:color w:val="000000" w:themeColor="text1"/>
          <w:sz w:val="22"/>
          <w:szCs w:val="22"/>
        </w:rPr>
        <w:t>Model documentație de avizare a lucrărilor  de intervenții</w:t>
      </w:r>
    </w:p>
    <w:p w14:paraId="53B19A8B" w14:textId="77777777" w:rsidR="00140574" w:rsidRPr="00BE1811" w:rsidRDefault="00140574" w:rsidP="00F34D83">
      <w:pPr>
        <w:jc w:val="center"/>
        <w:rPr>
          <w:b/>
          <w:i/>
        </w:rPr>
      </w:pPr>
      <w:proofErr w:type="spellStart"/>
      <w:r w:rsidRPr="00BE1811">
        <w:rPr>
          <w:b/>
          <w:i/>
        </w:rPr>
        <w:t>Conţinutul</w:t>
      </w:r>
      <w:proofErr w:type="spellEnd"/>
      <w:r w:rsidRPr="00BE1811">
        <w:rPr>
          <w:b/>
          <w:i/>
        </w:rPr>
        <w:t xml:space="preserve"> cadru al </w:t>
      </w:r>
      <w:proofErr w:type="spellStart"/>
      <w:r w:rsidRPr="00BE1811">
        <w:rPr>
          <w:b/>
          <w:i/>
        </w:rPr>
        <w:t>documentaţiei</w:t>
      </w:r>
      <w:proofErr w:type="spellEnd"/>
      <w:r w:rsidRPr="00BE1811">
        <w:rPr>
          <w:b/>
          <w:i/>
        </w:rPr>
        <w:t xml:space="preserve"> de avizare a lucrărilor de </w:t>
      </w:r>
      <w:proofErr w:type="spellStart"/>
      <w:r w:rsidRPr="00BE1811">
        <w:rPr>
          <w:b/>
          <w:i/>
        </w:rPr>
        <w:t>intervenţii</w:t>
      </w:r>
      <w:proofErr w:type="spellEnd"/>
    </w:p>
    <w:p w14:paraId="5F82B96F" w14:textId="77777777" w:rsidR="00140574" w:rsidRPr="00BE1811" w:rsidRDefault="00140574" w:rsidP="00F34D83">
      <w:pPr>
        <w:jc w:val="both"/>
        <w:rPr>
          <w:b/>
        </w:rPr>
      </w:pPr>
    </w:p>
    <w:p w14:paraId="3510C997" w14:textId="77777777" w:rsidR="00F34D83" w:rsidRPr="00BE1811" w:rsidRDefault="00F34D83" w:rsidP="00F34D83">
      <w:pPr>
        <w:pStyle w:val="BodyText3"/>
        <w:rPr>
          <w:noProof/>
          <w:sz w:val="22"/>
          <w:szCs w:val="22"/>
        </w:rPr>
      </w:pPr>
    </w:p>
    <w:p w14:paraId="60127FC5" w14:textId="77777777" w:rsidR="00F34D83" w:rsidRPr="00BE1811" w:rsidRDefault="00F34D83" w:rsidP="00D13264">
      <w:pPr>
        <w:pStyle w:val="BodyText3"/>
        <w:jc w:val="both"/>
        <w:rPr>
          <w:i/>
          <w:sz w:val="22"/>
          <w:szCs w:val="22"/>
        </w:rPr>
      </w:pPr>
      <w:r w:rsidRPr="00BE1811">
        <w:rPr>
          <w:i/>
          <w:sz w:val="22"/>
          <w:szCs w:val="22"/>
        </w:rPr>
        <w:t xml:space="preserve">Acest model este obligatoriu, conform HG nr.907/2016 din 29 noiembrie 2016 privind etapele de elaborare </w:t>
      </w:r>
      <w:proofErr w:type="spellStart"/>
      <w:r w:rsidRPr="00BE1811">
        <w:rPr>
          <w:i/>
          <w:sz w:val="22"/>
          <w:szCs w:val="22"/>
        </w:rPr>
        <w:t>şi</w:t>
      </w:r>
      <w:proofErr w:type="spellEnd"/>
      <w:r w:rsidRPr="00BE1811">
        <w:rPr>
          <w:i/>
          <w:sz w:val="22"/>
          <w:szCs w:val="22"/>
        </w:rPr>
        <w:t xml:space="preserve"> </w:t>
      </w:r>
      <w:proofErr w:type="spellStart"/>
      <w:r w:rsidRPr="00BE1811">
        <w:rPr>
          <w:i/>
          <w:sz w:val="22"/>
          <w:szCs w:val="22"/>
        </w:rPr>
        <w:t>conţinutul</w:t>
      </w:r>
      <w:proofErr w:type="spellEnd"/>
      <w:r w:rsidRPr="00BE1811">
        <w:rPr>
          <w:i/>
          <w:sz w:val="22"/>
          <w:szCs w:val="22"/>
        </w:rPr>
        <w:t xml:space="preserve">-cadru al </w:t>
      </w:r>
      <w:proofErr w:type="spellStart"/>
      <w:r w:rsidRPr="00BE1811">
        <w:rPr>
          <w:i/>
          <w:sz w:val="22"/>
          <w:szCs w:val="22"/>
        </w:rPr>
        <w:t>documentaţiilor</w:t>
      </w:r>
      <w:proofErr w:type="spellEnd"/>
      <w:r w:rsidRPr="00BE1811">
        <w:rPr>
          <w:i/>
          <w:sz w:val="22"/>
          <w:szCs w:val="22"/>
        </w:rPr>
        <w:t xml:space="preserve"> </w:t>
      </w:r>
      <w:proofErr w:type="spellStart"/>
      <w:r w:rsidRPr="00BE1811">
        <w:rPr>
          <w:i/>
          <w:sz w:val="22"/>
          <w:szCs w:val="22"/>
        </w:rPr>
        <w:t>tehnico</w:t>
      </w:r>
      <w:proofErr w:type="spellEnd"/>
      <w:r w:rsidRPr="00BE1811">
        <w:rPr>
          <w:i/>
          <w:sz w:val="22"/>
          <w:szCs w:val="22"/>
        </w:rPr>
        <w:t xml:space="preserve">-economice aferente obiectivelor/proiectelor de </w:t>
      </w:r>
      <w:proofErr w:type="spellStart"/>
      <w:r w:rsidRPr="00BE1811">
        <w:rPr>
          <w:i/>
          <w:sz w:val="22"/>
          <w:szCs w:val="22"/>
        </w:rPr>
        <w:t>investiţii</w:t>
      </w:r>
      <w:proofErr w:type="spellEnd"/>
      <w:r w:rsidRPr="00BE1811">
        <w:rPr>
          <w:i/>
          <w:sz w:val="22"/>
          <w:szCs w:val="22"/>
        </w:rPr>
        <w:t xml:space="preserve"> </w:t>
      </w:r>
      <w:proofErr w:type="spellStart"/>
      <w:r w:rsidRPr="00BE1811">
        <w:rPr>
          <w:i/>
          <w:sz w:val="22"/>
          <w:szCs w:val="22"/>
        </w:rPr>
        <w:t>finanţate</w:t>
      </w:r>
      <w:proofErr w:type="spellEnd"/>
      <w:r w:rsidRPr="00BE1811">
        <w:rPr>
          <w:i/>
          <w:sz w:val="22"/>
          <w:szCs w:val="22"/>
        </w:rPr>
        <w:t xml:space="preserve"> din fonduri publice, publicată în MO nr. 1061/29.12.2016</w:t>
      </w:r>
    </w:p>
    <w:p w14:paraId="40BC8135" w14:textId="77777777" w:rsidR="00F34D83" w:rsidRPr="00BE1811" w:rsidRDefault="00F34D83" w:rsidP="00D13264">
      <w:pPr>
        <w:pStyle w:val="BodyText3"/>
        <w:jc w:val="both"/>
        <w:rPr>
          <w:sz w:val="22"/>
          <w:szCs w:val="22"/>
          <w:lang w:val="fr-FR"/>
        </w:rPr>
      </w:pPr>
      <w:r w:rsidRPr="00BE1811">
        <w:rPr>
          <w:sz w:val="22"/>
          <w:szCs w:val="22"/>
          <w:lang w:val="fr-FR"/>
        </w:rPr>
        <w:t>PROIECTANT</w:t>
      </w:r>
    </w:p>
    <w:p w14:paraId="1AB5A38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w:t>
      </w:r>
    </w:p>
    <w:p w14:paraId="454F1A48"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w:t>
      </w:r>
      <w:proofErr w:type="spellStart"/>
      <w:proofErr w:type="gramStart"/>
      <w:r w:rsidRPr="00BE1811">
        <w:rPr>
          <w:lang w:val="fr-FR"/>
        </w:rPr>
        <w:t>denumirea</w:t>
      </w:r>
      <w:proofErr w:type="spellEnd"/>
      <w:proofErr w:type="gramEnd"/>
      <w:r w:rsidRPr="00BE1811">
        <w:rPr>
          <w:lang w:val="fr-FR"/>
        </w:rPr>
        <w:t xml:space="preserve"> </w:t>
      </w:r>
      <w:proofErr w:type="spellStart"/>
      <w:r w:rsidRPr="00BE1811">
        <w:rPr>
          <w:lang w:val="fr-FR"/>
        </w:rPr>
        <w:t>persoanei</w:t>
      </w:r>
      <w:proofErr w:type="spellEnd"/>
      <w:r w:rsidRPr="00BE1811">
        <w:rPr>
          <w:lang w:val="fr-FR"/>
        </w:rPr>
        <w:t xml:space="preserve"> </w:t>
      </w:r>
      <w:proofErr w:type="spellStart"/>
      <w:r w:rsidRPr="00BE1811">
        <w:rPr>
          <w:lang w:val="fr-FR"/>
        </w:rPr>
        <w:t>juridice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datele</w:t>
      </w:r>
      <w:proofErr w:type="spellEnd"/>
      <w:r w:rsidRPr="00BE1811">
        <w:rPr>
          <w:lang w:val="fr-FR"/>
        </w:rPr>
        <w:t xml:space="preserve"> de </w:t>
      </w:r>
      <w:proofErr w:type="spellStart"/>
      <w:r w:rsidRPr="00BE1811">
        <w:rPr>
          <w:lang w:val="fr-FR"/>
        </w:rPr>
        <w:t>identificare</w:t>
      </w:r>
      <w:proofErr w:type="spellEnd"/>
      <w:r w:rsidRPr="00BE1811">
        <w:rPr>
          <w:lang w:val="fr-FR"/>
        </w:rPr>
        <w:t>)</w:t>
      </w:r>
    </w:p>
    <w:p w14:paraId="06B00464"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Nr. ...../............</w:t>
      </w:r>
    </w:p>
    <w:p w14:paraId="29A527B4" w14:textId="77777777" w:rsidR="00F34D83" w:rsidRPr="00BE1811" w:rsidRDefault="00F34D83" w:rsidP="00D13264">
      <w:pPr>
        <w:autoSpaceDE w:val="0"/>
        <w:autoSpaceDN w:val="0"/>
        <w:adjustRightInd w:val="0"/>
        <w:spacing w:after="0" w:line="240" w:lineRule="auto"/>
        <w:jc w:val="both"/>
        <w:rPr>
          <w:lang w:val="fr-FR"/>
        </w:rPr>
      </w:pPr>
    </w:p>
    <w:p w14:paraId="3FF0E0C8" w14:textId="77777777" w:rsidR="00F34D83" w:rsidRPr="00BE1811" w:rsidRDefault="00F34D83" w:rsidP="00D13264">
      <w:pPr>
        <w:autoSpaceDE w:val="0"/>
        <w:autoSpaceDN w:val="0"/>
        <w:adjustRightInd w:val="0"/>
        <w:spacing w:after="0" w:line="240" w:lineRule="auto"/>
        <w:jc w:val="both"/>
        <w:rPr>
          <w:b/>
          <w:lang w:val="fr-FR"/>
        </w:rPr>
      </w:pPr>
      <w:r w:rsidRPr="00BE1811">
        <w:rPr>
          <w:b/>
          <w:lang w:val="fr-FR"/>
        </w:rPr>
        <w:t>DOCUMENTAŢIE DE AVIZARE</w:t>
      </w:r>
    </w:p>
    <w:p w14:paraId="16EC41EF" w14:textId="77777777" w:rsidR="00F34D83" w:rsidRPr="00BE1811" w:rsidRDefault="00F34D83" w:rsidP="00D13264">
      <w:pPr>
        <w:autoSpaceDE w:val="0"/>
        <w:autoSpaceDN w:val="0"/>
        <w:adjustRightInd w:val="0"/>
        <w:spacing w:after="0" w:line="240" w:lineRule="auto"/>
        <w:jc w:val="both"/>
        <w:rPr>
          <w:lang w:val="fr-FR"/>
        </w:rPr>
      </w:pPr>
      <w:r w:rsidRPr="00BE1811">
        <w:rPr>
          <w:b/>
          <w:lang w:val="fr-FR"/>
        </w:rPr>
        <w:t xml:space="preserve">                               </w:t>
      </w:r>
      <w:proofErr w:type="spellStart"/>
      <w:proofErr w:type="gramStart"/>
      <w:r w:rsidRPr="00BE1811">
        <w:rPr>
          <w:b/>
          <w:lang w:val="fr-FR"/>
        </w:rPr>
        <w:t>a</w:t>
      </w:r>
      <w:proofErr w:type="spellEnd"/>
      <w:proofErr w:type="gramEnd"/>
      <w:r w:rsidRPr="00BE1811">
        <w:rPr>
          <w:b/>
          <w:lang w:val="fr-FR"/>
        </w:rPr>
        <w:t xml:space="preserve"> </w:t>
      </w:r>
      <w:proofErr w:type="spellStart"/>
      <w:r w:rsidRPr="00BE1811">
        <w:rPr>
          <w:b/>
          <w:lang w:val="fr-FR"/>
        </w:rPr>
        <w:t>lucrărilor</w:t>
      </w:r>
      <w:proofErr w:type="spellEnd"/>
      <w:r w:rsidRPr="00BE1811">
        <w:rPr>
          <w:b/>
          <w:lang w:val="fr-FR"/>
        </w:rPr>
        <w:t xml:space="preserve"> de </w:t>
      </w:r>
      <w:proofErr w:type="spellStart"/>
      <w:r w:rsidRPr="00BE1811">
        <w:rPr>
          <w:b/>
          <w:lang w:val="fr-FR"/>
        </w:rPr>
        <w:t>intervenţii</w:t>
      </w:r>
      <w:proofErr w:type="spellEnd"/>
    </w:p>
    <w:p w14:paraId="00AA292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 </w:t>
      </w:r>
      <w:proofErr w:type="spellStart"/>
      <w:r w:rsidRPr="00BE1811">
        <w:rPr>
          <w:lang w:val="fr-FR"/>
        </w:rPr>
        <w:t>conţinut-cadru</w:t>
      </w:r>
      <w:proofErr w:type="spellEnd"/>
      <w:r w:rsidRPr="00BE1811">
        <w:rPr>
          <w:lang w:val="fr-FR"/>
        </w:rPr>
        <w:t>*1) -</w:t>
      </w:r>
    </w:p>
    <w:p w14:paraId="1AFA2B11" w14:textId="77777777" w:rsidR="00F34D83" w:rsidRPr="00BE1811" w:rsidRDefault="00F34D83" w:rsidP="00D13264">
      <w:pPr>
        <w:autoSpaceDE w:val="0"/>
        <w:autoSpaceDN w:val="0"/>
        <w:adjustRightInd w:val="0"/>
        <w:spacing w:after="0" w:line="240" w:lineRule="auto"/>
        <w:jc w:val="both"/>
        <w:rPr>
          <w:lang w:val="fr-FR"/>
        </w:rPr>
      </w:pPr>
    </w:p>
    <w:p w14:paraId="0A52F9DB"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*1) </w:t>
      </w:r>
      <w:proofErr w:type="spellStart"/>
      <w:r w:rsidRPr="00BE1811">
        <w:rPr>
          <w:lang w:val="fr-FR"/>
        </w:rPr>
        <w:t>Conţinutul-cadru</w:t>
      </w:r>
      <w:proofErr w:type="spellEnd"/>
      <w:r w:rsidRPr="00BE1811">
        <w:rPr>
          <w:lang w:val="fr-FR"/>
        </w:rPr>
        <w:t xml:space="preserve"> al </w:t>
      </w:r>
      <w:proofErr w:type="spellStart"/>
      <w:r w:rsidRPr="00BE1811">
        <w:rPr>
          <w:lang w:val="fr-FR"/>
        </w:rPr>
        <w:t>documentaţiei</w:t>
      </w:r>
      <w:proofErr w:type="spellEnd"/>
      <w:r w:rsidRPr="00BE1811">
        <w:rPr>
          <w:lang w:val="fr-FR"/>
        </w:rPr>
        <w:t xml:space="preserve"> de </w:t>
      </w:r>
      <w:proofErr w:type="spellStart"/>
      <w:r w:rsidRPr="00BE1811">
        <w:rPr>
          <w:lang w:val="fr-FR"/>
        </w:rPr>
        <w:t>avizare</w:t>
      </w:r>
      <w:proofErr w:type="spellEnd"/>
      <w:r w:rsidRPr="00BE1811">
        <w:rPr>
          <w:lang w:val="fr-FR"/>
        </w:rPr>
        <w:t xml:space="preserve"> a </w:t>
      </w:r>
      <w:proofErr w:type="spellStart"/>
      <w:r w:rsidRPr="00BE1811">
        <w:rPr>
          <w:lang w:val="fr-FR"/>
        </w:rPr>
        <w:t>lucrărilor</w:t>
      </w:r>
      <w:proofErr w:type="spellEnd"/>
      <w:r w:rsidRPr="00BE1811">
        <w:rPr>
          <w:lang w:val="fr-FR"/>
        </w:rPr>
        <w:t xml:space="preserve"> de </w:t>
      </w:r>
      <w:proofErr w:type="spellStart"/>
      <w:r w:rsidRPr="00BE1811">
        <w:rPr>
          <w:lang w:val="fr-FR"/>
        </w:rPr>
        <w:t>intervenţii</w:t>
      </w:r>
      <w:proofErr w:type="spellEnd"/>
      <w:r w:rsidRPr="00BE1811">
        <w:rPr>
          <w:lang w:val="fr-FR"/>
        </w:rPr>
        <w:t xml:space="preserve"> </w:t>
      </w:r>
      <w:proofErr w:type="spellStart"/>
      <w:r w:rsidRPr="00BE1811">
        <w:rPr>
          <w:lang w:val="fr-FR"/>
        </w:rPr>
        <w:t>poate</w:t>
      </w:r>
      <w:proofErr w:type="spellEnd"/>
      <w:r w:rsidRPr="00BE1811">
        <w:rPr>
          <w:lang w:val="fr-FR"/>
        </w:rPr>
        <w:t xml:space="preserve"> fi </w:t>
      </w:r>
      <w:proofErr w:type="spellStart"/>
      <w:r w:rsidRPr="00BE1811">
        <w:rPr>
          <w:lang w:val="fr-FR"/>
        </w:rPr>
        <w:t>adaptat</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funcţie</w:t>
      </w:r>
      <w:proofErr w:type="spellEnd"/>
      <w:r w:rsidRPr="00BE1811">
        <w:rPr>
          <w:lang w:val="fr-FR"/>
        </w:rPr>
        <w:t xml:space="preserve"> de </w:t>
      </w:r>
      <w:proofErr w:type="spellStart"/>
      <w:r w:rsidRPr="00BE1811">
        <w:rPr>
          <w:lang w:val="fr-FR"/>
        </w:rPr>
        <w:t>specificul</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complexitatea</w:t>
      </w:r>
      <w:proofErr w:type="spellEnd"/>
      <w:r w:rsidRPr="00BE1811">
        <w:rPr>
          <w:lang w:val="fr-FR"/>
        </w:rPr>
        <w:t xml:space="preserve"> </w:t>
      </w:r>
      <w:proofErr w:type="spellStart"/>
      <w:r w:rsidRPr="00BE1811">
        <w:rPr>
          <w:lang w:val="fr-FR"/>
        </w:rPr>
        <w:t>obiectivului</w:t>
      </w:r>
      <w:proofErr w:type="spellEnd"/>
      <w:r w:rsidRPr="00BE1811">
        <w:rPr>
          <w:lang w:val="fr-FR"/>
        </w:rPr>
        <w:t xml:space="preserve"> de </w:t>
      </w:r>
      <w:proofErr w:type="spellStart"/>
      <w:r w:rsidRPr="00BE1811">
        <w:rPr>
          <w:lang w:val="fr-FR"/>
        </w:rPr>
        <w:t>investiţii</w:t>
      </w:r>
      <w:proofErr w:type="spellEnd"/>
      <w:r w:rsidRPr="00BE1811">
        <w:rPr>
          <w:lang w:val="fr-FR"/>
        </w:rPr>
        <w:t xml:space="preserve"> </w:t>
      </w:r>
      <w:proofErr w:type="spellStart"/>
      <w:r w:rsidRPr="00BE1811">
        <w:rPr>
          <w:lang w:val="fr-FR"/>
        </w:rPr>
        <w:t>propus</w:t>
      </w:r>
      <w:proofErr w:type="spellEnd"/>
      <w:r w:rsidRPr="00BE1811">
        <w:rPr>
          <w:lang w:val="fr-FR"/>
        </w:rPr>
        <w:t>.</w:t>
      </w:r>
    </w:p>
    <w:p w14:paraId="2C47FAE6" w14:textId="77777777" w:rsidR="00F34D83" w:rsidRPr="00BE1811" w:rsidRDefault="00F34D83" w:rsidP="00D13264">
      <w:pPr>
        <w:autoSpaceDE w:val="0"/>
        <w:autoSpaceDN w:val="0"/>
        <w:adjustRightInd w:val="0"/>
        <w:spacing w:after="0" w:line="240" w:lineRule="auto"/>
        <w:jc w:val="both"/>
        <w:rPr>
          <w:lang w:val="fr-FR"/>
        </w:rPr>
      </w:pPr>
    </w:p>
    <w:p w14:paraId="60710B74" w14:textId="77777777" w:rsidR="00F34D83" w:rsidRPr="00BE1811" w:rsidRDefault="00F34D83" w:rsidP="00D13264">
      <w:pPr>
        <w:autoSpaceDE w:val="0"/>
        <w:autoSpaceDN w:val="0"/>
        <w:adjustRightInd w:val="0"/>
        <w:spacing w:after="0" w:line="240" w:lineRule="auto"/>
        <w:jc w:val="both"/>
        <w:rPr>
          <w:b/>
          <w:lang w:val="fr-FR"/>
        </w:rPr>
      </w:pPr>
      <w:r w:rsidRPr="00BE1811">
        <w:rPr>
          <w:b/>
          <w:lang w:val="fr-FR"/>
        </w:rPr>
        <w:t>A. PIESE SCRISE</w:t>
      </w:r>
    </w:p>
    <w:p w14:paraId="6BD144AE" w14:textId="77777777" w:rsidR="00F34D83" w:rsidRPr="00BE1811" w:rsidRDefault="00F34D83" w:rsidP="00D13264">
      <w:pPr>
        <w:autoSpaceDE w:val="0"/>
        <w:autoSpaceDN w:val="0"/>
        <w:adjustRightInd w:val="0"/>
        <w:spacing w:after="0" w:line="240" w:lineRule="auto"/>
        <w:jc w:val="both"/>
        <w:rPr>
          <w:b/>
          <w:lang w:val="fr-FR"/>
        </w:rPr>
      </w:pPr>
    </w:p>
    <w:p w14:paraId="5644C025" w14:textId="77777777" w:rsidR="00F34D83" w:rsidRPr="00BE1811" w:rsidRDefault="00F34D83" w:rsidP="00D13264">
      <w:pPr>
        <w:autoSpaceDE w:val="0"/>
        <w:autoSpaceDN w:val="0"/>
        <w:adjustRightInd w:val="0"/>
        <w:spacing w:after="0" w:line="240" w:lineRule="auto"/>
        <w:jc w:val="both"/>
        <w:rPr>
          <w:lang w:val="fr-FR"/>
        </w:rPr>
      </w:pPr>
      <w:r w:rsidRPr="00BE1811">
        <w:rPr>
          <w:b/>
          <w:lang w:val="fr-FR"/>
        </w:rPr>
        <w:t xml:space="preserve">    1. </w:t>
      </w:r>
      <w:proofErr w:type="spellStart"/>
      <w:r w:rsidRPr="00BE1811">
        <w:rPr>
          <w:b/>
          <w:lang w:val="fr-FR"/>
        </w:rPr>
        <w:t>Informaţii</w:t>
      </w:r>
      <w:proofErr w:type="spellEnd"/>
      <w:r w:rsidRPr="00BE1811">
        <w:rPr>
          <w:b/>
          <w:lang w:val="fr-FR"/>
        </w:rPr>
        <w:t xml:space="preserve"> </w:t>
      </w:r>
      <w:proofErr w:type="spellStart"/>
      <w:r w:rsidRPr="00BE1811">
        <w:rPr>
          <w:b/>
          <w:lang w:val="fr-FR"/>
        </w:rPr>
        <w:t>generale</w:t>
      </w:r>
      <w:proofErr w:type="spellEnd"/>
      <w:r w:rsidRPr="00BE1811">
        <w:rPr>
          <w:b/>
          <w:lang w:val="fr-FR"/>
        </w:rPr>
        <w:t xml:space="preserve"> </w:t>
      </w:r>
      <w:proofErr w:type="spellStart"/>
      <w:r w:rsidRPr="00BE1811">
        <w:rPr>
          <w:b/>
          <w:lang w:val="fr-FR"/>
        </w:rPr>
        <w:t>privind</w:t>
      </w:r>
      <w:proofErr w:type="spellEnd"/>
      <w:r w:rsidRPr="00BE1811">
        <w:rPr>
          <w:b/>
          <w:lang w:val="fr-FR"/>
        </w:rPr>
        <w:t xml:space="preserve"> </w:t>
      </w:r>
      <w:proofErr w:type="spellStart"/>
      <w:r w:rsidRPr="00BE1811">
        <w:rPr>
          <w:b/>
          <w:lang w:val="fr-FR"/>
        </w:rPr>
        <w:t>obiectivul</w:t>
      </w:r>
      <w:proofErr w:type="spellEnd"/>
      <w:r w:rsidRPr="00BE1811">
        <w:rPr>
          <w:b/>
          <w:lang w:val="fr-FR"/>
        </w:rPr>
        <w:t xml:space="preserve"> de </w:t>
      </w:r>
      <w:proofErr w:type="spellStart"/>
      <w:r w:rsidRPr="00BE1811">
        <w:rPr>
          <w:b/>
          <w:lang w:val="fr-FR"/>
        </w:rPr>
        <w:t>investiţii</w:t>
      </w:r>
      <w:proofErr w:type="spellEnd"/>
    </w:p>
    <w:p w14:paraId="268C2BE0"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1.1. </w:t>
      </w:r>
      <w:proofErr w:type="spellStart"/>
      <w:r w:rsidRPr="00BE1811">
        <w:rPr>
          <w:lang w:val="fr-FR"/>
        </w:rPr>
        <w:t>Denumirea</w:t>
      </w:r>
      <w:proofErr w:type="spellEnd"/>
      <w:r w:rsidRPr="00BE1811">
        <w:rPr>
          <w:lang w:val="fr-FR"/>
        </w:rPr>
        <w:t xml:space="preserve"> </w:t>
      </w:r>
      <w:proofErr w:type="spellStart"/>
      <w:r w:rsidRPr="00BE1811">
        <w:rPr>
          <w:lang w:val="fr-FR"/>
        </w:rPr>
        <w:t>obiectivului</w:t>
      </w:r>
      <w:proofErr w:type="spellEnd"/>
      <w:r w:rsidRPr="00BE1811">
        <w:rPr>
          <w:lang w:val="fr-FR"/>
        </w:rPr>
        <w:t xml:space="preserve"> de </w:t>
      </w:r>
      <w:proofErr w:type="spellStart"/>
      <w:r w:rsidRPr="00BE1811">
        <w:rPr>
          <w:lang w:val="fr-FR"/>
        </w:rPr>
        <w:t>investiţii</w:t>
      </w:r>
      <w:proofErr w:type="spellEnd"/>
    </w:p>
    <w:p w14:paraId="6A7C0172"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1.2. </w:t>
      </w:r>
      <w:proofErr w:type="spellStart"/>
      <w:r w:rsidRPr="00BE1811">
        <w:rPr>
          <w:lang w:val="fr-FR"/>
        </w:rPr>
        <w:t>Ordonator</w:t>
      </w:r>
      <w:proofErr w:type="spellEnd"/>
      <w:r w:rsidRPr="00BE1811">
        <w:rPr>
          <w:lang w:val="fr-FR"/>
        </w:rPr>
        <w:t xml:space="preserve"> principal de </w:t>
      </w:r>
      <w:proofErr w:type="spellStart"/>
      <w:r w:rsidRPr="00BE1811">
        <w:rPr>
          <w:lang w:val="fr-FR"/>
        </w:rPr>
        <w:t>credite</w:t>
      </w:r>
      <w:proofErr w:type="spellEnd"/>
      <w:r w:rsidRPr="00BE1811">
        <w:rPr>
          <w:lang w:val="fr-FR"/>
        </w:rPr>
        <w:t>/</w:t>
      </w:r>
      <w:proofErr w:type="spellStart"/>
      <w:r w:rsidRPr="00BE1811">
        <w:rPr>
          <w:lang w:val="fr-FR"/>
        </w:rPr>
        <w:t>investitor</w:t>
      </w:r>
      <w:proofErr w:type="spellEnd"/>
    </w:p>
    <w:p w14:paraId="325060C9" w14:textId="77777777" w:rsidR="00F34D83" w:rsidRPr="00BE1811" w:rsidRDefault="00F34D83" w:rsidP="00D13264">
      <w:pPr>
        <w:autoSpaceDE w:val="0"/>
        <w:autoSpaceDN w:val="0"/>
        <w:adjustRightInd w:val="0"/>
        <w:spacing w:after="0" w:line="240" w:lineRule="auto"/>
        <w:jc w:val="both"/>
        <w:rPr>
          <w:lang w:val="en-US"/>
        </w:rPr>
      </w:pPr>
      <w:r w:rsidRPr="00BE1811">
        <w:rPr>
          <w:lang w:val="fr-FR"/>
        </w:rPr>
        <w:t xml:space="preserve">    </w:t>
      </w:r>
      <w:r w:rsidRPr="00BE1811">
        <w:rPr>
          <w:lang w:val="en-US"/>
        </w:rPr>
        <w:t xml:space="preserve">1.3. </w:t>
      </w:r>
      <w:proofErr w:type="spellStart"/>
      <w:r w:rsidRPr="00BE1811">
        <w:rPr>
          <w:lang w:val="en-US"/>
        </w:rPr>
        <w:t>Ordonator</w:t>
      </w:r>
      <w:proofErr w:type="spellEnd"/>
      <w:r w:rsidRPr="00BE1811">
        <w:rPr>
          <w:lang w:val="en-US"/>
        </w:rPr>
        <w:t xml:space="preserve"> de </w:t>
      </w:r>
      <w:proofErr w:type="spellStart"/>
      <w:r w:rsidRPr="00BE1811">
        <w:rPr>
          <w:lang w:val="en-US"/>
        </w:rPr>
        <w:t>credite</w:t>
      </w:r>
      <w:proofErr w:type="spellEnd"/>
      <w:r w:rsidRPr="00BE1811">
        <w:rPr>
          <w:lang w:val="en-US"/>
        </w:rPr>
        <w:t xml:space="preserve"> (</w:t>
      </w:r>
      <w:proofErr w:type="spellStart"/>
      <w:r w:rsidRPr="00BE1811">
        <w:rPr>
          <w:lang w:val="en-US"/>
        </w:rPr>
        <w:t>secundar</w:t>
      </w:r>
      <w:proofErr w:type="spellEnd"/>
      <w:r w:rsidRPr="00BE1811">
        <w:rPr>
          <w:lang w:val="en-US"/>
        </w:rPr>
        <w:t>/</w:t>
      </w:r>
      <w:proofErr w:type="spellStart"/>
      <w:r w:rsidRPr="00BE1811">
        <w:rPr>
          <w:lang w:val="en-US"/>
        </w:rPr>
        <w:t>terţiar</w:t>
      </w:r>
      <w:proofErr w:type="spellEnd"/>
      <w:r w:rsidRPr="00BE1811">
        <w:rPr>
          <w:lang w:val="en-US"/>
        </w:rPr>
        <w:t>)</w:t>
      </w:r>
    </w:p>
    <w:p w14:paraId="509DC7D9"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1.4. </w:t>
      </w:r>
      <w:proofErr w:type="spellStart"/>
      <w:r w:rsidRPr="00BE1811">
        <w:rPr>
          <w:lang w:val="en-US"/>
        </w:rPr>
        <w:t>Beneficiarul</w:t>
      </w:r>
      <w:proofErr w:type="spellEnd"/>
      <w:r w:rsidRPr="00BE1811">
        <w:rPr>
          <w:lang w:val="en-US"/>
        </w:rPr>
        <w:t xml:space="preserve"> </w:t>
      </w:r>
      <w:proofErr w:type="spellStart"/>
      <w:r w:rsidRPr="00BE1811">
        <w:rPr>
          <w:lang w:val="en-US"/>
        </w:rPr>
        <w:t>investiţiei</w:t>
      </w:r>
      <w:proofErr w:type="spellEnd"/>
    </w:p>
    <w:p w14:paraId="5008BEF3"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1.5. </w:t>
      </w:r>
      <w:proofErr w:type="spellStart"/>
      <w:r w:rsidRPr="00BE1811">
        <w:rPr>
          <w:lang w:val="fr-FR"/>
        </w:rPr>
        <w:t>Elaboratorul</w:t>
      </w:r>
      <w:proofErr w:type="spellEnd"/>
      <w:r w:rsidRPr="00BE1811">
        <w:rPr>
          <w:lang w:val="fr-FR"/>
        </w:rPr>
        <w:t xml:space="preserve"> </w:t>
      </w:r>
      <w:proofErr w:type="spellStart"/>
      <w:r w:rsidRPr="00BE1811">
        <w:rPr>
          <w:lang w:val="fr-FR"/>
        </w:rPr>
        <w:t>documentaţiei</w:t>
      </w:r>
      <w:proofErr w:type="spellEnd"/>
      <w:r w:rsidRPr="00BE1811">
        <w:rPr>
          <w:lang w:val="fr-FR"/>
        </w:rPr>
        <w:t xml:space="preserve"> de </w:t>
      </w:r>
      <w:proofErr w:type="spellStart"/>
      <w:r w:rsidRPr="00BE1811">
        <w:rPr>
          <w:lang w:val="fr-FR"/>
        </w:rPr>
        <w:t>avizare</w:t>
      </w:r>
      <w:proofErr w:type="spellEnd"/>
      <w:r w:rsidRPr="00BE1811">
        <w:rPr>
          <w:lang w:val="fr-FR"/>
        </w:rPr>
        <w:t xml:space="preserve"> a </w:t>
      </w:r>
      <w:proofErr w:type="spellStart"/>
      <w:r w:rsidRPr="00BE1811">
        <w:rPr>
          <w:lang w:val="fr-FR"/>
        </w:rPr>
        <w:t>lucrărilor</w:t>
      </w:r>
      <w:proofErr w:type="spellEnd"/>
      <w:r w:rsidRPr="00BE1811">
        <w:rPr>
          <w:lang w:val="fr-FR"/>
        </w:rPr>
        <w:t xml:space="preserve"> de </w:t>
      </w:r>
      <w:proofErr w:type="spellStart"/>
      <w:r w:rsidRPr="00BE1811">
        <w:rPr>
          <w:lang w:val="fr-FR"/>
        </w:rPr>
        <w:t>intervenţie</w:t>
      </w:r>
      <w:proofErr w:type="spellEnd"/>
    </w:p>
    <w:p w14:paraId="7A92586D" w14:textId="77777777" w:rsidR="00F34D83" w:rsidRPr="00BE1811" w:rsidRDefault="00F34D83" w:rsidP="00F34D83">
      <w:pPr>
        <w:autoSpaceDE w:val="0"/>
        <w:autoSpaceDN w:val="0"/>
        <w:adjustRightInd w:val="0"/>
        <w:spacing w:after="0" w:line="240" w:lineRule="auto"/>
        <w:rPr>
          <w:lang w:val="fr-FR"/>
        </w:rPr>
      </w:pPr>
    </w:p>
    <w:p w14:paraId="5B5739DE" w14:textId="77777777" w:rsidR="00F34D83" w:rsidRPr="00BE1811" w:rsidRDefault="00F34D83" w:rsidP="00D13264">
      <w:pPr>
        <w:autoSpaceDE w:val="0"/>
        <w:autoSpaceDN w:val="0"/>
        <w:adjustRightInd w:val="0"/>
        <w:spacing w:after="0" w:line="240" w:lineRule="auto"/>
        <w:jc w:val="both"/>
        <w:rPr>
          <w:lang w:val="fr-FR"/>
        </w:rPr>
      </w:pPr>
      <w:r w:rsidRPr="00BE1811">
        <w:rPr>
          <w:b/>
          <w:lang w:val="fr-FR"/>
        </w:rPr>
        <w:t xml:space="preserve">2. </w:t>
      </w:r>
      <w:proofErr w:type="spellStart"/>
      <w:r w:rsidRPr="00BE1811">
        <w:rPr>
          <w:b/>
          <w:lang w:val="fr-FR"/>
        </w:rPr>
        <w:t>Situaţia</w:t>
      </w:r>
      <w:proofErr w:type="spellEnd"/>
      <w:r w:rsidRPr="00BE1811">
        <w:rPr>
          <w:b/>
          <w:lang w:val="fr-FR"/>
        </w:rPr>
        <w:t xml:space="preserve"> </w:t>
      </w:r>
      <w:proofErr w:type="spellStart"/>
      <w:r w:rsidRPr="00BE1811">
        <w:rPr>
          <w:b/>
          <w:lang w:val="fr-FR"/>
        </w:rPr>
        <w:t>existentă</w:t>
      </w:r>
      <w:proofErr w:type="spellEnd"/>
      <w:r w:rsidRPr="00BE1811">
        <w:rPr>
          <w:b/>
          <w:lang w:val="fr-FR"/>
        </w:rPr>
        <w:t xml:space="preserve"> </w:t>
      </w:r>
      <w:proofErr w:type="spellStart"/>
      <w:r w:rsidRPr="00BE1811">
        <w:rPr>
          <w:b/>
          <w:lang w:val="fr-FR"/>
        </w:rPr>
        <w:t>şi</w:t>
      </w:r>
      <w:proofErr w:type="spellEnd"/>
      <w:r w:rsidRPr="00BE1811">
        <w:rPr>
          <w:b/>
          <w:lang w:val="fr-FR"/>
        </w:rPr>
        <w:t xml:space="preserve"> </w:t>
      </w:r>
      <w:proofErr w:type="spellStart"/>
      <w:r w:rsidRPr="00BE1811">
        <w:rPr>
          <w:b/>
          <w:lang w:val="fr-FR"/>
        </w:rPr>
        <w:t>necesitatea</w:t>
      </w:r>
      <w:proofErr w:type="spellEnd"/>
      <w:r w:rsidRPr="00BE1811">
        <w:rPr>
          <w:b/>
          <w:lang w:val="fr-FR"/>
        </w:rPr>
        <w:t xml:space="preserve"> </w:t>
      </w:r>
      <w:proofErr w:type="spellStart"/>
      <w:r w:rsidRPr="00BE1811">
        <w:rPr>
          <w:b/>
          <w:lang w:val="fr-FR"/>
        </w:rPr>
        <w:t>realizării</w:t>
      </w:r>
      <w:proofErr w:type="spellEnd"/>
      <w:r w:rsidRPr="00BE1811">
        <w:rPr>
          <w:b/>
          <w:lang w:val="fr-FR"/>
        </w:rPr>
        <w:t xml:space="preserve"> </w:t>
      </w:r>
      <w:proofErr w:type="spellStart"/>
      <w:r w:rsidRPr="00BE1811">
        <w:rPr>
          <w:b/>
          <w:lang w:val="fr-FR"/>
        </w:rPr>
        <w:t>lucrărilor</w:t>
      </w:r>
      <w:proofErr w:type="spellEnd"/>
      <w:r w:rsidRPr="00BE1811">
        <w:rPr>
          <w:b/>
          <w:lang w:val="fr-FR"/>
        </w:rPr>
        <w:t xml:space="preserve"> de </w:t>
      </w:r>
      <w:proofErr w:type="spellStart"/>
      <w:r w:rsidRPr="00BE1811">
        <w:rPr>
          <w:b/>
          <w:lang w:val="fr-FR"/>
        </w:rPr>
        <w:t>intervenţii</w:t>
      </w:r>
      <w:proofErr w:type="spellEnd"/>
    </w:p>
    <w:p w14:paraId="3C53E59F"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2.1. </w:t>
      </w:r>
      <w:proofErr w:type="spellStart"/>
      <w:r w:rsidRPr="00BE1811">
        <w:rPr>
          <w:lang w:val="fr-FR"/>
        </w:rPr>
        <w:t>Prezentarea</w:t>
      </w:r>
      <w:proofErr w:type="spellEnd"/>
      <w:r w:rsidRPr="00BE1811">
        <w:rPr>
          <w:lang w:val="fr-FR"/>
        </w:rPr>
        <w:t xml:space="preserve"> </w:t>
      </w:r>
      <w:proofErr w:type="spellStart"/>
      <w:proofErr w:type="gramStart"/>
      <w:r w:rsidRPr="00BE1811">
        <w:rPr>
          <w:lang w:val="fr-FR"/>
        </w:rPr>
        <w:t>contextului</w:t>
      </w:r>
      <w:proofErr w:type="spellEnd"/>
      <w:r w:rsidRPr="00BE1811">
        <w:rPr>
          <w:lang w:val="fr-FR"/>
        </w:rPr>
        <w:t>:</w:t>
      </w:r>
      <w:proofErr w:type="gramEnd"/>
      <w:r w:rsidRPr="00BE1811">
        <w:rPr>
          <w:lang w:val="fr-FR"/>
        </w:rPr>
        <w:t xml:space="preserve"> </w:t>
      </w:r>
      <w:proofErr w:type="spellStart"/>
      <w:r w:rsidRPr="00BE1811">
        <w:rPr>
          <w:lang w:val="fr-FR"/>
        </w:rPr>
        <w:t>politici</w:t>
      </w:r>
      <w:proofErr w:type="spellEnd"/>
      <w:r w:rsidRPr="00BE1811">
        <w:rPr>
          <w:lang w:val="fr-FR"/>
        </w:rPr>
        <w:t xml:space="preserve">, </w:t>
      </w:r>
      <w:proofErr w:type="spellStart"/>
      <w:r w:rsidRPr="00BE1811">
        <w:rPr>
          <w:lang w:val="fr-FR"/>
        </w:rPr>
        <w:t>strategii</w:t>
      </w:r>
      <w:proofErr w:type="spellEnd"/>
      <w:r w:rsidRPr="00BE1811">
        <w:rPr>
          <w:lang w:val="fr-FR"/>
        </w:rPr>
        <w:t xml:space="preserve">, </w:t>
      </w:r>
      <w:proofErr w:type="spellStart"/>
      <w:r w:rsidRPr="00BE1811">
        <w:rPr>
          <w:lang w:val="fr-FR"/>
        </w:rPr>
        <w:t>legislaţie</w:t>
      </w:r>
      <w:proofErr w:type="spellEnd"/>
      <w:r w:rsidRPr="00BE1811">
        <w:rPr>
          <w:lang w:val="fr-FR"/>
        </w:rPr>
        <w:t xml:space="preserve">, </w:t>
      </w:r>
      <w:proofErr w:type="spellStart"/>
      <w:r w:rsidRPr="00BE1811">
        <w:rPr>
          <w:lang w:val="fr-FR"/>
        </w:rPr>
        <w:t>acorduri</w:t>
      </w:r>
      <w:proofErr w:type="spellEnd"/>
      <w:r w:rsidRPr="00BE1811">
        <w:rPr>
          <w:lang w:val="fr-FR"/>
        </w:rPr>
        <w:t xml:space="preserve"> </w:t>
      </w:r>
      <w:proofErr w:type="spellStart"/>
      <w:r w:rsidRPr="00BE1811">
        <w:rPr>
          <w:lang w:val="fr-FR"/>
        </w:rPr>
        <w:t>relevante</w:t>
      </w:r>
      <w:proofErr w:type="spellEnd"/>
      <w:r w:rsidRPr="00BE1811">
        <w:rPr>
          <w:lang w:val="fr-FR"/>
        </w:rPr>
        <w:t xml:space="preserve">, </w:t>
      </w:r>
      <w:proofErr w:type="spellStart"/>
      <w:r w:rsidRPr="00BE1811">
        <w:rPr>
          <w:lang w:val="fr-FR"/>
        </w:rPr>
        <w:t>structuri</w:t>
      </w:r>
      <w:proofErr w:type="spellEnd"/>
      <w:r w:rsidRPr="00BE1811">
        <w:rPr>
          <w:lang w:val="fr-FR"/>
        </w:rPr>
        <w:t xml:space="preserve"> </w:t>
      </w:r>
      <w:proofErr w:type="spellStart"/>
      <w:r w:rsidRPr="00BE1811">
        <w:rPr>
          <w:lang w:val="fr-FR"/>
        </w:rPr>
        <w:t>instituţionale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financiare</w:t>
      </w:r>
      <w:proofErr w:type="spellEnd"/>
    </w:p>
    <w:p w14:paraId="799CD4C8"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2.2. </w:t>
      </w:r>
      <w:proofErr w:type="spellStart"/>
      <w:r w:rsidRPr="00BE1811">
        <w:rPr>
          <w:lang w:val="en-US"/>
        </w:rPr>
        <w:t>Analiza</w:t>
      </w:r>
      <w:proofErr w:type="spellEnd"/>
      <w:r w:rsidRPr="00BE1811">
        <w:rPr>
          <w:lang w:val="en-US"/>
        </w:rPr>
        <w:t xml:space="preserve"> </w:t>
      </w:r>
      <w:proofErr w:type="spellStart"/>
      <w:r w:rsidRPr="00BE1811">
        <w:rPr>
          <w:lang w:val="en-US"/>
        </w:rPr>
        <w:t>situaţiei</w:t>
      </w:r>
      <w:proofErr w:type="spellEnd"/>
      <w:r w:rsidRPr="00BE1811">
        <w:rPr>
          <w:lang w:val="en-US"/>
        </w:rPr>
        <w:t xml:space="preserve"> </w:t>
      </w:r>
      <w:proofErr w:type="spellStart"/>
      <w:r w:rsidRPr="00BE1811">
        <w:rPr>
          <w:lang w:val="en-US"/>
        </w:rPr>
        <w:t>existente</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identificarea</w:t>
      </w:r>
      <w:proofErr w:type="spellEnd"/>
      <w:r w:rsidRPr="00BE1811">
        <w:rPr>
          <w:lang w:val="en-US"/>
        </w:rPr>
        <w:t xml:space="preserve"> </w:t>
      </w:r>
      <w:proofErr w:type="spellStart"/>
      <w:r w:rsidRPr="00BE1811">
        <w:rPr>
          <w:lang w:val="en-US"/>
        </w:rPr>
        <w:t>necesităţilor</w:t>
      </w:r>
      <w:proofErr w:type="spellEnd"/>
      <w:r w:rsidRPr="00BE1811">
        <w:rPr>
          <w:lang w:val="en-US"/>
        </w:rPr>
        <w:t xml:space="preserve"> </w:t>
      </w:r>
      <w:proofErr w:type="spellStart"/>
      <w:r w:rsidRPr="00BE1811">
        <w:rPr>
          <w:lang w:val="en-US"/>
        </w:rPr>
        <w:t>şi</w:t>
      </w:r>
      <w:proofErr w:type="spellEnd"/>
      <w:r w:rsidRPr="00BE1811">
        <w:rPr>
          <w:lang w:val="en-US"/>
        </w:rPr>
        <w:t xml:space="preserve"> a </w:t>
      </w:r>
      <w:proofErr w:type="spellStart"/>
      <w:r w:rsidRPr="00BE1811">
        <w:rPr>
          <w:lang w:val="en-US"/>
        </w:rPr>
        <w:t>deficienţelor</w:t>
      </w:r>
      <w:proofErr w:type="spellEnd"/>
    </w:p>
    <w:p w14:paraId="109BFC90"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2.3. </w:t>
      </w:r>
      <w:proofErr w:type="spellStart"/>
      <w:r w:rsidRPr="00BE1811">
        <w:rPr>
          <w:lang w:val="en-US"/>
        </w:rPr>
        <w:t>Obiective</w:t>
      </w:r>
      <w:proofErr w:type="spellEnd"/>
      <w:r w:rsidRPr="00BE1811">
        <w:rPr>
          <w:lang w:val="en-US"/>
        </w:rPr>
        <w:t xml:space="preserve"> </w:t>
      </w:r>
      <w:proofErr w:type="spellStart"/>
      <w:r w:rsidRPr="00BE1811">
        <w:rPr>
          <w:lang w:val="en-US"/>
        </w:rPr>
        <w:t>preconizate</w:t>
      </w:r>
      <w:proofErr w:type="spellEnd"/>
      <w:r w:rsidRPr="00BE1811">
        <w:rPr>
          <w:lang w:val="en-US"/>
        </w:rPr>
        <w:t xml:space="preserve"> a fi </w:t>
      </w:r>
      <w:proofErr w:type="spellStart"/>
      <w:r w:rsidRPr="00BE1811">
        <w:rPr>
          <w:lang w:val="en-US"/>
        </w:rPr>
        <w:t>atinse</w:t>
      </w:r>
      <w:proofErr w:type="spellEnd"/>
      <w:r w:rsidRPr="00BE1811">
        <w:rPr>
          <w:lang w:val="en-US"/>
        </w:rPr>
        <w:t xml:space="preserve"> </w:t>
      </w:r>
      <w:proofErr w:type="spellStart"/>
      <w:r w:rsidRPr="00BE1811">
        <w:rPr>
          <w:lang w:val="en-US"/>
        </w:rPr>
        <w:t>prin</w:t>
      </w:r>
      <w:proofErr w:type="spellEnd"/>
      <w:r w:rsidRPr="00BE1811">
        <w:rPr>
          <w:lang w:val="en-US"/>
        </w:rPr>
        <w:t xml:space="preserve"> </w:t>
      </w:r>
      <w:proofErr w:type="spellStart"/>
      <w:r w:rsidRPr="00BE1811">
        <w:rPr>
          <w:lang w:val="en-US"/>
        </w:rPr>
        <w:t>realizarea</w:t>
      </w:r>
      <w:proofErr w:type="spellEnd"/>
      <w:r w:rsidRPr="00BE1811">
        <w:rPr>
          <w:lang w:val="en-US"/>
        </w:rPr>
        <w:t xml:space="preserve"> </w:t>
      </w:r>
      <w:proofErr w:type="spellStart"/>
      <w:r w:rsidRPr="00BE1811">
        <w:rPr>
          <w:lang w:val="en-US"/>
        </w:rPr>
        <w:t>investiţiei</w:t>
      </w:r>
      <w:proofErr w:type="spellEnd"/>
      <w:r w:rsidRPr="00BE1811">
        <w:rPr>
          <w:lang w:val="en-US"/>
        </w:rPr>
        <w:t xml:space="preserve"> </w:t>
      </w:r>
      <w:proofErr w:type="spellStart"/>
      <w:r w:rsidRPr="00BE1811">
        <w:rPr>
          <w:lang w:val="en-US"/>
        </w:rPr>
        <w:t>publice</w:t>
      </w:r>
      <w:proofErr w:type="spellEnd"/>
    </w:p>
    <w:p w14:paraId="4B34D630" w14:textId="77777777" w:rsidR="00F34D83" w:rsidRPr="00BE1811" w:rsidRDefault="00F34D83" w:rsidP="00D13264">
      <w:pPr>
        <w:autoSpaceDE w:val="0"/>
        <w:autoSpaceDN w:val="0"/>
        <w:adjustRightInd w:val="0"/>
        <w:spacing w:after="0" w:line="240" w:lineRule="auto"/>
        <w:jc w:val="both"/>
        <w:rPr>
          <w:lang w:val="en-US"/>
        </w:rPr>
      </w:pPr>
    </w:p>
    <w:p w14:paraId="4509B9EB" w14:textId="77777777" w:rsidR="00F34D83" w:rsidRPr="00BE1811" w:rsidRDefault="00F34D83" w:rsidP="00D13264">
      <w:pPr>
        <w:autoSpaceDE w:val="0"/>
        <w:autoSpaceDN w:val="0"/>
        <w:adjustRightInd w:val="0"/>
        <w:spacing w:after="0" w:line="240" w:lineRule="auto"/>
        <w:jc w:val="both"/>
        <w:rPr>
          <w:lang w:val="fr-FR"/>
        </w:rPr>
      </w:pPr>
      <w:r w:rsidRPr="00BE1811">
        <w:rPr>
          <w:b/>
          <w:lang w:val="fr-FR"/>
        </w:rPr>
        <w:t xml:space="preserve">3. </w:t>
      </w:r>
      <w:proofErr w:type="spellStart"/>
      <w:r w:rsidRPr="00BE1811">
        <w:rPr>
          <w:b/>
          <w:lang w:val="fr-FR"/>
        </w:rPr>
        <w:t>Descrierea</w:t>
      </w:r>
      <w:proofErr w:type="spellEnd"/>
      <w:r w:rsidRPr="00BE1811">
        <w:rPr>
          <w:b/>
          <w:lang w:val="fr-FR"/>
        </w:rPr>
        <w:t xml:space="preserve"> </w:t>
      </w:r>
      <w:proofErr w:type="spellStart"/>
      <w:r w:rsidRPr="00BE1811">
        <w:rPr>
          <w:b/>
          <w:lang w:val="fr-FR"/>
        </w:rPr>
        <w:t>construcţiei</w:t>
      </w:r>
      <w:proofErr w:type="spellEnd"/>
      <w:r w:rsidRPr="00BE1811">
        <w:rPr>
          <w:b/>
          <w:lang w:val="fr-FR"/>
        </w:rPr>
        <w:t xml:space="preserve"> </w:t>
      </w:r>
      <w:proofErr w:type="spellStart"/>
      <w:r w:rsidRPr="00BE1811">
        <w:rPr>
          <w:b/>
          <w:lang w:val="fr-FR"/>
        </w:rPr>
        <w:t>existente</w:t>
      </w:r>
      <w:proofErr w:type="spellEnd"/>
    </w:p>
    <w:p w14:paraId="212E34FB"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3.1. </w:t>
      </w:r>
      <w:proofErr w:type="spellStart"/>
      <w:r w:rsidRPr="00BE1811">
        <w:rPr>
          <w:lang w:val="fr-FR"/>
        </w:rPr>
        <w:t>Particularităţi</w:t>
      </w:r>
      <w:proofErr w:type="spellEnd"/>
      <w:r w:rsidRPr="00BE1811">
        <w:rPr>
          <w:lang w:val="fr-FR"/>
        </w:rPr>
        <w:t xml:space="preserve"> ale </w:t>
      </w:r>
      <w:proofErr w:type="spellStart"/>
      <w:proofErr w:type="gramStart"/>
      <w:r w:rsidRPr="00BE1811">
        <w:rPr>
          <w:lang w:val="fr-FR"/>
        </w:rPr>
        <w:t>amplasamentului</w:t>
      </w:r>
      <w:proofErr w:type="spellEnd"/>
      <w:r w:rsidRPr="00BE1811">
        <w:rPr>
          <w:lang w:val="fr-FR"/>
        </w:rPr>
        <w:t>:</w:t>
      </w:r>
      <w:proofErr w:type="gramEnd"/>
    </w:p>
    <w:p w14:paraId="04B3350A"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a) </w:t>
      </w:r>
      <w:proofErr w:type="spellStart"/>
      <w:r w:rsidRPr="00BE1811">
        <w:rPr>
          <w:lang w:val="fr-FR"/>
        </w:rPr>
        <w:t>descrierea</w:t>
      </w:r>
      <w:proofErr w:type="spellEnd"/>
      <w:r w:rsidRPr="00BE1811">
        <w:rPr>
          <w:lang w:val="fr-FR"/>
        </w:rPr>
        <w:t xml:space="preserve"> </w:t>
      </w:r>
      <w:proofErr w:type="spellStart"/>
      <w:r w:rsidRPr="00BE1811">
        <w:rPr>
          <w:lang w:val="fr-FR"/>
        </w:rPr>
        <w:t>amplasamentului</w:t>
      </w:r>
      <w:proofErr w:type="spellEnd"/>
      <w:r w:rsidRPr="00BE1811">
        <w:rPr>
          <w:lang w:val="fr-FR"/>
        </w:rPr>
        <w:t xml:space="preserve"> (</w:t>
      </w:r>
      <w:proofErr w:type="spellStart"/>
      <w:r w:rsidRPr="00BE1811">
        <w:rPr>
          <w:lang w:val="fr-FR"/>
        </w:rPr>
        <w:t>localizare</w:t>
      </w:r>
      <w:proofErr w:type="spellEnd"/>
      <w:r w:rsidRPr="00BE1811">
        <w:rPr>
          <w:lang w:val="fr-FR"/>
        </w:rPr>
        <w:t xml:space="preserve"> - </w:t>
      </w:r>
      <w:proofErr w:type="spellStart"/>
      <w:r w:rsidRPr="00BE1811">
        <w:rPr>
          <w:lang w:val="fr-FR"/>
        </w:rPr>
        <w:t>intravilan</w:t>
      </w:r>
      <w:proofErr w:type="spellEnd"/>
      <w:r w:rsidRPr="00BE1811">
        <w:rPr>
          <w:lang w:val="fr-FR"/>
        </w:rPr>
        <w:t>/</w:t>
      </w:r>
      <w:proofErr w:type="spellStart"/>
      <w:r w:rsidRPr="00BE1811">
        <w:rPr>
          <w:lang w:val="fr-FR"/>
        </w:rPr>
        <w:t>extravilan</w:t>
      </w:r>
      <w:proofErr w:type="spellEnd"/>
      <w:r w:rsidRPr="00BE1811">
        <w:rPr>
          <w:lang w:val="fr-FR"/>
        </w:rPr>
        <w:t xml:space="preserve">, </w:t>
      </w:r>
      <w:proofErr w:type="spellStart"/>
      <w:r w:rsidRPr="00BE1811">
        <w:rPr>
          <w:lang w:val="fr-FR"/>
        </w:rPr>
        <w:t>suprafaţa</w:t>
      </w:r>
      <w:proofErr w:type="spellEnd"/>
      <w:r w:rsidRPr="00BE1811">
        <w:rPr>
          <w:lang w:val="fr-FR"/>
        </w:rPr>
        <w:t xml:space="preserve"> </w:t>
      </w:r>
      <w:proofErr w:type="spellStart"/>
      <w:r w:rsidRPr="00BE1811">
        <w:rPr>
          <w:lang w:val="fr-FR"/>
        </w:rPr>
        <w:t>terenului</w:t>
      </w:r>
      <w:proofErr w:type="spellEnd"/>
      <w:r w:rsidRPr="00BE1811">
        <w:rPr>
          <w:lang w:val="fr-FR"/>
        </w:rPr>
        <w:t xml:space="preserve">, </w:t>
      </w:r>
      <w:proofErr w:type="spellStart"/>
      <w:r w:rsidRPr="00BE1811">
        <w:rPr>
          <w:lang w:val="fr-FR"/>
        </w:rPr>
        <w:t>dimensiuni</w:t>
      </w:r>
      <w:proofErr w:type="spellEnd"/>
      <w:r w:rsidRPr="00BE1811">
        <w:rPr>
          <w:lang w:val="fr-FR"/>
        </w:rPr>
        <w:t xml:space="preserve"> </w:t>
      </w:r>
      <w:proofErr w:type="spellStart"/>
      <w:r w:rsidRPr="00BE1811">
        <w:rPr>
          <w:lang w:val="fr-FR"/>
        </w:rPr>
        <w:t>în</w:t>
      </w:r>
      <w:proofErr w:type="spellEnd"/>
      <w:r w:rsidRPr="00BE1811">
        <w:rPr>
          <w:lang w:val="fr-FR"/>
        </w:rPr>
        <w:t xml:space="preserve"> plan</w:t>
      </w:r>
      <w:proofErr w:type="gramStart"/>
      <w:r w:rsidRPr="00BE1811">
        <w:rPr>
          <w:lang w:val="fr-FR"/>
        </w:rPr>
        <w:t>);</w:t>
      </w:r>
      <w:proofErr w:type="gramEnd"/>
    </w:p>
    <w:p w14:paraId="6A06686B"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w:t>
      </w:r>
      <w:proofErr w:type="spellStart"/>
      <w:r w:rsidRPr="00BE1811">
        <w:rPr>
          <w:lang w:val="fr-FR"/>
        </w:rPr>
        <w:t>relaţiile</w:t>
      </w:r>
      <w:proofErr w:type="spellEnd"/>
      <w:r w:rsidRPr="00BE1811">
        <w:rPr>
          <w:lang w:val="fr-FR"/>
        </w:rPr>
        <w:t xml:space="preserve"> </w:t>
      </w:r>
      <w:proofErr w:type="spellStart"/>
      <w:r w:rsidRPr="00BE1811">
        <w:rPr>
          <w:lang w:val="fr-FR"/>
        </w:rPr>
        <w:t>cu</w:t>
      </w:r>
      <w:proofErr w:type="spellEnd"/>
      <w:r w:rsidRPr="00BE1811">
        <w:rPr>
          <w:lang w:val="fr-FR"/>
        </w:rPr>
        <w:t xml:space="preserve"> zone </w:t>
      </w:r>
      <w:proofErr w:type="spellStart"/>
      <w:r w:rsidRPr="00BE1811">
        <w:rPr>
          <w:lang w:val="fr-FR"/>
        </w:rPr>
        <w:t>învecinate</w:t>
      </w:r>
      <w:proofErr w:type="spellEnd"/>
      <w:r w:rsidRPr="00BE1811">
        <w:rPr>
          <w:lang w:val="fr-FR"/>
        </w:rPr>
        <w:t xml:space="preserve">, </w:t>
      </w:r>
      <w:proofErr w:type="spellStart"/>
      <w:r w:rsidRPr="00BE1811">
        <w:rPr>
          <w:lang w:val="fr-FR"/>
        </w:rPr>
        <w:t>accesuri</w:t>
      </w:r>
      <w:proofErr w:type="spellEnd"/>
      <w:r w:rsidRPr="00BE1811">
        <w:rPr>
          <w:lang w:val="fr-FR"/>
        </w:rPr>
        <w:t xml:space="preserve"> </w:t>
      </w:r>
      <w:proofErr w:type="spellStart"/>
      <w:r w:rsidRPr="00BE1811">
        <w:rPr>
          <w:lang w:val="fr-FR"/>
        </w:rPr>
        <w:t>existente</w:t>
      </w:r>
      <w:proofErr w:type="spellEnd"/>
      <w:r w:rsidRPr="00BE1811">
        <w:rPr>
          <w:lang w:val="fr-FR"/>
        </w:rPr>
        <w:t xml:space="preserve"> </w:t>
      </w:r>
      <w:proofErr w:type="spellStart"/>
      <w:r w:rsidRPr="00BE1811">
        <w:rPr>
          <w:lang w:val="fr-FR"/>
        </w:rPr>
        <w:t>şi</w:t>
      </w:r>
      <w:proofErr w:type="spellEnd"/>
      <w:r w:rsidRPr="00BE1811">
        <w:rPr>
          <w:lang w:val="fr-FR"/>
        </w:rPr>
        <w:t>/</w:t>
      </w:r>
      <w:proofErr w:type="spellStart"/>
      <w:r w:rsidRPr="00BE1811">
        <w:rPr>
          <w:lang w:val="fr-FR"/>
        </w:rPr>
        <w:t>sau</w:t>
      </w:r>
      <w:proofErr w:type="spellEnd"/>
      <w:r w:rsidRPr="00BE1811">
        <w:rPr>
          <w:lang w:val="fr-FR"/>
        </w:rPr>
        <w:t xml:space="preserve"> </w:t>
      </w:r>
      <w:proofErr w:type="spellStart"/>
      <w:r w:rsidRPr="00BE1811">
        <w:rPr>
          <w:lang w:val="fr-FR"/>
        </w:rPr>
        <w:t>căi</w:t>
      </w:r>
      <w:proofErr w:type="spellEnd"/>
      <w:r w:rsidRPr="00BE1811">
        <w:rPr>
          <w:lang w:val="fr-FR"/>
        </w:rPr>
        <w:t xml:space="preserve"> de </w:t>
      </w:r>
      <w:proofErr w:type="spellStart"/>
      <w:r w:rsidRPr="00BE1811">
        <w:rPr>
          <w:lang w:val="fr-FR"/>
        </w:rPr>
        <w:t>acces</w:t>
      </w:r>
      <w:proofErr w:type="spellEnd"/>
      <w:r w:rsidRPr="00BE1811">
        <w:rPr>
          <w:lang w:val="fr-FR"/>
        </w:rPr>
        <w:t xml:space="preserve"> </w:t>
      </w:r>
      <w:proofErr w:type="spellStart"/>
      <w:proofErr w:type="gramStart"/>
      <w:r w:rsidRPr="00BE1811">
        <w:rPr>
          <w:lang w:val="fr-FR"/>
        </w:rPr>
        <w:t>posibile</w:t>
      </w:r>
      <w:proofErr w:type="spellEnd"/>
      <w:r w:rsidRPr="00BE1811">
        <w:rPr>
          <w:lang w:val="fr-FR"/>
        </w:rPr>
        <w:t>;</w:t>
      </w:r>
      <w:proofErr w:type="gramEnd"/>
    </w:p>
    <w:p w14:paraId="12E0BC0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c) </w:t>
      </w:r>
      <w:proofErr w:type="spellStart"/>
      <w:r w:rsidRPr="00BE1811">
        <w:rPr>
          <w:lang w:val="fr-FR"/>
        </w:rPr>
        <w:t>datele</w:t>
      </w:r>
      <w:proofErr w:type="spellEnd"/>
      <w:r w:rsidRPr="00BE1811">
        <w:rPr>
          <w:lang w:val="fr-FR"/>
        </w:rPr>
        <w:t xml:space="preserve"> </w:t>
      </w:r>
      <w:proofErr w:type="spellStart"/>
      <w:r w:rsidRPr="00BE1811">
        <w:rPr>
          <w:lang w:val="fr-FR"/>
        </w:rPr>
        <w:t>seismice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proofErr w:type="gramStart"/>
      <w:r w:rsidRPr="00BE1811">
        <w:rPr>
          <w:lang w:val="fr-FR"/>
        </w:rPr>
        <w:t>climatice</w:t>
      </w:r>
      <w:proofErr w:type="spellEnd"/>
      <w:r w:rsidRPr="00BE1811">
        <w:rPr>
          <w:lang w:val="fr-FR"/>
        </w:rPr>
        <w:t>;</w:t>
      </w:r>
      <w:proofErr w:type="gramEnd"/>
    </w:p>
    <w:p w14:paraId="5299DBEA"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d) </w:t>
      </w:r>
      <w:proofErr w:type="spellStart"/>
      <w:r w:rsidRPr="00BE1811">
        <w:rPr>
          <w:lang w:val="fr-FR"/>
        </w:rPr>
        <w:t>studii</w:t>
      </w:r>
      <w:proofErr w:type="spellEnd"/>
      <w:r w:rsidRPr="00BE1811">
        <w:rPr>
          <w:lang w:val="fr-FR"/>
        </w:rPr>
        <w:t xml:space="preserve"> de </w:t>
      </w:r>
      <w:proofErr w:type="spellStart"/>
      <w:proofErr w:type="gramStart"/>
      <w:r w:rsidRPr="00BE1811">
        <w:rPr>
          <w:lang w:val="fr-FR"/>
        </w:rPr>
        <w:t>teren</w:t>
      </w:r>
      <w:proofErr w:type="spellEnd"/>
      <w:r w:rsidRPr="00BE1811">
        <w:rPr>
          <w:lang w:val="fr-FR"/>
        </w:rPr>
        <w:t>:</w:t>
      </w:r>
      <w:proofErr w:type="gramEnd"/>
    </w:p>
    <w:p w14:paraId="73968083"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(i) </w:t>
      </w:r>
      <w:proofErr w:type="spellStart"/>
      <w:r w:rsidRPr="00BE1811">
        <w:rPr>
          <w:lang w:val="fr-FR"/>
        </w:rPr>
        <w:t>studiu</w:t>
      </w:r>
      <w:proofErr w:type="spellEnd"/>
      <w:r w:rsidRPr="00BE1811">
        <w:rPr>
          <w:lang w:val="fr-FR"/>
        </w:rPr>
        <w:t xml:space="preserve"> </w:t>
      </w:r>
      <w:proofErr w:type="spellStart"/>
      <w:r w:rsidRPr="00BE1811">
        <w:rPr>
          <w:lang w:val="fr-FR"/>
        </w:rPr>
        <w:t>geotehnic</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soluţia</w:t>
      </w:r>
      <w:proofErr w:type="spellEnd"/>
      <w:r w:rsidRPr="00BE1811">
        <w:rPr>
          <w:lang w:val="fr-FR"/>
        </w:rPr>
        <w:t xml:space="preserve"> de </w:t>
      </w:r>
      <w:proofErr w:type="spellStart"/>
      <w:r w:rsidRPr="00BE1811">
        <w:rPr>
          <w:lang w:val="fr-FR"/>
        </w:rPr>
        <w:t>consolidare</w:t>
      </w:r>
      <w:proofErr w:type="spellEnd"/>
      <w:r w:rsidRPr="00BE1811">
        <w:rPr>
          <w:lang w:val="fr-FR"/>
        </w:rPr>
        <w:t xml:space="preserve"> a </w:t>
      </w:r>
      <w:proofErr w:type="spellStart"/>
      <w:r w:rsidRPr="00BE1811">
        <w:rPr>
          <w:lang w:val="fr-FR"/>
        </w:rPr>
        <w:t>infrastructurii</w:t>
      </w:r>
      <w:proofErr w:type="spellEnd"/>
      <w:r w:rsidRPr="00BE1811">
        <w:rPr>
          <w:lang w:val="fr-FR"/>
        </w:rPr>
        <w:t xml:space="preserve"> </w:t>
      </w:r>
      <w:proofErr w:type="spellStart"/>
      <w:r w:rsidRPr="00BE1811">
        <w:rPr>
          <w:lang w:val="fr-FR"/>
        </w:rPr>
        <w:t>conform</w:t>
      </w:r>
      <w:proofErr w:type="spellEnd"/>
      <w:r w:rsidRPr="00BE1811">
        <w:rPr>
          <w:lang w:val="fr-FR"/>
        </w:rPr>
        <w:t xml:space="preserve"> </w:t>
      </w:r>
      <w:proofErr w:type="spellStart"/>
      <w:r w:rsidRPr="00BE1811">
        <w:rPr>
          <w:lang w:val="fr-FR"/>
        </w:rPr>
        <w:t>reglementărilor</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proofErr w:type="gramStart"/>
      <w:r w:rsidRPr="00BE1811">
        <w:rPr>
          <w:lang w:val="fr-FR"/>
        </w:rPr>
        <w:t>vigoare</w:t>
      </w:r>
      <w:proofErr w:type="spellEnd"/>
      <w:r w:rsidRPr="00BE1811">
        <w:rPr>
          <w:lang w:val="fr-FR"/>
        </w:rPr>
        <w:t>;</w:t>
      </w:r>
      <w:proofErr w:type="gramEnd"/>
    </w:p>
    <w:p w14:paraId="6FCD1FFE"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(ii) </w:t>
      </w:r>
      <w:proofErr w:type="spellStart"/>
      <w:r w:rsidRPr="00BE1811">
        <w:rPr>
          <w:lang w:val="fr-FR"/>
        </w:rPr>
        <w:t>studii</w:t>
      </w:r>
      <w:proofErr w:type="spellEnd"/>
      <w:r w:rsidRPr="00BE1811">
        <w:rPr>
          <w:lang w:val="fr-FR"/>
        </w:rPr>
        <w:t xml:space="preserve"> de </w:t>
      </w:r>
      <w:proofErr w:type="spellStart"/>
      <w:r w:rsidRPr="00BE1811">
        <w:rPr>
          <w:lang w:val="fr-FR"/>
        </w:rPr>
        <w:t>specialitate</w:t>
      </w:r>
      <w:proofErr w:type="spellEnd"/>
      <w:r w:rsidRPr="00BE1811">
        <w:rPr>
          <w:lang w:val="fr-FR"/>
        </w:rPr>
        <w:t xml:space="preserve"> </w:t>
      </w:r>
      <w:proofErr w:type="spellStart"/>
      <w:r w:rsidRPr="00BE1811">
        <w:rPr>
          <w:lang w:val="fr-FR"/>
        </w:rPr>
        <w:t>necesare</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studii</w:t>
      </w:r>
      <w:proofErr w:type="spellEnd"/>
      <w:r w:rsidRPr="00BE1811">
        <w:rPr>
          <w:lang w:val="fr-FR"/>
        </w:rPr>
        <w:t xml:space="preserve"> </w:t>
      </w:r>
      <w:proofErr w:type="spellStart"/>
      <w:r w:rsidRPr="00BE1811">
        <w:rPr>
          <w:lang w:val="fr-FR"/>
        </w:rPr>
        <w:t>topografice</w:t>
      </w:r>
      <w:proofErr w:type="spellEnd"/>
      <w:r w:rsidRPr="00BE1811">
        <w:rPr>
          <w:lang w:val="fr-FR"/>
        </w:rPr>
        <w:t xml:space="preserve">, </w:t>
      </w:r>
      <w:proofErr w:type="spellStart"/>
      <w:r w:rsidRPr="00BE1811">
        <w:rPr>
          <w:lang w:val="fr-FR"/>
        </w:rPr>
        <w:t>geologice</w:t>
      </w:r>
      <w:proofErr w:type="spellEnd"/>
      <w:r w:rsidRPr="00BE1811">
        <w:rPr>
          <w:lang w:val="fr-FR"/>
        </w:rPr>
        <w:t xml:space="preserve">, de </w:t>
      </w:r>
      <w:proofErr w:type="spellStart"/>
      <w:r w:rsidRPr="00BE1811">
        <w:rPr>
          <w:lang w:val="fr-FR"/>
        </w:rPr>
        <w:t>stabilitate</w:t>
      </w:r>
      <w:proofErr w:type="spellEnd"/>
      <w:r w:rsidRPr="00BE1811">
        <w:rPr>
          <w:lang w:val="fr-FR"/>
        </w:rPr>
        <w:t xml:space="preserve"> ale </w:t>
      </w:r>
      <w:proofErr w:type="spellStart"/>
      <w:r w:rsidRPr="00BE1811">
        <w:rPr>
          <w:lang w:val="fr-FR"/>
        </w:rPr>
        <w:t>terenului</w:t>
      </w:r>
      <w:proofErr w:type="spellEnd"/>
      <w:r w:rsidRPr="00BE1811">
        <w:rPr>
          <w:lang w:val="fr-FR"/>
        </w:rPr>
        <w:t xml:space="preserve">, </w:t>
      </w:r>
      <w:proofErr w:type="spellStart"/>
      <w:r w:rsidRPr="00BE1811">
        <w:rPr>
          <w:lang w:val="fr-FR"/>
        </w:rPr>
        <w:t>hidrologice</w:t>
      </w:r>
      <w:proofErr w:type="spellEnd"/>
      <w:r w:rsidRPr="00BE1811">
        <w:rPr>
          <w:lang w:val="fr-FR"/>
        </w:rPr>
        <w:t xml:space="preserve">, </w:t>
      </w:r>
      <w:proofErr w:type="spellStart"/>
      <w:r w:rsidRPr="00BE1811">
        <w:rPr>
          <w:lang w:val="fr-FR"/>
        </w:rPr>
        <w:t>hidrogeotehnice</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proofErr w:type="gramStart"/>
      <w:r w:rsidRPr="00BE1811">
        <w:rPr>
          <w:lang w:val="fr-FR"/>
        </w:rPr>
        <w:t>caz</w:t>
      </w:r>
      <w:proofErr w:type="spellEnd"/>
      <w:r w:rsidRPr="00BE1811">
        <w:rPr>
          <w:lang w:val="fr-FR"/>
        </w:rPr>
        <w:t>;</w:t>
      </w:r>
      <w:proofErr w:type="gramEnd"/>
    </w:p>
    <w:p w14:paraId="2B513D99"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e) </w:t>
      </w:r>
      <w:proofErr w:type="spellStart"/>
      <w:r w:rsidRPr="00BE1811">
        <w:rPr>
          <w:lang w:val="fr-FR"/>
        </w:rPr>
        <w:t>situaţia</w:t>
      </w:r>
      <w:proofErr w:type="spellEnd"/>
      <w:r w:rsidRPr="00BE1811">
        <w:rPr>
          <w:lang w:val="fr-FR"/>
        </w:rPr>
        <w:t xml:space="preserve"> </w:t>
      </w:r>
      <w:proofErr w:type="spellStart"/>
      <w:r w:rsidRPr="00BE1811">
        <w:rPr>
          <w:lang w:val="fr-FR"/>
        </w:rPr>
        <w:t>utilităţilor</w:t>
      </w:r>
      <w:proofErr w:type="spellEnd"/>
      <w:r w:rsidRPr="00BE1811">
        <w:rPr>
          <w:lang w:val="fr-FR"/>
        </w:rPr>
        <w:t xml:space="preserve"> </w:t>
      </w:r>
      <w:proofErr w:type="spellStart"/>
      <w:r w:rsidRPr="00BE1811">
        <w:rPr>
          <w:lang w:val="fr-FR"/>
        </w:rPr>
        <w:t>tehnico-edilitare</w:t>
      </w:r>
      <w:proofErr w:type="spellEnd"/>
      <w:r w:rsidRPr="00BE1811">
        <w:rPr>
          <w:lang w:val="fr-FR"/>
        </w:rPr>
        <w:t xml:space="preserve"> </w:t>
      </w:r>
      <w:proofErr w:type="spellStart"/>
      <w:proofErr w:type="gramStart"/>
      <w:r w:rsidRPr="00BE1811">
        <w:rPr>
          <w:lang w:val="fr-FR"/>
        </w:rPr>
        <w:t>existente</w:t>
      </w:r>
      <w:proofErr w:type="spellEnd"/>
      <w:r w:rsidRPr="00BE1811">
        <w:rPr>
          <w:lang w:val="fr-FR"/>
        </w:rPr>
        <w:t>;</w:t>
      </w:r>
      <w:proofErr w:type="gramEnd"/>
    </w:p>
    <w:p w14:paraId="66B4E6D4"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f) </w:t>
      </w:r>
      <w:proofErr w:type="spellStart"/>
      <w:r w:rsidRPr="00BE1811">
        <w:rPr>
          <w:lang w:val="fr-FR"/>
        </w:rPr>
        <w:t>analiza</w:t>
      </w:r>
      <w:proofErr w:type="spellEnd"/>
      <w:r w:rsidRPr="00BE1811">
        <w:rPr>
          <w:lang w:val="fr-FR"/>
        </w:rPr>
        <w:t xml:space="preserve"> </w:t>
      </w:r>
      <w:proofErr w:type="spellStart"/>
      <w:r w:rsidRPr="00BE1811">
        <w:rPr>
          <w:lang w:val="fr-FR"/>
        </w:rPr>
        <w:t>vulnerabilităţilor</w:t>
      </w:r>
      <w:proofErr w:type="spellEnd"/>
      <w:r w:rsidRPr="00BE1811">
        <w:rPr>
          <w:lang w:val="fr-FR"/>
        </w:rPr>
        <w:t xml:space="preserve"> </w:t>
      </w:r>
      <w:proofErr w:type="spellStart"/>
      <w:r w:rsidRPr="00BE1811">
        <w:rPr>
          <w:lang w:val="fr-FR"/>
        </w:rPr>
        <w:t>cauzate</w:t>
      </w:r>
      <w:proofErr w:type="spellEnd"/>
      <w:r w:rsidRPr="00BE1811">
        <w:rPr>
          <w:lang w:val="fr-FR"/>
        </w:rPr>
        <w:t xml:space="preserve"> de </w:t>
      </w:r>
      <w:proofErr w:type="spellStart"/>
      <w:r w:rsidRPr="00BE1811">
        <w:rPr>
          <w:lang w:val="fr-FR"/>
        </w:rPr>
        <w:t>factori</w:t>
      </w:r>
      <w:proofErr w:type="spellEnd"/>
      <w:r w:rsidRPr="00BE1811">
        <w:rPr>
          <w:lang w:val="fr-FR"/>
        </w:rPr>
        <w:t xml:space="preserve"> de </w:t>
      </w:r>
      <w:proofErr w:type="spellStart"/>
      <w:r w:rsidRPr="00BE1811">
        <w:rPr>
          <w:lang w:val="fr-FR"/>
        </w:rPr>
        <w:t>risc</w:t>
      </w:r>
      <w:proofErr w:type="spellEnd"/>
      <w:r w:rsidRPr="00BE1811">
        <w:rPr>
          <w:lang w:val="fr-FR"/>
        </w:rPr>
        <w:t xml:space="preserve">, </w:t>
      </w:r>
      <w:proofErr w:type="spellStart"/>
      <w:r w:rsidRPr="00BE1811">
        <w:rPr>
          <w:lang w:val="fr-FR"/>
        </w:rPr>
        <w:t>antropici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naturali</w:t>
      </w:r>
      <w:proofErr w:type="spellEnd"/>
      <w:r w:rsidRPr="00BE1811">
        <w:rPr>
          <w:lang w:val="fr-FR"/>
        </w:rPr>
        <w:t xml:space="preserve">, </w:t>
      </w:r>
      <w:proofErr w:type="spellStart"/>
      <w:r w:rsidRPr="00BE1811">
        <w:rPr>
          <w:lang w:val="fr-FR"/>
        </w:rPr>
        <w:t>inclusiv</w:t>
      </w:r>
      <w:proofErr w:type="spellEnd"/>
      <w:r w:rsidRPr="00BE1811">
        <w:rPr>
          <w:lang w:val="fr-FR"/>
        </w:rPr>
        <w:t xml:space="preserve"> de </w:t>
      </w:r>
      <w:proofErr w:type="spellStart"/>
      <w:r w:rsidRPr="00BE1811">
        <w:rPr>
          <w:lang w:val="fr-FR"/>
        </w:rPr>
        <w:t>schimbări</w:t>
      </w:r>
      <w:proofErr w:type="spellEnd"/>
      <w:r w:rsidRPr="00BE1811">
        <w:rPr>
          <w:lang w:val="fr-FR"/>
        </w:rPr>
        <w:t xml:space="preserve"> </w:t>
      </w:r>
      <w:proofErr w:type="spellStart"/>
      <w:r w:rsidRPr="00BE1811">
        <w:rPr>
          <w:lang w:val="fr-FR"/>
        </w:rPr>
        <w:t>climatice</w:t>
      </w:r>
      <w:proofErr w:type="spellEnd"/>
      <w:r w:rsidRPr="00BE1811">
        <w:rPr>
          <w:lang w:val="fr-FR"/>
        </w:rPr>
        <w:t xml:space="preserve"> ce pot </w:t>
      </w:r>
      <w:proofErr w:type="spellStart"/>
      <w:r w:rsidRPr="00BE1811">
        <w:rPr>
          <w:lang w:val="fr-FR"/>
        </w:rPr>
        <w:t>afecta</w:t>
      </w:r>
      <w:proofErr w:type="spellEnd"/>
      <w:r w:rsidRPr="00BE1811">
        <w:rPr>
          <w:lang w:val="fr-FR"/>
        </w:rPr>
        <w:t xml:space="preserve"> </w:t>
      </w:r>
      <w:proofErr w:type="spellStart"/>
      <w:proofErr w:type="gramStart"/>
      <w:r w:rsidRPr="00BE1811">
        <w:rPr>
          <w:lang w:val="fr-FR"/>
        </w:rPr>
        <w:t>investiţia</w:t>
      </w:r>
      <w:proofErr w:type="spellEnd"/>
      <w:r w:rsidRPr="00BE1811">
        <w:rPr>
          <w:lang w:val="fr-FR"/>
        </w:rPr>
        <w:t>;</w:t>
      </w:r>
      <w:proofErr w:type="gramEnd"/>
    </w:p>
    <w:p w14:paraId="45084176" w14:textId="4B6B083B" w:rsidR="00F34D83" w:rsidRDefault="00F34D83" w:rsidP="00D13264">
      <w:pPr>
        <w:autoSpaceDE w:val="0"/>
        <w:autoSpaceDN w:val="0"/>
        <w:adjustRightInd w:val="0"/>
        <w:spacing w:after="0" w:line="240" w:lineRule="auto"/>
        <w:jc w:val="both"/>
        <w:rPr>
          <w:lang w:val="fr-FR"/>
        </w:rPr>
      </w:pPr>
      <w:r w:rsidRPr="00BE1811">
        <w:rPr>
          <w:lang w:val="fr-FR"/>
        </w:rPr>
        <w:t xml:space="preserve">    g) </w:t>
      </w:r>
      <w:proofErr w:type="spellStart"/>
      <w:r w:rsidRPr="00BE1811">
        <w:rPr>
          <w:lang w:val="fr-FR"/>
        </w:rPr>
        <w:t>informaţii</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posibile</w:t>
      </w:r>
      <w:proofErr w:type="spellEnd"/>
      <w:r w:rsidRPr="00BE1811">
        <w:rPr>
          <w:lang w:val="fr-FR"/>
        </w:rPr>
        <w:t xml:space="preserve"> </w:t>
      </w:r>
      <w:proofErr w:type="spellStart"/>
      <w:r w:rsidRPr="00BE1811">
        <w:rPr>
          <w:lang w:val="fr-FR"/>
        </w:rPr>
        <w:t>interferenţe</w:t>
      </w:r>
      <w:proofErr w:type="spellEnd"/>
      <w:r w:rsidRPr="00BE1811">
        <w:rPr>
          <w:lang w:val="fr-FR"/>
        </w:rPr>
        <w:t xml:space="preserve"> </w:t>
      </w:r>
      <w:proofErr w:type="spellStart"/>
      <w:r w:rsidRPr="00BE1811">
        <w:rPr>
          <w:lang w:val="fr-FR"/>
        </w:rPr>
        <w:t>cu</w:t>
      </w:r>
      <w:proofErr w:type="spellEnd"/>
      <w:r w:rsidRPr="00BE1811">
        <w:rPr>
          <w:lang w:val="fr-FR"/>
        </w:rPr>
        <w:t xml:space="preserve"> monumente </w:t>
      </w:r>
      <w:proofErr w:type="spellStart"/>
      <w:r w:rsidRPr="00BE1811">
        <w:rPr>
          <w:lang w:val="fr-FR"/>
        </w:rPr>
        <w:t>istorice</w:t>
      </w:r>
      <w:proofErr w:type="spellEnd"/>
      <w:r w:rsidRPr="00BE1811">
        <w:rPr>
          <w:lang w:val="fr-FR"/>
        </w:rPr>
        <w:t xml:space="preserve">/de </w:t>
      </w:r>
      <w:proofErr w:type="spellStart"/>
      <w:r w:rsidRPr="00BE1811">
        <w:rPr>
          <w:lang w:val="fr-FR"/>
        </w:rPr>
        <w:t>arhitectură</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situri</w:t>
      </w:r>
      <w:proofErr w:type="spellEnd"/>
      <w:r w:rsidRPr="00BE1811">
        <w:rPr>
          <w:lang w:val="fr-FR"/>
        </w:rPr>
        <w:t xml:space="preserve"> </w:t>
      </w:r>
      <w:proofErr w:type="spellStart"/>
      <w:r w:rsidRPr="00BE1811">
        <w:rPr>
          <w:lang w:val="fr-FR"/>
        </w:rPr>
        <w:t>arheologice</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amplasament</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în</w:t>
      </w:r>
      <w:proofErr w:type="spellEnd"/>
      <w:r w:rsidRPr="00BE1811">
        <w:rPr>
          <w:lang w:val="fr-FR"/>
        </w:rPr>
        <w:t xml:space="preserve"> zona </w:t>
      </w:r>
      <w:proofErr w:type="spellStart"/>
      <w:r w:rsidRPr="00BE1811">
        <w:rPr>
          <w:lang w:val="fr-FR"/>
        </w:rPr>
        <w:t>imediat</w:t>
      </w:r>
      <w:proofErr w:type="spellEnd"/>
      <w:r w:rsidRPr="00BE1811">
        <w:rPr>
          <w:lang w:val="fr-FR"/>
        </w:rPr>
        <w:t xml:space="preserve"> </w:t>
      </w:r>
      <w:proofErr w:type="spellStart"/>
      <w:proofErr w:type="gramStart"/>
      <w:r w:rsidRPr="00BE1811">
        <w:rPr>
          <w:lang w:val="fr-FR"/>
        </w:rPr>
        <w:t>învecinată</w:t>
      </w:r>
      <w:proofErr w:type="spellEnd"/>
      <w:r w:rsidRPr="00BE1811">
        <w:rPr>
          <w:lang w:val="fr-FR"/>
        </w:rPr>
        <w:t>;</w:t>
      </w:r>
      <w:proofErr w:type="gramEnd"/>
      <w:r w:rsidRPr="00BE1811">
        <w:rPr>
          <w:lang w:val="fr-FR"/>
        </w:rPr>
        <w:t xml:space="preserve"> </w:t>
      </w:r>
      <w:proofErr w:type="spellStart"/>
      <w:r w:rsidRPr="00BE1811">
        <w:rPr>
          <w:lang w:val="fr-FR"/>
        </w:rPr>
        <w:t>existenţa</w:t>
      </w:r>
      <w:proofErr w:type="spellEnd"/>
      <w:r w:rsidRPr="00BE1811">
        <w:rPr>
          <w:lang w:val="fr-FR"/>
        </w:rPr>
        <w:t xml:space="preserve"> </w:t>
      </w:r>
      <w:proofErr w:type="spellStart"/>
      <w:r w:rsidRPr="00BE1811">
        <w:rPr>
          <w:lang w:val="fr-FR"/>
        </w:rPr>
        <w:t>condiţionărilor</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cazul</w:t>
      </w:r>
      <w:proofErr w:type="spellEnd"/>
      <w:r w:rsidRPr="00BE1811">
        <w:rPr>
          <w:lang w:val="fr-FR"/>
        </w:rPr>
        <w:t xml:space="preserve"> </w:t>
      </w:r>
      <w:proofErr w:type="spellStart"/>
      <w:r w:rsidRPr="00BE1811">
        <w:rPr>
          <w:lang w:val="fr-FR"/>
        </w:rPr>
        <w:t>existenţei</w:t>
      </w:r>
      <w:proofErr w:type="spellEnd"/>
      <w:r w:rsidRPr="00BE1811">
        <w:rPr>
          <w:lang w:val="fr-FR"/>
        </w:rPr>
        <w:t xml:space="preserve"> </w:t>
      </w:r>
      <w:proofErr w:type="spellStart"/>
      <w:r w:rsidRPr="00BE1811">
        <w:rPr>
          <w:lang w:val="fr-FR"/>
        </w:rPr>
        <w:t>unor</w:t>
      </w:r>
      <w:proofErr w:type="spellEnd"/>
      <w:r w:rsidRPr="00BE1811">
        <w:rPr>
          <w:lang w:val="fr-FR"/>
        </w:rPr>
        <w:t xml:space="preserve"> zone </w:t>
      </w:r>
      <w:proofErr w:type="spellStart"/>
      <w:r w:rsidRPr="00BE1811">
        <w:rPr>
          <w:lang w:val="fr-FR"/>
        </w:rPr>
        <w:t>protejate</w:t>
      </w:r>
      <w:proofErr w:type="spellEnd"/>
      <w:r w:rsidRPr="00BE1811">
        <w:rPr>
          <w:lang w:val="fr-FR"/>
        </w:rPr>
        <w:t>.</w:t>
      </w:r>
    </w:p>
    <w:p w14:paraId="642790CE" w14:textId="77777777" w:rsidR="00D13264" w:rsidRPr="00BE1811" w:rsidRDefault="00D13264" w:rsidP="00D13264">
      <w:pPr>
        <w:autoSpaceDE w:val="0"/>
        <w:autoSpaceDN w:val="0"/>
        <w:adjustRightInd w:val="0"/>
        <w:spacing w:after="0" w:line="240" w:lineRule="auto"/>
        <w:jc w:val="both"/>
        <w:rPr>
          <w:lang w:val="fr-FR"/>
        </w:rPr>
      </w:pPr>
    </w:p>
    <w:p w14:paraId="68C41BAA"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lastRenderedPageBreak/>
        <w:t xml:space="preserve">    3.2. </w:t>
      </w:r>
      <w:proofErr w:type="spellStart"/>
      <w:r w:rsidRPr="00BE1811">
        <w:rPr>
          <w:lang w:val="fr-FR"/>
        </w:rPr>
        <w:t>Regimul</w:t>
      </w:r>
      <w:proofErr w:type="spellEnd"/>
      <w:r w:rsidRPr="00BE1811">
        <w:rPr>
          <w:lang w:val="fr-FR"/>
        </w:rPr>
        <w:t xml:space="preserve"> </w:t>
      </w:r>
      <w:proofErr w:type="spellStart"/>
      <w:proofErr w:type="gramStart"/>
      <w:r w:rsidRPr="00BE1811">
        <w:rPr>
          <w:lang w:val="fr-FR"/>
        </w:rPr>
        <w:t>juridic</w:t>
      </w:r>
      <w:proofErr w:type="spellEnd"/>
      <w:r w:rsidRPr="00BE1811">
        <w:rPr>
          <w:lang w:val="fr-FR"/>
        </w:rPr>
        <w:t>:</w:t>
      </w:r>
      <w:proofErr w:type="gramEnd"/>
    </w:p>
    <w:p w14:paraId="466633C1"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a) </w:t>
      </w:r>
      <w:proofErr w:type="spellStart"/>
      <w:r w:rsidRPr="00BE1811">
        <w:rPr>
          <w:lang w:val="fr-FR"/>
        </w:rPr>
        <w:t>natura</w:t>
      </w:r>
      <w:proofErr w:type="spellEnd"/>
      <w:r w:rsidRPr="00BE1811">
        <w:rPr>
          <w:lang w:val="fr-FR"/>
        </w:rPr>
        <w:t xml:space="preserve"> </w:t>
      </w:r>
      <w:proofErr w:type="spellStart"/>
      <w:r w:rsidRPr="00BE1811">
        <w:rPr>
          <w:lang w:val="fr-FR"/>
        </w:rPr>
        <w:t>proprietăţii</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titlul</w:t>
      </w:r>
      <w:proofErr w:type="spellEnd"/>
      <w:r w:rsidRPr="00BE1811">
        <w:rPr>
          <w:lang w:val="fr-FR"/>
        </w:rPr>
        <w:t xml:space="preserve"> </w:t>
      </w:r>
      <w:proofErr w:type="spellStart"/>
      <w:r w:rsidRPr="00BE1811">
        <w:rPr>
          <w:lang w:val="fr-FR"/>
        </w:rPr>
        <w:t>asupra</w:t>
      </w:r>
      <w:proofErr w:type="spellEnd"/>
      <w:r w:rsidRPr="00BE1811">
        <w:rPr>
          <w:lang w:val="fr-FR"/>
        </w:rPr>
        <w:t xml:space="preserve"> </w:t>
      </w:r>
      <w:proofErr w:type="spellStart"/>
      <w:r w:rsidRPr="00BE1811">
        <w:rPr>
          <w:lang w:val="fr-FR"/>
        </w:rPr>
        <w:t>construcţiei</w:t>
      </w:r>
      <w:proofErr w:type="spellEnd"/>
      <w:r w:rsidRPr="00BE1811">
        <w:rPr>
          <w:lang w:val="fr-FR"/>
        </w:rPr>
        <w:t xml:space="preserve"> </w:t>
      </w:r>
      <w:proofErr w:type="spellStart"/>
      <w:r w:rsidRPr="00BE1811">
        <w:rPr>
          <w:lang w:val="fr-FR"/>
        </w:rPr>
        <w:t>existente</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servituţi</w:t>
      </w:r>
      <w:proofErr w:type="spellEnd"/>
      <w:r w:rsidRPr="00BE1811">
        <w:rPr>
          <w:lang w:val="fr-FR"/>
        </w:rPr>
        <w:t xml:space="preserve">, </w:t>
      </w:r>
      <w:proofErr w:type="spellStart"/>
      <w:r w:rsidRPr="00BE1811">
        <w:rPr>
          <w:lang w:val="fr-FR"/>
        </w:rPr>
        <w:t>drept</w:t>
      </w:r>
      <w:proofErr w:type="spellEnd"/>
      <w:r w:rsidRPr="00BE1811">
        <w:rPr>
          <w:lang w:val="fr-FR"/>
        </w:rPr>
        <w:t xml:space="preserve"> de </w:t>
      </w:r>
      <w:proofErr w:type="spellStart"/>
      <w:proofErr w:type="gramStart"/>
      <w:r w:rsidRPr="00BE1811">
        <w:rPr>
          <w:lang w:val="fr-FR"/>
        </w:rPr>
        <w:t>preempţiune</w:t>
      </w:r>
      <w:proofErr w:type="spellEnd"/>
      <w:r w:rsidRPr="00BE1811">
        <w:rPr>
          <w:lang w:val="fr-FR"/>
        </w:rPr>
        <w:t>;</w:t>
      </w:r>
      <w:proofErr w:type="gramEnd"/>
    </w:p>
    <w:p w14:paraId="59DC5BA3"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w:t>
      </w:r>
      <w:proofErr w:type="spellStart"/>
      <w:r w:rsidRPr="00BE1811">
        <w:rPr>
          <w:lang w:val="fr-FR"/>
        </w:rPr>
        <w:t>destinaţia</w:t>
      </w:r>
      <w:proofErr w:type="spellEnd"/>
      <w:r w:rsidRPr="00BE1811">
        <w:rPr>
          <w:lang w:val="fr-FR"/>
        </w:rPr>
        <w:t xml:space="preserve"> </w:t>
      </w:r>
      <w:proofErr w:type="spellStart"/>
      <w:r w:rsidRPr="00BE1811">
        <w:rPr>
          <w:lang w:val="fr-FR"/>
        </w:rPr>
        <w:t>construcţiei</w:t>
      </w:r>
      <w:proofErr w:type="spellEnd"/>
      <w:r w:rsidRPr="00BE1811">
        <w:rPr>
          <w:lang w:val="fr-FR"/>
        </w:rPr>
        <w:t xml:space="preserve"> </w:t>
      </w:r>
      <w:proofErr w:type="spellStart"/>
      <w:proofErr w:type="gramStart"/>
      <w:r w:rsidRPr="00BE1811">
        <w:rPr>
          <w:lang w:val="fr-FR"/>
        </w:rPr>
        <w:t>existente</w:t>
      </w:r>
      <w:proofErr w:type="spellEnd"/>
      <w:r w:rsidRPr="00BE1811">
        <w:rPr>
          <w:lang w:val="fr-FR"/>
        </w:rPr>
        <w:t>;</w:t>
      </w:r>
      <w:proofErr w:type="gramEnd"/>
    </w:p>
    <w:p w14:paraId="75B464F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c) </w:t>
      </w:r>
      <w:proofErr w:type="spellStart"/>
      <w:r w:rsidRPr="00BE1811">
        <w:rPr>
          <w:lang w:val="fr-FR"/>
        </w:rPr>
        <w:t>includerea</w:t>
      </w:r>
      <w:proofErr w:type="spellEnd"/>
      <w:r w:rsidRPr="00BE1811">
        <w:rPr>
          <w:lang w:val="fr-FR"/>
        </w:rPr>
        <w:t xml:space="preserve"> </w:t>
      </w:r>
      <w:proofErr w:type="spellStart"/>
      <w:r w:rsidRPr="00BE1811">
        <w:rPr>
          <w:lang w:val="fr-FR"/>
        </w:rPr>
        <w:t>construcţiei</w:t>
      </w:r>
      <w:proofErr w:type="spellEnd"/>
      <w:r w:rsidRPr="00BE1811">
        <w:rPr>
          <w:lang w:val="fr-FR"/>
        </w:rPr>
        <w:t xml:space="preserve"> </w:t>
      </w:r>
      <w:proofErr w:type="spellStart"/>
      <w:r w:rsidRPr="00BE1811">
        <w:rPr>
          <w:lang w:val="fr-FR"/>
        </w:rPr>
        <w:t>existente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listele</w:t>
      </w:r>
      <w:proofErr w:type="spellEnd"/>
      <w:r w:rsidRPr="00BE1811">
        <w:rPr>
          <w:lang w:val="fr-FR"/>
        </w:rPr>
        <w:t xml:space="preserve"> </w:t>
      </w:r>
      <w:proofErr w:type="spellStart"/>
      <w:r w:rsidRPr="00BE1811">
        <w:rPr>
          <w:lang w:val="fr-FR"/>
        </w:rPr>
        <w:t>monumentelor</w:t>
      </w:r>
      <w:proofErr w:type="spellEnd"/>
      <w:r w:rsidRPr="00BE1811">
        <w:rPr>
          <w:lang w:val="fr-FR"/>
        </w:rPr>
        <w:t xml:space="preserve"> </w:t>
      </w:r>
      <w:proofErr w:type="spellStart"/>
      <w:r w:rsidRPr="00BE1811">
        <w:rPr>
          <w:lang w:val="fr-FR"/>
        </w:rPr>
        <w:t>istorice</w:t>
      </w:r>
      <w:proofErr w:type="spellEnd"/>
      <w:r w:rsidRPr="00BE1811">
        <w:rPr>
          <w:lang w:val="fr-FR"/>
        </w:rPr>
        <w:t xml:space="preserve">, </w:t>
      </w:r>
      <w:proofErr w:type="spellStart"/>
      <w:r w:rsidRPr="00BE1811">
        <w:rPr>
          <w:lang w:val="fr-FR"/>
        </w:rPr>
        <w:t>situri</w:t>
      </w:r>
      <w:proofErr w:type="spellEnd"/>
      <w:r w:rsidRPr="00BE1811">
        <w:rPr>
          <w:lang w:val="fr-FR"/>
        </w:rPr>
        <w:t xml:space="preserve"> </w:t>
      </w:r>
      <w:proofErr w:type="spellStart"/>
      <w:r w:rsidRPr="00BE1811">
        <w:rPr>
          <w:lang w:val="fr-FR"/>
        </w:rPr>
        <w:t>arheologice</w:t>
      </w:r>
      <w:proofErr w:type="spellEnd"/>
      <w:r w:rsidRPr="00BE1811">
        <w:rPr>
          <w:lang w:val="fr-FR"/>
        </w:rPr>
        <w:t xml:space="preserve">, </w:t>
      </w:r>
      <w:proofErr w:type="spellStart"/>
      <w:r w:rsidRPr="00BE1811">
        <w:rPr>
          <w:lang w:val="fr-FR"/>
        </w:rPr>
        <w:t>arii</w:t>
      </w:r>
      <w:proofErr w:type="spellEnd"/>
      <w:r w:rsidRPr="00BE1811">
        <w:rPr>
          <w:lang w:val="fr-FR"/>
        </w:rPr>
        <w:t xml:space="preserve"> </w:t>
      </w:r>
      <w:proofErr w:type="spellStart"/>
      <w:r w:rsidRPr="00BE1811">
        <w:rPr>
          <w:lang w:val="fr-FR"/>
        </w:rPr>
        <w:t>naturale</w:t>
      </w:r>
      <w:proofErr w:type="spellEnd"/>
      <w:r w:rsidRPr="00BE1811">
        <w:rPr>
          <w:lang w:val="fr-FR"/>
        </w:rPr>
        <w:t xml:space="preserve"> </w:t>
      </w:r>
      <w:proofErr w:type="spellStart"/>
      <w:r w:rsidRPr="00BE1811">
        <w:rPr>
          <w:lang w:val="fr-FR"/>
        </w:rPr>
        <w:t>protejate</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zonele</w:t>
      </w:r>
      <w:proofErr w:type="spellEnd"/>
      <w:r w:rsidRPr="00BE1811">
        <w:rPr>
          <w:lang w:val="fr-FR"/>
        </w:rPr>
        <w:t xml:space="preserve"> de </w:t>
      </w:r>
      <w:proofErr w:type="spellStart"/>
      <w:r w:rsidRPr="00BE1811">
        <w:rPr>
          <w:lang w:val="fr-FR"/>
        </w:rPr>
        <w:t>protecţie</w:t>
      </w:r>
      <w:proofErr w:type="spellEnd"/>
      <w:r w:rsidRPr="00BE1811">
        <w:rPr>
          <w:lang w:val="fr-FR"/>
        </w:rPr>
        <w:t xml:space="preserve"> ale </w:t>
      </w:r>
      <w:proofErr w:type="spellStart"/>
      <w:r w:rsidRPr="00BE1811">
        <w:rPr>
          <w:lang w:val="fr-FR"/>
        </w:rPr>
        <w:t>acestora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în</w:t>
      </w:r>
      <w:proofErr w:type="spellEnd"/>
      <w:r w:rsidRPr="00BE1811">
        <w:rPr>
          <w:lang w:val="fr-FR"/>
        </w:rPr>
        <w:t xml:space="preserve"> zone construite </w:t>
      </w:r>
      <w:proofErr w:type="spellStart"/>
      <w:r w:rsidRPr="00BE1811">
        <w:rPr>
          <w:lang w:val="fr-FR"/>
        </w:rPr>
        <w:t>protejate</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proofErr w:type="gramStart"/>
      <w:r w:rsidRPr="00BE1811">
        <w:rPr>
          <w:lang w:val="fr-FR"/>
        </w:rPr>
        <w:t>caz</w:t>
      </w:r>
      <w:proofErr w:type="spellEnd"/>
      <w:r w:rsidRPr="00BE1811">
        <w:rPr>
          <w:lang w:val="fr-FR"/>
        </w:rPr>
        <w:t>;</w:t>
      </w:r>
      <w:proofErr w:type="gramEnd"/>
    </w:p>
    <w:p w14:paraId="24922F0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d) </w:t>
      </w:r>
      <w:proofErr w:type="spellStart"/>
      <w:r w:rsidRPr="00BE1811">
        <w:rPr>
          <w:lang w:val="fr-FR"/>
        </w:rPr>
        <w:t>informaţii</w:t>
      </w:r>
      <w:proofErr w:type="spellEnd"/>
      <w:r w:rsidRPr="00BE1811">
        <w:rPr>
          <w:lang w:val="fr-FR"/>
        </w:rPr>
        <w:t>/</w:t>
      </w:r>
      <w:proofErr w:type="spellStart"/>
      <w:r w:rsidRPr="00BE1811">
        <w:rPr>
          <w:lang w:val="fr-FR"/>
        </w:rPr>
        <w:t>obligaţii</w:t>
      </w:r>
      <w:proofErr w:type="spellEnd"/>
      <w:r w:rsidRPr="00BE1811">
        <w:rPr>
          <w:lang w:val="fr-FR"/>
        </w:rPr>
        <w:t>/</w:t>
      </w:r>
      <w:proofErr w:type="spellStart"/>
      <w:r w:rsidRPr="00BE1811">
        <w:rPr>
          <w:lang w:val="fr-FR"/>
        </w:rPr>
        <w:t>constrângeri</w:t>
      </w:r>
      <w:proofErr w:type="spellEnd"/>
      <w:r w:rsidRPr="00BE1811">
        <w:rPr>
          <w:lang w:val="fr-FR"/>
        </w:rPr>
        <w:t xml:space="preserve"> </w:t>
      </w:r>
      <w:proofErr w:type="spellStart"/>
      <w:r w:rsidRPr="00BE1811">
        <w:rPr>
          <w:lang w:val="fr-FR"/>
        </w:rPr>
        <w:t>extrase</w:t>
      </w:r>
      <w:proofErr w:type="spellEnd"/>
      <w:r w:rsidRPr="00BE1811">
        <w:rPr>
          <w:lang w:val="fr-FR"/>
        </w:rPr>
        <w:t xml:space="preserve"> </w:t>
      </w:r>
      <w:proofErr w:type="spellStart"/>
      <w:r w:rsidRPr="00BE1811">
        <w:rPr>
          <w:lang w:val="fr-FR"/>
        </w:rPr>
        <w:t>din</w:t>
      </w:r>
      <w:proofErr w:type="spellEnd"/>
      <w:r w:rsidRPr="00BE1811">
        <w:rPr>
          <w:lang w:val="fr-FR"/>
        </w:rPr>
        <w:t xml:space="preserve"> </w:t>
      </w:r>
      <w:proofErr w:type="spellStart"/>
      <w:r w:rsidRPr="00BE1811">
        <w:rPr>
          <w:lang w:val="fr-FR"/>
        </w:rPr>
        <w:t>documentaţiile</w:t>
      </w:r>
      <w:proofErr w:type="spellEnd"/>
      <w:r w:rsidRPr="00BE1811">
        <w:rPr>
          <w:lang w:val="fr-FR"/>
        </w:rPr>
        <w:t xml:space="preserve"> de </w:t>
      </w:r>
      <w:proofErr w:type="spellStart"/>
      <w:r w:rsidRPr="00BE1811">
        <w:rPr>
          <w:lang w:val="fr-FR"/>
        </w:rPr>
        <w:t>urbanism</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r w:rsidRPr="00BE1811">
        <w:rPr>
          <w:lang w:val="fr-FR"/>
        </w:rPr>
        <w:t>caz</w:t>
      </w:r>
      <w:proofErr w:type="spellEnd"/>
      <w:r w:rsidRPr="00BE1811">
        <w:rPr>
          <w:lang w:val="fr-FR"/>
        </w:rPr>
        <w:t>.</w:t>
      </w:r>
    </w:p>
    <w:p w14:paraId="1722C430"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3.3. </w:t>
      </w:r>
      <w:proofErr w:type="spellStart"/>
      <w:r w:rsidRPr="00BE1811">
        <w:rPr>
          <w:lang w:val="fr-FR"/>
        </w:rPr>
        <w:t>Caracteristici</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parametri</w:t>
      </w:r>
      <w:proofErr w:type="spellEnd"/>
      <w:r w:rsidRPr="00BE1811">
        <w:rPr>
          <w:lang w:val="fr-FR"/>
        </w:rPr>
        <w:t xml:space="preserve"> </w:t>
      </w:r>
      <w:proofErr w:type="spellStart"/>
      <w:proofErr w:type="gramStart"/>
      <w:r w:rsidRPr="00BE1811">
        <w:rPr>
          <w:lang w:val="fr-FR"/>
        </w:rPr>
        <w:t>specifici</w:t>
      </w:r>
      <w:proofErr w:type="spellEnd"/>
      <w:r w:rsidRPr="00BE1811">
        <w:rPr>
          <w:lang w:val="fr-FR"/>
        </w:rPr>
        <w:t>:</w:t>
      </w:r>
      <w:proofErr w:type="gramEnd"/>
    </w:p>
    <w:p w14:paraId="2BCD1219"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a) </w:t>
      </w:r>
      <w:proofErr w:type="spellStart"/>
      <w:r w:rsidRPr="00BE1811">
        <w:rPr>
          <w:lang w:val="fr-FR"/>
        </w:rPr>
        <w:t>categoria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clasa</w:t>
      </w:r>
      <w:proofErr w:type="spellEnd"/>
      <w:r w:rsidRPr="00BE1811">
        <w:rPr>
          <w:lang w:val="fr-FR"/>
        </w:rPr>
        <w:t xml:space="preserve"> de </w:t>
      </w:r>
      <w:proofErr w:type="spellStart"/>
      <w:proofErr w:type="gramStart"/>
      <w:r w:rsidRPr="00BE1811">
        <w:rPr>
          <w:lang w:val="fr-FR"/>
        </w:rPr>
        <w:t>importanţă</w:t>
      </w:r>
      <w:proofErr w:type="spellEnd"/>
      <w:r w:rsidRPr="00BE1811">
        <w:rPr>
          <w:lang w:val="fr-FR"/>
        </w:rPr>
        <w:t>;</w:t>
      </w:r>
      <w:proofErr w:type="gramEnd"/>
    </w:p>
    <w:p w14:paraId="753C0672"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w:t>
      </w:r>
      <w:proofErr w:type="spellStart"/>
      <w:r w:rsidRPr="00BE1811">
        <w:rPr>
          <w:lang w:val="fr-FR"/>
        </w:rPr>
        <w:t>cod</w:t>
      </w:r>
      <w:proofErr w:type="spellEnd"/>
      <w:r w:rsidRPr="00BE1811">
        <w:rPr>
          <w:lang w:val="fr-FR"/>
        </w:rPr>
        <w:t xml:space="preserve"> </w:t>
      </w:r>
      <w:proofErr w:type="spellStart"/>
      <w:r w:rsidRPr="00BE1811">
        <w:rPr>
          <w:lang w:val="fr-FR"/>
        </w:rPr>
        <w:t>în</w:t>
      </w:r>
      <w:proofErr w:type="spellEnd"/>
      <w:r w:rsidRPr="00BE1811">
        <w:rPr>
          <w:lang w:val="fr-FR"/>
        </w:rPr>
        <w:t xml:space="preserve"> Lista </w:t>
      </w:r>
      <w:proofErr w:type="spellStart"/>
      <w:r w:rsidRPr="00BE1811">
        <w:rPr>
          <w:lang w:val="fr-FR"/>
        </w:rPr>
        <w:t>monumentelor</w:t>
      </w:r>
      <w:proofErr w:type="spellEnd"/>
      <w:r w:rsidRPr="00BE1811">
        <w:rPr>
          <w:lang w:val="fr-FR"/>
        </w:rPr>
        <w:t xml:space="preserve"> </w:t>
      </w:r>
      <w:proofErr w:type="spellStart"/>
      <w:r w:rsidRPr="00BE1811">
        <w:rPr>
          <w:lang w:val="fr-FR"/>
        </w:rPr>
        <w:t>istorice</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proofErr w:type="gramStart"/>
      <w:r w:rsidRPr="00BE1811">
        <w:rPr>
          <w:lang w:val="fr-FR"/>
        </w:rPr>
        <w:t>caz</w:t>
      </w:r>
      <w:proofErr w:type="spellEnd"/>
      <w:r w:rsidRPr="00BE1811">
        <w:rPr>
          <w:lang w:val="fr-FR"/>
        </w:rPr>
        <w:t>;</w:t>
      </w:r>
      <w:proofErr w:type="gramEnd"/>
    </w:p>
    <w:p w14:paraId="1AD03A8D"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c) an/</w:t>
      </w:r>
      <w:proofErr w:type="spellStart"/>
      <w:r w:rsidRPr="00BE1811">
        <w:rPr>
          <w:lang w:val="fr-FR"/>
        </w:rPr>
        <w:t>ani</w:t>
      </w:r>
      <w:proofErr w:type="spellEnd"/>
      <w:r w:rsidRPr="00BE1811">
        <w:rPr>
          <w:lang w:val="fr-FR"/>
        </w:rPr>
        <w:t>/</w:t>
      </w:r>
      <w:proofErr w:type="spellStart"/>
      <w:r w:rsidRPr="00BE1811">
        <w:rPr>
          <w:lang w:val="fr-FR"/>
        </w:rPr>
        <w:t>perioade</w:t>
      </w:r>
      <w:proofErr w:type="spellEnd"/>
      <w:r w:rsidRPr="00BE1811">
        <w:rPr>
          <w:lang w:val="fr-FR"/>
        </w:rPr>
        <w:t xml:space="preserve"> de construire </w:t>
      </w:r>
      <w:proofErr w:type="spellStart"/>
      <w:r w:rsidRPr="00BE1811">
        <w:rPr>
          <w:lang w:val="fr-FR"/>
        </w:rPr>
        <w:t>pentru</w:t>
      </w:r>
      <w:proofErr w:type="spellEnd"/>
      <w:r w:rsidRPr="00BE1811">
        <w:rPr>
          <w:lang w:val="fr-FR"/>
        </w:rPr>
        <w:t xml:space="preserve"> </w:t>
      </w:r>
      <w:proofErr w:type="spellStart"/>
      <w:r w:rsidRPr="00BE1811">
        <w:rPr>
          <w:lang w:val="fr-FR"/>
        </w:rPr>
        <w:t>fiecare</w:t>
      </w:r>
      <w:proofErr w:type="spellEnd"/>
      <w:r w:rsidRPr="00BE1811">
        <w:rPr>
          <w:lang w:val="fr-FR"/>
        </w:rPr>
        <w:t xml:space="preserve"> corp de </w:t>
      </w:r>
      <w:proofErr w:type="spellStart"/>
      <w:proofErr w:type="gramStart"/>
      <w:r w:rsidRPr="00BE1811">
        <w:rPr>
          <w:lang w:val="fr-FR"/>
        </w:rPr>
        <w:t>construcţie</w:t>
      </w:r>
      <w:proofErr w:type="spellEnd"/>
      <w:r w:rsidRPr="00BE1811">
        <w:rPr>
          <w:lang w:val="fr-FR"/>
        </w:rPr>
        <w:t>;</w:t>
      </w:r>
      <w:proofErr w:type="gramEnd"/>
    </w:p>
    <w:p w14:paraId="416305DE"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d) </w:t>
      </w:r>
      <w:proofErr w:type="spellStart"/>
      <w:r w:rsidRPr="00BE1811">
        <w:rPr>
          <w:lang w:val="fr-FR"/>
        </w:rPr>
        <w:t>suprafaţa</w:t>
      </w:r>
      <w:proofErr w:type="spellEnd"/>
      <w:r w:rsidRPr="00BE1811">
        <w:rPr>
          <w:lang w:val="fr-FR"/>
        </w:rPr>
        <w:t xml:space="preserve"> </w:t>
      </w:r>
      <w:proofErr w:type="spellStart"/>
      <w:proofErr w:type="gramStart"/>
      <w:r w:rsidRPr="00BE1811">
        <w:rPr>
          <w:lang w:val="fr-FR"/>
        </w:rPr>
        <w:t>construită</w:t>
      </w:r>
      <w:proofErr w:type="spellEnd"/>
      <w:r w:rsidRPr="00BE1811">
        <w:rPr>
          <w:lang w:val="fr-FR"/>
        </w:rPr>
        <w:t>;</w:t>
      </w:r>
      <w:proofErr w:type="gramEnd"/>
    </w:p>
    <w:p w14:paraId="0EE4FCE7"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e) </w:t>
      </w:r>
      <w:proofErr w:type="spellStart"/>
      <w:r w:rsidRPr="00BE1811">
        <w:rPr>
          <w:lang w:val="fr-FR"/>
        </w:rPr>
        <w:t>suprafaţa</w:t>
      </w:r>
      <w:proofErr w:type="spellEnd"/>
      <w:r w:rsidRPr="00BE1811">
        <w:rPr>
          <w:lang w:val="fr-FR"/>
        </w:rPr>
        <w:t xml:space="preserve"> </w:t>
      </w:r>
      <w:proofErr w:type="spellStart"/>
      <w:r w:rsidRPr="00BE1811">
        <w:rPr>
          <w:lang w:val="fr-FR"/>
        </w:rPr>
        <w:t>construită</w:t>
      </w:r>
      <w:proofErr w:type="spellEnd"/>
      <w:r w:rsidRPr="00BE1811">
        <w:rPr>
          <w:lang w:val="fr-FR"/>
        </w:rPr>
        <w:t xml:space="preserve"> </w:t>
      </w:r>
      <w:proofErr w:type="spellStart"/>
      <w:proofErr w:type="gramStart"/>
      <w:r w:rsidRPr="00BE1811">
        <w:rPr>
          <w:lang w:val="fr-FR"/>
        </w:rPr>
        <w:t>desfăşurată</w:t>
      </w:r>
      <w:proofErr w:type="spellEnd"/>
      <w:r w:rsidRPr="00BE1811">
        <w:rPr>
          <w:lang w:val="fr-FR"/>
        </w:rPr>
        <w:t>;</w:t>
      </w:r>
      <w:proofErr w:type="gramEnd"/>
    </w:p>
    <w:p w14:paraId="01C6E8F0"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f) </w:t>
      </w:r>
      <w:proofErr w:type="spellStart"/>
      <w:r w:rsidRPr="00BE1811">
        <w:rPr>
          <w:lang w:val="fr-FR"/>
        </w:rPr>
        <w:t>valoarea</w:t>
      </w:r>
      <w:proofErr w:type="spellEnd"/>
      <w:r w:rsidRPr="00BE1811">
        <w:rPr>
          <w:lang w:val="fr-FR"/>
        </w:rPr>
        <w:t xml:space="preserve"> de </w:t>
      </w:r>
      <w:proofErr w:type="spellStart"/>
      <w:r w:rsidRPr="00BE1811">
        <w:rPr>
          <w:lang w:val="fr-FR"/>
        </w:rPr>
        <w:t>inventar</w:t>
      </w:r>
      <w:proofErr w:type="spellEnd"/>
      <w:r w:rsidRPr="00BE1811">
        <w:rPr>
          <w:lang w:val="fr-FR"/>
        </w:rPr>
        <w:t xml:space="preserve"> a </w:t>
      </w:r>
      <w:proofErr w:type="spellStart"/>
      <w:proofErr w:type="gramStart"/>
      <w:r w:rsidRPr="00BE1811">
        <w:rPr>
          <w:lang w:val="fr-FR"/>
        </w:rPr>
        <w:t>construcţiei</w:t>
      </w:r>
      <w:proofErr w:type="spellEnd"/>
      <w:r w:rsidRPr="00BE1811">
        <w:rPr>
          <w:lang w:val="fr-FR"/>
        </w:rPr>
        <w:t>;</w:t>
      </w:r>
      <w:proofErr w:type="gramEnd"/>
    </w:p>
    <w:p w14:paraId="46E2E972"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g) </w:t>
      </w:r>
      <w:proofErr w:type="spellStart"/>
      <w:r w:rsidRPr="00BE1811">
        <w:rPr>
          <w:lang w:val="fr-FR"/>
        </w:rPr>
        <w:t>alţi</w:t>
      </w:r>
      <w:proofErr w:type="spellEnd"/>
      <w:r w:rsidRPr="00BE1811">
        <w:rPr>
          <w:lang w:val="fr-FR"/>
        </w:rPr>
        <w:t xml:space="preserve"> </w:t>
      </w:r>
      <w:proofErr w:type="spellStart"/>
      <w:r w:rsidRPr="00BE1811">
        <w:rPr>
          <w:lang w:val="fr-FR"/>
        </w:rPr>
        <w:t>parametri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funcţie</w:t>
      </w:r>
      <w:proofErr w:type="spellEnd"/>
      <w:r w:rsidRPr="00BE1811">
        <w:rPr>
          <w:lang w:val="fr-FR"/>
        </w:rPr>
        <w:t xml:space="preserve"> de </w:t>
      </w:r>
      <w:proofErr w:type="spellStart"/>
      <w:r w:rsidRPr="00BE1811">
        <w:rPr>
          <w:lang w:val="fr-FR"/>
        </w:rPr>
        <w:t>specificul</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natura</w:t>
      </w:r>
      <w:proofErr w:type="spellEnd"/>
      <w:r w:rsidRPr="00BE1811">
        <w:rPr>
          <w:lang w:val="fr-FR"/>
        </w:rPr>
        <w:t xml:space="preserve"> </w:t>
      </w:r>
      <w:proofErr w:type="spellStart"/>
      <w:r w:rsidRPr="00BE1811">
        <w:rPr>
          <w:lang w:val="fr-FR"/>
        </w:rPr>
        <w:t>construcţiei</w:t>
      </w:r>
      <w:proofErr w:type="spellEnd"/>
      <w:r w:rsidRPr="00BE1811">
        <w:rPr>
          <w:lang w:val="fr-FR"/>
        </w:rPr>
        <w:t xml:space="preserve"> </w:t>
      </w:r>
      <w:proofErr w:type="spellStart"/>
      <w:r w:rsidRPr="00BE1811">
        <w:rPr>
          <w:lang w:val="fr-FR"/>
        </w:rPr>
        <w:t>existente</w:t>
      </w:r>
      <w:proofErr w:type="spellEnd"/>
      <w:r w:rsidRPr="00BE1811">
        <w:rPr>
          <w:lang w:val="fr-FR"/>
        </w:rPr>
        <w:t>.</w:t>
      </w:r>
    </w:p>
    <w:p w14:paraId="0A22A558"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3.4. </w:t>
      </w:r>
      <w:proofErr w:type="spellStart"/>
      <w:r w:rsidRPr="00BE1811">
        <w:rPr>
          <w:lang w:val="fr-FR"/>
        </w:rPr>
        <w:t>Analiza</w:t>
      </w:r>
      <w:proofErr w:type="spellEnd"/>
      <w:r w:rsidRPr="00BE1811">
        <w:rPr>
          <w:lang w:val="fr-FR"/>
        </w:rPr>
        <w:t xml:space="preserve"> </w:t>
      </w:r>
      <w:proofErr w:type="spellStart"/>
      <w:r w:rsidRPr="00BE1811">
        <w:rPr>
          <w:lang w:val="fr-FR"/>
        </w:rPr>
        <w:t>stării</w:t>
      </w:r>
      <w:proofErr w:type="spellEnd"/>
      <w:r w:rsidRPr="00BE1811">
        <w:rPr>
          <w:lang w:val="fr-FR"/>
        </w:rPr>
        <w:t xml:space="preserve"> </w:t>
      </w:r>
      <w:proofErr w:type="spellStart"/>
      <w:r w:rsidRPr="00BE1811">
        <w:rPr>
          <w:lang w:val="fr-FR"/>
        </w:rPr>
        <w:t>construcţiei</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baza</w:t>
      </w:r>
      <w:proofErr w:type="spellEnd"/>
      <w:r w:rsidRPr="00BE1811">
        <w:rPr>
          <w:lang w:val="fr-FR"/>
        </w:rPr>
        <w:t xml:space="preserve"> </w:t>
      </w:r>
      <w:proofErr w:type="spellStart"/>
      <w:r w:rsidRPr="00BE1811">
        <w:rPr>
          <w:lang w:val="fr-FR"/>
        </w:rPr>
        <w:t>concluziilor</w:t>
      </w:r>
      <w:proofErr w:type="spellEnd"/>
      <w:r w:rsidRPr="00BE1811">
        <w:rPr>
          <w:lang w:val="fr-FR"/>
        </w:rPr>
        <w:t xml:space="preserve"> </w:t>
      </w:r>
      <w:proofErr w:type="spellStart"/>
      <w:r w:rsidRPr="00BE1811">
        <w:rPr>
          <w:lang w:val="fr-FR"/>
        </w:rPr>
        <w:t>expertizei</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şi</w:t>
      </w:r>
      <w:proofErr w:type="spellEnd"/>
      <w:r w:rsidRPr="00BE1811">
        <w:rPr>
          <w:lang w:val="fr-FR"/>
        </w:rPr>
        <w:t>/</w:t>
      </w:r>
      <w:proofErr w:type="spellStart"/>
      <w:r w:rsidRPr="00BE1811">
        <w:rPr>
          <w:lang w:val="fr-FR"/>
        </w:rPr>
        <w:t>sau</w:t>
      </w:r>
      <w:proofErr w:type="spellEnd"/>
      <w:r w:rsidRPr="00BE1811">
        <w:rPr>
          <w:lang w:val="fr-FR"/>
        </w:rPr>
        <w:t xml:space="preserve"> ale </w:t>
      </w:r>
      <w:proofErr w:type="spellStart"/>
      <w:r w:rsidRPr="00BE1811">
        <w:rPr>
          <w:lang w:val="fr-FR"/>
        </w:rPr>
        <w:t>auditului</w:t>
      </w:r>
      <w:proofErr w:type="spellEnd"/>
      <w:r w:rsidRPr="00BE1811">
        <w:rPr>
          <w:lang w:val="fr-FR"/>
        </w:rPr>
        <w:t xml:space="preserve"> </w:t>
      </w:r>
      <w:proofErr w:type="spellStart"/>
      <w:r w:rsidRPr="00BE1811">
        <w:rPr>
          <w:lang w:val="fr-FR"/>
        </w:rPr>
        <w:t>energetic</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ale </w:t>
      </w:r>
      <w:proofErr w:type="spellStart"/>
      <w:r w:rsidRPr="00BE1811">
        <w:rPr>
          <w:lang w:val="fr-FR"/>
        </w:rPr>
        <w:t>studiului</w:t>
      </w:r>
      <w:proofErr w:type="spellEnd"/>
      <w:r w:rsidRPr="00BE1811">
        <w:rPr>
          <w:lang w:val="fr-FR"/>
        </w:rPr>
        <w:t xml:space="preserve"> </w:t>
      </w:r>
      <w:proofErr w:type="spellStart"/>
      <w:r w:rsidRPr="00BE1811">
        <w:rPr>
          <w:lang w:val="fr-FR"/>
        </w:rPr>
        <w:t>arhitecturalo-istoric</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cazul</w:t>
      </w:r>
      <w:proofErr w:type="spellEnd"/>
      <w:r w:rsidRPr="00BE1811">
        <w:rPr>
          <w:lang w:val="fr-FR"/>
        </w:rPr>
        <w:t xml:space="preserve"> </w:t>
      </w:r>
      <w:proofErr w:type="spellStart"/>
      <w:r w:rsidRPr="00BE1811">
        <w:rPr>
          <w:lang w:val="fr-FR"/>
        </w:rPr>
        <w:t>imobilelor</w:t>
      </w:r>
      <w:proofErr w:type="spellEnd"/>
      <w:r w:rsidRPr="00BE1811">
        <w:rPr>
          <w:lang w:val="fr-FR"/>
        </w:rPr>
        <w:t xml:space="preserve"> care </w:t>
      </w:r>
      <w:proofErr w:type="spellStart"/>
      <w:r w:rsidRPr="00BE1811">
        <w:rPr>
          <w:lang w:val="fr-FR"/>
        </w:rPr>
        <w:t>beneficiază</w:t>
      </w:r>
      <w:proofErr w:type="spellEnd"/>
      <w:r w:rsidRPr="00BE1811">
        <w:rPr>
          <w:lang w:val="fr-FR"/>
        </w:rPr>
        <w:t xml:space="preserve"> de </w:t>
      </w:r>
      <w:proofErr w:type="spellStart"/>
      <w:r w:rsidRPr="00BE1811">
        <w:rPr>
          <w:lang w:val="fr-FR"/>
        </w:rPr>
        <w:t>regimul</w:t>
      </w:r>
      <w:proofErr w:type="spellEnd"/>
      <w:r w:rsidRPr="00BE1811">
        <w:rPr>
          <w:lang w:val="fr-FR"/>
        </w:rPr>
        <w:t xml:space="preserve"> de </w:t>
      </w:r>
      <w:proofErr w:type="spellStart"/>
      <w:r w:rsidRPr="00BE1811">
        <w:rPr>
          <w:lang w:val="fr-FR"/>
        </w:rPr>
        <w:t>protecţie</w:t>
      </w:r>
      <w:proofErr w:type="spellEnd"/>
      <w:r w:rsidRPr="00BE1811">
        <w:rPr>
          <w:lang w:val="fr-FR"/>
        </w:rPr>
        <w:t xml:space="preserve"> de monument </w:t>
      </w:r>
      <w:proofErr w:type="spellStart"/>
      <w:r w:rsidRPr="00BE1811">
        <w:rPr>
          <w:lang w:val="fr-FR"/>
        </w:rPr>
        <w:t>istoric</w:t>
      </w:r>
      <w:proofErr w:type="spellEnd"/>
      <w:r w:rsidRPr="00BE1811">
        <w:rPr>
          <w:lang w:val="fr-FR"/>
        </w:rPr>
        <w:t xml:space="preserve"> </w:t>
      </w:r>
      <w:proofErr w:type="spellStart"/>
      <w:r w:rsidRPr="00BE1811">
        <w:rPr>
          <w:lang w:val="fr-FR"/>
        </w:rPr>
        <w:t>şi</w:t>
      </w:r>
      <w:proofErr w:type="spellEnd"/>
      <w:r w:rsidRPr="00BE1811">
        <w:rPr>
          <w:lang w:val="fr-FR"/>
        </w:rPr>
        <w:t xml:space="preserve"> al </w:t>
      </w:r>
      <w:proofErr w:type="spellStart"/>
      <w:r w:rsidRPr="00BE1811">
        <w:rPr>
          <w:lang w:val="fr-FR"/>
        </w:rPr>
        <w:t>imobilelor</w:t>
      </w:r>
      <w:proofErr w:type="spellEnd"/>
      <w:r w:rsidRPr="00BE1811">
        <w:rPr>
          <w:lang w:val="fr-FR"/>
        </w:rPr>
        <w:t xml:space="preserve"> </w:t>
      </w:r>
      <w:proofErr w:type="spellStart"/>
      <w:r w:rsidRPr="00BE1811">
        <w:rPr>
          <w:lang w:val="fr-FR"/>
        </w:rPr>
        <w:t>aflate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zonele</w:t>
      </w:r>
      <w:proofErr w:type="spellEnd"/>
      <w:r w:rsidRPr="00BE1811">
        <w:rPr>
          <w:lang w:val="fr-FR"/>
        </w:rPr>
        <w:t xml:space="preserve"> de </w:t>
      </w:r>
      <w:proofErr w:type="spellStart"/>
      <w:r w:rsidRPr="00BE1811">
        <w:rPr>
          <w:lang w:val="fr-FR"/>
        </w:rPr>
        <w:t>protecţie</w:t>
      </w:r>
      <w:proofErr w:type="spellEnd"/>
      <w:r w:rsidRPr="00BE1811">
        <w:rPr>
          <w:lang w:val="fr-FR"/>
        </w:rPr>
        <w:t xml:space="preserve"> ale </w:t>
      </w:r>
      <w:proofErr w:type="spellStart"/>
      <w:r w:rsidRPr="00BE1811">
        <w:rPr>
          <w:lang w:val="fr-FR"/>
        </w:rPr>
        <w:t>monumentelor</w:t>
      </w:r>
      <w:proofErr w:type="spellEnd"/>
      <w:r w:rsidRPr="00BE1811">
        <w:rPr>
          <w:lang w:val="fr-FR"/>
        </w:rPr>
        <w:t xml:space="preserve"> </w:t>
      </w:r>
      <w:proofErr w:type="spellStart"/>
      <w:r w:rsidRPr="00BE1811">
        <w:rPr>
          <w:lang w:val="fr-FR"/>
        </w:rPr>
        <w:t>istorice</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în</w:t>
      </w:r>
      <w:proofErr w:type="spellEnd"/>
      <w:r w:rsidRPr="00BE1811">
        <w:rPr>
          <w:lang w:val="fr-FR"/>
        </w:rPr>
        <w:t xml:space="preserve"> zone construite </w:t>
      </w:r>
      <w:proofErr w:type="spellStart"/>
      <w:r w:rsidRPr="00BE1811">
        <w:rPr>
          <w:lang w:val="fr-FR"/>
        </w:rPr>
        <w:t>protejate</w:t>
      </w:r>
      <w:proofErr w:type="spellEnd"/>
      <w:r w:rsidRPr="00BE1811">
        <w:rPr>
          <w:lang w:val="fr-FR"/>
        </w:rPr>
        <w:t xml:space="preserve">. Se vor </w:t>
      </w:r>
      <w:proofErr w:type="spellStart"/>
      <w:r w:rsidRPr="00BE1811">
        <w:rPr>
          <w:lang w:val="fr-FR"/>
        </w:rPr>
        <w:t>evidenţia</w:t>
      </w:r>
      <w:proofErr w:type="spellEnd"/>
      <w:r w:rsidRPr="00BE1811">
        <w:rPr>
          <w:lang w:val="fr-FR"/>
        </w:rPr>
        <w:t xml:space="preserve"> </w:t>
      </w:r>
      <w:proofErr w:type="spellStart"/>
      <w:r w:rsidRPr="00BE1811">
        <w:rPr>
          <w:lang w:val="fr-FR"/>
        </w:rPr>
        <w:t>degradările</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cauzele</w:t>
      </w:r>
      <w:proofErr w:type="spellEnd"/>
      <w:r w:rsidRPr="00BE1811">
        <w:rPr>
          <w:lang w:val="fr-FR"/>
        </w:rPr>
        <w:t xml:space="preserve"> principale ale </w:t>
      </w:r>
      <w:proofErr w:type="spellStart"/>
      <w:r w:rsidRPr="00BE1811">
        <w:rPr>
          <w:lang w:val="fr-FR"/>
        </w:rPr>
        <w:t>acestora</w:t>
      </w:r>
      <w:proofErr w:type="spellEnd"/>
      <w:r w:rsidRPr="00BE1811">
        <w:rPr>
          <w:lang w:val="fr-FR"/>
        </w:rPr>
        <w:t xml:space="preserve">, de </w:t>
      </w:r>
      <w:proofErr w:type="spellStart"/>
      <w:proofErr w:type="gramStart"/>
      <w:r w:rsidRPr="00BE1811">
        <w:rPr>
          <w:lang w:val="fr-FR"/>
        </w:rPr>
        <w:t>exemplu</w:t>
      </w:r>
      <w:proofErr w:type="spellEnd"/>
      <w:r w:rsidRPr="00BE1811">
        <w:rPr>
          <w:lang w:val="fr-FR"/>
        </w:rPr>
        <w:t>:</w:t>
      </w:r>
      <w:proofErr w:type="gramEnd"/>
      <w:r w:rsidRPr="00BE1811">
        <w:rPr>
          <w:lang w:val="fr-FR"/>
        </w:rPr>
        <w:t xml:space="preserve"> </w:t>
      </w:r>
      <w:proofErr w:type="spellStart"/>
      <w:r w:rsidRPr="00BE1811">
        <w:rPr>
          <w:lang w:val="fr-FR"/>
        </w:rPr>
        <w:t>degradări</w:t>
      </w:r>
      <w:proofErr w:type="spellEnd"/>
      <w:r w:rsidRPr="00BE1811">
        <w:rPr>
          <w:lang w:val="fr-FR"/>
        </w:rPr>
        <w:t xml:space="preserve"> </w:t>
      </w:r>
      <w:proofErr w:type="spellStart"/>
      <w:r w:rsidRPr="00BE1811">
        <w:rPr>
          <w:lang w:val="fr-FR"/>
        </w:rPr>
        <w:t>produse</w:t>
      </w:r>
      <w:proofErr w:type="spellEnd"/>
      <w:r w:rsidRPr="00BE1811">
        <w:rPr>
          <w:lang w:val="fr-FR"/>
        </w:rPr>
        <w:t xml:space="preserve"> de </w:t>
      </w:r>
      <w:proofErr w:type="spellStart"/>
      <w:r w:rsidRPr="00BE1811">
        <w:rPr>
          <w:lang w:val="fr-FR"/>
        </w:rPr>
        <w:t>cutremure</w:t>
      </w:r>
      <w:proofErr w:type="spellEnd"/>
      <w:r w:rsidRPr="00BE1811">
        <w:rPr>
          <w:lang w:val="fr-FR"/>
        </w:rPr>
        <w:t xml:space="preserve">, </w:t>
      </w:r>
      <w:proofErr w:type="spellStart"/>
      <w:r w:rsidRPr="00BE1811">
        <w:rPr>
          <w:lang w:val="fr-FR"/>
        </w:rPr>
        <w:t>acţiuni</w:t>
      </w:r>
      <w:proofErr w:type="spellEnd"/>
      <w:r w:rsidRPr="00BE1811">
        <w:rPr>
          <w:lang w:val="fr-FR"/>
        </w:rPr>
        <w:t xml:space="preserve"> </w:t>
      </w:r>
      <w:proofErr w:type="spellStart"/>
      <w:r w:rsidRPr="00BE1811">
        <w:rPr>
          <w:lang w:val="fr-FR"/>
        </w:rPr>
        <w:t>climatice</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tasări</w:t>
      </w:r>
      <w:proofErr w:type="spellEnd"/>
      <w:r w:rsidRPr="00BE1811">
        <w:rPr>
          <w:lang w:val="fr-FR"/>
        </w:rPr>
        <w:t xml:space="preserve"> </w:t>
      </w:r>
      <w:proofErr w:type="spellStart"/>
      <w:r w:rsidRPr="00BE1811">
        <w:rPr>
          <w:lang w:val="fr-FR"/>
        </w:rPr>
        <w:t>diferenţiate</w:t>
      </w:r>
      <w:proofErr w:type="spellEnd"/>
      <w:r w:rsidRPr="00BE1811">
        <w:rPr>
          <w:lang w:val="fr-FR"/>
        </w:rPr>
        <w:t xml:space="preserve">, </w:t>
      </w:r>
      <w:proofErr w:type="spellStart"/>
      <w:r w:rsidRPr="00BE1811">
        <w:rPr>
          <w:lang w:val="fr-FR"/>
        </w:rPr>
        <w:t>cele</w:t>
      </w:r>
      <w:proofErr w:type="spellEnd"/>
      <w:r w:rsidRPr="00BE1811">
        <w:rPr>
          <w:lang w:val="fr-FR"/>
        </w:rPr>
        <w:t xml:space="preserve"> </w:t>
      </w:r>
      <w:proofErr w:type="spellStart"/>
      <w:r w:rsidRPr="00BE1811">
        <w:rPr>
          <w:lang w:val="fr-FR"/>
        </w:rPr>
        <w:t>rezultate</w:t>
      </w:r>
      <w:proofErr w:type="spellEnd"/>
      <w:r w:rsidRPr="00BE1811">
        <w:rPr>
          <w:lang w:val="fr-FR"/>
        </w:rPr>
        <w:t xml:space="preserve"> </w:t>
      </w:r>
      <w:proofErr w:type="spellStart"/>
      <w:r w:rsidRPr="00BE1811">
        <w:rPr>
          <w:lang w:val="fr-FR"/>
        </w:rPr>
        <w:t>din</w:t>
      </w:r>
      <w:proofErr w:type="spellEnd"/>
      <w:r w:rsidRPr="00BE1811">
        <w:rPr>
          <w:lang w:val="fr-FR"/>
        </w:rPr>
        <w:t xml:space="preserve"> </w:t>
      </w:r>
      <w:proofErr w:type="spellStart"/>
      <w:r w:rsidRPr="00BE1811">
        <w:rPr>
          <w:lang w:val="fr-FR"/>
        </w:rPr>
        <w:t>lipsa</w:t>
      </w:r>
      <w:proofErr w:type="spellEnd"/>
      <w:r w:rsidRPr="00BE1811">
        <w:rPr>
          <w:lang w:val="fr-FR"/>
        </w:rPr>
        <w:t xml:space="preserve"> de </w:t>
      </w:r>
      <w:proofErr w:type="spellStart"/>
      <w:r w:rsidRPr="00BE1811">
        <w:rPr>
          <w:lang w:val="fr-FR"/>
        </w:rPr>
        <w:t>întreţinere</w:t>
      </w:r>
      <w:proofErr w:type="spellEnd"/>
      <w:r w:rsidRPr="00BE1811">
        <w:rPr>
          <w:lang w:val="fr-FR"/>
        </w:rPr>
        <w:t xml:space="preserve"> a </w:t>
      </w:r>
      <w:proofErr w:type="spellStart"/>
      <w:r w:rsidRPr="00BE1811">
        <w:rPr>
          <w:lang w:val="fr-FR"/>
        </w:rPr>
        <w:t>construcţiei</w:t>
      </w:r>
      <w:proofErr w:type="spellEnd"/>
      <w:r w:rsidRPr="00BE1811">
        <w:rPr>
          <w:lang w:val="fr-FR"/>
        </w:rPr>
        <w:t xml:space="preserve">, </w:t>
      </w:r>
      <w:proofErr w:type="spellStart"/>
      <w:r w:rsidRPr="00BE1811">
        <w:rPr>
          <w:lang w:val="fr-FR"/>
        </w:rPr>
        <w:t>concepţia</w:t>
      </w:r>
      <w:proofErr w:type="spellEnd"/>
      <w:r w:rsidRPr="00BE1811">
        <w:rPr>
          <w:lang w:val="fr-FR"/>
        </w:rPr>
        <w:t xml:space="preserve"> </w:t>
      </w:r>
      <w:proofErr w:type="spellStart"/>
      <w:r w:rsidRPr="00BE1811">
        <w:rPr>
          <w:lang w:val="fr-FR"/>
        </w:rPr>
        <w:t>structurală</w:t>
      </w:r>
      <w:proofErr w:type="spellEnd"/>
      <w:r w:rsidRPr="00BE1811">
        <w:rPr>
          <w:lang w:val="fr-FR"/>
        </w:rPr>
        <w:t xml:space="preserve"> </w:t>
      </w:r>
      <w:proofErr w:type="spellStart"/>
      <w:r w:rsidRPr="00BE1811">
        <w:rPr>
          <w:lang w:val="fr-FR"/>
        </w:rPr>
        <w:t>iniţială</w:t>
      </w:r>
      <w:proofErr w:type="spellEnd"/>
      <w:r w:rsidRPr="00BE1811">
        <w:rPr>
          <w:lang w:val="fr-FR"/>
        </w:rPr>
        <w:t xml:space="preserve"> </w:t>
      </w:r>
      <w:proofErr w:type="spellStart"/>
      <w:r w:rsidRPr="00BE1811">
        <w:rPr>
          <w:lang w:val="fr-FR"/>
        </w:rPr>
        <w:t>greşită</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alte</w:t>
      </w:r>
      <w:proofErr w:type="spellEnd"/>
      <w:r w:rsidRPr="00BE1811">
        <w:rPr>
          <w:lang w:val="fr-FR"/>
        </w:rPr>
        <w:t xml:space="preserve"> </w:t>
      </w:r>
      <w:proofErr w:type="spellStart"/>
      <w:r w:rsidRPr="00BE1811">
        <w:rPr>
          <w:lang w:val="fr-FR"/>
        </w:rPr>
        <w:t>cauze</w:t>
      </w:r>
      <w:proofErr w:type="spellEnd"/>
      <w:r w:rsidRPr="00BE1811">
        <w:rPr>
          <w:lang w:val="fr-FR"/>
        </w:rPr>
        <w:t xml:space="preserve"> </w:t>
      </w:r>
      <w:proofErr w:type="spellStart"/>
      <w:r w:rsidRPr="00BE1811">
        <w:rPr>
          <w:lang w:val="fr-FR"/>
        </w:rPr>
        <w:t>identificate</w:t>
      </w:r>
      <w:proofErr w:type="spellEnd"/>
      <w:r w:rsidRPr="00BE1811">
        <w:rPr>
          <w:lang w:val="fr-FR"/>
        </w:rPr>
        <w:t xml:space="preserve"> </w:t>
      </w:r>
      <w:proofErr w:type="spellStart"/>
      <w:r w:rsidRPr="00BE1811">
        <w:rPr>
          <w:lang w:val="fr-FR"/>
        </w:rPr>
        <w:t>prin</w:t>
      </w:r>
      <w:proofErr w:type="spellEnd"/>
      <w:r w:rsidRPr="00BE1811">
        <w:rPr>
          <w:lang w:val="fr-FR"/>
        </w:rPr>
        <w:t xml:space="preserve"> </w:t>
      </w:r>
      <w:proofErr w:type="spellStart"/>
      <w:r w:rsidRPr="00BE1811">
        <w:rPr>
          <w:lang w:val="fr-FR"/>
        </w:rPr>
        <w:t>expertiza</w:t>
      </w:r>
      <w:proofErr w:type="spellEnd"/>
      <w:r w:rsidRPr="00BE1811">
        <w:rPr>
          <w:lang w:val="fr-FR"/>
        </w:rPr>
        <w:t xml:space="preserve"> </w:t>
      </w:r>
      <w:proofErr w:type="spellStart"/>
      <w:r w:rsidRPr="00BE1811">
        <w:rPr>
          <w:lang w:val="fr-FR"/>
        </w:rPr>
        <w:t>tehnică</w:t>
      </w:r>
      <w:proofErr w:type="spellEnd"/>
      <w:r w:rsidRPr="00BE1811">
        <w:rPr>
          <w:lang w:val="fr-FR"/>
        </w:rPr>
        <w:t>.</w:t>
      </w:r>
    </w:p>
    <w:p w14:paraId="6E2DCCCD"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3.5. </w:t>
      </w:r>
      <w:proofErr w:type="spellStart"/>
      <w:r w:rsidRPr="00BE1811">
        <w:rPr>
          <w:lang w:val="en-US"/>
        </w:rPr>
        <w:t>Starea</w:t>
      </w:r>
      <w:proofErr w:type="spellEnd"/>
      <w:r w:rsidRPr="00BE1811">
        <w:rPr>
          <w:lang w:val="en-US"/>
        </w:rPr>
        <w:t xml:space="preserve"> </w:t>
      </w:r>
      <w:proofErr w:type="spellStart"/>
      <w:r w:rsidRPr="00BE1811">
        <w:rPr>
          <w:lang w:val="en-US"/>
        </w:rPr>
        <w:t>tehnică</w:t>
      </w:r>
      <w:proofErr w:type="spellEnd"/>
      <w:r w:rsidRPr="00BE1811">
        <w:rPr>
          <w:lang w:val="en-US"/>
        </w:rPr>
        <w:t xml:space="preserve">, </w:t>
      </w:r>
      <w:proofErr w:type="spellStart"/>
      <w:r w:rsidRPr="00BE1811">
        <w:rPr>
          <w:lang w:val="en-US"/>
        </w:rPr>
        <w:t>inclusiv</w:t>
      </w:r>
      <w:proofErr w:type="spellEnd"/>
      <w:r w:rsidRPr="00BE1811">
        <w:rPr>
          <w:lang w:val="en-US"/>
        </w:rPr>
        <w:t xml:space="preserve"> </w:t>
      </w:r>
      <w:proofErr w:type="spellStart"/>
      <w:r w:rsidRPr="00BE1811">
        <w:rPr>
          <w:lang w:val="en-US"/>
        </w:rPr>
        <w:t>sistemul</w:t>
      </w:r>
      <w:proofErr w:type="spellEnd"/>
      <w:r w:rsidRPr="00BE1811">
        <w:rPr>
          <w:lang w:val="en-US"/>
        </w:rPr>
        <w:t xml:space="preserve"> structural </w:t>
      </w:r>
      <w:proofErr w:type="spellStart"/>
      <w:r w:rsidRPr="00BE1811">
        <w:rPr>
          <w:lang w:val="en-US"/>
        </w:rPr>
        <w:t>şi</w:t>
      </w:r>
      <w:proofErr w:type="spellEnd"/>
      <w:r w:rsidRPr="00BE1811">
        <w:rPr>
          <w:lang w:val="en-US"/>
        </w:rPr>
        <w:t xml:space="preserve"> </w:t>
      </w:r>
      <w:proofErr w:type="spellStart"/>
      <w:r w:rsidRPr="00BE1811">
        <w:rPr>
          <w:lang w:val="en-US"/>
        </w:rPr>
        <w:t>analiza</w:t>
      </w:r>
      <w:proofErr w:type="spellEnd"/>
      <w:r w:rsidRPr="00BE1811">
        <w:rPr>
          <w:lang w:val="en-US"/>
        </w:rPr>
        <w:t xml:space="preserve"> diagnostic, din </w:t>
      </w:r>
      <w:proofErr w:type="spellStart"/>
      <w:r w:rsidRPr="00BE1811">
        <w:rPr>
          <w:lang w:val="en-US"/>
        </w:rPr>
        <w:t>punctul</w:t>
      </w:r>
      <w:proofErr w:type="spellEnd"/>
      <w:r w:rsidRPr="00BE1811">
        <w:rPr>
          <w:lang w:val="en-US"/>
        </w:rPr>
        <w:t xml:space="preserve"> de </w:t>
      </w:r>
      <w:proofErr w:type="spellStart"/>
      <w:r w:rsidRPr="00BE1811">
        <w:rPr>
          <w:lang w:val="en-US"/>
        </w:rPr>
        <w:t>vedere</w:t>
      </w:r>
      <w:proofErr w:type="spellEnd"/>
      <w:r w:rsidRPr="00BE1811">
        <w:rPr>
          <w:lang w:val="en-US"/>
        </w:rPr>
        <w:t xml:space="preserve"> al </w:t>
      </w:r>
      <w:proofErr w:type="spellStart"/>
      <w:r w:rsidRPr="00BE1811">
        <w:rPr>
          <w:lang w:val="en-US"/>
        </w:rPr>
        <w:t>asigurării</w:t>
      </w:r>
      <w:proofErr w:type="spellEnd"/>
      <w:r w:rsidRPr="00BE1811">
        <w:rPr>
          <w:lang w:val="en-US"/>
        </w:rPr>
        <w:t xml:space="preserve"> </w:t>
      </w:r>
      <w:proofErr w:type="spellStart"/>
      <w:r w:rsidRPr="00BE1811">
        <w:rPr>
          <w:lang w:val="en-US"/>
        </w:rPr>
        <w:t>cerinţelor</w:t>
      </w:r>
      <w:proofErr w:type="spellEnd"/>
      <w:r w:rsidRPr="00BE1811">
        <w:rPr>
          <w:lang w:val="en-US"/>
        </w:rPr>
        <w:t xml:space="preserve"> </w:t>
      </w:r>
      <w:proofErr w:type="spellStart"/>
      <w:r w:rsidRPr="00BE1811">
        <w:rPr>
          <w:lang w:val="en-US"/>
        </w:rPr>
        <w:t>fundamentale</w:t>
      </w:r>
      <w:proofErr w:type="spellEnd"/>
      <w:r w:rsidRPr="00BE1811">
        <w:rPr>
          <w:lang w:val="en-US"/>
        </w:rPr>
        <w:t xml:space="preserve"> </w:t>
      </w:r>
      <w:proofErr w:type="spellStart"/>
      <w:r w:rsidRPr="00BE1811">
        <w:rPr>
          <w:lang w:val="en-US"/>
        </w:rPr>
        <w:t>aplicabile</w:t>
      </w:r>
      <w:proofErr w:type="spellEnd"/>
      <w:r w:rsidRPr="00BE1811">
        <w:rPr>
          <w:lang w:val="en-US"/>
        </w:rPr>
        <w:t xml:space="preserve">, </w:t>
      </w:r>
      <w:proofErr w:type="spellStart"/>
      <w:r w:rsidRPr="00BE1811">
        <w:rPr>
          <w:lang w:val="en-US"/>
        </w:rPr>
        <w:t>potrivit</w:t>
      </w:r>
      <w:proofErr w:type="spellEnd"/>
      <w:r w:rsidRPr="00BE1811">
        <w:rPr>
          <w:lang w:val="en-US"/>
        </w:rPr>
        <w:t xml:space="preserve"> </w:t>
      </w:r>
      <w:proofErr w:type="spellStart"/>
      <w:r w:rsidRPr="00BE1811">
        <w:rPr>
          <w:lang w:val="en-US"/>
        </w:rPr>
        <w:t>legii</w:t>
      </w:r>
      <w:proofErr w:type="spellEnd"/>
      <w:r w:rsidRPr="00BE1811">
        <w:rPr>
          <w:lang w:val="en-US"/>
        </w:rPr>
        <w:t>.</w:t>
      </w:r>
    </w:p>
    <w:p w14:paraId="6E16B846"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3.6. </w:t>
      </w:r>
      <w:proofErr w:type="spellStart"/>
      <w:r w:rsidRPr="00BE1811">
        <w:rPr>
          <w:lang w:val="en-US"/>
        </w:rPr>
        <w:t>Actul</w:t>
      </w:r>
      <w:proofErr w:type="spellEnd"/>
      <w:r w:rsidRPr="00BE1811">
        <w:rPr>
          <w:lang w:val="en-US"/>
        </w:rPr>
        <w:t xml:space="preserve"> </w:t>
      </w:r>
      <w:proofErr w:type="spellStart"/>
      <w:r w:rsidRPr="00BE1811">
        <w:rPr>
          <w:lang w:val="en-US"/>
        </w:rPr>
        <w:t>doveditor</w:t>
      </w:r>
      <w:proofErr w:type="spellEnd"/>
      <w:r w:rsidRPr="00BE1811">
        <w:rPr>
          <w:lang w:val="en-US"/>
        </w:rPr>
        <w:t xml:space="preserve"> al </w:t>
      </w:r>
      <w:proofErr w:type="spellStart"/>
      <w:r w:rsidRPr="00BE1811">
        <w:rPr>
          <w:lang w:val="en-US"/>
        </w:rPr>
        <w:t>forţei</w:t>
      </w:r>
      <w:proofErr w:type="spellEnd"/>
      <w:r w:rsidRPr="00BE1811">
        <w:rPr>
          <w:lang w:val="en-US"/>
        </w:rPr>
        <w:t xml:space="preserve"> </w:t>
      </w:r>
      <w:proofErr w:type="spellStart"/>
      <w:r w:rsidRPr="00BE1811">
        <w:rPr>
          <w:lang w:val="en-US"/>
        </w:rPr>
        <w:t>majore</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78A85388" w14:textId="77777777" w:rsidR="00F34D83" w:rsidRPr="00BE1811" w:rsidRDefault="00F34D83" w:rsidP="00D13264">
      <w:pPr>
        <w:autoSpaceDE w:val="0"/>
        <w:autoSpaceDN w:val="0"/>
        <w:adjustRightInd w:val="0"/>
        <w:spacing w:after="0" w:line="240" w:lineRule="auto"/>
        <w:jc w:val="both"/>
        <w:rPr>
          <w:lang w:val="en-US"/>
        </w:rPr>
      </w:pPr>
    </w:p>
    <w:p w14:paraId="6C997D38" w14:textId="77777777" w:rsidR="00F34D83" w:rsidRPr="00BE1811" w:rsidRDefault="00F34D83" w:rsidP="00D13264">
      <w:pPr>
        <w:autoSpaceDE w:val="0"/>
        <w:autoSpaceDN w:val="0"/>
        <w:adjustRightInd w:val="0"/>
        <w:spacing w:after="0" w:line="240" w:lineRule="auto"/>
        <w:jc w:val="both"/>
        <w:rPr>
          <w:lang w:val="en-US"/>
        </w:rPr>
      </w:pPr>
      <w:r w:rsidRPr="00BE1811">
        <w:rPr>
          <w:b/>
          <w:lang w:val="en-US"/>
        </w:rPr>
        <w:t xml:space="preserve">4. </w:t>
      </w:r>
      <w:proofErr w:type="spellStart"/>
      <w:r w:rsidRPr="00BE1811">
        <w:rPr>
          <w:b/>
          <w:lang w:val="en-US"/>
        </w:rPr>
        <w:t>Concluziile</w:t>
      </w:r>
      <w:proofErr w:type="spellEnd"/>
      <w:r w:rsidRPr="00BE1811">
        <w:rPr>
          <w:b/>
          <w:lang w:val="en-US"/>
        </w:rPr>
        <w:t xml:space="preserve"> </w:t>
      </w:r>
      <w:proofErr w:type="spellStart"/>
      <w:r w:rsidRPr="00BE1811">
        <w:rPr>
          <w:b/>
          <w:lang w:val="en-US"/>
        </w:rPr>
        <w:t>expertizei</w:t>
      </w:r>
      <w:proofErr w:type="spellEnd"/>
      <w:r w:rsidRPr="00BE1811">
        <w:rPr>
          <w:b/>
          <w:lang w:val="en-US"/>
        </w:rPr>
        <w:t xml:space="preserve"> </w:t>
      </w:r>
      <w:proofErr w:type="spellStart"/>
      <w:r w:rsidRPr="00BE1811">
        <w:rPr>
          <w:b/>
          <w:lang w:val="en-US"/>
        </w:rPr>
        <w:t>tehnice</w:t>
      </w:r>
      <w:proofErr w:type="spellEnd"/>
      <w:r w:rsidRPr="00BE1811">
        <w:rPr>
          <w:b/>
          <w:lang w:val="en-US"/>
        </w:rPr>
        <w:t xml:space="preserve"> </w:t>
      </w:r>
      <w:proofErr w:type="spellStart"/>
      <w:r w:rsidRPr="00BE1811">
        <w:rPr>
          <w:b/>
          <w:lang w:val="en-US"/>
        </w:rPr>
        <w:t>şi</w:t>
      </w:r>
      <w:proofErr w:type="spellEnd"/>
      <w:r w:rsidRPr="00BE1811">
        <w:rPr>
          <w:b/>
          <w:lang w:val="en-US"/>
        </w:rPr>
        <w:t xml:space="preserve">, </w:t>
      </w:r>
      <w:proofErr w:type="spellStart"/>
      <w:r w:rsidRPr="00BE1811">
        <w:rPr>
          <w:b/>
          <w:lang w:val="en-US"/>
        </w:rPr>
        <w:t>după</w:t>
      </w:r>
      <w:proofErr w:type="spellEnd"/>
      <w:r w:rsidRPr="00BE1811">
        <w:rPr>
          <w:b/>
          <w:lang w:val="en-US"/>
        </w:rPr>
        <w:t xml:space="preserve"> </w:t>
      </w:r>
      <w:proofErr w:type="spellStart"/>
      <w:r w:rsidRPr="00BE1811">
        <w:rPr>
          <w:b/>
          <w:lang w:val="en-US"/>
        </w:rPr>
        <w:t>caz</w:t>
      </w:r>
      <w:proofErr w:type="spellEnd"/>
      <w:r w:rsidRPr="00BE1811">
        <w:rPr>
          <w:b/>
          <w:lang w:val="en-US"/>
        </w:rPr>
        <w:t xml:space="preserve">, ale </w:t>
      </w:r>
      <w:proofErr w:type="spellStart"/>
      <w:r w:rsidRPr="00BE1811">
        <w:rPr>
          <w:b/>
          <w:lang w:val="en-US"/>
        </w:rPr>
        <w:t>auditului</w:t>
      </w:r>
      <w:proofErr w:type="spellEnd"/>
      <w:r w:rsidRPr="00BE1811">
        <w:rPr>
          <w:b/>
          <w:lang w:val="en-US"/>
        </w:rPr>
        <w:t xml:space="preserve"> energetic, </w:t>
      </w:r>
      <w:proofErr w:type="spellStart"/>
      <w:r w:rsidRPr="00BE1811">
        <w:rPr>
          <w:b/>
          <w:lang w:val="en-US"/>
        </w:rPr>
        <w:t>concluziile</w:t>
      </w:r>
      <w:proofErr w:type="spellEnd"/>
      <w:r w:rsidRPr="00BE1811">
        <w:rPr>
          <w:b/>
          <w:lang w:val="en-US"/>
        </w:rPr>
        <w:t xml:space="preserve"> </w:t>
      </w:r>
      <w:proofErr w:type="spellStart"/>
      <w:r w:rsidRPr="00BE1811">
        <w:rPr>
          <w:b/>
          <w:lang w:val="en-US"/>
        </w:rPr>
        <w:t>studiilor</w:t>
      </w:r>
      <w:proofErr w:type="spellEnd"/>
      <w:r w:rsidRPr="00BE1811">
        <w:rPr>
          <w:b/>
          <w:lang w:val="en-US"/>
        </w:rPr>
        <w:t xml:space="preserve"> de </w:t>
      </w:r>
      <w:proofErr w:type="spellStart"/>
      <w:r w:rsidRPr="00BE1811">
        <w:rPr>
          <w:b/>
          <w:lang w:val="en-US"/>
        </w:rPr>
        <w:t>diagnosticare</w:t>
      </w:r>
      <w:proofErr w:type="spellEnd"/>
      <w:r w:rsidRPr="00BE1811">
        <w:rPr>
          <w:b/>
          <w:lang w:val="en-US"/>
        </w:rPr>
        <w:t>*2):</w:t>
      </w:r>
    </w:p>
    <w:p w14:paraId="5765AE13"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a) </w:t>
      </w:r>
      <w:proofErr w:type="spellStart"/>
      <w:r w:rsidRPr="00BE1811">
        <w:rPr>
          <w:lang w:val="fr-FR"/>
        </w:rPr>
        <w:t>clasa</w:t>
      </w:r>
      <w:proofErr w:type="spellEnd"/>
      <w:r w:rsidRPr="00BE1811">
        <w:rPr>
          <w:lang w:val="fr-FR"/>
        </w:rPr>
        <w:t xml:space="preserve"> de </w:t>
      </w:r>
      <w:proofErr w:type="spellStart"/>
      <w:r w:rsidRPr="00BE1811">
        <w:rPr>
          <w:lang w:val="fr-FR"/>
        </w:rPr>
        <w:t>risc</w:t>
      </w:r>
      <w:proofErr w:type="spellEnd"/>
      <w:r w:rsidRPr="00BE1811">
        <w:rPr>
          <w:lang w:val="fr-FR"/>
        </w:rPr>
        <w:t xml:space="preserve"> </w:t>
      </w:r>
      <w:proofErr w:type="spellStart"/>
      <w:proofErr w:type="gramStart"/>
      <w:r w:rsidRPr="00BE1811">
        <w:rPr>
          <w:lang w:val="fr-FR"/>
        </w:rPr>
        <w:t>seismic</w:t>
      </w:r>
      <w:proofErr w:type="spellEnd"/>
      <w:r w:rsidRPr="00BE1811">
        <w:rPr>
          <w:lang w:val="fr-FR"/>
        </w:rPr>
        <w:t>;</w:t>
      </w:r>
      <w:proofErr w:type="gramEnd"/>
    </w:p>
    <w:p w14:paraId="72D3FBE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w:t>
      </w:r>
      <w:proofErr w:type="spellStart"/>
      <w:r w:rsidRPr="00BE1811">
        <w:rPr>
          <w:lang w:val="fr-FR"/>
        </w:rPr>
        <w:t>prezentarea</w:t>
      </w:r>
      <w:proofErr w:type="spellEnd"/>
      <w:r w:rsidRPr="00BE1811">
        <w:rPr>
          <w:lang w:val="fr-FR"/>
        </w:rPr>
        <w:t xml:space="preserve"> a minimum </w:t>
      </w:r>
      <w:proofErr w:type="spellStart"/>
      <w:r w:rsidRPr="00BE1811">
        <w:rPr>
          <w:lang w:val="fr-FR"/>
        </w:rPr>
        <w:t>două</w:t>
      </w:r>
      <w:proofErr w:type="spellEnd"/>
      <w:r w:rsidRPr="00BE1811">
        <w:rPr>
          <w:lang w:val="fr-FR"/>
        </w:rPr>
        <w:t xml:space="preserve"> </w:t>
      </w:r>
      <w:proofErr w:type="spellStart"/>
      <w:r w:rsidRPr="00BE1811">
        <w:rPr>
          <w:lang w:val="fr-FR"/>
        </w:rPr>
        <w:t>soluţii</w:t>
      </w:r>
      <w:proofErr w:type="spellEnd"/>
      <w:r w:rsidRPr="00BE1811">
        <w:rPr>
          <w:lang w:val="fr-FR"/>
        </w:rPr>
        <w:t xml:space="preserve"> de </w:t>
      </w:r>
      <w:proofErr w:type="spellStart"/>
      <w:proofErr w:type="gramStart"/>
      <w:r w:rsidRPr="00BE1811">
        <w:rPr>
          <w:lang w:val="fr-FR"/>
        </w:rPr>
        <w:t>intervenţie</w:t>
      </w:r>
      <w:proofErr w:type="spellEnd"/>
      <w:r w:rsidRPr="00BE1811">
        <w:rPr>
          <w:lang w:val="fr-FR"/>
        </w:rPr>
        <w:t>;</w:t>
      </w:r>
      <w:proofErr w:type="gramEnd"/>
    </w:p>
    <w:p w14:paraId="4974719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c) </w:t>
      </w:r>
      <w:proofErr w:type="spellStart"/>
      <w:r w:rsidRPr="00BE1811">
        <w:rPr>
          <w:lang w:val="fr-FR"/>
        </w:rPr>
        <w:t>soluţiile</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măsurile</w:t>
      </w:r>
      <w:proofErr w:type="spellEnd"/>
      <w:r w:rsidRPr="00BE1811">
        <w:rPr>
          <w:lang w:val="fr-FR"/>
        </w:rPr>
        <w:t xml:space="preserve"> </w:t>
      </w:r>
      <w:proofErr w:type="spellStart"/>
      <w:r w:rsidRPr="00BE1811">
        <w:rPr>
          <w:lang w:val="fr-FR"/>
        </w:rPr>
        <w:t>propuse</w:t>
      </w:r>
      <w:proofErr w:type="spellEnd"/>
      <w:r w:rsidRPr="00BE1811">
        <w:rPr>
          <w:lang w:val="fr-FR"/>
        </w:rPr>
        <w:t xml:space="preserve"> de </w:t>
      </w:r>
      <w:proofErr w:type="spellStart"/>
      <w:r w:rsidRPr="00BE1811">
        <w:rPr>
          <w:lang w:val="fr-FR"/>
        </w:rPr>
        <w:t>către</w:t>
      </w:r>
      <w:proofErr w:type="spellEnd"/>
      <w:r w:rsidRPr="00BE1811">
        <w:rPr>
          <w:lang w:val="fr-FR"/>
        </w:rPr>
        <w:t xml:space="preserve"> </w:t>
      </w:r>
      <w:proofErr w:type="spellStart"/>
      <w:r w:rsidRPr="00BE1811">
        <w:rPr>
          <w:lang w:val="fr-FR"/>
        </w:rPr>
        <w:t>expertul</w:t>
      </w:r>
      <w:proofErr w:type="spellEnd"/>
      <w:r w:rsidRPr="00BE1811">
        <w:rPr>
          <w:lang w:val="fr-FR"/>
        </w:rPr>
        <w:t xml:space="preserve"> </w:t>
      </w:r>
      <w:proofErr w:type="spellStart"/>
      <w:r w:rsidRPr="00BE1811">
        <w:rPr>
          <w:lang w:val="fr-FR"/>
        </w:rPr>
        <w:t>tehnic</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r w:rsidRPr="00BE1811">
        <w:rPr>
          <w:lang w:val="fr-FR"/>
        </w:rPr>
        <w:t>caz</w:t>
      </w:r>
      <w:proofErr w:type="spellEnd"/>
      <w:r w:rsidRPr="00BE1811">
        <w:rPr>
          <w:lang w:val="fr-FR"/>
        </w:rPr>
        <w:t xml:space="preserve">, </w:t>
      </w:r>
      <w:proofErr w:type="spellStart"/>
      <w:r w:rsidRPr="00BE1811">
        <w:rPr>
          <w:lang w:val="fr-FR"/>
        </w:rPr>
        <w:t>auditorul</w:t>
      </w:r>
      <w:proofErr w:type="spellEnd"/>
      <w:r w:rsidRPr="00BE1811">
        <w:rPr>
          <w:lang w:val="fr-FR"/>
        </w:rPr>
        <w:t xml:space="preserve"> </w:t>
      </w:r>
      <w:proofErr w:type="spellStart"/>
      <w:r w:rsidRPr="00BE1811">
        <w:rPr>
          <w:lang w:val="fr-FR"/>
        </w:rPr>
        <w:t>energetic</w:t>
      </w:r>
      <w:proofErr w:type="spellEnd"/>
      <w:r w:rsidRPr="00BE1811">
        <w:rPr>
          <w:lang w:val="fr-FR"/>
        </w:rPr>
        <w:t xml:space="preserve"> </w:t>
      </w:r>
      <w:proofErr w:type="spellStart"/>
      <w:r w:rsidRPr="00BE1811">
        <w:rPr>
          <w:lang w:val="fr-FR"/>
        </w:rPr>
        <w:t>spre</w:t>
      </w:r>
      <w:proofErr w:type="spellEnd"/>
      <w:r w:rsidRPr="00BE1811">
        <w:rPr>
          <w:lang w:val="fr-FR"/>
        </w:rPr>
        <w:t xml:space="preserve"> a fi </w:t>
      </w:r>
      <w:proofErr w:type="spellStart"/>
      <w:r w:rsidRPr="00BE1811">
        <w:rPr>
          <w:lang w:val="fr-FR"/>
        </w:rPr>
        <w:t>dezvoltate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cadrul</w:t>
      </w:r>
      <w:proofErr w:type="spellEnd"/>
      <w:r w:rsidRPr="00BE1811">
        <w:rPr>
          <w:lang w:val="fr-FR"/>
        </w:rPr>
        <w:t xml:space="preserve"> </w:t>
      </w:r>
      <w:proofErr w:type="spellStart"/>
      <w:r w:rsidRPr="00BE1811">
        <w:rPr>
          <w:lang w:val="fr-FR"/>
        </w:rPr>
        <w:t>documentaţiei</w:t>
      </w:r>
      <w:proofErr w:type="spellEnd"/>
      <w:r w:rsidRPr="00BE1811">
        <w:rPr>
          <w:lang w:val="fr-FR"/>
        </w:rPr>
        <w:t xml:space="preserve"> de </w:t>
      </w:r>
      <w:proofErr w:type="spellStart"/>
      <w:r w:rsidRPr="00BE1811">
        <w:rPr>
          <w:lang w:val="fr-FR"/>
        </w:rPr>
        <w:t>avizare</w:t>
      </w:r>
      <w:proofErr w:type="spellEnd"/>
      <w:r w:rsidRPr="00BE1811">
        <w:rPr>
          <w:lang w:val="fr-FR"/>
        </w:rPr>
        <w:t xml:space="preserve"> a </w:t>
      </w:r>
      <w:proofErr w:type="spellStart"/>
      <w:r w:rsidRPr="00BE1811">
        <w:rPr>
          <w:lang w:val="fr-FR"/>
        </w:rPr>
        <w:t>lucrărilor</w:t>
      </w:r>
      <w:proofErr w:type="spellEnd"/>
      <w:r w:rsidRPr="00BE1811">
        <w:rPr>
          <w:lang w:val="fr-FR"/>
        </w:rPr>
        <w:t xml:space="preserve"> de </w:t>
      </w:r>
      <w:proofErr w:type="spellStart"/>
      <w:proofErr w:type="gramStart"/>
      <w:r w:rsidRPr="00BE1811">
        <w:rPr>
          <w:lang w:val="fr-FR"/>
        </w:rPr>
        <w:t>intervenţii</w:t>
      </w:r>
      <w:proofErr w:type="spellEnd"/>
      <w:r w:rsidRPr="00BE1811">
        <w:rPr>
          <w:lang w:val="fr-FR"/>
        </w:rPr>
        <w:t>;</w:t>
      </w:r>
      <w:proofErr w:type="gramEnd"/>
    </w:p>
    <w:p w14:paraId="13367437"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d) </w:t>
      </w:r>
      <w:proofErr w:type="spellStart"/>
      <w:r w:rsidRPr="00BE1811">
        <w:rPr>
          <w:lang w:val="fr-FR"/>
        </w:rPr>
        <w:t>recomandarea</w:t>
      </w:r>
      <w:proofErr w:type="spellEnd"/>
      <w:r w:rsidRPr="00BE1811">
        <w:rPr>
          <w:lang w:val="fr-FR"/>
        </w:rPr>
        <w:t xml:space="preserve"> </w:t>
      </w:r>
      <w:proofErr w:type="spellStart"/>
      <w:r w:rsidRPr="00BE1811">
        <w:rPr>
          <w:lang w:val="fr-FR"/>
        </w:rPr>
        <w:t>intervenţiilor</w:t>
      </w:r>
      <w:proofErr w:type="spellEnd"/>
      <w:r w:rsidRPr="00BE1811">
        <w:rPr>
          <w:lang w:val="fr-FR"/>
        </w:rPr>
        <w:t xml:space="preserve"> </w:t>
      </w:r>
      <w:proofErr w:type="spellStart"/>
      <w:r w:rsidRPr="00BE1811">
        <w:rPr>
          <w:lang w:val="fr-FR"/>
        </w:rPr>
        <w:t>necesare</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asigurarea</w:t>
      </w:r>
      <w:proofErr w:type="spellEnd"/>
      <w:r w:rsidRPr="00BE1811">
        <w:rPr>
          <w:lang w:val="fr-FR"/>
        </w:rPr>
        <w:t xml:space="preserve"> </w:t>
      </w:r>
      <w:proofErr w:type="spellStart"/>
      <w:r w:rsidRPr="00BE1811">
        <w:rPr>
          <w:lang w:val="fr-FR"/>
        </w:rPr>
        <w:t>funcţionării</w:t>
      </w:r>
      <w:proofErr w:type="spellEnd"/>
      <w:r w:rsidRPr="00BE1811">
        <w:rPr>
          <w:lang w:val="fr-FR"/>
        </w:rPr>
        <w:t xml:space="preserve"> </w:t>
      </w:r>
      <w:proofErr w:type="spellStart"/>
      <w:r w:rsidRPr="00BE1811">
        <w:rPr>
          <w:lang w:val="fr-FR"/>
        </w:rPr>
        <w:t>conform</w:t>
      </w:r>
      <w:proofErr w:type="spellEnd"/>
      <w:r w:rsidRPr="00BE1811">
        <w:rPr>
          <w:lang w:val="fr-FR"/>
        </w:rPr>
        <w:t xml:space="preserve"> </w:t>
      </w:r>
      <w:proofErr w:type="spellStart"/>
      <w:r w:rsidRPr="00BE1811">
        <w:rPr>
          <w:lang w:val="fr-FR"/>
        </w:rPr>
        <w:t>cerinţelor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conform</w:t>
      </w:r>
      <w:proofErr w:type="spellEnd"/>
      <w:r w:rsidRPr="00BE1811">
        <w:rPr>
          <w:lang w:val="fr-FR"/>
        </w:rPr>
        <w:t xml:space="preserve"> </w:t>
      </w:r>
      <w:proofErr w:type="spellStart"/>
      <w:r w:rsidRPr="00BE1811">
        <w:rPr>
          <w:lang w:val="fr-FR"/>
        </w:rPr>
        <w:t>exigenţelor</w:t>
      </w:r>
      <w:proofErr w:type="spellEnd"/>
      <w:r w:rsidRPr="00BE1811">
        <w:rPr>
          <w:lang w:val="fr-FR"/>
        </w:rPr>
        <w:t xml:space="preserve"> de </w:t>
      </w:r>
      <w:proofErr w:type="spellStart"/>
      <w:r w:rsidRPr="00BE1811">
        <w:rPr>
          <w:lang w:val="fr-FR"/>
        </w:rPr>
        <w:t>calitate</w:t>
      </w:r>
      <w:proofErr w:type="spellEnd"/>
      <w:r w:rsidRPr="00BE1811">
        <w:rPr>
          <w:lang w:val="fr-FR"/>
        </w:rPr>
        <w:t>.</w:t>
      </w:r>
    </w:p>
    <w:p w14:paraId="2B152AF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w:t>
      </w:r>
    </w:p>
    <w:p w14:paraId="661DF60F"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*2) </w:t>
      </w:r>
      <w:proofErr w:type="spellStart"/>
      <w:r w:rsidRPr="00BE1811">
        <w:rPr>
          <w:lang w:val="fr-FR"/>
        </w:rPr>
        <w:t>Studiile</w:t>
      </w:r>
      <w:proofErr w:type="spellEnd"/>
      <w:r w:rsidRPr="00BE1811">
        <w:rPr>
          <w:lang w:val="fr-FR"/>
        </w:rPr>
        <w:t xml:space="preserve"> de </w:t>
      </w:r>
      <w:proofErr w:type="spellStart"/>
      <w:r w:rsidRPr="00BE1811">
        <w:rPr>
          <w:lang w:val="fr-FR"/>
        </w:rPr>
        <w:t>diagnosticare</w:t>
      </w:r>
      <w:proofErr w:type="spellEnd"/>
      <w:r w:rsidRPr="00BE1811">
        <w:rPr>
          <w:lang w:val="fr-FR"/>
        </w:rPr>
        <w:t xml:space="preserve"> pot </w:t>
      </w:r>
      <w:proofErr w:type="gramStart"/>
      <w:r w:rsidRPr="00BE1811">
        <w:rPr>
          <w:lang w:val="fr-FR"/>
        </w:rPr>
        <w:t>fi:</w:t>
      </w:r>
      <w:proofErr w:type="gramEnd"/>
      <w:r w:rsidRPr="00BE1811">
        <w:rPr>
          <w:lang w:val="fr-FR"/>
        </w:rPr>
        <w:t xml:space="preserve"> </w:t>
      </w:r>
      <w:proofErr w:type="spellStart"/>
      <w:r w:rsidRPr="00BE1811">
        <w:rPr>
          <w:lang w:val="fr-FR"/>
        </w:rPr>
        <w:t>studii</w:t>
      </w:r>
      <w:proofErr w:type="spellEnd"/>
      <w:r w:rsidRPr="00BE1811">
        <w:rPr>
          <w:lang w:val="fr-FR"/>
        </w:rPr>
        <w:t xml:space="preserve"> de </w:t>
      </w:r>
      <w:proofErr w:type="spellStart"/>
      <w:r w:rsidRPr="00BE1811">
        <w:rPr>
          <w:lang w:val="fr-FR"/>
        </w:rPr>
        <w:t>identificare</w:t>
      </w:r>
      <w:proofErr w:type="spellEnd"/>
      <w:r w:rsidRPr="00BE1811">
        <w:rPr>
          <w:lang w:val="fr-FR"/>
        </w:rPr>
        <w:t xml:space="preserve"> a </w:t>
      </w:r>
      <w:proofErr w:type="spellStart"/>
      <w:r w:rsidRPr="00BE1811">
        <w:rPr>
          <w:lang w:val="fr-FR"/>
        </w:rPr>
        <w:t>alcătuirilor</w:t>
      </w:r>
      <w:proofErr w:type="spellEnd"/>
      <w:r w:rsidRPr="00BE1811">
        <w:rPr>
          <w:lang w:val="fr-FR"/>
        </w:rPr>
        <w:t xml:space="preserve"> constructive ce </w:t>
      </w:r>
      <w:proofErr w:type="spellStart"/>
      <w:r w:rsidRPr="00BE1811">
        <w:rPr>
          <w:lang w:val="fr-FR"/>
        </w:rPr>
        <w:t>utilizează</w:t>
      </w:r>
      <w:proofErr w:type="spellEnd"/>
      <w:r w:rsidRPr="00BE1811">
        <w:rPr>
          <w:lang w:val="fr-FR"/>
        </w:rPr>
        <w:t xml:space="preserve"> </w:t>
      </w:r>
      <w:proofErr w:type="spellStart"/>
      <w:r w:rsidRPr="00BE1811">
        <w:rPr>
          <w:lang w:val="fr-FR"/>
        </w:rPr>
        <w:t>substanţe</w:t>
      </w:r>
      <w:proofErr w:type="spellEnd"/>
      <w:r w:rsidRPr="00BE1811">
        <w:rPr>
          <w:lang w:val="fr-FR"/>
        </w:rPr>
        <w:t xml:space="preserve"> nocive, </w:t>
      </w:r>
      <w:proofErr w:type="spellStart"/>
      <w:r w:rsidRPr="00BE1811">
        <w:rPr>
          <w:lang w:val="fr-FR"/>
        </w:rPr>
        <w:t>studii</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pentru</w:t>
      </w:r>
      <w:proofErr w:type="spellEnd"/>
      <w:r w:rsidRPr="00BE1811">
        <w:rPr>
          <w:lang w:val="fr-FR"/>
        </w:rPr>
        <w:t xml:space="preserve"> monumente </w:t>
      </w:r>
      <w:proofErr w:type="spellStart"/>
      <w:r w:rsidRPr="00BE1811">
        <w:rPr>
          <w:lang w:val="fr-FR"/>
        </w:rPr>
        <w:t>istorice</w:t>
      </w:r>
      <w:proofErr w:type="spellEnd"/>
      <w:r w:rsidRPr="00BE1811">
        <w:rPr>
          <w:lang w:val="fr-FR"/>
        </w:rPr>
        <w:t xml:space="preserve">, </w:t>
      </w:r>
      <w:proofErr w:type="spellStart"/>
      <w:r w:rsidRPr="00BE1811">
        <w:rPr>
          <w:lang w:val="fr-FR"/>
        </w:rPr>
        <w:t>pentru</w:t>
      </w:r>
      <w:proofErr w:type="spellEnd"/>
      <w:r w:rsidRPr="00BE1811">
        <w:rPr>
          <w:lang w:val="fr-FR"/>
        </w:rPr>
        <w:t xml:space="preserve"> monumente de for public, </w:t>
      </w:r>
      <w:proofErr w:type="spellStart"/>
      <w:r w:rsidRPr="00BE1811">
        <w:rPr>
          <w:lang w:val="fr-FR"/>
        </w:rPr>
        <w:t>situri</w:t>
      </w:r>
      <w:proofErr w:type="spellEnd"/>
      <w:r w:rsidRPr="00BE1811">
        <w:rPr>
          <w:lang w:val="fr-FR"/>
        </w:rPr>
        <w:t xml:space="preserve"> </w:t>
      </w:r>
      <w:proofErr w:type="spellStart"/>
      <w:r w:rsidRPr="00BE1811">
        <w:rPr>
          <w:lang w:val="fr-FR"/>
        </w:rPr>
        <w:t>arheologice</w:t>
      </w:r>
      <w:proofErr w:type="spellEnd"/>
      <w:r w:rsidRPr="00BE1811">
        <w:rPr>
          <w:lang w:val="fr-FR"/>
        </w:rPr>
        <w:t xml:space="preserve">, </w:t>
      </w:r>
      <w:proofErr w:type="spellStart"/>
      <w:r w:rsidRPr="00BE1811">
        <w:rPr>
          <w:lang w:val="fr-FR"/>
        </w:rPr>
        <w:t>analiza</w:t>
      </w:r>
      <w:proofErr w:type="spellEnd"/>
      <w:r w:rsidRPr="00BE1811">
        <w:rPr>
          <w:lang w:val="fr-FR"/>
        </w:rPr>
        <w:t xml:space="preserve"> </w:t>
      </w:r>
      <w:proofErr w:type="spellStart"/>
      <w:r w:rsidRPr="00BE1811">
        <w:rPr>
          <w:lang w:val="fr-FR"/>
        </w:rPr>
        <w:t>compatibilităţii</w:t>
      </w:r>
      <w:proofErr w:type="spellEnd"/>
      <w:r w:rsidRPr="00BE1811">
        <w:rPr>
          <w:lang w:val="fr-FR"/>
        </w:rPr>
        <w:t xml:space="preserve"> </w:t>
      </w:r>
      <w:proofErr w:type="spellStart"/>
      <w:r w:rsidRPr="00BE1811">
        <w:rPr>
          <w:lang w:val="fr-FR"/>
        </w:rPr>
        <w:t>conformării</w:t>
      </w:r>
      <w:proofErr w:type="spellEnd"/>
      <w:r w:rsidRPr="00BE1811">
        <w:rPr>
          <w:lang w:val="fr-FR"/>
        </w:rPr>
        <w:t xml:space="preserve"> </w:t>
      </w:r>
      <w:proofErr w:type="spellStart"/>
      <w:r w:rsidRPr="00BE1811">
        <w:rPr>
          <w:lang w:val="fr-FR"/>
        </w:rPr>
        <w:t>spaţiale</w:t>
      </w:r>
      <w:proofErr w:type="spellEnd"/>
      <w:r w:rsidRPr="00BE1811">
        <w:rPr>
          <w:lang w:val="fr-FR"/>
        </w:rPr>
        <w:t xml:space="preserve"> a </w:t>
      </w:r>
      <w:proofErr w:type="spellStart"/>
      <w:r w:rsidRPr="00BE1811">
        <w:rPr>
          <w:lang w:val="fr-FR"/>
        </w:rPr>
        <w:t>clădirii</w:t>
      </w:r>
      <w:proofErr w:type="spellEnd"/>
      <w:r w:rsidRPr="00BE1811">
        <w:rPr>
          <w:lang w:val="fr-FR"/>
        </w:rPr>
        <w:t xml:space="preserve"> </w:t>
      </w:r>
      <w:proofErr w:type="spellStart"/>
      <w:r w:rsidRPr="00BE1811">
        <w:rPr>
          <w:lang w:val="fr-FR"/>
        </w:rPr>
        <w:t>existente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normele</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funcţiunii</w:t>
      </w:r>
      <w:proofErr w:type="spellEnd"/>
      <w:r w:rsidRPr="00BE1811">
        <w:rPr>
          <w:lang w:val="fr-FR"/>
        </w:rPr>
        <w:t xml:space="preserve"> </w:t>
      </w:r>
      <w:proofErr w:type="spellStart"/>
      <w:r w:rsidRPr="00BE1811">
        <w:rPr>
          <w:lang w:val="fr-FR"/>
        </w:rPr>
        <w:t>şi</w:t>
      </w:r>
      <w:proofErr w:type="spellEnd"/>
      <w:r w:rsidRPr="00BE1811">
        <w:rPr>
          <w:lang w:val="fr-FR"/>
        </w:rPr>
        <w:t xml:space="preserve"> a </w:t>
      </w:r>
      <w:proofErr w:type="spellStart"/>
      <w:r w:rsidRPr="00BE1811">
        <w:rPr>
          <w:lang w:val="fr-FR"/>
        </w:rPr>
        <w:t>măsurii</w:t>
      </w:r>
      <w:proofErr w:type="spellEnd"/>
      <w:r w:rsidRPr="00BE1811">
        <w:rPr>
          <w:lang w:val="fr-FR"/>
        </w:rPr>
        <w:t xml:space="preserve"> </w:t>
      </w:r>
      <w:proofErr w:type="spellStart"/>
      <w:r w:rsidRPr="00BE1811">
        <w:rPr>
          <w:lang w:val="fr-FR"/>
        </w:rPr>
        <w:t>în</w:t>
      </w:r>
      <w:proofErr w:type="spellEnd"/>
      <w:r w:rsidRPr="00BE1811">
        <w:rPr>
          <w:lang w:val="fr-FR"/>
        </w:rPr>
        <w:t xml:space="preserve"> care </w:t>
      </w:r>
      <w:proofErr w:type="spellStart"/>
      <w:r w:rsidRPr="00BE1811">
        <w:rPr>
          <w:lang w:val="fr-FR"/>
        </w:rPr>
        <w:t>aceasta</w:t>
      </w:r>
      <w:proofErr w:type="spellEnd"/>
      <w:r w:rsidRPr="00BE1811">
        <w:rPr>
          <w:lang w:val="fr-FR"/>
        </w:rPr>
        <w:t xml:space="preserve"> </w:t>
      </w:r>
      <w:proofErr w:type="spellStart"/>
      <w:r w:rsidRPr="00BE1811">
        <w:rPr>
          <w:lang w:val="fr-FR"/>
        </w:rPr>
        <w:t>răspunde</w:t>
      </w:r>
      <w:proofErr w:type="spellEnd"/>
      <w:r w:rsidRPr="00BE1811">
        <w:rPr>
          <w:lang w:val="fr-FR"/>
        </w:rPr>
        <w:t xml:space="preserve"> </w:t>
      </w:r>
      <w:proofErr w:type="spellStart"/>
      <w:r w:rsidRPr="00BE1811">
        <w:rPr>
          <w:lang w:val="fr-FR"/>
        </w:rPr>
        <w:t>cerinţelor</w:t>
      </w:r>
      <w:proofErr w:type="spellEnd"/>
      <w:r w:rsidRPr="00BE1811">
        <w:rPr>
          <w:lang w:val="fr-FR"/>
        </w:rPr>
        <w:t xml:space="preserve"> de </w:t>
      </w:r>
      <w:proofErr w:type="spellStart"/>
      <w:r w:rsidRPr="00BE1811">
        <w:rPr>
          <w:lang w:val="fr-FR"/>
        </w:rPr>
        <w:t>calitate</w:t>
      </w:r>
      <w:proofErr w:type="spellEnd"/>
      <w:r w:rsidRPr="00BE1811">
        <w:rPr>
          <w:lang w:val="fr-FR"/>
        </w:rPr>
        <w:t xml:space="preserve">, </w:t>
      </w:r>
      <w:proofErr w:type="spellStart"/>
      <w:r w:rsidRPr="00BE1811">
        <w:rPr>
          <w:lang w:val="fr-FR"/>
        </w:rPr>
        <w:t>studiu</w:t>
      </w:r>
      <w:proofErr w:type="spellEnd"/>
      <w:r w:rsidRPr="00BE1811">
        <w:rPr>
          <w:lang w:val="fr-FR"/>
        </w:rPr>
        <w:t xml:space="preserve"> </w:t>
      </w:r>
      <w:proofErr w:type="spellStart"/>
      <w:r w:rsidRPr="00BE1811">
        <w:rPr>
          <w:lang w:val="fr-FR"/>
        </w:rPr>
        <w:t>peisagistic</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studii</w:t>
      </w:r>
      <w:proofErr w:type="spellEnd"/>
      <w:r w:rsidRPr="00BE1811">
        <w:rPr>
          <w:lang w:val="fr-FR"/>
        </w:rPr>
        <w:t xml:space="preserve">, </w:t>
      </w:r>
      <w:proofErr w:type="spellStart"/>
      <w:r w:rsidRPr="00BE1811">
        <w:rPr>
          <w:lang w:val="fr-FR"/>
        </w:rPr>
        <w:t>stabilite</w:t>
      </w:r>
      <w:proofErr w:type="spellEnd"/>
      <w:r w:rsidRPr="00BE1811">
        <w:rPr>
          <w:lang w:val="fr-FR"/>
        </w:rPr>
        <w:t xml:space="preserve"> </w:t>
      </w:r>
      <w:proofErr w:type="spellStart"/>
      <w:r w:rsidRPr="00BE1811">
        <w:rPr>
          <w:lang w:val="fr-FR"/>
        </w:rPr>
        <w:t>prin</w:t>
      </w:r>
      <w:proofErr w:type="spellEnd"/>
      <w:r w:rsidRPr="00BE1811">
        <w:rPr>
          <w:lang w:val="fr-FR"/>
        </w:rPr>
        <w:t xml:space="preserve"> </w:t>
      </w:r>
      <w:proofErr w:type="spellStart"/>
      <w:r w:rsidRPr="00BE1811">
        <w:rPr>
          <w:lang w:val="fr-FR"/>
        </w:rPr>
        <w:t>tema</w:t>
      </w:r>
      <w:proofErr w:type="spellEnd"/>
      <w:r w:rsidRPr="00BE1811">
        <w:rPr>
          <w:lang w:val="fr-FR"/>
        </w:rPr>
        <w:t xml:space="preserve"> de </w:t>
      </w:r>
      <w:proofErr w:type="spellStart"/>
      <w:r w:rsidRPr="00BE1811">
        <w:rPr>
          <w:lang w:val="fr-FR"/>
        </w:rPr>
        <w:t>proiectare</w:t>
      </w:r>
      <w:proofErr w:type="spellEnd"/>
      <w:r w:rsidRPr="00BE1811">
        <w:rPr>
          <w:lang w:val="fr-FR"/>
        </w:rPr>
        <w:t>.</w:t>
      </w:r>
    </w:p>
    <w:p w14:paraId="26757D5C" w14:textId="77777777" w:rsidR="00F34D83" w:rsidRPr="00BE1811" w:rsidRDefault="00F34D83" w:rsidP="00D13264">
      <w:pPr>
        <w:autoSpaceDE w:val="0"/>
        <w:autoSpaceDN w:val="0"/>
        <w:adjustRightInd w:val="0"/>
        <w:spacing w:after="0" w:line="240" w:lineRule="auto"/>
        <w:jc w:val="both"/>
        <w:rPr>
          <w:lang w:val="fr-FR"/>
        </w:rPr>
      </w:pPr>
    </w:p>
    <w:p w14:paraId="0456F915" w14:textId="77777777" w:rsidR="00F34D83" w:rsidRPr="00BE1811" w:rsidRDefault="00F34D83" w:rsidP="00D13264">
      <w:pPr>
        <w:autoSpaceDE w:val="0"/>
        <w:autoSpaceDN w:val="0"/>
        <w:adjustRightInd w:val="0"/>
        <w:spacing w:after="0" w:line="240" w:lineRule="auto"/>
        <w:jc w:val="both"/>
        <w:rPr>
          <w:lang w:val="en-US"/>
        </w:rPr>
      </w:pPr>
      <w:r w:rsidRPr="00BE1811">
        <w:rPr>
          <w:b/>
          <w:lang w:val="en-US"/>
        </w:rPr>
        <w:t xml:space="preserve">5. </w:t>
      </w:r>
      <w:proofErr w:type="spellStart"/>
      <w:r w:rsidRPr="00BE1811">
        <w:rPr>
          <w:b/>
          <w:lang w:val="en-US"/>
        </w:rPr>
        <w:t>Identificarea</w:t>
      </w:r>
      <w:proofErr w:type="spellEnd"/>
      <w:r w:rsidRPr="00BE1811">
        <w:rPr>
          <w:b/>
          <w:lang w:val="en-US"/>
        </w:rPr>
        <w:t xml:space="preserve"> </w:t>
      </w:r>
      <w:proofErr w:type="spellStart"/>
      <w:r w:rsidRPr="00BE1811">
        <w:rPr>
          <w:b/>
          <w:lang w:val="en-US"/>
        </w:rPr>
        <w:t>scenariilor</w:t>
      </w:r>
      <w:proofErr w:type="spellEnd"/>
      <w:r w:rsidRPr="00BE1811">
        <w:rPr>
          <w:b/>
          <w:lang w:val="en-US"/>
        </w:rPr>
        <w:t>/</w:t>
      </w:r>
      <w:proofErr w:type="spellStart"/>
      <w:r w:rsidRPr="00BE1811">
        <w:rPr>
          <w:b/>
          <w:lang w:val="en-US"/>
        </w:rPr>
        <w:t>opţiunilor</w:t>
      </w:r>
      <w:proofErr w:type="spellEnd"/>
      <w:r w:rsidRPr="00BE1811">
        <w:rPr>
          <w:b/>
          <w:lang w:val="en-US"/>
        </w:rPr>
        <w:t xml:space="preserve"> </w:t>
      </w:r>
      <w:proofErr w:type="spellStart"/>
      <w:r w:rsidRPr="00BE1811">
        <w:rPr>
          <w:b/>
          <w:lang w:val="en-US"/>
        </w:rPr>
        <w:t>tehnico-economice</w:t>
      </w:r>
      <w:proofErr w:type="spellEnd"/>
      <w:r w:rsidRPr="00BE1811">
        <w:rPr>
          <w:b/>
          <w:lang w:val="en-US"/>
        </w:rPr>
        <w:t xml:space="preserve"> (minimum </w:t>
      </w:r>
      <w:proofErr w:type="spellStart"/>
      <w:r w:rsidRPr="00BE1811">
        <w:rPr>
          <w:b/>
          <w:lang w:val="en-US"/>
        </w:rPr>
        <w:t>două</w:t>
      </w:r>
      <w:proofErr w:type="spellEnd"/>
      <w:r w:rsidRPr="00BE1811">
        <w:rPr>
          <w:b/>
          <w:lang w:val="en-US"/>
        </w:rPr>
        <w:t xml:space="preserve">) </w:t>
      </w:r>
      <w:proofErr w:type="spellStart"/>
      <w:r w:rsidRPr="00BE1811">
        <w:rPr>
          <w:b/>
          <w:lang w:val="en-US"/>
        </w:rPr>
        <w:t>şi</w:t>
      </w:r>
      <w:proofErr w:type="spellEnd"/>
      <w:r w:rsidRPr="00BE1811">
        <w:rPr>
          <w:b/>
          <w:lang w:val="en-US"/>
        </w:rPr>
        <w:t xml:space="preserve"> </w:t>
      </w:r>
      <w:proofErr w:type="spellStart"/>
      <w:r w:rsidRPr="00BE1811">
        <w:rPr>
          <w:b/>
          <w:lang w:val="en-US"/>
        </w:rPr>
        <w:t>analiza</w:t>
      </w:r>
      <w:proofErr w:type="spellEnd"/>
      <w:r w:rsidRPr="00BE1811">
        <w:rPr>
          <w:b/>
          <w:lang w:val="en-US"/>
        </w:rPr>
        <w:t xml:space="preserve"> </w:t>
      </w:r>
      <w:proofErr w:type="spellStart"/>
      <w:r w:rsidRPr="00BE1811">
        <w:rPr>
          <w:b/>
          <w:lang w:val="en-US"/>
        </w:rPr>
        <w:t>detaliată</w:t>
      </w:r>
      <w:proofErr w:type="spellEnd"/>
      <w:r w:rsidRPr="00BE1811">
        <w:rPr>
          <w:b/>
          <w:lang w:val="en-US"/>
        </w:rPr>
        <w:t xml:space="preserve"> </w:t>
      </w:r>
      <w:proofErr w:type="gramStart"/>
      <w:r w:rsidRPr="00BE1811">
        <w:rPr>
          <w:b/>
          <w:lang w:val="en-US"/>
        </w:rPr>
        <w:t>a</w:t>
      </w:r>
      <w:proofErr w:type="gramEnd"/>
      <w:r w:rsidRPr="00BE1811">
        <w:rPr>
          <w:b/>
          <w:lang w:val="en-US"/>
        </w:rPr>
        <w:t xml:space="preserve"> </w:t>
      </w:r>
      <w:proofErr w:type="spellStart"/>
      <w:r w:rsidRPr="00BE1811">
        <w:rPr>
          <w:b/>
          <w:lang w:val="en-US"/>
        </w:rPr>
        <w:t>acestora</w:t>
      </w:r>
      <w:proofErr w:type="spellEnd"/>
    </w:p>
    <w:p w14:paraId="179E591F"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5.1. </w:t>
      </w:r>
      <w:proofErr w:type="spellStart"/>
      <w:r w:rsidRPr="00BE1811">
        <w:rPr>
          <w:lang w:val="en-US"/>
        </w:rPr>
        <w:t>Soluţia</w:t>
      </w:r>
      <w:proofErr w:type="spellEnd"/>
      <w:r w:rsidRPr="00BE1811">
        <w:rPr>
          <w:lang w:val="en-US"/>
        </w:rPr>
        <w:t xml:space="preserve"> </w:t>
      </w:r>
      <w:proofErr w:type="spellStart"/>
      <w:r w:rsidRPr="00BE1811">
        <w:rPr>
          <w:lang w:val="en-US"/>
        </w:rPr>
        <w:t>tehnică</w:t>
      </w:r>
      <w:proofErr w:type="spellEnd"/>
      <w:r w:rsidRPr="00BE1811">
        <w:rPr>
          <w:lang w:val="en-US"/>
        </w:rPr>
        <w:t xml:space="preserve">, din </w:t>
      </w:r>
      <w:proofErr w:type="spellStart"/>
      <w:r w:rsidRPr="00BE1811">
        <w:rPr>
          <w:lang w:val="en-US"/>
        </w:rPr>
        <w:t>punct</w:t>
      </w:r>
      <w:proofErr w:type="spellEnd"/>
      <w:r w:rsidRPr="00BE1811">
        <w:rPr>
          <w:lang w:val="en-US"/>
        </w:rPr>
        <w:t xml:space="preserve"> de </w:t>
      </w:r>
      <w:proofErr w:type="spellStart"/>
      <w:r w:rsidRPr="00BE1811">
        <w:rPr>
          <w:lang w:val="en-US"/>
        </w:rPr>
        <w:t>vedere</w:t>
      </w:r>
      <w:proofErr w:type="spellEnd"/>
      <w:r w:rsidRPr="00BE1811">
        <w:rPr>
          <w:lang w:val="en-US"/>
        </w:rPr>
        <w:t xml:space="preserve"> </w:t>
      </w:r>
      <w:proofErr w:type="spellStart"/>
      <w:r w:rsidRPr="00BE1811">
        <w:rPr>
          <w:lang w:val="en-US"/>
        </w:rPr>
        <w:t>tehnologic</w:t>
      </w:r>
      <w:proofErr w:type="spellEnd"/>
      <w:r w:rsidRPr="00BE1811">
        <w:rPr>
          <w:lang w:val="en-US"/>
        </w:rPr>
        <w:t xml:space="preserve">, </w:t>
      </w:r>
      <w:proofErr w:type="spellStart"/>
      <w:r w:rsidRPr="00BE1811">
        <w:rPr>
          <w:lang w:val="en-US"/>
        </w:rPr>
        <w:t>constructiv</w:t>
      </w:r>
      <w:proofErr w:type="spellEnd"/>
      <w:r w:rsidRPr="00BE1811">
        <w:rPr>
          <w:lang w:val="en-US"/>
        </w:rPr>
        <w:t xml:space="preserve">, </w:t>
      </w:r>
      <w:proofErr w:type="spellStart"/>
      <w:r w:rsidRPr="00BE1811">
        <w:rPr>
          <w:lang w:val="en-US"/>
        </w:rPr>
        <w:t>tehnic</w:t>
      </w:r>
      <w:proofErr w:type="spellEnd"/>
      <w:r w:rsidRPr="00BE1811">
        <w:rPr>
          <w:lang w:val="en-US"/>
        </w:rPr>
        <w:t xml:space="preserve">, </w:t>
      </w:r>
      <w:proofErr w:type="spellStart"/>
      <w:r w:rsidRPr="00BE1811">
        <w:rPr>
          <w:lang w:val="en-US"/>
        </w:rPr>
        <w:t>funcţional-arhitectural</w:t>
      </w:r>
      <w:proofErr w:type="spellEnd"/>
      <w:r w:rsidRPr="00BE1811">
        <w:rPr>
          <w:lang w:val="en-US"/>
        </w:rPr>
        <w:t xml:space="preserve"> </w:t>
      </w:r>
      <w:proofErr w:type="spellStart"/>
      <w:r w:rsidRPr="00BE1811">
        <w:rPr>
          <w:lang w:val="en-US"/>
        </w:rPr>
        <w:t>şi</w:t>
      </w:r>
      <w:proofErr w:type="spellEnd"/>
      <w:r w:rsidRPr="00BE1811">
        <w:rPr>
          <w:lang w:val="en-US"/>
        </w:rPr>
        <w:t xml:space="preserve"> economic, </w:t>
      </w:r>
      <w:proofErr w:type="spellStart"/>
      <w:r w:rsidRPr="00BE1811">
        <w:rPr>
          <w:lang w:val="en-US"/>
        </w:rPr>
        <w:t>cuprinzând</w:t>
      </w:r>
      <w:proofErr w:type="spellEnd"/>
      <w:r w:rsidRPr="00BE1811">
        <w:rPr>
          <w:lang w:val="en-US"/>
        </w:rPr>
        <w:t>:</w:t>
      </w:r>
    </w:p>
    <w:p w14:paraId="30CDC079"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a) </w:t>
      </w:r>
      <w:proofErr w:type="spellStart"/>
      <w:r w:rsidRPr="00BE1811">
        <w:rPr>
          <w:lang w:val="fr-FR"/>
        </w:rPr>
        <w:t>descrierea</w:t>
      </w:r>
      <w:proofErr w:type="spellEnd"/>
      <w:r w:rsidRPr="00BE1811">
        <w:rPr>
          <w:lang w:val="fr-FR"/>
        </w:rPr>
        <w:t xml:space="preserve"> </w:t>
      </w:r>
      <w:proofErr w:type="spellStart"/>
      <w:r w:rsidRPr="00BE1811">
        <w:rPr>
          <w:lang w:val="fr-FR"/>
        </w:rPr>
        <w:t>principalelor</w:t>
      </w:r>
      <w:proofErr w:type="spellEnd"/>
      <w:r w:rsidRPr="00BE1811">
        <w:rPr>
          <w:lang w:val="fr-FR"/>
        </w:rPr>
        <w:t xml:space="preserve"> </w:t>
      </w:r>
      <w:proofErr w:type="spellStart"/>
      <w:r w:rsidRPr="00BE1811">
        <w:rPr>
          <w:lang w:val="fr-FR"/>
        </w:rPr>
        <w:t>lucrări</w:t>
      </w:r>
      <w:proofErr w:type="spellEnd"/>
      <w:r w:rsidRPr="00BE1811">
        <w:rPr>
          <w:lang w:val="fr-FR"/>
        </w:rPr>
        <w:t xml:space="preserve"> de </w:t>
      </w:r>
      <w:proofErr w:type="spellStart"/>
      <w:r w:rsidRPr="00BE1811">
        <w:rPr>
          <w:lang w:val="fr-FR"/>
        </w:rPr>
        <w:t>intervenţie</w:t>
      </w:r>
      <w:proofErr w:type="spellEnd"/>
      <w:r w:rsidRPr="00BE1811">
        <w:rPr>
          <w:lang w:val="fr-FR"/>
        </w:rPr>
        <w:t xml:space="preserve"> </w:t>
      </w:r>
      <w:proofErr w:type="spellStart"/>
      <w:proofErr w:type="gramStart"/>
      <w:r w:rsidRPr="00BE1811">
        <w:rPr>
          <w:lang w:val="fr-FR"/>
        </w:rPr>
        <w:t>pentru</w:t>
      </w:r>
      <w:proofErr w:type="spellEnd"/>
      <w:r w:rsidRPr="00BE1811">
        <w:rPr>
          <w:lang w:val="fr-FR"/>
        </w:rPr>
        <w:t>:</w:t>
      </w:r>
      <w:proofErr w:type="gramEnd"/>
    </w:p>
    <w:p w14:paraId="605D9D00"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w:t>
      </w:r>
      <w:proofErr w:type="spellStart"/>
      <w:r w:rsidRPr="00BE1811">
        <w:rPr>
          <w:lang w:val="fr-FR"/>
        </w:rPr>
        <w:t>consolidarea</w:t>
      </w:r>
      <w:proofErr w:type="spellEnd"/>
      <w:r w:rsidRPr="00BE1811">
        <w:rPr>
          <w:lang w:val="fr-FR"/>
        </w:rPr>
        <w:t xml:space="preserve"> </w:t>
      </w:r>
      <w:proofErr w:type="spellStart"/>
      <w:r w:rsidRPr="00BE1811">
        <w:rPr>
          <w:lang w:val="fr-FR"/>
        </w:rPr>
        <w:t>elementelor</w:t>
      </w:r>
      <w:proofErr w:type="spellEnd"/>
      <w:r w:rsidRPr="00BE1811">
        <w:rPr>
          <w:lang w:val="fr-FR"/>
        </w:rPr>
        <w:t xml:space="preserve">, </w:t>
      </w:r>
      <w:proofErr w:type="spellStart"/>
      <w:r w:rsidRPr="00BE1811">
        <w:rPr>
          <w:lang w:val="fr-FR"/>
        </w:rPr>
        <w:t>subansamblurilor</w:t>
      </w:r>
      <w:proofErr w:type="spellEnd"/>
      <w:r w:rsidRPr="00BE1811">
        <w:rPr>
          <w:lang w:val="fr-FR"/>
        </w:rPr>
        <w:t xml:space="preserve"> </w:t>
      </w:r>
      <w:proofErr w:type="spellStart"/>
      <w:r w:rsidRPr="00BE1811">
        <w:rPr>
          <w:lang w:val="fr-FR"/>
        </w:rPr>
        <w:t>sau</w:t>
      </w:r>
      <w:proofErr w:type="spellEnd"/>
      <w:r w:rsidRPr="00BE1811">
        <w:rPr>
          <w:lang w:val="fr-FR"/>
        </w:rPr>
        <w:t xml:space="preserve"> a </w:t>
      </w:r>
      <w:proofErr w:type="spellStart"/>
      <w:r w:rsidRPr="00BE1811">
        <w:rPr>
          <w:lang w:val="fr-FR"/>
        </w:rPr>
        <w:t>ansamblului</w:t>
      </w:r>
      <w:proofErr w:type="spellEnd"/>
      <w:r w:rsidRPr="00BE1811">
        <w:rPr>
          <w:lang w:val="fr-FR"/>
        </w:rPr>
        <w:t xml:space="preserve"> </w:t>
      </w:r>
      <w:proofErr w:type="gramStart"/>
      <w:r w:rsidRPr="00BE1811">
        <w:rPr>
          <w:lang w:val="fr-FR"/>
        </w:rPr>
        <w:t>structural;</w:t>
      </w:r>
      <w:proofErr w:type="gramEnd"/>
    </w:p>
    <w:p w14:paraId="025CE7F0"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 </w:t>
      </w:r>
      <w:proofErr w:type="spellStart"/>
      <w:r w:rsidRPr="00BE1811">
        <w:rPr>
          <w:lang w:val="fr-FR"/>
        </w:rPr>
        <w:t>protejarea</w:t>
      </w:r>
      <w:proofErr w:type="spellEnd"/>
      <w:r w:rsidRPr="00BE1811">
        <w:rPr>
          <w:lang w:val="fr-FR"/>
        </w:rPr>
        <w:t xml:space="preserve">, </w:t>
      </w:r>
      <w:proofErr w:type="spellStart"/>
      <w:r w:rsidRPr="00BE1811">
        <w:rPr>
          <w:lang w:val="fr-FR"/>
        </w:rPr>
        <w:t>repararea</w:t>
      </w:r>
      <w:proofErr w:type="spellEnd"/>
      <w:r w:rsidRPr="00BE1811">
        <w:rPr>
          <w:lang w:val="fr-FR"/>
        </w:rPr>
        <w:t xml:space="preserve"> </w:t>
      </w:r>
      <w:proofErr w:type="spellStart"/>
      <w:r w:rsidRPr="00BE1811">
        <w:rPr>
          <w:lang w:val="fr-FR"/>
        </w:rPr>
        <w:t>elementelor</w:t>
      </w:r>
      <w:proofErr w:type="spellEnd"/>
      <w:r w:rsidRPr="00BE1811">
        <w:rPr>
          <w:lang w:val="fr-FR"/>
        </w:rPr>
        <w:t xml:space="preserve"> </w:t>
      </w:r>
      <w:proofErr w:type="spellStart"/>
      <w:r w:rsidRPr="00BE1811">
        <w:rPr>
          <w:lang w:val="fr-FR"/>
        </w:rPr>
        <w:t>nestructurale</w:t>
      </w:r>
      <w:proofErr w:type="spellEnd"/>
      <w:r w:rsidRPr="00BE1811">
        <w:rPr>
          <w:lang w:val="fr-FR"/>
        </w:rPr>
        <w:t xml:space="preserve"> </w:t>
      </w:r>
      <w:proofErr w:type="spellStart"/>
      <w:r w:rsidRPr="00BE1811">
        <w:rPr>
          <w:lang w:val="fr-FR"/>
        </w:rPr>
        <w:t>şi</w:t>
      </w:r>
      <w:proofErr w:type="spellEnd"/>
      <w:r w:rsidRPr="00BE1811">
        <w:rPr>
          <w:lang w:val="fr-FR"/>
        </w:rPr>
        <w:t>/</w:t>
      </w:r>
      <w:proofErr w:type="spellStart"/>
      <w:r w:rsidRPr="00BE1811">
        <w:rPr>
          <w:lang w:val="fr-FR"/>
        </w:rPr>
        <w:t>sau</w:t>
      </w:r>
      <w:proofErr w:type="spellEnd"/>
      <w:r w:rsidRPr="00BE1811">
        <w:rPr>
          <w:lang w:val="fr-FR"/>
        </w:rPr>
        <w:t xml:space="preserve"> </w:t>
      </w:r>
      <w:proofErr w:type="spellStart"/>
      <w:r w:rsidRPr="00BE1811">
        <w:rPr>
          <w:lang w:val="fr-FR"/>
        </w:rPr>
        <w:t>restaurarea</w:t>
      </w:r>
      <w:proofErr w:type="spellEnd"/>
      <w:r w:rsidRPr="00BE1811">
        <w:rPr>
          <w:lang w:val="fr-FR"/>
        </w:rPr>
        <w:t xml:space="preserve"> </w:t>
      </w:r>
      <w:proofErr w:type="spellStart"/>
      <w:r w:rsidRPr="00BE1811">
        <w:rPr>
          <w:lang w:val="fr-FR"/>
        </w:rPr>
        <w:t>elementelor</w:t>
      </w:r>
      <w:proofErr w:type="spellEnd"/>
      <w:r w:rsidRPr="00BE1811">
        <w:rPr>
          <w:lang w:val="fr-FR"/>
        </w:rPr>
        <w:t xml:space="preserve"> </w:t>
      </w:r>
      <w:proofErr w:type="spellStart"/>
      <w:r w:rsidRPr="00BE1811">
        <w:rPr>
          <w:lang w:val="fr-FR"/>
        </w:rPr>
        <w:t>arhitecturale</w:t>
      </w:r>
      <w:proofErr w:type="spellEnd"/>
      <w:r w:rsidRPr="00BE1811">
        <w:rPr>
          <w:lang w:val="fr-FR"/>
        </w:rPr>
        <w:t xml:space="preserve"> </w:t>
      </w:r>
      <w:proofErr w:type="spellStart"/>
      <w:r w:rsidRPr="00BE1811">
        <w:rPr>
          <w:lang w:val="fr-FR"/>
        </w:rPr>
        <w:t>şi</w:t>
      </w:r>
      <w:proofErr w:type="spellEnd"/>
      <w:r w:rsidRPr="00BE1811">
        <w:rPr>
          <w:lang w:val="fr-FR"/>
        </w:rPr>
        <w:t xml:space="preserve"> a </w:t>
      </w:r>
      <w:proofErr w:type="spellStart"/>
      <w:r w:rsidRPr="00BE1811">
        <w:rPr>
          <w:lang w:val="fr-FR"/>
        </w:rPr>
        <w:t>componentelor</w:t>
      </w:r>
      <w:proofErr w:type="spellEnd"/>
      <w:r w:rsidRPr="00BE1811">
        <w:rPr>
          <w:lang w:val="fr-FR"/>
        </w:rPr>
        <w:t xml:space="preserve"> </w:t>
      </w:r>
      <w:proofErr w:type="spellStart"/>
      <w:r w:rsidRPr="00BE1811">
        <w:rPr>
          <w:lang w:val="fr-FR"/>
        </w:rPr>
        <w:t>artistice</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proofErr w:type="gramStart"/>
      <w:r w:rsidRPr="00BE1811">
        <w:rPr>
          <w:lang w:val="fr-FR"/>
        </w:rPr>
        <w:t>caz</w:t>
      </w:r>
      <w:proofErr w:type="spellEnd"/>
      <w:r w:rsidRPr="00BE1811">
        <w:rPr>
          <w:lang w:val="fr-FR"/>
        </w:rPr>
        <w:t>;</w:t>
      </w:r>
      <w:proofErr w:type="gramEnd"/>
    </w:p>
    <w:p w14:paraId="413A9AF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 </w:t>
      </w:r>
      <w:proofErr w:type="spellStart"/>
      <w:r w:rsidRPr="00BE1811">
        <w:rPr>
          <w:lang w:val="fr-FR"/>
        </w:rPr>
        <w:t>intervenţii</w:t>
      </w:r>
      <w:proofErr w:type="spellEnd"/>
      <w:r w:rsidRPr="00BE1811">
        <w:rPr>
          <w:lang w:val="fr-FR"/>
        </w:rPr>
        <w:t xml:space="preserve"> de </w:t>
      </w:r>
      <w:proofErr w:type="spellStart"/>
      <w:r w:rsidRPr="00BE1811">
        <w:rPr>
          <w:lang w:val="fr-FR"/>
        </w:rPr>
        <w:t>protejare</w:t>
      </w:r>
      <w:proofErr w:type="spellEnd"/>
      <w:r w:rsidRPr="00BE1811">
        <w:rPr>
          <w:lang w:val="fr-FR"/>
        </w:rPr>
        <w:t>/</w:t>
      </w:r>
      <w:proofErr w:type="spellStart"/>
      <w:r w:rsidRPr="00BE1811">
        <w:rPr>
          <w:lang w:val="fr-FR"/>
        </w:rPr>
        <w:t>conservare</w:t>
      </w:r>
      <w:proofErr w:type="spellEnd"/>
      <w:r w:rsidRPr="00BE1811">
        <w:rPr>
          <w:lang w:val="fr-FR"/>
        </w:rPr>
        <w:t xml:space="preserve"> a </w:t>
      </w:r>
      <w:proofErr w:type="spellStart"/>
      <w:r w:rsidRPr="00BE1811">
        <w:rPr>
          <w:lang w:val="fr-FR"/>
        </w:rPr>
        <w:t>elementelor</w:t>
      </w:r>
      <w:proofErr w:type="spellEnd"/>
      <w:r w:rsidRPr="00BE1811">
        <w:rPr>
          <w:lang w:val="fr-FR"/>
        </w:rPr>
        <w:t xml:space="preserve"> </w:t>
      </w:r>
      <w:proofErr w:type="spellStart"/>
      <w:r w:rsidRPr="00BE1811">
        <w:rPr>
          <w:lang w:val="fr-FR"/>
        </w:rPr>
        <w:t>naturale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antropice</w:t>
      </w:r>
      <w:proofErr w:type="spellEnd"/>
      <w:r w:rsidRPr="00BE1811">
        <w:rPr>
          <w:lang w:val="fr-FR"/>
        </w:rPr>
        <w:t xml:space="preserve"> </w:t>
      </w:r>
      <w:proofErr w:type="spellStart"/>
      <w:r w:rsidRPr="00BE1811">
        <w:rPr>
          <w:lang w:val="fr-FR"/>
        </w:rPr>
        <w:t>existente</w:t>
      </w:r>
      <w:proofErr w:type="spellEnd"/>
      <w:r w:rsidRPr="00BE1811">
        <w:rPr>
          <w:lang w:val="fr-FR"/>
        </w:rPr>
        <w:t xml:space="preserve"> </w:t>
      </w:r>
      <w:proofErr w:type="spellStart"/>
      <w:r w:rsidRPr="00BE1811">
        <w:rPr>
          <w:lang w:val="fr-FR"/>
        </w:rPr>
        <w:t>valoroase</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proofErr w:type="gramStart"/>
      <w:r w:rsidRPr="00BE1811">
        <w:rPr>
          <w:lang w:val="fr-FR"/>
        </w:rPr>
        <w:t>caz</w:t>
      </w:r>
      <w:proofErr w:type="spellEnd"/>
      <w:r w:rsidRPr="00BE1811">
        <w:rPr>
          <w:lang w:val="fr-FR"/>
        </w:rPr>
        <w:t>;</w:t>
      </w:r>
      <w:proofErr w:type="gramEnd"/>
    </w:p>
    <w:p w14:paraId="00588341"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 </w:t>
      </w:r>
      <w:proofErr w:type="spellStart"/>
      <w:r w:rsidRPr="00BE1811">
        <w:rPr>
          <w:lang w:val="fr-FR"/>
        </w:rPr>
        <w:t>demolarea</w:t>
      </w:r>
      <w:proofErr w:type="spellEnd"/>
      <w:r w:rsidRPr="00BE1811">
        <w:rPr>
          <w:lang w:val="fr-FR"/>
        </w:rPr>
        <w:t xml:space="preserve"> </w:t>
      </w:r>
      <w:proofErr w:type="spellStart"/>
      <w:r w:rsidRPr="00BE1811">
        <w:rPr>
          <w:lang w:val="fr-FR"/>
        </w:rPr>
        <w:t>parţială</w:t>
      </w:r>
      <w:proofErr w:type="spellEnd"/>
      <w:r w:rsidRPr="00BE1811">
        <w:rPr>
          <w:lang w:val="fr-FR"/>
        </w:rPr>
        <w:t xml:space="preserve"> a </w:t>
      </w:r>
      <w:proofErr w:type="spellStart"/>
      <w:r w:rsidRPr="00BE1811">
        <w:rPr>
          <w:lang w:val="fr-FR"/>
        </w:rPr>
        <w:t>unor</w:t>
      </w:r>
      <w:proofErr w:type="spellEnd"/>
      <w:r w:rsidRPr="00BE1811">
        <w:rPr>
          <w:lang w:val="fr-FR"/>
        </w:rPr>
        <w:t xml:space="preserve"> </w:t>
      </w:r>
      <w:proofErr w:type="spellStart"/>
      <w:r w:rsidRPr="00BE1811">
        <w:rPr>
          <w:lang w:val="fr-FR"/>
        </w:rPr>
        <w:t>elemente</w:t>
      </w:r>
      <w:proofErr w:type="spellEnd"/>
      <w:r w:rsidRPr="00BE1811">
        <w:rPr>
          <w:lang w:val="fr-FR"/>
        </w:rPr>
        <w:t xml:space="preserve"> structurale/</w:t>
      </w:r>
      <w:proofErr w:type="spellStart"/>
      <w:r w:rsidRPr="00BE1811">
        <w:rPr>
          <w:lang w:val="fr-FR"/>
        </w:rPr>
        <w:t>nestructurale</w:t>
      </w:r>
      <w:proofErr w:type="spellEnd"/>
      <w:r w:rsidRPr="00BE1811">
        <w:rPr>
          <w:lang w:val="fr-FR"/>
        </w:rPr>
        <w:t xml:space="preserve">, </w:t>
      </w:r>
      <w:proofErr w:type="spellStart"/>
      <w:r w:rsidRPr="00BE1811">
        <w:rPr>
          <w:lang w:val="fr-FR"/>
        </w:rPr>
        <w:t>cu</w:t>
      </w:r>
      <w:proofErr w:type="spellEnd"/>
      <w:r w:rsidRPr="00BE1811">
        <w:rPr>
          <w:lang w:val="fr-FR"/>
        </w:rPr>
        <w:t>/</w:t>
      </w:r>
      <w:proofErr w:type="spellStart"/>
      <w:r w:rsidRPr="00BE1811">
        <w:rPr>
          <w:lang w:val="fr-FR"/>
        </w:rPr>
        <w:t>fără</w:t>
      </w:r>
      <w:proofErr w:type="spellEnd"/>
      <w:r w:rsidRPr="00BE1811">
        <w:rPr>
          <w:lang w:val="fr-FR"/>
        </w:rPr>
        <w:t xml:space="preserve"> </w:t>
      </w:r>
      <w:proofErr w:type="spellStart"/>
      <w:r w:rsidRPr="00BE1811">
        <w:rPr>
          <w:lang w:val="fr-FR"/>
        </w:rPr>
        <w:t>modificarea</w:t>
      </w:r>
      <w:proofErr w:type="spellEnd"/>
      <w:r w:rsidRPr="00BE1811">
        <w:rPr>
          <w:lang w:val="fr-FR"/>
        </w:rPr>
        <w:t xml:space="preserve"> </w:t>
      </w:r>
      <w:proofErr w:type="spellStart"/>
      <w:r w:rsidRPr="00BE1811">
        <w:rPr>
          <w:lang w:val="fr-FR"/>
        </w:rPr>
        <w:t>configuraţiei</w:t>
      </w:r>
      <w:proofErr w:type="spellEnd"/>
      <w:r w:rsidRPr="00BE1811">
        <w:rPr>
          <w:lang w:val="fr-FR"/>
        </w:rPr>
        <w:t xml:space="preserve"> </w:t>
      </w:r>
      <w:proofErr w:type="spellStart"/>
      <w:r w:rsidRPr="00BE1811">
        <w:rPr>
          <w:lang w:val="fr-FR"/>
        </w:rPr>
        <w:t>şi</w:t>
      </w:r>
      <w:proofErr w:type="spellEnd"/>
      <w:r w:rsidRPr="00BE1811">
        <w:rPr>
          <w:lang w:val="fr-FR"/>
        </w:rPr>
        <w:t>/</w:t>
      </w:r>
      <w:proofErr w:type="spellStart"/>
      <w:r w:rsidRPr="00BE1811">
        <w:rPr>
          <w:lang w:val="fr-FR"/>
        </w:rPr>
        <w:t>sau</w:t>
      </w:r>
      <w:proofErr w:type="spellEnd"/>
      <w:r w:rsidRPr="00BE1811">
        <w:rPr>
          <w:lang w:val="fr-FR"/>
        </w:rPr>
        <w:t xml:space="preserve"> a </w:t>
      </w:r>
      <w:proofErr w:type="spellStart"/>
      <w:r w:rsidRPr="00BE1811">
        <w:rPr>
          <w:lang w:val="fr-FR"/>
        </w:rPr>
        <w:t>funcţiunii</w:t>
      </w:r>
      <w:proofErr w:type="spellEnd"/>
      <w:r w:rsidRPr="00BE1811">
        <w:rPr>
          <w:lang w:val="fr-FR"/>
        </w:rPr>
        <w:t xml:space="preserve"> </w:t>
      </w:r>
      <w:proofErr w:type="spellStart"/>
      <w:r w:rsidRPr="00BE1811">
        <w:rPr>
          <w:lang w:val="fr-FR"/>
        </w:rPr>
        <w:t>existente</w:t>
      </w:r>
      <w:proofErr w:type="spellEnd"/>
      <w:r w:rsidRPr="00BE1811">
        <w:rPr>
          <w:lang w:val="fr-FR"/>
        </w:rPr>
        <w:t xml:space="preserve"> a </w:t>
      </w:r>
      <w:proofErr w:type="spellStart"/>
      <w:proofErr w:type="gramStart"/>
      <w:r w:rsidRPr="00BE1811">
        <w:rPr>
          <w:lang w:val="fr-FR"/>
        </w:rPr>
        <w:t>construcţiei</w:t>
      </w:r>
      <w:proofErr w:type="spellEnd"/>
      <w:r w:rsidRPr="00BE1811">
        <w:rPr>
          <w:lang w:val="fr-FR"/>
        </w:rPr>
        <w:t>;</w:t>
      </w:r>
      <w:proofErr w:type="gramEnd"/>
    </w:p>
    <w:p w14:paraId="5EB00697"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 </w:t>
      </w:r>
      <w:proofErr w:type="spellStart"/>
      <w:r w:rsidRPr="00BE1811">
        <w:rPr>
          <w:lang w:val="fr-FR"/>
        </w:rPr>
        <w:t>introducerea</w:t>
      </w:r>
      <w:proofErr w:type="spellEnd"/>
      <w:r w:rsidRPr="00BE1811">
        <w:rPr>
          <w:lang w:val="fr-FR"/>
        </w:rPr>
        <w:t xml:space="preserve"> </w:t>
      </w:r>
      <w:proofErr w:type="spellStart"/>
      <w:r w:rsidRPr="00BE1811">
        <w:rPr>
          <w:lang w:val="fr-FR"/>
        </w:rPr>
        <w:t>unor</w:t>
      </w:r>
      <w:proofErr w:type="spellEnd"/>
      <w:r w:rsidRPr="00BE1811">
        <w:rPr>
          <w:lang w:val="fr-FR"/>
        </w:rPr>
        <w:t xml:space="preserve"> </w:t>
      </w:r>
      <w:proofErr w:type="spellStart"/>
      <w:r w:rsidRPr="00BE1811">
        <w:rPr>
          <w:lang w:val="fr-FR"/>
        </w:rPr>
        <w:t>elemente</w:t>
      </w:r>
      <w:proofErr w:type="spellEnd"/>
      <w:r w:rsidRPr="00BE1811">
        <w:rPr>
          <w:lang w:val="fr-FR"/>
        </w:rPr>
        <w:t xml:space="preserve"> structurale/</w:t>
      </w:r>
      <w:proofErr w:type="spellStart"/>
      <w:r w:rsidRPr="00BE1811">
        <w:rPr>
          <w:lang w:val="fr-FR"/>
        </w:rPr>
        <w:t>nestructurale</w:t>
      </w:r>
      <w:proofErr w:type="spellEnd"/>
      <w:r w:rsidRPr="00BE1811">
        <w:rPr>
          <w:lang w:val="fr-FR"/>
        </w:rPr>
        <w:t xml:space="preserve"> </w:t>
      </w:r>
      <w:proofErr w:type="spellStart"/>
      <w:proofErr w:type="gramStart"/>
      <w:r w:rsidRPr="00BE1811">
        <w:rPr>
          <w:lang w:val="fr-FR"/>
        </w:rPr>
        <w:t>suplimentare</w:t>
      </w:r>
      <w:proofErr w:type="spellEnd"/>
      <w:r w:rsidRPr="00BE1811">
        <w:rPr>
          <w:lang w:val="fr-FR"/>
        </w:rPr>
        <w:t>;</w:t>
      </w:r>
      <w:proofErr w:type="gramEnd"/>
    </w:p>
    <w:p w14:paraId="21F9AE9E"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 </w:t>
      </w:r>
      <w:proofErr w:type="spellStart"/>
      <w:r w:rsidRPr="00BE1811">
        <w:rPr>
          <w:lang w:val="fr-FR"/>
        </w:rPr>
        <w:t>introducerea</w:t>
      </w:r>
      <w:proofErr w:type="spellEnd"/>
      <w:r w:rsidRPr="00BE1811">
        <w:rPr>
          <w:lang w:val="fr-FR"/>
        </w:rPr>
        <w:t xml:space="preserve"> de </w:t>
      </w:r>
      <w:proofErr w:type="spellStart"/>
      <w:r w:rsidRPr="00BE1811">
        <w:rPr>
          <w:lang w:val="fr-FR"/>
        </w:rPr>
        <w:t>dispozitive</w:t>
      </w:r>
      <w:proofErr w:type="spellEnd"/>
      <w:r w:rsidRPr="00BE1811">
        <w:rPr>
          <w:lang w:val="fr-FR"/>
        </w:rPr>
        <w:t xml:space="preserve"> </w:t>
      </w:r>
      <w:proofErr w:type="spellStart"/>
      <w:r w:rsidRPr="00BE1811">
        <w:rPr>
          <w:lang w:val="fr-FR"/>
        </w:rPr>
        <w:t>antiseismice</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reducerea</w:t>
      </w:r>
      <w:proofErr w:type="spellEnd"/>
      <w:r w:rsidRPr="00BE1811">
        <w:rPr>
          <w:lang w:val="fr-FR"/>
        </w:rPr>
        <w:t xml:space="preserve"> </w:t>
      </w:r>
      <w:proofErr w:type="spellStart"/>
      <w:r w:rsidRPr="00BE1811">
        <w:rPr>
          <w:lang w:val="fr-FR"/>
        </w:rPr>
        <w:t>răspunsului</w:t>
      </w:r>
      <w:proofErr w:type="spellEnd"/>
      <w:r w:rsidRPr="00BE1811">
        <w:rPr>
          <w:lang w:val="fr-FR"/>
        </w:rPr>
        <w:t xml:space="preserve"> </w:t>
      </w:r>
      <w:proofErr w:type="spellStart"/>
      <w:r w:rsidRPr="00BE1811">
        <w:rPr>
          <w:lang w:val="fr-FR"/>
        </w:rPr>
        <w:t>seismic</w:t>
      </w:r>
      <w:proofErr w:type="spellEnd"/>
      <w:r w:rsidRPr="00BE1811">
        <w:rPr>
          <w:lang w:val="fr-FR"/>
        </w:rPr>
        <w:t xml:space="preserve"> al </w:t>
      </w:r>
      <w:proofErr w:type="spellStart"/>
      <w:r w:rsidRPr="00BE1811">
        <w:rPr>
          <w:lang w:val="fr-FR"/>
        </w:rPr>
        <w:t>construcţiei</w:t>
      </w:r>
      <w:proofErr w:type="spellEnd"/>
      <w:r w:rsidRPr="00BE1811">
        <w:rPr>
          <w:lang w:val="fr-FR"/>
        </w:rPr>
        <w:t xml:space="preserve"> </w:t>
      </w:r>
      <w:proofErr w:type="spellStart"/>
      <w:proofErr w:type="gramStart"/>
      <w:r w:rsidRPr="00BE1811">
        <w:rPr>
          <w:lang w:val="fr-FR"/>
        </w:rPr>
        <w:t>existente</w:t>
      </w:r>
      <w:proofErr w:type="spellEnd"/>
      <w:r w:rsidRPr="00BE1811">
        <w:rPr>
          <w:lang w:val="fr-FR"/>
        </w:rPr>
        <w:t>;</w:t>
      </w:r>
      <w:proofErr w:type="gramEnd"/>
    </w:p>
    <w:p w14:paraId="02ACAA82"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w:t>
      </w:r>
      <w:proofErr w:type="spellStart"/>
      <w:r w:rsidRPr="00BE1811">
        <w:rPr>
          <w:lang w:val="fr-FR"/>
        </w:rPr>
        <w:t>descrierea</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r w:rsidRPr="00BE1811">
        <w:rPr>
          <w:lang w:val="fr-FR"/>
        </w:rPr>
        <w:t>caz</w:t>
      </w:r>
      <w:proofErr w:type="spellEnd"/>
      <w:r w:rsidRPr="00BE1811">
        <w:rPr>
          <w:lang w:val="fr-FR"/>
        </w:rPr>
        <w:t xml:space="preserve">, </w:t>
      </w:r>
      <w:proofErr w:type="spellStart"/>
      <w:r w:rsidRPr="00BE1811">
        <w:rPr>
          <w:lang w:val="fr-FR"/>
        </w:rPr>
        <w:t>şi</w:t>
      </w:r>
      <w:proofErr w:type="spellEnd"/>
      <w:r w:rsidRPr="00BE1811">
        <w:rPr>
          <w:lang w:val="fr-FR"/>
        </w:rPr>
        <w:t xml:space="preserve"> a </w:t>
      </w:r>
      <w:proofErr w:type="spellStart"/>
      <w:r w:rsidRPr="00BE1811">
        <w:rPr>
          <w:lang w:val="fr-FR"/>
        </w:rPr>
        <w:t>altor</w:t>
      </w:r>
      <w:proofErr w:type="spellEnd"/>
      <w:r w:rsidRPr="00BE1811">
        <w:rPr>
          <w:lang w:val="fr-FR"/>
        </w:rPr>
        <w:t xml:space="preserve"> </w:t>
      </w:r>
      <w:proofErr w:type="spellStart"/>
      <w:r w:rsidRPr="00BE1811">
        <w:rPr>
          <w:lang w:val="fr-FR"/>
        </w:rPr>
        <w:t>categorii</w:t>
      </w:r>
      <w:proofErr w:type="spellEnd"/>
      <w:r w:rsidRPr="00BE1811">
        <w:rPr>
          <w:lang w:val="fr-FR"/>
        </w:rPr>
        <w:t xml:space="preserve"> de </w:t>
      </w:r>
      <w:proofErr w:type="spellStart"/>
      <w:r w:rsidRPr="00BE1811">
        <w:rPr>
          <w:lang w:val="fr-FR"/>
        </w:rPr>
        <w:t>lucrări</w:t>
      </w:r>
      <w:proofErr w:type="spellEnd"/>
      <w:r w:rsidRPr="00BE1811">
        <w:rPr>
          <w:lang w:val="fr-FR"/>
        </w:rPr>
        <w:t xml:space="preserve"> incluse </w:t>
      </w:r>
      <w:proofErr w:type="spellStart"/>
      <w:r w:rsidRPr="00BE1811">
        <w:rPr>
          <w:lang w:val="fr-FR"/>
        </w:rPr>
        <w:t>în</w:t>
      </w:r>
      <w:proofErr w:type="spellEnd"/>
      <w:r w:rsidRPr="00BE1811">
        <w:rPr>
          <w:lang w:val="fr-FR"/>
        </w:rPr>
        <w:t xml:space="preserve"> </w:t>
      </w:r>
      <w:proofErr w:type="spellStart"/>
      <w:r w:rsidRPr="00BE1811">
        <w:rPr>
          <w:lang w:val="fr-FR"/>
        </w:rPr>
        <w:t>soluţia</w:t>
      </w:r>
      <w:proofErr w:type="spellEnd"/>
      <w:r w:rsidRPr="00BE1811">
        <w:rPr>
          <w:lang w:val="fr-FR"/>
        </w:rPr>
        <w:t xml:space="preserve"> </w:t>
      </w:r>
      <w:proofErr w:type="spellStart"/>
      <w:r w:rsidRPr="00BE1811">
        <w:rPr>
          <w:lang w:val="fr-FR"/>
        </w:rPr>
        <w:t>tehnică</w:t>
      </w:r>
      <w:proofErr w:type="spellEnd"/>
      <w:r w:rsidRPr="00BE1811">
        <w:rPr>
          <w:lang w:val="fr-FR"/>
        </w:rPr>
        <w:t xml:space="preserve"> de </w:t>
      </w:r>
      <w:proofErr w:type="spellStart"/>
      <w:r w:rsidRPr="00BE1811">
        <w:rPr>
          <w:lang w:val="fr-FR"/>
        </w:rPr>
        <w:t>intervenţie</w:t>
      </w:r>
      <w:proofErr w:type="spellEnd"/>
      <w:r w:rsidRPr="00BE1811">
        <w:rPr>
          <w:lang w:val="fr-FR"/>
        </w:rPr>
        <w:t xml:space="preserve"> </w:t>
      </w:r>
      <w:proofErr w:type="spellStart"/>
      <w:r w:rsidRPr="00BE1811">
        <w:rPr>
          <w:lang w:val="fr-FR"/>
        </w:rPr>
        <w:t>propusă</w:t>
      </w:r>
      <w:proofErr w:type="spellEnd"/>
      <w:r w:rsidRPr="00BE1811">
        <w:rPr>
          <w:lang w:val="fr-FR"/>
        </w:rPr>
        <w:t xml:space="preserve">, </w:t>
      </w:r>
      <w:proofErr w:type="spellStart"/>
      <w:r w:rsidRPr="00BE1811">
        <w:rPr>
          <w:lang w:val="fr-FR"/>
        </w:rPr>
        <w:t>respectiv</w:t>
      </w:r>
      <w:proofErr w:type="spellEnd"/>
      <w:r w:rsidRPr="00BE1811">
        <w:rPr>
          <w:lang w:val="fr-FR"/>
        </w:rPr>
        <w:t xml:space="preserve"> </w:t>
      </w:r>
      <w:proofErr w:type="spellStart"/>
      <w:r w:rsidRPr="00BE1811">
        <w:rPr>
          <w:lang w:val="fr-FR"/>
        </w:rPr>
        <w:t>hidroizolaţii</w:t>
      </w:r>
      <w:proofErr w:type="spellEnd"/>
      <w:r w:rsidRPr="00BE1811">
        <w:rPr>
          <w:lang w:val="fr-FR"/>
        </w:rPr>
        <w:t xml:space="preserve">, </w:t>
      </w:r>
      <w:proofErr w:type="spellStart"/>
      <w:r w:rsidRPr="00BE1811">
        <w:rPr>
          <w:lang w:val="fr-FR"/>
        </w:rPr>
        <w:t>termoizolaţii</w:t>
      </w:r>
      <w:proofErr w:type="spellEnd"/>
      <w:r w:rsidRPr="00BE1811">
        <w:rPr>
          <w:lang w:val="fr-FR"/>
        </w:rPr>
        <w:t xml:space="preserve">, </w:t>
      </w:r>
      <w:proofErr w:type="spellStart"/>
      <w:r w:rsidRPr="00BE1811">
        <w:rPr>
          <w:lang w:val="fr-FR"/>
        </w:rPr>
        <w:t>repararea</w:t>
      </w:r>
      <w:proofErr w:type="spellEnd"/>
      <w:r w:rsidRPr="00BE1811">
        <w:rPr>
          <w:lang w:val="fr-FR"/>
        </w:rPr>
        <w:t>/</w:t>
      </w:r>
      <w:proofErr w:type="spellStart"/>
      <w:r w:rsidRPr="00BE1811">
        <w:rPr>
          <w:lang w:val="fr-FR"/>
        </w:rPr>
        <w:t>înlocuirea</w:t>
      </w:r>
      <w:proofErr w:type="spellEnd"/>
      <w:r w:rsidRPr="00BE1811">
        <w:rPr>
          <w:lang w:val="fr-FR"/>
        </w:rPr>
        <w:t xml:space="preserve"> </w:t>
      </w:r>
      <w:proofErr w:type="spellStart"/>
      <w:r w:rsidRPr="00BE1811">
        <w:rPr>
          <w:lang w:val="fr-FR"/>
        </w:rPr>
        <w:t>instalaţiilor</w:t>
      </w:r>
      <w:proofErr w:type="spellEnd"/>
      <w:r w:rsidRPr="00BE1811">
        <w:rPr>
          <w:lang w:val="fr-FR"/>
        </w:rPr>
        <w:t>/</w:t>
      </w:r>
      <w:proofErr w:type="spellStart"/>
      <w:r w:rsidRPr="00BE1811">
        <w:rPr>
          <w:lang w:val="fr-FR"/>
        </w:rPr>
        <w:t>echipamentelor</w:t>
      </w:r>
      <w:proofErr w:type="spellEnd"/>
      <w:r w:rsidRPr="00BE1811">
        <w:rPr>
          <w:lang w:val="fr-FR"/>
        </w:rPr>
        <w:t xml:space="preserve"> </w:t>
      </w:r>
      <w:proofErr w:type="spellStart"/>
      <w:r w:rsidRPr="00BE1811">
        <w:rPr>
          <w:lang w:val="fr-FR"/>
        </w:rPr>
        <w:t>aferente</w:t>
      </w:r>
      <w:proofErr w:type="spellEnd"/>
      <w:r w:rsidRPr="00BE1811">
        <w:rPr>
          <w:lang w:val="fr-FR"/>
        </w:rPr>
        <w:t xml:space="preserve"> </w:t>
      </w:r>
      <w:proofErr w:type="spellStart"/>
      <w:r w:rsidRPr="00BE1811">
        <w:rPr>
          <w:lang w:val="fr-FR"/>
        </w:rPr>
        <w:t>construcţiei</w:t>
      </w:r>
      <w:proofErr w:type="spellEnd"/>
      <w:r w:rsidRPr="00BE1811">
        <w:rPr>
          <w:lang w:val="fr-FR"/>
        </w:rPr>
        <w:t xml:space="preserve">, </w:t>
      </w:r>
      <w:proofErr w:type="spellStart"/>
      <w:r w:rsidRPr="00BE1811">
        <w:rPr>
          <w:lang w:val="fr-FR"/>
        </w:rPr>
        <w:t>demontări</w:t>
      </w:r>
      <w:proofErr w:type="spellEnd"/>
      <w:r w:rsidRPr="00BE1811">
        <w:rPr>
          <w:lang w:val="fr-FR"/>
        </w:rPr>
        <w:t>/</w:t>
      </w:r>
      <w:proofErr w:type="spellStart"/>
      <w:r w:rsidRPr="00BE1811">
        <w:rPr>
          <w:lang w:val="fr-FR"/>
        </w:rPr>
        <w:t>montări</w:t>
      </w:r>
      <w:proofErr w:type="spellEnd"/>
      <w:r w:rsidRPr="00BE1811">
        <w:rPr>
          <w:lang w:val="fr-FR"/>
        </w:rPr>
        <w:t xml:space="preserve">, </w:t>
      </w:r>
      <w:proofErr w:type="spellStart"/>
      <w:r w:rsidRPr="00BE1811">
        <w:rPr>
          <w:lang w:val="fr-FR"/>
        </w:rPr>
        <w:t>debranşări</w:t>
      </w:r>
      <w:proofErr w:type="spellEnd"/>
      <w:r w:rsidRPr="00BE1811">
        <w:rPr>
          <w:lang w:val="fr-FR"/>
        </w:rPr>
        <w:t>/</w:t>
      </w:r>
      <w:proofErr w:type="spellStart"/>
      <w:r w:rsidRPr="00BE1811">
        <w:rPr>
          <w:lang w:val="fr-FR"/>
        </w:rPr>
        <w:t>branşări</w:t>
      </w:r>
      <w:proofErr w:type="spellEnd"/>
      <w:r w:rsidRPr="00BE1811">
        <w:rPr>
          <w:lang w:val="fr-FR"/>
        </w:rPr>
        <w:t xml:space="preserve">, </w:t>
      </w:r>
      <w:proofErr w:type="spellStart"/>
      <w:r w:rsidRPr="00BE1811">
        <w:rPr>
          <w:lang w:val="fr-FR"/>
        </w:rPr>
        <w:t>finisaje</w:t>
      </w:r>
      <w:proofErr w:type="spellEnd"/>
      <w:r w:rsidRPr="00BE1811">
        <w:rPr>
          <w:lang w:val="fr-FR"/>
        </w:rPr>
        <w:t xml:space="preserve"> la </w:t>
      </w:r>
      <w:proofErr w:type="spellStart"/>
      <w:r w:rsidRPr="00BE1811">
        <w:rPr>
          <w:lang w:val="fr-FR"/>
        </w:rPr>
        <w:t>interior</w:t>
      </w:r>
      <w:proofErr w:type="spellEnd"/>
      <w:r w:rsidRPr="00BE1811">
        <w:rPr>
          <w:lang w:val="fr-FR"/>
        </w:rPr>
        <w:t>/</w:t>
      </w:r>
      <w:proofErr w:type="spellStart"/>
      <w:r w:rsidRPr="00BE1811">
        <w:rPr>
          <w:lang w:val="fr-FR"/>
        </w:rPr>
        <w:t>exterior</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r w:rsidRPr="00BE1811">
        <w:rPr>
          <w:lang w:val="fr-FR"/>
        </w:rPr>
        <w:t>caz</w:t>
      </w:r>
      <w:proofErr w:type="spellEnd"/>
      <w:r w:rsidRPr="00BE1811">
        <w:rPr>
          <w:lang w:val="fr-FR"/>
        </w:rPr>
        <w:t xml:space="preserve">, </w:t>
      </w:r>
      <w:proofErr w:type="spellStart"/>
      <w:r w:rsidRPr="00BE1811">
        <w:rPr>
          <w:lang w:val="fr-FR"/>
        </w:rPr>
        <w:t>îmbunătăţirea</w:t>
      </w:r>
      <w:proofErr w:type="spellEnd"/>
      <w:r w:rsidRPr="00BE1811">
        <w:rPr>
          <w:lang w:val="fr-FR"/>
        </w:rPr>
        <w:t xml:space="preserve"> </w:t>
      </w:r>
      <w:proofErr w:type="spellStart"/>
      <w:r w:rsidRPr="00BE1811">
        <w:rPr>
          <w:lang w:val="fr-FR"/>
        </w:rPr>
        <w:t>terenului</w:t>
      </w:r>
      <w:proofErr w:type="spellEnd"/>
      <w:r w:rsidRPr="00BE1811">
        <w:rPr>
          <w:lang w:val="fr-FR"/>
        </w:rPr>
        <w:t xml:space="preserve"> de </w:t>
      </w:r>
      <w:proofErr w:type="spellStart"/>
      <w:r w:rsidRPr="00BE1811">
        <w:rPr>
          <w:lang w:val="fr-FR"/>
        </w:rPr>
        <w:t>fundare</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lucrări</w:t>
      </w:r>
      <w:proofErr w:type="spellEnd"/>
      <w:r w:rsidRPr="00BE1811">
        <w:rPr>
          <w:lang w:val="fr-FR"/>
        </w:rPr>
        <w:t xml:space="preserve"> strict </w:t>
      </w:r>
      <w:proofErr w:type="spellStart"/>
      <w:r w:rsidRPr="00BE1811">
        <w:rPr>
          <w:lang w:val="fr-FR"/>
        </w:rPr>
        <w:t>necesare</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asigurarea</w:t>
      </w:r>
      <w:proofErr w:type="spellEnd"/>
      <w:r w:rsidRPr="00BE1811">
        <w:rPr>
          <w:lang w:val="fr-FR"/>
        </w:rPr>
        <w:t xml:space="preserve"> </w:t>
      </w:r>
      <w:proofErr w:type="spellStart"/>
      <w:r w:rsidRPr="00BE1811">
        <w:rPr>
          <w:lang w:val="fr-FR"/>
        </w:rPr>
        <w:t>funcţionalităţii</w:t>
      </w:r>
      <w:proofErr w:type="spellEnd"/>
      <w:r w:rsidRPr="00BE1811">
        <w:rPr>
          <w:lang w:val="fr-FR"/>
        </w:rPr>
        <w:t xml:space="preserve"> </w:t>
      </w:r>
      <w:proofErr w:type="spellStart"/>
      <w:r w:rsidRPr="00BE1811">
        <w:rPr>
          <w:lang w:val="fr-FR"/>
        </w:rPr>
        <w:t>construcţiei</w:t>
      </w:r>
      <w:proofErr w:type="spellEnd"/>
      <w:r w:rsidRPr="00BE1811">
        <w:rPr>
          <w:lang w:val="fr-FR"/>
        </w:rPr>
        <w:t xml:space="preserve"> </w:t>
      </w:r>
      <w:proofErr w:type="spellStart"/>
      <w:proofErr w:type="gramStart"/>
      <w:r w:rsidRPr="00BE1811">
        <w:rPr>
          <w:lang w:val="fr-FR"/>
        </w:rPr>
        <w:t>reabilitate</w:t>
      </w:r>
      <w:proofErr w:type="spellEnd"/>
      <w:r w:rsidRPr="00BE1811">
        <w:rPr>
          <w:lang w:val="fr-FR"/>
        </w:rPr>
        <w:t>;</w:t>
      </w:r>
      <w:proofErr w:type="gramEnd"/>
    </w:p>
    <w:p w14:paraId="3515FF2A"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c) </w:t>
      </w:r>
      <w:proofErr w:type="spellStart"/>
      <w:r w:rsidRPr="00BE1811">
        <w:rPr>
          <w:lang w:val="fr-FR"/>
        </w:rPr>
        <w:t>analiza</w:t>
      </w:r>
      <w:proofErr w:type="spellEnd"/>
      <w:r w:rsidRPr="00BE1811">
        <w:rPr>
          <w:lang w:val="fr-FR"/>
        </w:rPr>
        <w:t xml:space="preserve"> </w:t>
      </w:r>
      <w:proofErr w:type="spellStart"/>
      <w:r w:rsidRPr="00BE1811">
        <w:rPr>
          <w:lang w:val="fr-FR"/>
        </w:rPr>
        <w:t>vulnerabilităţilor</w:t>
      </w:r>
      <w:proofErr w:type="spellEnd"/>
      <w:r w:rsidRPr="00BE1811">
        <w:rPr>
          <w:lang w:val="fr-FR"/>
        </w:rPr>
        <w:t xml:space="preserve"> </w:t>
      </w:r>
      <w:proofErr w:type="spellStart"/>
      <w:r w:rsidRPr="00BE1811">
        <w:rPr>
          <w:lang w:val="fr-FR"/>
        </w:rPr>
        <w:t>cauzate</w:t>
      </w:r>
      <w:proofErr w:type="spellEnd"/>
      <w:r w:rsidRPr="00BE1811">
        <w:rPr>
          <w:lang w:val="fr-FR"/>
        </w:rPr>
        <w:t xml:space="preserve"> de </w:t>
      </w:r>
      <w:proofErr w:type="spellStart"/>
      <w:r w:rsidRPr="00BE1811">
        <w:rPr>
          <w:lang w:val="fr-FR"/>
        </w:rPr>
        <w:t>factori</w:t>
      </w:r>
      <w:proofErr w:type="spellEnd"/>
      <w:r w:rsidRPr="00BE1811">
        <w:rPr>
          <w:lang w:val="fr-FR"/>
        </w:rPr>
        <w:t xml:space="preserve"> de </w:t>
      </w:r>
      <w:proofErr w:type="spellStart"/>
      <w:r w:rsidRPr="00BE1811">
        <w:rPr>
          <w:lang w:val="fr-FR"/>
        </w:rPr>
        <w:t>risc</w:t>
      </w:r>
      <w:proofErr w:type="spellEnd"/>
      <w:r w:rsidRPr="00BE1811">
        <w:rPr>
          <w:lang w:val="fr-FR"/>
        </w:rPr>
        <w:t xml:space="preserve">, </w:t>
      </w:r>
      <w:proofErr w:type="spellStart"/>
      <w:r w:rsidRPr="00BE1811">
        <w:rPr>
          <w:lang w:val="fr-FR"/>
        </w:rPr>
        <w:t>antropici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naturali</w:t>
      </w:r>
      <w:proofErr w:type="spellEnd"/>
      <w:r w:rsidRPr="00BE1811">
        <w:rPr>
          <w:lang w:val="fr-FR"/>
        </w:rPr>
        <w:t xml:space="preserve">, </w:t>
      </w:r>
      <w:proofErr w:type="spellStart"/>
      <w:r w:rsidRPr="00BE1811">
        <w:rPr>
          <w:lang w:val="fr-FR"/>
        </w:rPr>
        <w:t>inclusiv</w:t>
      </w:r>
      <w:proofErr w:type="spellEnd"/>
      <w:r w:rsidRPr="00BE1811">
        <w:rPr>
          <w:lang w:val="fr-FR"/>
        </w:rPr>
        <w:t xml:space="preserve"> de </w:t>
      </w:r>
      <w:proofErr w:type="spellStart"/>
      <w:r w:rsidRPr="00BE1811">
        <w:rPr>
          <w:lang w:val="fr-FR"/>
        </w:rPr>
        <w:t>schimbări</w:t>
      </w:r>
      <w:proofErr w:type="spellEnd"/>
      <w:r w:rsidRPr="00BE1811">
        <w:rPr>
          <w:lang w:val="fr-FR"/>
        </w:rPr>
        <w:t xml:space="preserve"> </w:t>
      </w:r>
      <w:proofErr w:type="spellStart"/>
      <w:r w:rsidRPr="00BE1811">
        <w:rPr>
          <w:lang w:val="fr-FR"/>
        </w:rPr>
        <w:t>climatice</w:t>
      </w:r>
      <w:proofErr w:type="spellEnd"/>
      <w:r w:rsidRPr="00BE1811">
        <w:rPr>
          <w:lang w:val="fr-FR"/>
        </w:rPr>
        <w:t xml:space="preserve"> ce pot </w:t>
      </w:r>
      <w:proofErr w:type="spellStart"/>
      <w:r w:rsidRPr="00BE1811">
        <w:rPr>
          <w:lang w:val="fr-FR"/>
        </w:rPr>
        <w:t>afecta</w:t>
      </w:r>
      <w:proofErr w:type="spellEnd"/>
      <w:r w:rsidRPr="00BE1811">
        <w:rPr>
          <w:lang w:val="fr-FR"/>
        </w:rPr>
        <w:t xml:space="preserve"> </w:t>
      </w:r>
      <w:proofErr w:type="spellStart"/>
      <w:proofErr w:type="gramStart"/>
      <w:r w:rsidRPr="00BE1811">
        <w:rPr>
          <w:lang w:val="fr-FR"/>
        </w:rPr>
        <w:t>investiţia</w:t>
      </w:r>
      <w:proofErr w:type="spellEnd"/>
      <w:r w:rsidRPr="00BE1811">
        <w:rPr>
          <w:lang w:val="fr-FR"/>
        </w:rPr>
        <w:t>;</w:t>
      </w:r>
      <w:proofErr w:type="gramEnd"/>
    </w:p>
    <w:p w14:paraId="27EAC21B"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d) </w:t>
      </w:r>
      <w:proofErr w:type="spellStart"/>
      <w:r w:rsidRPr="00BE1811">
        <w:rPr>
          <w:lang w:val="fr-FR"/>
        </w:rPr>
        <w:t>informaţii</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posibile</w:t>
      </w:r>
      <w:proofErr w:type="spellEnd"/>
      <w:r w:rsidRPr="00BE1811">
        <w:rPr>
          <w:lang w:val="fr-FR"/>
        </w:rPr>
        <w:t xml:space="preserve"> </w:t>
      </w:r>
      <w:proofErr w:type="spellStart"/>
      <w:r w:rsidRPr="00BE1811">
        <w:rPr>
          <w:lang w:val="fr-FR"/>
        </w:rPr>
        <w:t>interferenţe</w:t>
      </w:r>
      <w:proofErr w:type="spellEnd"/>
      <w:r w:rsidRPr="00BE1811">
        <w:rPr>
          <w:lang w:val="fr-FR"/>
        </w:rPr>
        <w:t xml:space="preserve"> </w:t>
      </w:r>
      <w:proofErr w:type="spellStart"/>
      <w:r w:rsidRPr="00BE1811">
        <w:rPr>
          <w:lang w:val="fr-FR"/>
        </w:rPr>
        <w:t>cu</w:t>
      </w:r>
      <w:proofErr w:type="spellEnd"/>
      <w:r w:rsidRPr="00BE1811">
        <w:rPr>
          <w:lang w:val="fr-FR"/>
        </w:rPr>
        <w:t xml:space="preserve"> monumente </w:t>
      </w:r>
      <w:proofErr w:type="spellStart"/>
      <w:r w:rsidRPr="00BE1811">
        <w:rPr>
          <w:lang w:val="fr-FR"/>
        </w:rPr>
        <w:t>istorice</w:t>
      </w:r>
      <w:proofErr w:type="spellEnd"/>
      <w:r w:rsidRPr="00BE1811">
        <w:rPr>
          <w:lang w:val="fr-FR"/>
        </w:rPr>
        <w:t xml:space="preserve">/de </w:t>
      </w:r>
      <w:proofErr w:type="spellStart"/>
      <w:r w:rsidRPr="00BE1811">
        <w:rPr>
          <w:lang w:val="fr-FR"/>
        </w:rPr>
        <w:t>arhitectură</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situri</w:t>
      </w:r>
      <w:proofErr w:type="spellEnd"/>
      <w:r w:rsidRPr="00BE1811">
        <w:rPr>
          <w:lang w:val="fr-FR"/>
        </w:rPr>
        <w:t xml:space="preserve"> </w:t>
      </w:r>
      <w:proofErr w:type="spellStart"/>
      <w:r w:rsidRPr="00BE1811">
        <w:rPr>
          <w:lang w:val="fr-FR"/>
        </w:rPr>
        <w:t>arheologice</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amplasament</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în</w:t>
      </w:r>
      <w:proofErr w:type="spellEnd"/>
      <w:r w:rsidRPr="00BE1811">
        <w:rPr>
          <w:lang w:val="fr-FR"/>
        </w:rPr>
        <w:t xml:space="preserve"> zona </w:t>
      </w:r>
      <w:proofErr w:type="spellStart"/>
      <w:r w:rsidRPr="00BE1811">
        <w:rPr>
          <w:lang w:val="fr-FR"/>
        </w:rPr>
        <w:t>imediat</w:t>
      </w:r>
      <w:proofErr w:type="spellEnd"/>
      <w:r w:rsidRPr="00BE1811">
        <w:rPr>
          <w:lang w:val="fr-FR"/>
        </w:rPr>
        <w:t xml:space="preserve"> </w:t>
      </w:r>
      <w:proofErr w:type="spellStart"/>
      <w:proofErr w:type="gramStart"/>
      <w:r w:rsidRPr="00BE1811">
        <w:rPr>
          <w:lang w:val="fr-FR"/>
        </w:rPr>
        <w:t>învecinată</w:t>
      </w:r>
      <w:proofErr w:type="spellEnd"/>
      <w:r w:rsidRPr="00BE1811">
        <w:rPr>
          <w:lang w:val="fr-FR"/>
        </w:rPr>
        <w:t>;</w:t>
      </w:r>
      <w:proofErr w:type="gramEnd"/>
      <w:r w:rsidRPr="00BE1811">
        <w:rPr>
          <w:lang w:val="fr-FR"/>
        </w:rPr>
        <w:t xml:space="preserve"> </w:t>
      </w:r>
      <w:proofErr w:type="spellStart"/>
      <w:r w:rsidRPr="00BE1811">
        <w:rPr>
          <w:lang w:val="fr-FR"/>
        </w:rPr>
        <w:t>existenţa</w:t>
      </w:r>
      <w:proofErr w:type="spellEnd"/>
      <w:r w:rsidRPr="00BE1811">
        <w:rPr>
          <w:lang w:val="fr-FR"/>
        </w:rPr>
        <w:t xml:space="preserve"> </w:t>
      </w:r>
      <w:proofErr w:type="spellStart"/>
      <w:r w:rsidRPr="00BE1811">
        <w:rPr>
          <w:lang w:val="fr-FR"/>
        </w:rPr>
        <w:t>condiţionărilor</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cazul</w:t>
      </w:r>
      <w:proofErr w:type="spellEnd"/>
      <w:r w:rsidRPr="00BE1811">
        <w:rPr>
          <w:lang w:val="fr-FR"/>
        </w:rPr>
        <w:t xml:space="preserve"> </w:t>
      </w:r>
      <w:proofErr w:type="spellStart"/>
      <w:r w:rsidRPr="00BE1811">
        <w:rPr>
          <w:lang w:val="fr-FR"/>
        </w:rPr>
        <w:t>existenţei</w:t>
      </w:r>
      <w:proofErr w:type="spellEnd"/>
      <w:r w:rsidRPr="00BE1811">
        <w:rPr>
          <w:lang w:val="fr-FR"/>
        </w:rPr>
        <w:t xml:space="preserve"> </w:t>
      </w:r>
      <w:proofErr w:type="spellStart"/>
      <w:r w:rsidRPr="00BE1811">
        <w:rPr>
          <w:lang w:val="fr-FR"/>
        </w:rPr>
        <w:t>unor</w:t>
      </w:r>
      <w:proofErr w:type="spellEnd"/>
      <w:r w:rsidRPr="00BE1811">
        <w:rPr>
          <w:lang w:val="fr-FR"/>
        </w:rPr>
        <w:t xml:space="preserve"> zone </w:t>
      </w:r>
      <w:proofErr w:type="spellStart"/>
      <w:r w:rsidRPr="00BE1811">
        <w:rPr>
          <w:lang w:val="fr-FR"/>
        </w:rPr>
        <w:t>protejate</w:t>
      </w:r>
      <w:proofErr w:type="spellEnd"/>
      <w:r w:rsidRPr="00BE1811">
        <w:rPr>
          <w:lang w:val="fr-FR"/>
        </w:rPr>
        <w:t>;</w:t>
      </w:r>
    </w:p>
    <w:p w14:paraId="74255A1A"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lastRenderedPageBreak/>
        <w:t xml:space="preserve">    e) </w:t>
      </w:r>
      <w:proofErr w:type="spellStart"/>
      <w:r w:rsidRPr="00BE1811">
        <w:rPr>
          <w:lang w:val="fr-FR"/>
        </w:rPr>
        <w:t>caracteristicile</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parametrii</w:t>
      </w:r>
      <w:proofErr w:type="spellEnd"/>
      <w:r w:rsidRPr="00BE1811">
        <w:rPr>
          <w:lang w:val="fr-FR"/>
        </w:rPr>
        <w:t xml:space="preserve"> </w:t>
      </w:r>
      <w:proofErr w:type="spellStart"/>
      <w:r w:rsidRPr="00BE1811">
        <w:rPr>
          <w:lang w:val="fr-FR"/>
        </w:rPr>
        <w:t>specifici</w:t>
      </w:r>
      <w:proofErr w:type="spellEnd"/>
      <w:r w:rsidRPr="00BE1811">
        <w:rPr>
          <w:lang w:val="fr-FR"/>
        </w:rPr>
        <w:t xml:space="preserve"> </w:t>
      </w:r>
      <w:proofErr w:type="spellStart"/>
      <w:r w:rsidRPr="00BE1811">
        <w:rPr>
          <w:lang w:val="fr-FR"/>
        </w:rPr>
        <w:t>investiţiei</w:t>
      </w:r>
      <w:proofErr w:type="spellEnd"/>
      <w:r w:rsidRPr="00BE1811">
        <w:rPr>
          <w:lang w:val="fr-FR"/>
        </w:rPr>
        <w:t xml:space="preserve"> </w:t>
      </w:r>
      <w:proofErr w:type="spellStart"/>
      <w:r w:rsidRPr="00BE1811">
        <w:rPr>
          <w:lang w:val="fr-FR"/>
        </w:rPr>
        <w:t>rezultate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urma</w:t>
      </w:r>
      <w:proofErr w:type="spellEnd"/>
      <w:r w:rsidRPr="00BE1811">
        <w:rPr>
          <w:lang w:val="fr-FR"/>
        </w:rPr>
        <w:t xml:space="preserve"> </w:t>
      </w:r>
      <w:proofErr w:type="spellStart"/>
      <w:r w:rsidRPr="00BE1811">
        <w:rPr>
          <w:lang w:val="fr-FR"/>
        </w:rPr>
        <w:t>realizării</w:t>
      </w:r>
      <w:proofErr w:type="spellEnd"/>
      <w:r w:rsidRPr="00BE1811">
        <w:rPr>
          <w:lang w:val="fr-FR"/>
        </w:rPr>
        <w:t xml:space="preserve"> </w:t>
      </w:r>
      <w:proofErr w:type="spellStart"/>
      <w:r w:rsidRPr="00BE1811">
        <w:rPr>
          <w:lang w:val="fr-FR"/>
        </w:rPr>
        <w:t>lucrărilor</w:t>
      </w:r>
      <w:proofErr w:type="spellEnd"/>
      <w:r w:rsidRPr="00BE1811">
        <w:rPr>
          <w:lang w:val="fr-FR"/>
        </w:rPr>
        <w:t xml:space="preserve"> de </w:t>
      </w:r>
      <w:proofErr w:type="spellStart"/>
      <w:r w:rsidRPr="00BE1811">
        <w:rPr>
          <w:lang w:val="fr-FR"/>
        </w:rPr>
        <w:t>intervenţie</w:t>
      </w:r>
      <w:proofErr w:type="spellEnd"/>
      <w:r w:rsidRPr="00BE1811">
        <w:rPr>
          <w:lang w:val="fr-FR"/>
        </w:rPr>
        <w:t>.</w:t>
      </w:r>
    </w:p>
    <w:p w14:paraId="57FE7E8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5.2. </w:t>
      </w:r>
      <w:proofErr w:type="spellStart"/>
      <w:r w:rsidRPr="00BE1811">
        <w:rPr>
          <w:lang w:val="fr-FR"/>
        </w:rPr>
        <w:t>Necesarul</w:t>
      </w:r>
      <w:proofErr w:type="spellEnd"/>
      <w:r w:rsidRPr="00BE1811">
        <w:rPr>
          <w:lang w:val="fr-FR"/>
        </w:rPr>
        <w:t xml:space="preserve"> de </w:t>
      </w:r>
      <w:proofErr w:type="spellStart"/>
      <w:r w:rsidRPr="00BE1811">
        <w:rPr>
          <w:lang w:val="fr-FR"/>
        </w:rPr>
        <w:t>utilităţi</w:t>
      </w:r>
      <w:proofErr w:type="spellEnd"/>
      <w:r w:rsidRPr="00BE1811">
        <w:rPr>
          <w:lang w:val="fr-FR"/>
        </w:rPr>
        <w:t xml:space="preserve"> </w:t>
      </w:r>
      <w:proofErr w:type="spellStart"/>
      <w:r w:rsidRPr="00BE1811">
        <w:rPr>
          <w:lang w:val="fr-FR"/>
        </w:rPr>
        <w:t>rezultate</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estimări</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depăşirea</w:t>
      </w:r>
      <w:proofErr w:type="spellEnd"/>
      <w:r w:rsidRPr="00BE1811">
        <w:rPr>
          <w:lang w:val="fr-FR"/>
        </w:rPr>
        <w:t xml:space="preserve"> </w:t>
      </w:r>
      <w:proofErr w:type="spellStart"/>
      <w:r w:rsidRPr="00BE1811">
        <w:rPr>
          <w:lang w:val="fr-FR"/>
        </w:rPr>
        <w:t>consumurilor</w:t>
      </w:r>
      <w:proofErr w:type="spellEnd"/>
      <w:r w:rsidRPr="00BE1811">
        <w:rPr>
          <w:lang w:val="fr-FR"/>
        </w:rPr>
        <w:t xml:space="preserve"> </w:t>
      </w:r>
      <w:proofErr w:type="spellStart"/>
      <w:r w:rsidRPr="00BE1811">
        <w:rPr>
          <w:lang w:val="fr-FR"/>
        </w:rPr>
        <w:t>iniţiale</w:t>
      </w:r>
      <w:proofErr w:type="spellEnd"/>
      <w:r w:rsidRPr="00BE1811">
        <w:rPr>
          <w:lang w:val="fr-FR"/>
        </w:rPr>
        <w:t xml:space="preserve"> de </w:t>
      </w:r>
      <w:proofErr w:type="spellStart"/>
      <w:r w:rsidRPr="00BE1811">
        <w:rPr>
          <w:lang w:val="fr-FR"/>
        </w:rPr>
        <w:t>utilităţi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modul</w:t>
      </w:r>
      <w:proofErr w:type="spellEnd"/>
      <w:r w:rsidRPr="00BE1811">
        <w:rPr>
          <w:lang w:val="fr-FR"/>
        </w:rPr>
        <w:t xml:space="preserve"> de </w:t>
      </w:r>
      <w:proofErr w:type="spellStart"/>
      <w:r w:rsidRPr="00BE1811">
        <w:rPr>
          <w:lang w:val="fr-FR"/>
        </w:rPr>
        <w:t>asigurare</w:t>
      </w:r>
      <w:proofErr w:type="spellEnd"/>
      <w:r w:rsidRPr="00BE1811">
        <w:rPr>
          <w:lang w:val="fr-FR"/>
        </w:rPr>
        <w:t xml:space="preserve"> a </w:t>
      </w:r>
      <w:proofErr w:type="spellStart"/>
      <w:r w:rsidRPr="00BE1811">
        <w:rPr>
          <w:lang w:val="fr-FR"/>
        </w:rPr>
        <w:t>consumurilor</w:t>
      </w:r>
      <w:proofErr w:type="spellEnd"/>
      <w:r w:rsidRPr="00BE1811">
        <w:rPr>
          <w:lang w:val="fr-FR"/>
        </w:rPr>
        <w:t xml:space="preserve"> </w:t>
      </w:r>
      <w:proofErr w:type="spellStart"/>
      <w:r w:rsidRPr="00BE1811">
        <w:rPr>
          <w:lang w:val="fr-FR"/>
        </w:rPr>
        <w:t>suplimentare</w:t>
      </w:r>
      <w:proofErr w:type="spellEnd"/>
    </w:p>
    <w:p w14:paraId="5949984D"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5.3. </w:t>
      </w:r>
      <w:proofErr w:type="spellStart"/>
      <w:r w:rsidRPr="00BE1811">
        <w:rPr>
          <w:lang w:val="fr-FR"/>
        </w:rPr>
        <w:t>Durata</w:t>
      </w:r>
      <w:proofErr w:type="spellEnd"/>
      <w:r w:rsidRPr="00BE1811">
        <w:rPr>
          <w:lang w:val="fr-FR"/>
        </w:rPr>
        <w:t xml:space="preserve"> de </w:t>
      </w:r>
      <w:proofErr w:type="spellStart"/>
      <w:r w:rsidRPr="00BE1811">
        <w:rPr>
          <w:lang w:val="fr-FR"/>
        </w:rPr>
        <w:t>realizare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etapele</w:t>
      </w:r>
      <w:proofErr w:type="spellEnd"/>
      <w:r w:rsidRPr="00BE1811">
        <w:rPr>
          <w:lang w:val="fr-FR"/>
        </w:rPr>
        <w:t xml:space="preserve"> principale </w:t>
      </w:r>
      <w:proofErr w:type="spellStart"/>
      <w:r w:rsidRPr="00BE1811">
        <w:rPr>
          <w:lang w:val="fr-FR"/>
        </w:rPr>
        <w:t>corelate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datele</w:t>
      </w:r>
      <w:proofErr w:type="spellEnd"/>
      <w:r w:rsidRPr="00BE1811">
        <w:rPr>
          <w:lang w:val="fr-FR"/>
        </w:rPr>
        <w:t xml:space="preserve"> </w:t>
      </w:r>
      <w:proofErr w:type="spellStart"/>
      <w:r w:rsidRPr="00BE1811">
        <w:rPr>
          <w:lang w:val="fr-FR"/>
        </w:rPr>
        <w:t>prevăzute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graficul</w:t>
      </w:r>
      <w:proofErr w:type="spellEnd"/>
      <w:r w:rsidRPr="00BE1811">
        <w:rPr>
          <w:lang w:val="fr-FR"/>
        </w:rPr>
        <w:t xml:space="preserve"> </w:t>
      </w:r>
      <w:proofErr w:type="spellStart"/>
      <w:r w:rsidRPr="00BE1811">
        <w:rPr>
          <w:lang w:val="fr-FR"/>
        </w:rPr>
        <w:t>orientativ</w:t>
      </w:r>
      <w:proofErr w:type="spellEnd"/>
      <w:r w:rsidRPr="00BE1811">
        <w:rPr>
          <w:lang w:val="fr-FR"/>
        </w:rPr>
        <w:t xml:space="preserve"> de </w:t>
      </w:r>
      <w:proofErr w:type="spellStart"/>
      <w:r w:rsidRPr="00BE1811">
        <w:rPr>
          <w:lang w:val="fr-FR"/>
        </w:rPr>
        <w:t>realizare</w:t>
      </w:r>
      <w:proofErr w:type="spellEnd"/>
      <w:r w:rsidRPr="00BE1811">
        <w:rPr>
          <w:lang w:val="fr-FR"/>
        </w:rPr>
        <w:t xml:space="preserve"> a </w:t>
      </w:r>
      <w:proofErr w:type="spellStart"/>
      <w:r w:rsidRPr="00BE1811">
        <w:rPr>
          <w:lang w:val="fr-FR"/>
        </w:rPr>
        <w:t>investiţiei</w:t>
      </w:r>
      <w:proofErr w:type="spellEnd"/>
      <w:r w:rsidRPr="00BE1811">
        <w:rPr>
          <w:lang w:val="fr-FR"/>
        </w:rPr>
        <w:t xml:space="preserve">, </w:t>
      </w:r>
      <w:proofErr w:type="spellStart"/>
      <w:r w:rsidRPr="00BE1811">
        <w:rPr>
          <w:lang w:val="fr-FR"/>
        </w:rPr>
        <w:t>detaliat</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etape</w:t>
      </w:r>
      <w:proofErr w:type="spellEnd"/>
      <w:r w:rsidRPr="00BE1811">
        <w:rPr>
          <w:lang w:val="fr-FR"/>
        </w:rPr>
        <w:t xml:space="preserve"> principale</w:t>
      </w:r>
    </w:p>
    <w:p w14:paraId="77649AD6"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5.4. </w:t>
      </w:r>
      <w:proofErr w:type="spellStart"/>
      <w:r w:rsidRPr="00BE1811">
        <w:rPr>
          <w:lang w:val="en-US"/>
        </w:rPr>
        <w:t>Costurile</w:t>
      </w:r>
      <w:proofErr w:type="spellEnd"/>
      <w:r w:rsidRPr="00BE1811">
        <w:rPr>
          <w:lang w:val="en-US"/>
        </w:rPr>
        <w:t xml:space="preserve"> estimative ale </w:t>
      </w:r>
      <w:proofErr w:type="spellStart"/>
      <w:r w:rsidRPr="00BE1811">
        <w:rPr>
          <w:lang w:val="en-US"/>
        </w:rPr>
        <w:t>investiţiei</w:t>
      </w:r>
      <w:proofErr w:type="spellEnd"/>
      <w:r w:rsidRPr="00BE1811">
        <w:rPr>
          <w:lang w:val="en-US"/>
        </w:rPr>
        <w:t>:</w:t>
      </w:r>
    </w:p>
    <w:p w14:paraId="6994EDEA"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 </w:t>
      </w:r>
      <w:proofErr w:type="spellStart"/>
      <w:r w:rsidRPr="00BE1811">
        <w:rPr>
          <w:lang w:val="en-US"/>
        </w:rPr>
        <w:t>costurile</w:t>
      </w:r>
      <w:proofErr w:type="spellEnd"/>
      <w:r w:rsidRPr="00BE1811">
        <w:rPr>
          <w:lang w:val="en-US"/>
        </w:rPr>
        <w:t xml:space="preserve"> estimate </w:t>
      </w:r>
      <w:proofErr w:type="spellStart"/>
      <w:r w:rsidRPr="00BE1811">
        <w:rPr>
          <w:lang w:val="en-US"/>
        </w:rPr>
        <w:t>pentru</w:t>
      </w:r>
      <w:proofErr w:type="spellEnd"/>
      <w:r w:rsidRPr="00BE1811">
        <w:rPr>
          <w:lang w:val="en-US"/>
        </w:rPr>
        <w:t xml:space="preserve"> </w:t>
      </w:r>
      <w:proofErr w:type="spellStart"/>
      <w:r w:rsidRPr="00BE1811">
        <w:rPr>
          <w:lang w:val="en-US"/>
        </w:rPr>
        <w:t>realizarea</w:t>
      </w:r>
      <w:proofErr w:type="spellEnd"/>
      <w:r w:rsidRPr="00BE1811">
        <w:rPr>
          <w:lang w:val="en-US"/>
        </w:rPr>
        <w:t xml:space="preserve"> </w:t>
      </w:r>
      <w:proofErr w:type="spellStart"/>
      <w:r w:rsidRPr="00BE1811">
        <w:rPr>
          <w:lang w:val="en-US"/>
        </w:rPr>
        <w:t>investiţiei</w:t>
      </w:r>
      <w:proofErr w:type="spellEnd"/>
      <w:r w:rsidRPr="00BE1811">
        <w:rPr>
          <w:lang w:val="en-US"/>
        </w:rPr>
        <w:t xml:space="preserve">, cu </w:t>
      </w:r>
      <w:proofErr w:type="spellStart"/>
      <w:r w:rsidRPr="00BE1811">
        <w:rPr>
          <w:lang w:val="en-US"/>
        </w:rPr>
        <w:t>luarea</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considerare</w:t>
      </w:r>
      <w:proofErr w:type="spellEnd"/>
      <w:r w:rsidRPr="00BE1811">
        <w:rPr>
          <w:lang w:val="en-US"/>
        </w:rPr>
        <w:t xml:space="preserve"> a </w:t>
      </w:r>
      <w:proofErr w:type="spellStart"/>
      <w:r w:rsidRPr="00BE1811">
        <w:rPr>
          <w:lang w:val="en-US"/>
        </w:rPr>
        <w:t>costurilor</w:t>
      </w:r>
      <w:proofErr w:type="spellEnd"/>
      <w:r w:rsidRPr="00BE1811">
        <w:rPr>
          <w:lang w:val="en-US"/>
        </w:rPr>
        <w:t xml:space="preserve"> </w:t>
      </w:r>
      <w:proofErr w:type="spellStart"/>
      <w:r w:rsidRPr="00BE1811">
        <w:rPr>
          <w:lang w:val="en-US"/>
        </w:rPr>
        <w:t>unor</w:t>
      </w:r>
      <w:proofErr w:type="spellEnd"/>
      <w:r w:rsidRPr="00BE1811">
        <w:rPr>
          <w:lang w:val="en-US"/>
        </w:rPr>
        <w:t xml:space="preserve"> </w:t>
      </w:r>
      <w:proofErr w:type="spellStart"/>
      <w:r w:rsidRPr="00BE1811">
        <w:rPr>
          <w:lang w:val="en-US"/>
        </w:rPr>
        <w:t>investiţii</w:t>
      </w:r>
      <w:proofErr w:type="spellEnd"/>
      <w:r w:rsidRPr="00BE1811">
        <w:rPr>
          <w:lang w:val="en-US"/>
        </w:rPr>
        <w:t xml:space="preserve"> </w:t>
      </w:r>
      <w:proofErr w:type="spellStart"/>
      <w:r w:rsidRPr="00BE1811">
        <w:rPr>
          <w:lang w:val="en-US"/>
        </w:rPr>
        <w:t>similare</w:t>
      </w:r>
      <w:proofErr w:type="spellEnd"/>
      <w:r w:rsidRPr="00BE1811">
        <w:rPr>
          <w:lang w:val="en-US"/>
        </w:rPr>
        <w:t>;</w:t>
      </w:r>
    </w:p>
    <w:p w14:paraId="117812B0"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w:t>
      </w:r>
      <w:proofErr w:type="spellStart"/>
      <w:r w:rsidRPr="00BE1811">
        <w:rPr>
          <w:lang w:val="fr-FR"/>
        </w:rPr>
        <w:t>costurile</w:t>
      </w:r>
      <w:proofErr w:type="spellEnd"/>
      <w:r w:rsidRPr="00BE1811">
        <w:rPr>
          <w:lang w:val="fr-FR"/>
        </w:rPr>
        <w:t xml:space="preserve"> estimative de </w:t>
      </w:r>
      <w:proofErr w:type="spellStart"/>
      <w:r w:rsidRPr="00BE1811">
        <w:rPr>
          <w:lang w:val="fr-FR"/>
        </w:rPr>
        <w:t>operare</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durata</w:t>
      </w:r>
      <w:proofErr w:type="spellEnd"/>
      <w:r w:rsidRPr="00BE1811">
        <w:rPr>
          <w:lang w:val="fr-FR"/>
        </w:rPr>
        <w:t xml:space="preserve"> </w:t>
      </w:r>
      <w:proofErr w:type="spellStart"/>
      <w:r w:rsidRPr="00BE1811">
        <w:rPr>
          <w:lang w:val="fr-FR"/>
        </w:rPr>
        <w:t>normată</w:t>
      </w:r>
      <w:proofErr w:type="spellEnd"/>
      <w:r w:rsidRPr="00BE1811">
        <w:rPr>
          <w:lang w:val="fr-FR"/>
        </w:rPr>
        <w:t xml:space="preserve"> de </w:t>
      </w:r>
      <w:proofErr w:type="spellStart"/>
      <w:r w:rsidRPr="00BE1811">
        <w:rPr>
          <w:lang w:val="fr-FR"/>
        </w:rPr>
        <w:t>viaţă</w:t>
      </w:r>
      <w:proofErr w:type="spellEnd"/>
      <w:r w:rsidRPr="00BE1811">
        <w:rPr>
          <w:lang w:val="fr-FR"/>
        </w:rPr>
        <w:t>/</w:t>
      </w:r>
      <w:proofErr w:type="spellStart"/>
      <w:r w:rsidRPr="00BE1811">
        <w:rPr>
          <w:lang w:val="fr-FR"/>
        </w:rPr>
        <w:t>amortizare</w:t>
      </w:r>
      <w:proofErr w:type="spellEnd"/>
      <w:r w:rsidRPr="00BE1811">
        <w:rPr>
          <w:lang w:val="fr-FR"/>
        </w:rPr>
        <w:t xml:space="preserve"> a </w:t>
      </w:r>
      <w:proofErr w:type="spellStart"/>
      <w:r w:rsidRPr="00BE1811">
        <w:rPr>
          <w:lang w:val="fr-FR"/>
        </w:rPr>
        <w:t>investiţiei</w:t>
      </w:r>
      <w:proofErr w:type="spellEnd"/>
      <w:r w:rsidRPr="00BE1811">
        <w:rPr>
          <w:lang w:val="fr-FR"/>
        </w:rPr>
        <w:t>.</w:t>
      </w:r>
    </w:p>
    <w:p w14:paraId="467193E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5.5. </w:t>
      </w:r>
      <w:proofErr w:type="spellStart"/>
      <w:r w:rsidRPr="00BE1811">
        <w:rPr>
          <w:lang w:val="fr-FR"/>
        </w:rPr>
        <w:t>Sustenabilitatea</w:t>
      </w:r>
      <w:proofErr w:type="spellEnd"/>
      <w:r w:rsidRPr="00BE1811">
        <w:rPr>
          <w:lang w:val="fr-FR"/>
        </w:rPr>
        <w:t xml:space="preserve"> </w:t>
      </w:r>
      <w:proofErr w:type="spellStart"/>
      <w:r w:rsidRPr="00BE1811">
        <w:rPr>
          <w:lang w:val="fr-FR"/>
        </w:rPr>
        <w:t>realizării</w:t>
      </w:r>
      <w:proofErr w:type="spellEnd"/>
      <w:r w:rsidRPr="00BE1811">
        <w:rPr>
          <w:lang w:val="fr-FR"/>
        </w:rPr>
        <w:t xml:space="preserve"> </w:t>
      </w:r>
      <w:proofErr w:type="spellStart"/>
      <w:proofErr w:type="gramStart"/>
      <w:r w:rsidRPr="00BE1811">
        <w:rPr>
          <w:lang w:val="fr-FR"/>
        </w:rPr>
        <w:t>investiţiei</w:t>
      </w:r>
      <w:proofErr w:type="spellEnd"/>
      <w:r w:rsidRPr="00BE1811">
        <w:rPr>
          <w:lang w:val="fr-FR"/>
        </w:rPr>
        <w:t>:</w:t>
      </w:r>
      <w:proofErr w:type="gramEnd"/>
    </w:p>
    <w:p w14:paraId="0E43AD9B"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a) </w:t>
      </w:r>
      <w:proofErr w:type="spellStart"/>
      <w:r w:rsidRPr="00BE1811">
        <w:rPr>
          <w:lang w:val="fr-FR"/>
        </w:rPr>
        <w:t>impactul</w:t>
      </w:r>
      <w:proofErr w:type="spellEnd"/>
      <w:r w:rsidRPr="00BE1811">
        <w:rPr>
          <w:lang w:val="fr-FR"/>
        </w:rPr>
        <w:t xml:space="preserve"> social </w:t>
      </w:r>
      <w:proofErr w:type="spellStart"/>
      <w:r w:rsidRPr="00BE1811">
        <w:rPr>
          <w:lang w:val="fr-FR"/>
        </w:rPr>
        <w:t>şi</w:t>
      </w:r>
      <w:proofErr w:type="spellEnd"/>
      <w:r w:rsidRPr="00BE1811">
        <w:rPr>
          <w:lang w:val="fr-FR"/>
        </w:rPr>
        <w:t xml:space="preserve"> </w:t>
      </w:r>
      <w:proofErr w:type="gramStart"/>
      <w:r w:rsidRPr="00BE1811">
        <w:rPr>
          <w:lang w:val="fr-FR"/>
        </w:rPr>
        <w:t>cultural;</w:t>
      </w:r>
      <w:proofErr w:type="gramEnd"/>
    </w:p>
    <w:p w14:paraId="5567DEF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w:t>
      </w:r>
      <w:proofErr w:type="spellStart"/>
      <w:r w:rsidRPr="00BE1811">
        <w:rPr>
          <w:lang w:val="fr-FR"/>
        </w:rPr>
        <w:t>estimări</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forţa</w:t>
      </w:r>
      <w:proofErr w:type="spellEnd"/>
      <w:r w:rsidRPr="00BE1811">
        <w:rPr>
          <w:lang w:val="fr-FR"/>
        </w:rPr>
        <w:t xml:space="preserve"> de </w:t>
      </w:r>
      <w:proofErr w:type="spellStart"/>
      <w:r w:rsidRPr="00BE1811">
        <w:rPr>
          <w:lang w:val="fr-FR"/>
        </w:rPr>
        <w:t>muncă</w:t>
      </w:r>
      <w:proofErr w:type="spellEnd"/>
      <w:r w:rsidRPr="00BE1811">
        <w:rPr>
          <w:lang w:val="fr-FR"/>
        </w:rPr>
        <w:t xml:space="preserve"> </w:t>
      </w:r>
      <w:proofErr w:type="spellStart"/>
      <w:r w:rsidRPr="00BE1811">
        <w:rPr>
          <w:lang w:val="fr-FR"/>
        </w:rPr>
        <w:t>ocupată</w:t>
      </w:r>
      <w:proofErr w:type="spellEnd"/>
      <w:r w:rsidRPr="00BE1811">
        <w:rPr>
          <w:lang w:val="fr-FR"/>
        </w:rPr>
        <w:t xml:space="preserve"> </w:t>
      </w:r>
      <w:proofErr w:type="spellStart"/>
      <w:r w:rsidRPr="00BE1811">
        <w:rPr>
          <w:lang w:val="fr-FR"/>
        </w:rPr>
        <w:t>prin</w:t>
      </w:r>
      <w:proofErr w:type="spellEnd"/>
      <w:r w:rsidRPr="00BE1811">
        <w:rPr>
          <w:lang w:val="fr-FR"/>
        </w:rPr>
        <w:t xml:space="preserve"> </w:t>
      </w:r>
      <w:proofErr w:type="spellStart"/>
      <w:r w:rsidRPr="00BE1811">
        <w:rPr>
          <w:lang w:val="fr-FR"/>
        </w:rPr>
        <w:t>realizarea</w:t>
      </w:r>
      <w:proofErr w:type="spellEnd"/>
      <w:r w:rsidRPr="00BE1811">
        <w:rPr>
          <w:lang w:val="fr-FR"/>
        </w:rPr>
        <w:t xml:space="preserve"> </w:t>
      </w:r>
      <w:proofErr w:type="spellStart"/>
      <w:proofErr w:type="gramStart"/>
      <w:r w:rsidRPr="00BE1811">
        <w:rPr>
          <w:lang w:val="fr-FR"/>
        </w:rPr>
        <w:t>investiţiei</w:t>
      </w:r>
      <w:proofErr w:type="spellEnd"/>
      <w:r w:rsidRPr="00BE1811">
        <w:rPr>
          <w:lang w:val="fr-FR"/>
        </w:rPr>
        <w:t>:</w:t>
      </w:r>
      <w:proofErr w:type="gram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faza</w:t>
      </w:r>
      <w:proofErr w:type="spellEnd"/>
      <w:r w:rsidRPr="00BE1811">
        <w:rPr>
          <w:lang w:val="fr-FR"/>
        </w:rPr>
        <w:t xml:space="preserve"> de </w:t>
      </w:r>
      <w:proofErr w:type="spellStart"/>
      <w:r w:rsidRPr="00BE1811">
        <w:rPr>
          <w:lang w:val="fr-FR"/>
        </w:rPr>
        <w:t>realizare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faza</w:t>
      </w:r>
      <w:proofErr w:type="spellEnd"/>
      <w:r w:rsidRPr="00BE1811">
        <w:rPr>
          <w:lang w:val="fr-FR"/>
        </w:rPr>
        <w:t xml:space="preserve"> de </w:t>
      </w:r>
      <w:proofErr w:type="spellStart"/>
      <w:r w:rsidRPr="00BE1811">
        <w:rPr>
          <w:lang w:val="fr-FR"/>
        </w:rPr>
        <w:t>operare</w:t>
      </w:r>
      <w:proofErr w:type="spellEnd"/>
      <w:r w:rsidRPr="00BE1811">
        <w:rPr>
          <w:lang w:val="fr-FR"/>
        </w:rPr>
        <w:t>;</w:t>
      </w:r>
    </w:p>
    <w:p w14:paraId="0CE254E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c) </w:t>
      </w:r>
      <w:proofErr w:type="spellStart"/>
      <w:r w:rsidRPr="00BE1811">
        <w:rPr>
          <w:lang w:val="fr-FR"/>
        </w:rPr>
        <w:t>impactul</w:t>
      </w:r>
      <w:proofErr w:type="spellEnd"/>
      <w:r w:rsidRPr="00BE1811">
        <w:rPr>
          <w:lang w:val="fr-FR"/>
        </w:rPr>
        <w:t xml:space="preserve"> </w:t>
      </w:r>
      <w:proofErr w:type="spellStart"/>
      <w:r w:rsidRPr="00BE1811">
        <w:rPr>
          <w:lang w:val="fr-FR"/>
        </w:rPr>
        <w:t>asupra</w:t>
      </w:r>
      <w:proofErr w:type="spellEnd"/>
      <w:r w:rsidRPr="00BE1811">
        <w:rPr>
          <w:lang w:val="fr-FR"/>
        </w:rPr>
        <w:t xml:space="preserve"> </w:t>
      </w:r>
      <w:proofErr w:type="spellStart"/>
      <w:r w:rsidRPr="00BE1811">
        <w:rPr>
          <w:lang w:val="fr-FR"/>
        </w:rPr>
        <w:t>factorilor</w:t>
      </w:r>
      <w:proofErr w:type="spellEnd"/>
      <w:r w:rsidRPr="00BE1811">
        <w:rPr>
          <w:lang w:val="fr-FR"/>
        </w:rPr>
        <w:t xml:space="preserve"> de </w:t>
      </w:r>
      <w:proofErr w:type="spellStart"/>
      <w:r w:rsidRPr="00BE1811">
        <w:rPr>
          <w:lang w:val="fr-FR"/>
        </w:rPr>
        <w:t>mediu</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impactul</w:t>
      </w:r>
      <w:proofErr w:type="spellEnd"/>
      <w:r w:rsidRPr="00BE1811">
        <w:rPr>
          <w:lang w:val="fr-FR"/>
        </w:rPr>
        <w:t xml:space="preserve"> </w:t>
      </w:r>
      <w:proofErr w:type="spellStart"/>
      <w:r w:rsidRPr="00BE1811">
        <w:rPr>
          <w:lang w:val="fr-FR"/>
        </w:rPr>
        <w:t>asupra</w:t>
      </w:r>
      <w:proofErr w:type="spellEnd"/>
      <w:r w:rsidRPr="00BE1811">
        <w:rPr>
          <w:lang w:val="fr-FR"/>
        </w:rPr>
        <w:t xml:space="preserve"> </w:t>
      </w:r>
      <w:proofErr w:type="spellStart"/>
      <w:r w:rsidRPr="00BE1811">
        <w:rPr>
          <w:lang w:val="fr-FR"/>
        </w:rPr>
        <w:t>biodiversităţii</w:t>
      </w:r>
      <w:proofErr w:type="spellEnd"/>
      <w:r w:rsidRPr="00BE1811">
        <w:rPr>
          <w:lang w:val="fr-FR"/>
        </w:rPr>
        <w:t xml:space="preserve"> </w:t>
      </w:r>
      <w:proofErr w:type="spellStart"/>
      <w:r w:rsidRPr="00BE1811">
        <w:rPr>
          <w:lang w:val="fr-FR"/>
        </w:rPr>
        <w:t>şi</w:t>
      </w:r>
      <w:proofErr w:type="spellEnd"/>
      <w:r w:rsidRPr="00BE1811">
        <w:rPr>
          <w:lang w:val="fr-FR"/>
        </w:rPr>
        <w:t xml:space="preserve"> a </w:t>
      </w:r>
      <w:proofErr w:type="spellStart"/>
      <w:r w:rsidRPr="00BE1811">
        <w:rPr>
          <w:lang w:val="fr-FR"/>
        </w:rPr>
        <w:t>siturilor</w:t>
      </w:r>
      <w:proofErr w:type="spellEnd"/>
      <w:r w:rsidRPr="00BE1811">
        <w:rPr>
          <w:lang w:val="fr-FR"/>
        </w:rPr>
        <w:t xml:space="preserve"> </w:t>
      </w:r>
      <w:proofErr w:type="spellStart"/>
      <w:r w:rsidRPr="00BE1811">
        <w:rPr>
          <w:lang w:val="fr-FR"/>
        </w:rPr>
        <w:t>protejate</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r w:rsidRPr="00BE1811">
        <w:rPr>
          <w:lang w:val="fr-FR"/>
        </w:rPr>
        <w:t>caz</w:t>
      </w:r>
      <w:proofErr w:type="spellEnd"/>
      <w:r w:rsidRPr="00BE1811">
        <w:rPr>
          <w:lang w:val="fr-FR"/>
        </w:rPr>
        <w:t>.</w:t>
      </w:r>
    </w:p>
    <w:p w14:paraId="61E0A05F"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5.6. </w:t>
      </w:r>
      <w:proofErr w:type="spellStart"/>
      <w:r w:rsidRPr="00BE1811">
        <w:rPr>
          <w:lang w:val="fr-FR"/>
        </w:rPr>
        <w:t>Analiza</w:t>
      </w:r>
      <w:proofErr w:type="spellEnd"/>
      <w:r w:rsidRPr="00BE1811">
        <w:rPr>
          <w:lang w:val="fr-FR"/>
        </w:rPr>
        <w:t xml:space="preserve"> </w:t>
      </w:r>
      <w:proofErr w:type="spellStart"/>
      <w:r w:rsidRPr="00BE1811">
        <w:rPr>
          <w:lang w:val="fr-FR"/>
        </w:rPr>
        <w:t>financiară</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economică</w:t>
      </w:r>
      <w:proofErr w:type="spellEnd"/>
      <w:r w:rsidRPr="00BE1811">
        <w:rPr>
          <w:lang w:val="fr-FR"/>
        </w:rPr>
        <w:t xml:space="preserve"> </w:t>
      </w:r>
      <w:proofErr w:type="spellStart"/>
      <w:r w:rsidRPr="00BE1811">
        <w:rPr>
          <w:lang w:val="fr-FR"/>
        </w:rPr>
        <w:t>aferentă</w:t>
      </w:r>
      <w:proofErr w:type="spellEnd"/>
      <w:r w:rsidRPr="00BE1811">
        <w:rPr>
          <w:lang w:val="fr-FR"/>
        </w:rPr>
        <w:t xml:space="preserve"> </w:t>
      </w:r>
      <w:proofErr w:type="spellStart"/>
      <w:r w:rsidRPr="00BE1811">
        <w:rPr>
          <w:lang w:val="fr-FR"/>
        </w:rPr>
        <w:t>realizării</w:t>
      </w:r>
      <w:proofErr w:type="spellEnd"/>
      <w:r w:rsidRPr="00BE1811">
        <w:rPr>
          <w:lang w:val="fr-FR"/>
        </w:rPr>
        <w:t xml:space="preserve"> </w:t>
      </w:r>
      <w:proofErr w:type="spellStart"/>
      <w:r w:rsidRPr="00BE1811">
        <w:rPr>
          <w:lang w:val="fr-FR"/>
        </w:rPr>
        <w:t>lucrărilor</w:t>
      </w:r>
      <w:proofErr w:type="spellEnd"/>
      <w:r w:rsidRPr="00BE1811">
        <w:rPr>
          <w:lang w:val="fr-FR"/>
        </w:rPr>
        <w:t xml:space="preserve"> de </w:t>
      </w:r>
      <w:proofErr w:type="spellStart"/>
      <w:proofErr w:type="gramStart"/>
      <w:r w:rsidRPr="00BE1811">
        <w:rPr>
          <w:lang w:val="fr-FR"/>
        </w:rPr>
        <w:t>intervenţie</w:t>
      </w:r>
      <w:proofErr w:type="spellEnd"/>
      <w:r w:rsidRPr="00BE1811">
        <w:rPr>
          <w:lang w:val="fr-FR"/>
        </w:rPr>
        <w:t>:</w:t>
      </w:r>
      <w:proofErr w:type="gramEnd"/>
    </w:p>
    <w:p w14:paraId="0175570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a) </w:t>
      </w:r>
      <w:proofErr w:type="spellStart"/>
      <w:r w:rsidRPr="00BE1811">
        <w:rPr>
          <w:lang w:val="fr-FR"/>
        </w:rPr>
        <w:t>prezentarea</w:t>
      </w:r>
      <w:proofErr w:type="spellEnd"/>
      <w:r w:rsidRPr="00BE1811">
        <w:rPr>
          <w:lang w:val="fr-FR"/>
        </w:rPr>
        <w:t xml:space="preserve"> </w:t>
      </w:r>
      <w:proofErr w:type="spellStart"/>
      <w:r w:rsidRPr="00BE1811">
        <w:rPr>
          <w:lang w:val="fr-FR"/>
        </w:rPr>
        <w:t>cadrului</w:t>
      </w:r>
      <w:proofErr w:type="spellEnd"/>
      <w:r w:rsidRPr="00BE1811">
        <w:rPr>
          <w:lang w:val="fr-FR"/>
        </w:rPr>
        <w:t xml:space="preserve"> de </w:t>
      </w:r>
      <w:proofErr w:type="spellStart"/>
      <w:r w:rsidRPr="00BE1811">
        <w:rPr>
          <w:lang w:val="fr-FR"/>
        </w:rPr>
        <w:t>analiză</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specificarea</w:t>
      </w:r>
      <w:proofErr w:type="spellEnd"/>
      <w:r w:rsidRPr="00BE1811">
        <w:rPr>
          <w:lang w:val="fr-FR"/>
        </w:rPr>
        <w:t xml:space="preserve"> </w:t>
      </w:r>
      <w:proofErr w:type="spellStart"/>
      <w:r w:rsidRPr="00BE1811">
        <w:rPr>
          <w:lang w:val="fr-FR"/>
        </w:rPr>
        <w:t>perioadei</w:t>
      </w:r>
      <w:proofErr w:type="spellEnd"/>
      <w:r w:rsidRPr="00BE1811">
        <w:rPr>
          <w:lang w:val="fr-FR"/>
        </w:rPr>
        <w:t xml:space="preserve"> de </w:t>
      </w:r>
      <w:proofErr w:type="spellStart"/>
      <w:r w:rsidRPr="00BE1811">
        <w:rPr>
          <w:lang w:val="fr-FR"/>
        </w:rPr>
        <w:t>referinţă</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prezentarea</w:t>
      </w:r>
      <w:proofErr w:type="spellEnd"/>
      <w:r w:rsidRPr="00BE1811">
        <w:rPr>
          <w:lang w:val="fr-FR"/>
        </w:rPr>
        <w:t xml:space="preserve"> </w:t>
      </w:r>
      <w:proofErr w:type="spellStart"/>
      <w:r w:rsidRPr="00BE1811">
        <w:rPr>
          <w:lang w:val="fr-FR"/>
        </w:rPr>
        <w:t>scenariului</w:t>
      </w:r>
      <w:proofErr w:type="spellEnd"/>
      <w:r w:rsidRPr="00BE1811">
        <w:rPr>
          <w:lang w:val="fr-FR"/>
        </w:rPr>
        <w:t xml:space="preserve"> de </w:t>
      </w:r>
      <w:proofErr w:type="spellStart"/>
      <w:proofErr w:type="gramStart"/>
      <w:r w:rsidRPr="00BE1811">
        <w:rPr>
          <w:lang w:val="fr-FR"/>
        </w:rPr>
        <w:t>referinţă</w:t>
      </w:r>
      <w:proofErr w:type="spellEnd"/>
      <w:r w:rsidRPr="00BE1811">
        <w:rPr>
          <w:lang w:val="fr-FR"/>
        </w:rPr>
        <w:t>;</w:t>
      </w:r>
      <w:proofErr w:type="gramEnd"/>
    </w:p>
    <w:p w14:paraId="0D9833F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w:t>
      </w:r>
      <w:proofErr w:type="spellStart"/>
      <w:r w:rsidRPr="00BE1811">
        <w:rPr>
          <w:lang w:val="fr-FR"/>
        </w:rPr>
        <w:t>analiza</w:t>
      </w:r>
      <w:proofErr w:type="spellEnd"/>
      <w:r w:rsidRPr="00BE1811">
        <w:rPr>
          <w:lang w:val="fr-FR"/>
        </w:rPr>
        <w:t xml:space="preserve"> </w:t>
      </w:r>
      <w:proofErr w:type="spellStart"/>
      <w:r w:rsidRPr="00BE1811">
        <w:rPr>
          <w:lang w:val="fr-FR"/>
        </w:rPr>
        <w:t>cererii</w:t>
      </w:r>
      <w:proofErr w:type="spellEnd"/>
      <w:r w:rsidRPr="00BE1811">
        <w:rPr>
          <w:lang w:val="fr-FR"/>
        </w:rPr>
        <w:t xml:space="preserve"> de </w:t>
      </w:r>
      <w:proofErr w:type="spellStart"/>
      <w:r w:rsidRPr="00BE1811">
        <w:rPr>
          <w:lang w:val="fr-FR"/>
        </w:rPr>
        <w:t>bunuri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servicii</w:t>
      </w:r>
      <w:proofErr w:type="spellEnd"/>
      <w:r w:rsidRPr="00BE1811">
        <w:rPr>
          <w:lang w:val="fr-FR"/>
        </w:rPr>
        <w:t xml:space="preserve"> care </w:t>
      </w:r>
      <w:proofErr w:type="spellStart"/>
      <w:r w:rsidRPr="00BE1811">
        <w:rPr>
          <w:lang w:val="fr-FR"/>
        </w:rPr>
        <w:t>justifică</w:t>
      </w:r>
      <w:proofErr w:type="spellEnd"/>
      <w:r w:rsidRPr="00BE1811">
        <w:rPr>
          <w:lang w:val="fr-FR"/>
        </w:rPr>
        <w:t xml:space="preserve"> </w:t>
      </w:r>
      <w:proofErr w:type="spellStart"/>
      <w:r w:rsidRPr="00BE1811">
        <w:rPr>
          <w:lang w:val="fr-FR"/>
        </w:rPr>
        <w:t>necesitatea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dimensionarea</w:t>
      </w:r>
      <w:proofErr w:type="spellEnd"/>
      <w:r w:rsidRPr="00BE1811">
        <w:rPr>
          <w:lang w:val="fr-FR"/>
        </w:rPr>
        <w:t xml:space="preserve"> </w:t>
      </w:r>
      <w:proofErr w:type="spellStart"/>
      <w:r w:rsidRPr="00BE1811">
        <w:rPr>
          <w:lang w:val="fr-FR"/>
        </w:rPr>
        <w:t>investiţiei</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prognoze</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termen</w:t>
      </w:r>
      <w:proofErr w:type="spellEnd"/>
      <w:r w:rsidRPr="00BE1811">
        <w:rPr>
          <w:lang w:val="fr-FR"/>
        </w:rPr>
        <w:t xml:space="preserve"> </w:t>
      </w:r>
      <w:proofErr w:type="spellStart"/>
      <w:r w:rsidRPr="00BE1811">
        <w:rPr>
          <w:lang w:val="fr-FR"/>
        </w:rPr>
        <w:t>mediu</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proofErr w:type="gramStart"/>
      <w:r w:rsidRPr="00BE1811">
        <w:rPr>
          <w:lang w:val="fr-FR"/>
        </w:rPr>
        <w:t>lung</w:t>
      </w:r>
      <w:proofErr w:type="spellEnd"/>
      <w:r w:rsidRPr="00BE1811">
        <w:rPr>
          <w:lang w:val="fr-FR"/>
        </w:rPr>
        <w:t>;</w:t>
      </w:r>
      <w:proofErr w:type="gramEnd"/>
    </w:p>
    <w:p w14:paraId="230F03DF"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c) </w:t>
      </w:r>
      <w:proofErr w:type="spellStart"/>
      <w:r w:rsidRPr="00BE1811">
        <w:rPr>
          <w:lang w:val="fr-FR"/>
        </w:rPr>
        <w:t>analiza</w:t>
      </w:r>
      <w:proofErr w:type="spellEnd"/>
      <w:r w:rsidRPr="00BE1811">
        <w:rPr>
          <w:lang w:val="fr-FR"/>
        </w:rPr>
        <w:t xml:space="preserve"> </w:t>
      </w:r>
      <w:proofErr w:type="spellStart"/>
      <w:proofErr w:type="gramStart"/>
      <w:r w:rsidRPr="00BE1811">
        <w:rPr>
          <w:lang w:val="fr-FR"/>
        </w:rPr>
        <w:t>financiară</w:t>
      </w:r>
      <w:proofErr w:type="spellEnd"/>
      <w:r w:rsidRPr="00BE1811">
        <w:rPr>
          <w:lang w:val="fr-FR"/>
        </w:rPr>
        <w:t>;</w:t>
      </w:r>
      <w:proofErr w:type="gramEnd"/>
      <w:r w:rsidRPr="00BE1811">
        <w:rPr>
          <w:lang w:val="fr-FR"/>
        </w:rPr>
        <w:t xml:space="preserve"> </w:t>
      </w:r>
      <w:proofErr w:type="spellStart"/>
      <w:r w:rsidRPr="00BE1811">
        <w:rPr>
          <w:lang w:val="fr-FR"/>
        </w:rPr>
        <w:t>sustenabilitatea</w:t>
      </w:r>
      <w:proofErr w:type="spellEnd"/>
      <w:r w:rsidRPr="00BE1811">
        <w:rPr>
          <w:lang w:val="fr-FR"/>
        </w:rPr>
        <w:t xml:space="preserve"> </w:t>
      </w:r>
      <w:proofErr w:type="spellStart"/>
      <w:r w:rsidRPr="00BE1811">
        <w:rPr>
          <w:lang w:val="fr-FR"/>
        </w:rPr>
        <w:t>financiară</w:t>
      </w:r>
      <w:proofErr w:type="spellEnd"/>
      <w:r w:rsidRPr="00BE1811">
        <w:rPr>
          <w:lang w:val="fr-FR"/>
        </w:rPr>
        <w:t>;</w:t>
      </w:r>
    </w:p>
    <w:p w14:paraId="12143F45"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d) </w:t>
      </w:r>
      <w:proofErr w:type="spellStart"/>
      <w:r w:rsidRPr="00BE1811">
        <w:rPr>
          <w:lang w:val="fr-FR"/>
        </w:rPr>
        <w:t>analiza</w:t>
      </w:r>
      <w:proofErr w:type="spellEnd"/>
      <w:r w:rsidRPr="00BE1811">
        <w:rPr>
          <w:lang w:val="fr-FR"/>
        </w:rPr>
        <w:t xml:space="preserve"> </w:t>
      </w:r>
      <w:proofErr w:type="spellStart"/>
      <w:proofErr w:type="gramStart"/>
      <w:r w:rsidRPr="00BE1811">
        <w:rPr>
          <w:lang w:val="fr-FR"/>
        </w:rPr>
        <w:t>economică</w:t>
      </w:r>
      <w:proofErr w:type="spellEnd"/>
      <w:r w:rsidRPr="00BE1811">
        <w:rPr>
          <w:lang w:val="fr-FR"/>
        </w:rPr>
        <w:t>;</w:t>
      </w:r>
      <w:proofErr w:type="gramEnd"/>
      <w:r w:rsidRPr="00BE1811">
        <w:rPr>
          <w:lang w:val="fr-FR"/>
        </w:rPr>
        <w:t xml:space="preserve"> </w:t>
      </w:r>
      <w:proofErr w:type="spellStart"/>
      <w:r w:rsidRPr="00BE1811">
        <w:rPr>
          <w:lang w:val="fr-FR"/>
        </w:rPr>
        <w:t>analiza</w:t>
      </w:r>
      <w:proofErr w:type="spellEnd"/>
      <w:r w:rsidRPr="00BE1811">
        <w:rPr>
          <w:lang w:val="fr-FR"/>
        </w:rPr>
        <w:t xml:space="preserve"> </w:t>
      </w:r>
      <w:proofErr w:type="spellStart"/>
      <w:r w:rsidRPr="00BE1811">
        <w:rPr>
          <w:lang w:val="fr-FR"/>
        </w:rPr>
        <w:t>cost-eficacitate</w:t>
      </w:r>
      <w:proofErr w:type="spellEnd"/>
      <w:r w:rsidRPr="00BE1811">
        <w:rPr>
          <w:lang w:val="fr-FR"/>
        </w:rPr>
        <w:t>;</w:t>
      </w:r>
    </w:p>
    <w:p w14:paraId="2DCBED35"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e) </w:t>
      </w:r>
      <w:proofErr w:type="spellStart"/>
      <w:r w:rsidRPr="00BE1811">
        <w:rPr>
          <w:lang w:val="fr-FR"/>
        </w:rPr>
        <w:t>analiza</w:t>
      </w:r>
      <w:proofErr w:type="spellEnd"/>
      <w:r w:rsidRPr="00BE1811">
        <w:rPr>
          <w:lang w:val="fr-FR"/>
        </w:rPr>
        <w:t xml:space="preserve"> de </w:t>
      </w:r>
      <w:proofErr w:type="spellStart"/>
      <w:r w:rsidRPr="00BE1811">
        <w:rPr>
          <w:lang w:val="fr-FR"/>
        </w:rPr>
        <w:t>riscuri</w:t>
      </w:r>
      <w:proofErr w:type="spellEnd"/>
      <w:r w:rsidRPr="00BE1811">
        <w:rPr>
          <w:lang w:val="fr-FR"/>
        </w:rPr>
        <w:t xml:space="preserve">, </w:t>
      </w:r>
      <w:proofErr w:type="spellStart"/>
      <w:r w:rsidRPr="00BE1811">
        <w:rPr>
          <w:lang w:val="fr-FR"/>
        </w:rPr>
        <w:t>măsuri</w:t>
      </w:r>
      <w:proofErr w:type="spellEnd"/>
      <w:r w:rsidRPr="00BE1811">
        <w:rPr>
          <w:lang w:val="fr-FR"/>
        </w:rPr>
        <w:t xml:space="preserve"> de </w:t>
      </w:r>
      <w:proofErr w:type="spellStart"/>
      <w:r w:rsidRPr="00BE1811">
        <w:rPr>
          <w:lang w:val="fr-FR"/>
        </w:rPr>
        <w:t>prevenire</w:t>
      </w:r>
      <w:proofErr w:type="spellEnd"/>
      <w:r w:rsidRPr="00BE1811">
        <w:rPr>
          <w:lang w:val="fr-FR"/>
        </w:rPr>
        <w:t>/</w:t>
      </w:r>
      <w:proofErr w:type="spellStart"/>
      <w:r w:rsidRPr="00BE1811">
        <w:rPr>
          <w:lang w:val="fr-FR"/>
        </w:rPr>
        <w:t>diminuare</w:t>
      </w:r>
      <w:proofErr w:type="spellEnd"/>
      <w:r w:rsidRPr="00BE1811">
        <w:rPr>
          <w:lang w:val="fr-FR"/>
        </w:rPr>
        <w:t xml:space="preserve"> a </w:t>
      </w:r>
      <w:proofErr w:type="spellStart"/>
      <w:r w:rsidRPr="00BE1811">
        <w:rPr>
          <w:lang w:val="fr-FR"/>
        </w:rPr>
        <w:t>riscurilor</w:t>
      </w:r>
      <w:proofErr w:type="spellEnd"/>
      <w:r w:rsidRPr="00BE1811">
        <w:rPr>
          <w:lang w:val="fr-FR"/>
        </w:rPr>
        <w:t>.</w:t>
      </w:r>
    </w:p>
    <w:p w14:paraId="0357CFC1" w14:textId="77777777" w:rsidR="00F34D83" w:rsidRPr="00BE1811" w:rsidRDefault="00F34D83" w:rsidP="00D13264">
      <w:pPr>
        <w:autoSpaceDE w:val="0"/>
        <w:autoSpaceDN w:val="0"/>
        <w:adjustRightInd w:val="0"/>
        <w:spacing w:after="0" w:line="240" w:lineRule="auto"/>
        <w:jc w:val="both"/>
        <w:rPr>
          <w:lang w:val="fr-FR"/>
        </w:rPr>
      </w:pPr>
    </w:p>
    <w:p w14:paraId="5AC9D180" w14:textId="77777777" w:rsidR="00F34D83" w:rsidRPr="00BE1811" w:rsidRDefault="00F34D83" w:rsidP="00D13264">
      <w:pPr>
        <w:autoSpaceDE w:val="0"/>
        <w:autoSpaceDN w:val="0"/>
        <w:adjustRightInd w:val="0"/>
        <w:spacing w:after="0" w:line="240" w:lineRule="auto"/>
        <w:jc w:val="both"/>
        <w:rPr>
          <w:lang w:val="fr-FR"/>
        </w:rPr>
      </w:pPr>
      <w:r w:rsidRPr="00BE1811">
        <w:rPr>
          <w:b/>
          <w:lang w:val="fr-FR"/>
        </w:rPr>
        <w:t xml:space="preserve">6. </w:t>
      </w:r>
      <w:proofErr w:type="spellStart"/>
      <w:r w:rsidRPr="00BE1811">
        <w:rPr>
          <w:b/>
          <w:lang w:val="fr-FR"/>
        </w:rPr>
        <w:t>Scenariul</w:t>
      </w:r>
      <w:proofErr w:type="spellEnd"/>
      <w:r w:rsidRPr="00BE1811">
        <w:rPr>
          <w:b/>
          <w:lang w:val="fr-FR"/>
        </w:rPr>
        <w:t>/</w:t>
      </w:r>
      <w:proofErr w:type="spellStart"/>
      <w:r w:rsidRPr="00BE1811">
        <w:rPr>
          <w:b/>
          <w:lang w:val="fr-FR"/>
        </w:rPr>
        <w:t>Opţiunea</w:t>
      </w:r>
      <w:proofErr w:type="spellEnd"/>
      <w:r w:rsidRPr="00BE1811">
        <w:rPr>
          <w:b/>
          <w:lang w:val="fr-FR"/>
        </w:rPr>
        <w:t xml:space="preserve"> </w:t>
      </w:r>
      <w:proofErr w:type="spellStart"/>
      <w:r w:rsidRPr="00BE1811">
        <w:rPr>
          <w:b/>
          <w:lang w:val="fr-FR"/>
        </w:rPr>
        <w:t>tehnico-economic</w:t>
      </w:r>
      <w:proofErr w:type="spellEnd"/>
      <w:r w:rsidRPr="00BE1811">
        <w:rPr>
          <w:b/>
          <w:lang w:val="fr-FR"/>
        </w:rPr>
        <w:t xml:space="preserve">(ă) </w:t>
      </w:r>
      <w:proofErr w:type="spellStart"/>
      <w:r w:rsidRPr="00BE1811">
        <w:rPr>
          <w:b/>
          <w:lang w:val="fr-FR"/>
        </w:rPr>
        <w:t>optim</w:t>
      </w:r>
      <w:proofErr w:type="spellEnd"/>
      <w:r w:rsidRPr="00BE1811">
        <w:rPr>
          <w:b/>
          <w:lang w:val="fr-FR"/>
        </w:rPr>
        <w:t xml:space="preserve">(ă), </w:t>
      </w:r>
      <w:proofErr w:type="spellStart"/>
      <w:r w:rsidRPr="00BE1811">
        <w:rPr>
          <w:b/>
          <w:lang w:val="fr-FR"/>
        </w:rPr>
        <w:t>recomandat</w:t>
      </w:r>
      <w:proofErr w:type="spellEnd"/>
      <w:r w:rsidRPr="00BE1811">
        <w:rPr>
          <w:b/>
          <w:lang w:val="fr-FR"/>
        </w:rPr>
        <w:t>(ă)</w:t>
      </w:r>
    </w:p>
    <w:p w14:paraId="0B770E68"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6.1. </w:t>
      </w:r>
      <w:proofErr w:type="spellStart"/>
      <w:r w:rsidRPr="00BE1811">
        <w:rPr>
          <w:lang w:val="fr-FR"/>
        </w:rPr>
        <w:t>Comparaţia</w:t>
      </w:r>
      <w:proofErr w:type="spellEnd"/>
      <w:r w:rsidRPr="00BE1811">
        <w:rPr>
          <w:lang w:val="fr-FR"/>
        </w:rPr>
        <w:t xml:space="preserve"> </w:t>
      </w:r>
      <w:proofErr w:type="spellStart"/>
      <w:r w:rsidRPr="00BE1811">
        <w:rPr>
          <w:lang w:val="fr-FR"/>
        </w:rPr>
        <w:t>scenariilor</w:t>
      </w:r>
      <w:proofErr w:type="spellEnd"/>
      <w:r w:rsidRPr="00BE1811">
        <w:rPr>
          <w:lang w:val="fr-FR"/>
        </w:rPr>
        <w:t>/</w:t>
      </w:r>
      <w:proofErr w:type="spellStart"/>
      <w:r w:rsidRPr="00BE1811">
        <w:rPr>
          <w:lang w:val="fr-FR"/>
        </w:rPr>
        <w:t>opţiunilor</w:t>
      </w:r>
      <w:proofErr w:type="spellEnd"/>
      <w:r w:rsidRPr="00BE1811">
        <w:rPr>
          <w:lang w:val="fr-FR"/>
        </w:rPr>
        <w:t xml:space="preserve"> </w:t>
      </w:r>
      <w:proofErr w:type="spellStart"/>
      <w:r w:rsidRPr="00BE1811">
        <w:rPr>
          <w:lang w:val="fr-FR"/>
        </w:rPr>
        <w:t>propus</w:t>
      </w:r>
      <w:proofErr w:type="spellEnd"/>
      <w:r w:rsidRPr="00BE1811">
        <w:rPr>
          <w:lang w:val="fr-FR"/>
        </w:rPr>
        <w:t xml:space="preserve">(e), </w:t>
      </w:r>
      <w:proofErr w:type="spellStart"/>
      <w:r w:rsidRPr="00BE1811">
        <w:rPr>
          <w:lang w:val="fr-FR"/>
        </w:rPr>
        <w:t>din</w:t>
      </w:r>
      <w:proofErr w:type="spellEnd"/>
      <w:r w:rsidRPr="00BE1811">
        <w:rPr>
          <w:lang w:val="fr-FR"/>
        </w:rPr>
        <w:t xml:space="preserve"> </w:t>
      </w:r>
      <w:proofErr w:type="spellStart"/>
      <w:r w:rsidRPr="00BE1811">
        <w:rPr>
          <w:lang w:val="fr-FR"/>
        </w:rPr>
        <w:t>punct</w:t>
      </w:r>
      <w:proofErr w:type="spellEnd"/>
      <w:r w:rsidRPr="00BE1811">
        <w:rPr>
          <w:lang w:val="fr-FR"/>
        </w:rPr>
        <w:t xml:space="preserve"> de </w:t>
      </w:r>
      <w:proofErr w:type="spellStart"/>
      <w:r w:rsidRPr="00BE1811">
        <w:rPr>
          <w:lang w:val="fr-FR"/>
        </w:rPr>
        <w:t>vedere</w:t>
      </w:r>
      <w:proofErr w:type="spellEnd"/>
      <w:r w:rsidRPr="00BE1811">
        <w:rPr>
          <w:lang w:val="fr-FR"/>
        </w:rPr>
        <w:t xml:space="preserve"> </w:t>
      </w:r>
      <w:proofErr w:type="spellStart"/>
      <w:r w:rsidRPr="00BE1811">
        <w:rPr>
          <w:lang w:val="fr-FR"/>
        </w:rPr>
        <w:t>tehnic</w:t>
      </w:r>
      <w:proofErr w:type="spellEnd"/>
      <w:r w:rsidRPr="00BE1811">
        <w:rPr>
          <w:lang w:val="fr-FR"/>
        </w:rPr>
        <w:t xml:space="preserve">, </w:t>
      </w:r>
      <w:proofErr w:type="spellStart"/>
      <w:r w:rsidRPr="00BE1811">
        <w:rPr>
          <w:lang w:val="fr-FR"/>
        </w:rPr>
        <w:t>economic</w:t>
      </w:r>
      <w:proofErr w:type="spellEnd"/>
      <w:r w:rsidRPr="00BE1811">
        <w:rPr>
          <w:lang w:val="fr-FR"/>
        </w:rPr>
        <w:t xml:space="preserve">, </w:t>
      </w:r>
      <w:proofErr w:type="spellStart"/>
      <w:r w:rsidRPr="00BE1811">
        <w:rPr>
          <w:lang w:val="fr-FR"/>
        </w:rPr>
        <w:t>financiar</w:t>
      </w:r>
      <w:proofErr w:type="spellEnd"/>
      <w:r w:rsidRPr="00BE1811">
        <w:rPr>
          <w:lang w:val="fr-FR"/>
        </w:rPr>
        <w:t xml:space="preserve">, al </w:t>
      </w:r>
      <w:proofErr w:type="spellStart"/>
      <w:r w:rsidRPr="00BE1811">
        <w:rPr>
          <w:lang w:val="fr-FR"/>
        </w:rPr>
        <w:t>sustenabilităţii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riscurilor</w:t>
      </w:r>
      <w:proofErr w:type="spellEnd"/>
    </w:p>
    <w:p w14:paraId="717060FA"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6.2. </w:t>
      </w:r>
      <w:proofErr w:type="spellStart"/>
      <w:r w:rsidRPr="00BE1811">
        <w:rPr>
          <w:lang w:val="fr-FR"/>
        </w:rPr>
        <w:t>Selectarea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justificarea</w:t>
      </w:r>
      <w:proofErr w:type="spellEnd"/>
      <w:r w:rsidRPr="00BE1811">
        <w:rPr>
          <w:lang w:val="fr-FR"/>
        </w:rPr>
        <w:t xml:space="preserve"> </w:t>
      </w:r>
      <w:proofErr w:type="spellStart"/>
      <w:r w:rsidRPr="00BE1811">
        <w:rPr>
          <w:lang w:val="fr-FR"/>
        </w:rPr>
        <w:t>scenariului</w:t>
      </w:r>
      <w:proofErr w:type="spellEnd"/>
      <w:r w:rsidRPr="00BE1811">
        <w:rPr>
          <w:lang w:val="fr-FR"/>
        </w:rPr>
        <w:t>/</w:t>
      </w:r>
      <w:proofErr w:type="spellStart"/>
      <w:r w:rsidRPr="00BE1811">
        <w:rPr>
          <w:lang w:val="fr-FR"/>
        </w:rPr>
        <w:t>opţiunii</w:t>
      </w:r>
      <w:proofErr w:type="spellEnd"/>
      <w:r w:rsidRPr="00BE1811">
        <w:rPr>
          <w:lang w:val="fr-FR"/>
        </w:rPr>
        <w:t xml:space="preserve"> </w:t>
      </w:r>
      <w:proofErr w:type="spellStart"/>
      <w:r w:rsidRPr="00BE1811">
        <w:rPr>
          <w:lang w:val="fr-FR"/>
        </w:rPr>
        <w:t>optim</w:t>
      </w:r>
      <w:proofErr w:type="spellEnd"/>
      <w:r w:rsidRPr="00BE1811">
        <w:rPr>
          <w:lang w:val="fr-FR"/>
        </w:rPr>
        <w:t xml:space="preserve">(e), </w:t>
      </w:r>
      <w:proofErr w:type="spellStart"/>
      <w:r w:rsidRPr="00BE1811">
        <w:rPr>
          <w:lang w:val="fr-FR"/>
        </w:rPr>
        <w:t>recomandat</w:t>
      </w:r>
      <w:proofErr w:type="spellEnd"/>
      <w:r w:rsidRPr="00BE1811">
        <w:rPr>
          <w:lang w:val="fr-FR"/>
        </w:rPr>
        <w:t>(e)</w:t>
      </w:r>
    </w:p>
    <w:p w14:paraId="7F4555A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6.3. </w:t>
      </w:r>
      <w:proofErr w:type="spellStart"/>
      <w:r w:rsidRPr="00BE1811">
        <w:rPr>
          <w:lang w:val="fr-FR"/>
        </w:rPr>
        <w:t>Principalii</w:t>
      </w:r>
      <w:proofErr w:type="spellEnd"/>
      <w:r w:rsidRPr="00BE1811">
        <w:rPr>
          <w:lang w:val="fr-FR"/>
        </w:rPr>
        <w:t xml:space="preserve"> </w:t>
      </w:r>
      <w:proofErr w:type="spellStart"/>
      <w:r w:rsidRPr="00BE1811">
        <w:rPr>
          <w:lang w:val="fr-FR"/>
        </w:rPr>
        <w:t>indicatori</w:t>
      </w:r>
      <w:proofErr w:type="spellEnd"/>
      <w:r w:rsidRPr="00BE1811">
        <w:rPr>
          <w:lang w:val="fr-FR"/>
        </w:rPr>
        <w:t xml:space="preserve"> </w:t>
      </w:r>
      <w:proofErr w:type="spellStart"/>
      <w:r w:rsidRPr="00BE1811">
        <w:rPr>
          <w:lang w:val="fr-FR"/>
        </w:rPr>
        <w:t>tehnico-economici</w:t>
      </w:r>
      <w:proofErr w:type="spellEnd"/>
      <w:r w:rsidRPr="00BE1811">
        <w:rPr>
          <w:lang w:val="fr-FR"/>
        </w:rPr>
        <w:t xml:space="preserve"> </w:t>
      </w:r>
      <w:proofErr w:type="spellStart"/>
      <w:r w:rsidRPr="00BE1811">
        <w:rPr>
          <w:lang w:val="fr-FR"/>
        </w:rPr>
        <w:t>aferenţi</w:t>
      </w:r>
      <w:proofErr w:type="spellEnd"/>
      <w:r w:rsidRPr="00BE1811">
        <w:rPr>
          <w:lang w:val="fr-FR"/>
        </w:rPr>
        <w:t xml:space="preserve"> </w:t>
      </w:r>
      <w:proofErr w:type="spellStart"/>
      <w:proofErr w:type="gramStart"/>
      <w:r w:rsidRPr="00BE1811">
        <w:rPr>
          <w:lang w:val="fr-FR"/>
        </w:rPr>
        <w:t>investiţiei</w:t>
      </w:r>
      <w:proofErr w:type="spellEnd"/>
      <w:r w:rsidRPr="00BE1811">
        <w:rPr>
          <w:lang w:val="fr-FR"/>
        </w:rPr>
        <w:t>:</w:t>
      </w:r>
      <w:proofErr w:type="gramEnd"/>
    </w:p>
    <w:p w14:paraId="21F49542"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a) </w:t>
      </w:r>
      <w:proofErr w:type="spellStart"/>
      <w:r w:rsidRPr="00BE1811">
        <w:rPr>
          <w:lang w:val="fr-FR"/>
        </w:rPr>
        <w:t>indicatori</w:t>
      </w:r>
      <w:proofErr w:type="spellEnd"/>
      <w:r w:rsidRPr="00BE1811">
        <w:rPr>
          <w:lang w:val="fr-FR"/>
        </w:rPr>
        <w:t xml:space="preserve"> </w:t>
      </w:r>
      <w:proofErr w:type="spellStart"/>
      <w:r w:rsidRPr="00BE1811">
        <w:rPr>
          <w:lang w:val="fr-FR"/>
        </w:rPr>
        <w:t>maximali</w:t>
      </w:r>
      <w:proofErr w:type="spellEnd"/>
      <w:r w:rsidRPr="00BE1811">
        <w:rPr>
          <w:lang w:val="fr-FR"/>
        </w:rPr>
        <w:t xml:space="preserve">, </w:t>
      </w:r>
      <w:proofErr w:type="spellStart"/>
      <w:r w:rsidRPr="00BE1811">
        <w:rPr>
          <w:lang w:val="fr-FR"/>
        </w:rPr>
        <w:t>respectiv</w:t>
      </w:r>
      <w:proofErr w:type="spellEnd"/>
      <w:r w:rsidRPr="00BE1811">
        <w:rPr>
          <w:lang w:val="fr-FR"/>
        </w:rPr>
        <w:t xml:space="preserve"> </w:t>
      </w:r>
      <w:proofErr w:type="spellStart"/>
      <w:r w:rsidRPr="00BE1811">
        <w:rPr>
          <w:lang w:val="fr-FR"/>
        </w:rPr>
        <w:t>valoarea</w:t>
      </w:r>
      <w:proofErr w:type="spellEnd"/>
      <w:r w:rsidRPr="00BE1811">
        <w:rPr>
          <w:lang w:val="fr-FR"/>
        </w:rPr>
        <w:t xml:space="preserve"> </w:t>
      </w:r>
      <w:proofErr w:type="spellStart"/>
      <w:r w:rsidRPr="00BE1811">
        <w:rPr>
          <w:lang w:val="fr-FR"/>
        </w:rPr>
        <w:t>totală</w:t>
      </w:r>
      <w:proofErr w:type="spellEnd"/>
      <w:r w:rsidRPr="00BE1811">
        <w:rPr>
          <w:lang w:val="fr-FR"/>
        </w:rPr>
        <w:t xml:space="preserve"> a </w:t>
      </w:r>
      <w:proofErr w:type="spellStart"/>
      <w:r w:rsidRPr="00BE1811">
        <w:rPr>
          <w:lang w:val="fr-FR"/>
        </w:rPr>
        <w:t>obiectivului</w:t>
      </w:r>
      <w:proofErr w:type="spellEnd"/>
      <w:r w:rsidRPr="00BE1811">
        <w:rPr>
          <w:lang w:val="fr-FR"/>
        </w:rPr>
        <w:t xml:space="preserve"> de </w:t>
      </w:r>
      <w:proofErr w:type="spellStart"/>
      <w:r w:rsidRPr="00BE1811">
        <w:rPr>
          <w:lang w:val="fr-FR"/>
        </w:rPr>
        <w:t>investiţii</w:t>
      </w:r>
      <w:proofErr w:type="spellEnd"/>
      <w:r w:rsidRPr="00BE1811">
        <w:rPr>
          <w:lang w:val="fr-FR"/>
        </w:rPr>
        <w:t xml:space="preserve">, </w:t>
      </w:r>
      <w:proofErr w:type="spellStart"/>
      <w:r w:rsidRPr="00BE1811">
        <w:rPr>
          <w:lang w:val="fr-FR"/>
        </w:rPr>
        <w:t>exprimată</w:t>
      </w:r>
      <w:proofErr w:type="spellEnd"/>
      <w:r w:rsidRPr="00BE1811">
        <w:rPr>
          <w:lang w:val="fr-FR"/>
        </w:rPr>
        <w:t xml:space="preserve"> </w:t>
      </w:r>
      <w:proofErr w:type="spellStart"/>
      <w:r w:rsidRPr="00BE1811">
        <w:rPr>
          <w:lang w:val="fr-FR"/>
        </w:rPr>
        <w:t>în</w:t>
      </w:r>
      <w:proofErr w:type="spellEnd"/>
      <w:r w:rsidRPr="00BE1811">
        <w:rPr>
          <w:lang w:val="fr-FR"/>
        </w:rPr>
        <w:t xml:space="preserve"> lei, </w:t>
      </w:r>
      <w:proofErr w:type="spellStart"/>
      <w:r w:rsidRPr="00BE1811">
        <w:rPr>
          <w:lang w:val="fr-FR"/>
        </w:rPr>
        <w:t>cu</w:t>
      </w:r>
      <w:proofErr w:type="spellEnd"/>
      <w:r w:rsidRPr="00BE1811">
        <w:rPr>
          <w:lang w:val="fr-FR"/>
        </w:rPr>
        <w:t xml:space="preserve"> TVA </w:t>
      </w:r>
      <w:proofErr w:type="spellStart"/>
      <w:r w:rsidRPr="00BE1811">
        <w:rPr>
          <w:lang w:val="fr-FR"/>
        </w:rPr>
        <w:t>şi</w:t>
      </w:r>
      <w:proofErr w:type="spellEnd"/>
      <w:r w:rsidRPr="00BE1811">
        <w:rPr>
          <w:lang w:val="fr-FR"/>
        </w:rPr>
        <w:t xml:space="preserve">, </w:t>
      </w:r>
      <w:proofErr w:type="spellStart"/>
      <w:r w:rsidRPr="00BE1811">
        <w:rPr>
          <w:lang w:val="fr-FR"/>
        </w:rPr>
        <w:t>respectiv</w:t>
      </w:r>
      <w:proofErr w:type="spellEnd"/>
      <w:r w:rsidRPr="00BE1811">
        <w:rPr>
          <w:lang w:val="fr-FR"/>
        </w:rPr>
        <w:t xml:space="preserve">, </w:t>
      </w:r>
      <w:proofErr w:type="spellStart"/>
      <w:r w:rsidRPr="00BE1811">
        <w:rPr>
          <w:lang w:val="fr-FR"/>
        </w:rPr>
        <w:t>fără</w:t>
      </w:r>
      <w:proofErr w:type="spellEnd"/>
      <w:r w:rsidRPr="00BE1811">
        <w:rPr>
          <w:lang w:val="fr-FR"/>
        </w:rPr>
        <w:t xml:space="preserve"> TVA, </w:t>
      </w:r>
      <w:proofErr w:type="spellStart"/>
      <w:r w:rsidRPr="00BE1811">
        <w:rPr>
          <w:lang w:val="fr-FR"/>
        </w:rPr>
        <w:t>din</w:t>
      </w:r>
      <w:proofErr w:type="spellEnd"/>
      <w:r w:rsidRPr="00BE1811">
        <w:rPr>
          <w:lang w:val="fr-FR"/>
        </w:rPr>
        <w:t xml:space="preserve"> care </w:t>
      </w:r>
      <w:proofErr w:type="spellStart"/>
      <w:r w:rsidRPr="00BE1811">
        <w:rPr>
          <w:lang w:val="fr-FR"/>
        </w:rPr>
        <w:t>construcţii-montaj</w:t>
      </w:r>
      <w:proofErr w:type="spellEnd"/>
      <w:r w:rsidRPr="00BE1811">
        <w:rPr>
          <w:lang w:val="fr-FR"/>
        </w:rPr>
        <w:t xml:space="preserve"> (C+M), </w:t>
      </w:r>
      <w:proofErr w:type="spellStart"/>
      <w:r w:rsidRPr="00BE1811">
        <w:rPr>
          <w:lang w:val="fr-FR"/>
        </w:rPr>
        <w:t>în</w:t>
      </w:r>
      <w:proofErr w:type="spellEnd"/>
      <w:r w:rsidRPr="00BE1811">
        <w:rPr>
          <w:lang w:val="fr-FR"/>
        </w:rPr>
        <w:t xml:space="preserve"> </w:t>
      </w:r>
      <w:proofErr w:type="spellStart"/>
      <w:r w:rsidRPr="00BE1811">
        <w:rPr>
          <w:lang w:val="fr-FR"/>
        </w:rPr>
        <w:t>conformitate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devizul</w:t>
      </w:r>
      <w:proofErr w:type="spellEnd"/>
      <w:r w:rsidRPr="00BE1811">
        <w:rPr>
          <w:lang w:val="fr-FR"/>
        </w:rPr>
        <w:t xml:space="preserve"> </w:t>
      </w:r>
      <w:proofErr w:type="spellStart"/>
      <w:proofErr w:type="gramStart"/>
      <w:r w:rsidRPr="00BE1811">
        <w:rPr>
          <w:lang w:val="fr-FR"/>
        </w:rPr>
        <w:t>general</w:t>
      </w:r>
      <w:proofErr w:type="spellEnd"/>
      <w:r w:rsidRPr="00BE1811">
        <w:rPr>
          <w:lang w:val="fr-FR"/>
        </w:rPr>
        <w:t>;</w:t>
      </w:r>
      <w:proofErr w:type="gramEnd"/>
    </w:p>
    <w:p w14:paraId="3F0EBC80"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w:t>
      </w:r>
      <w:proofErr w:type="spellStart"/>
      <w:r w:rsidRPr="00BE1811">
        <w:rPr>
          <w:lang w:val="fr-FR"/>
        </w:rPr>
        <w:t>indicatori</w:t>
      </w:r>
      <w:proofErr w:type="spellEnd"/>
      <w:r w:rsidRPr="00BE1811">
        <w:rPr>
          <w:lang w:val="fr-FR"/>
        </w:rPr>
        <w:t xml:space="preserve"> </w:t>
      </w:r>
      <w:proofErr w:type="spellStart"/>
      <w:r w:rsidRPr="00BE1811">
        <w:rPr>
          <w:lang w:val="fr-FR"/>
        </w:rPr>
        <w:t>minimali</w:t>
      </w:r>
      <w:proofErr w:type="spellEnd"/>
      <w:r w:rsidRPr="00BE1811">
        <w:rPr>
          <w:lang w:val="fr-FR"/>
        </w:rPr>
        <w:t xml:space="preserve">, </w:t>
      </w:r>
      <w:proofErr w:type="spellStart"/>
      <w:r w:rsidRPr="00BE1811">
        <w:rPr>
          <w:lang w:val="fr-FR"/>
        </w:rPr>
        <w:t>respectiv</w:t>
      </w:r>
      <w:proofErr w:type="spellEnd"/>
      <w:r w:rsidRPr="00BE1811">
        <w:rPr>
          <w:lang w:val="fr-FR"/>
        </w:rPr>
        <w:t xml:space="preserve"> </w:t>
      </w:r>
      <w:proofErr w:type="spellStart"/>
      <w:r w:rsidRPr="00BE1811">
        <w:rPr>
          <w:lang w:val="fr-FR"/>
        </w:rPr>
        <w:t>indicatori</w:t>
      </w:r>
      <w:proofErr w:type="spellEnd"/>
      <w:r w:rsidRPr="00BE1811">
        <w:rPr>
          <w:lang w:val="fr-FR"/>
        </w:rPr>
        <w:t xml:space="preserve"> de </w:t>
      </w:r>
      <w:proofErr w:type="spellStart"/>
      <w:r w:rsidRPr="00BE1811">
        <w:rPr>
          <w:lang w:val="fr-FR"/>
        </w:rPr>
        <w:t>performanţă</w:t>
      </w:r>
      <w:proofErr w:type="spellEnd"/>
      <w:r w:rsidRPr="00BE1811">
        <w:rPr>
          <w:lang w:val="fr-FR"/>
        </w:rPr>
        <w:t xml:space="preserve"> - </w:t>
      </w:r>
      <w:proofErr w:type="spellStart"/>
      <w:r w:rsidRPr="00BE1811">
        <w:rPr>
          <w:lang w:val="fr-FR"/>
        </w:rPr>
        <w:t>elemente</w:t>
      </w:r>
      <w:proofErr w:type="spellEnd"/>
      <w:r w:rsidRPr="00BE1811">
        <w:rPr>
          <w:lang w:val="fr-FR"/>
        </w:rPr>
        <w:t xml:space="preserve"> </w:t>
      </w:r>
      <w:proofErr w:type="spellStart"/>
      <w:r w:rsidRPr="00BE1811">
        <w:rPr>
          <w:lang w:val="fr-FR"/>
        </w:rPr>
        <w:t>fizice</w:t>
      </w:r>
      <w:proofErr w:type="spellEnd"/>
      <w:r w:rsidRPr="00BE1811">
        <w:rPr>
          <w:lang w:val="fr-FR"/>
        </w:rPr>
        <w:t>/</w:t>
      </w:r>
      <w:proofErr w:type="spellStart"/>
      <w:r w:rsidRPr="00BE1811">
        <w:rPr>
          <w:lang w:val="fr-FR"/>
        </w:rPr>
        <w:t>capacităţi</w:t>
      </w:r>
      <w:proofErr w:type="spellEnd"/>
      <w:r w:rsidRPr="00BE1811">
        <w:rPr>
          <w:lang w:val="fr-FR"/>
        </w:rPr>
        <w:t xml:space="preserve"> </w:t>
      </w:r>
      <w:proofErr w:type="spellStart"/>
      <w:r w:rsidRPr="00BE1811">
        <w:rPr>
          <w:lang w:val="fr-FR"/>
        </w:rPr>
        <w:t>fizice</w:t>
      </w:r>
      <w:proofErr w:type="spellEnd"/>
      <w:r w:rsidRPr="00BE1811">
        <w:rPr>
          <w:lang w:val="fr-FR"/>
        </w:rPr>
        <w:t xml:space="preserve"> care </w:t>
      </w:r>
      <w:proofErr w:type="spellStart"/>
      <w:r w:rsidRPr="00BE1811">
        <w:rPr>
          <w:lang w:val="fr-FR"/>
        </w:rPr>
        <w:t>să</w:t>
      </w:r>
      <w:proofErr w:type="spellEnd"/>
      <w:r w:rsidRPr="00BE1811">
        <w:rPr>
          <w:lang w:val="fr-FR"/>
        </w:rPr>
        <w:t xml:space="preserve"> indice </w:t>
      </w:r>
      <w:proofErr w:type="spellStart"/>
      <w:r w:rsidRPr="00BE1811">
        <w:rPr>
          <w:lang w:val="fr-FR"/>
        </w:rPr>
        <w:t>atingerea</w:t>
      </w:r>
      <w:proofErr w:type="spellEnd"/>
      <w:r w:rsidRPr="00BE1811">
        <w:rPr>
          <w:lang w:val="fr-FR"/>
        </w:rPr>
        <w:t xml:space="preserve"> </w:t>
      </w:r>
      <w:proofErr w:type="spellStart"/>
      <w:r w:rsidRPr="00BE1811">
        <w:rPr>
          <w:lang w:val="fr-FR"/>
        </w:rPr>
        <w:t>ţintei</w:t>
      </w:r>
      <w:proofErr w:type="spellEnd"/>
      <w:r w:rsidRPr="00BE1811">
        <w:rPr>
          <w:lang w:val="fr-FR"/>
        </w:rPr>
        <w:t xml:space="preserve"> </w:t>
      </w:r>
      <w:proofErr w:type="spellStart"/>
      <w:r w:rsidRPr="00BE1811">
        <w:rPr>
          <w:lang w:val="fr-FR"/>
        </w:rPr>
        <w:t>obiectivului</w:t>
      </w:r>
      <w:proofErr w:type="spellEnd"/>
      <w:r w:rsidRPr="00BE1811">
        <w:rPr>
          <w:lang w:val="fr-FR"/>
        </w:rPr>
        <w:t xml:space="preserve"> de </w:t>
      </w:r>
      <w:proofErr w:type="spellStart"/>
      <w:r w:rsidRPr="00BE1811">
        <w:rPr>
          <w:lang w:val="fr-FR"/>
        </w:rPr>
        <w:t>investiţii</w:t>
      </w:r>
      <w:proofErr w:type="spellEnd"/>
      <w:r w:rsidRPr="00BE1811">
        <w:rPr>
          <w:lang w:val="fr-FR"/>
        </w:rPr>
        <w:t xml:space="preserve"> - </w:t>
      </w:r>
      <w:proofErr w:type="spellStart"/>
      <w:r w:rsidRPr="00BE1811">
        <w:rPr>
          <w:lang w:val="fr-FR"/>
        </w:rPr>
        <w:t>şi</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r w:rsidRPr="00BE1811">
        <w:rPr>
          <w:lang w:val="fr-FR"/>
        </w:rPr>
        <w:t>caz</w:t>
      </w:r>
      <w:proofErr w:type="spellEnd"/>
      <w:r w:rsidRPr="00BE1811">
        <w:rPr>
          <w:lang w:val="fr-FR"/>
        </w:rPr>
        <w:t xml:space="preserve">, </w:t>
      </w:r>
      <w:proofErr w:type="spellStart"/>
      <w:r w:rsidRPr="00BE1811">
        <w:rPr>
          <w:lang w:val="fr-FR"/>
        </w:rPr>
        <w:t>calitativi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conformitate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standardele</w:t>
      </w:r>
      <w:proofErr w:type="spellEnd"/>
      <w:r w:rsidRPr="00BE1811">
        <w:rPr>
          <w:lang w:val="fr-FR"/>
        </w:rPr>
        <w:t xml:space="preserve">, </w:t>
      </w:r>
      <w:proofErr w:type="spellStart"/>
      <w:r w:rsidRPr="00BE1811">
        <w:rPr>
          <w:lang w:val="fr-FR"/>
        </w:rPr>
        <w:t>normativele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reglementările</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proofErr w:type="gramStart"/>
      <w:r w:rsidRPr="00BE1811">
        <w:rPr>
          <w:lang w:val="fr-FR"/>
        </w:rPr>
        <w:t>vigoare</w:t>
      </w:r>
      <w:proofErr w:type="spellEnd"/>
      <w:r w:rsidRPr="00BE1811">
        <w:rPr>
          <w:lang w:val="fr-FR"/>
        </w:rPr>
        <w:t>;</w:t>
      </w:r>
      <w:proofErr w:type="gramEnd"/>
    </w:p>
    <w:p w14:paraId="336244D4"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c) </w:t>
      </w:r>
      <w:proofErr w:type="spellStart"/>
      <w:r w:rsidRPr="00BE1811">
        <w:rPr>
          <w:lang w:val="fr-FR"/>
        </w:rPr>
        <w:t>indicatori</w:t>
      </w:r>
      <w:proofErr w:type="spellEnd"/>
      <w:r w:rsidRPr="00BE1811">
        <w:rPr>
          <w:lang w:val="fr-FR"/>
        </w:rPr>
        <w:t xml:space="preserve"> </w:t>
      </w:r>
      <w:proofErr w:type="spellStart"/>
      <w:r w:rsidRPr="00BE1811">
        <w:rPr>
          <w:lang w:val="fr-FR"/>
        </w:rPr>
        <w:t>financiari</w:t>
      </w:r>
      <w:proofErr w:type="spellEnd"/>
      <w:r w:rsidRPr="00BE1811">
        <w:rPr>
          <w:lang w:val="fr-FR"/>
        </w:rPr>
        <w:t>, socio-</w:t>
      </w:r>
      <w:proofErr w:type="spellStart"/>
      <w:r w:rsidRPr="00BE1811">
        <w:rPr>
          <w:lang w:val="fr-FR"/>
        </w:rPr>
        <w:t>economici</w:t>
      </w:r>
      <w:proofErr w:type="spellEnd"/>
      <w:r w:rsidRPr="00BE1811">
        <w:rPr>
          <w:lang w:val="fr-FR"/>
        </w:rPr>
        <w:t xml:space="preserve">, de impact, de </w:t>
      </w:r>
      <w:proofErr w:type="spellStart"/>
      <w:r w:rsidRPr="00BE1811">
        <w:rPr>
          <w:lang w:val="fr-FR"/>
        </w:rPr>
        <w:t>rezultat</w:t>
      </w:r>
      <w:proofErr w:type="spellEnd"/>
      <w:r w:rsidRPr="00BE1811">
        <w:rPr>
          <w:lang w:val="fr-FR"/>
        </w:rPr>
        <w:t>/</w:t>
      </w:r>
      <w:proofErr w:type="spellStart"/>
      <w:r w:rsidRPr="00BE1811">
        <w:rPr>
          <w:lang w:val="fr-FR"/>
        </w:rPr>
        <w:t>operare</w:t>
      </w:r>
      <w:proofErr w:type="spellEnd"/>
      <w:r w:rsidRPr="00BE1811">
        <w:rPr>
          <w:lang w:val="fr-FR"/>
        </w:rPr>
        <w:t xml:space="preserve">, </w:t>
      </w:r>
      <w:proofErr w:type="spellStart"/>
      <w:r w:rsidRPr="00BE1811">
        <w:rPr>
          <w:lang w:val="fr-FR"/>
        </w:rPr>
        <w:t>stabiliţi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funcţie</w:t>
      </w:r>
      <w:proofErr w:type="spellEnd"/>
      <w:r w:rsidRPr="00BE1811">
        <w:rPr>
          <w:lang w:val="fr-FR"/>
        </w:rPr>
        <w:t xml:space="preserve"> de </w:t>
      </w:r>
      <w:proofErr w:type="spellStart"/>
      <w:r w:rsidRPr="00BE1811">
        <w:rPr>
          <w:lang w:val="fr-FR"/>
        </w:rPr>
        <w:t>specificul</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ţinta</w:t>
      </w:r>
      <w:proofErr w:type="spellEnd"/>
      <w:r w:rsidRPr="00BE1811">
        <w:rPr>
          <w:lang w:val="fr-FR"/>
        </w:rPr>
        <w:t xml:space="preserve"> </w:t>
      </w:r>
      <w:proofErr w:type="spellStart"/>
      <w:r w:rsidRPr="00BE1811">
        <w:rPr>
          <w:lang w:val="fr-FR"/>
        </w:rPr>
        <w:t>fiecărui</w:t>
      </w:r>
      <w:proofErr w:type="spellEnd"/>
      <w:r w:rsidRPr="00BE1811">
        <w:rPr>
          <w:lang w:val="fr-FR"/>
        </w:rPr>
        <w:t xml:space="preserve"> </w:t>
      </w:r>
      <w:proofErr w:type="spellStart"/>
      <w:r w:rsidRPr="00BE1811">
        <w:rPr>
          <w:lang w:val="fr-FR"/>
        </w:rPr>
        <w:t>obiectiv</w:t>
      </w:r>
      <w:proofErr w:type="spellEnd"/>
      <w:r w:rsidRPr="00BE1811">
        <w:rPr>
          <w:lang w:val="fr-FR"/>
        </w:rPr>
        <w:t xml:space="preserve"> de </w:t>
      </w:r>
      <w:proofErr w:type="spellStart"/>
      <w:proofErr w:type="gramStart"/>
      <w:r w:rsidRPr="00BE1811">
        <w:rPr>
          <w:lang w:val="fr-FR"/>
        </w:rPr>
        <w:t>investiţii</w:t>
      </w:r>
      <w:proofErr w:type="spellEnd"/>
      <w:r w:rsidRPr="00BE1811">
        <w:rPr>
          <w:lang w:val="fr-FR"/>
        </w:rPr>
        <w:t>;</w:t>
      </w:r>
      <w:proofErr w:type="gramEnd"/>
    </w:p>
    <w:p w14:paraId="5BF75A0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d) </w:t>
      </w:r>
      <w:proofErr w:type="spellStart"/>
      <w:r w:rsidRPr="00BE1811">
        <w:rPr>
          <w:lang w:val="fr-FR"/>
        </w:rPr>
        <w:t>durata</w:t>
      </w:r>
      <w:proofErr w:type="spellEnd"/>
      <w:r w:rsidRPr="00BE1811">
        <w:rPr>
          <w:lang w:val="fr-FR"/>
        </w:rPr>
        <w:t xml:space="preserve"> </w:t>
      </w:r>
      <w:proofErr w:type="spellStart"/>
      <w:r w:rsidRPr="00BE1811">
        <w:rPr>
          <w:lang w:val="fr-FR"/>
        </w:rPr>
        <w:t>estimată</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a </w:t>
      </w:r>
      <w:proofErr w:type="spellStart"/>
      <w:r w:rsidRPr="00BE1811">
        <w:rPr>
          <w:lang w:val="fr-FR"/>
        </w:rPr>
        <w:t>obiectivului</w:t>
      </w:r>
      <w:proofErr w:type="spellEnd"/>
      <w:r w:rsidRPr="00BE1811">
        <w:rPr>
          <w:lang w:val="fr-FR"/>
        </w:rPr>
        <w:t xml:space="preserve"> de </w:t>
      </w:r>
      <w:proofErr w:type="spellStart"/>
      <w:r w:rsidRPr="00BE1811">
        <w:rPr>
          <w:lang w:val="fr-FR"/>
        </w:rPr>
        <w:t>investiţii</w:t>
      </w:r>
      <w:proofErr w:type="spellEnd"/>
      <w:r w:rsidRPr="00BE1811">
        <w:rPr>
          <w:lang w:val="fr-FR"/>
        </w:rPr>
        <w:t xml:space="preserve">, </w:t>
      </w:r>
      <w:proofErr w:type="spellStart"/>
      <w:r w:rsidRPr="00BE1811">
        <w:rPr>
          <w:lang w:val="fr-FR"/>
        </w:rPr>
        <w:t>exprimată</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luni</w:t>
      </w:r>
      <w:proofErr w:type="spellEnd"/>
      <w:r w:rsidRPr="00BE1811">
        <w:rPr>
          <w:lang w:val="fr-FR"/>
        </w:rPr>
        <w:t>.</w:t>
      </w:r>
    </w:p>
    <w:p w14:paraId="3B4660D1"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6.4. </w:t>
      </w:r>
      <w:proofErr w:type="spellStart"/>
      <w:r w:rsidRPr="00BE1811">
        <w:rPr>
          <w:lang w:val="fr-FR"/>
        </w:rPr>
        <w:t>Prezentarea</w:t>
      </w:r>
      <w:proofErr w:type="spellEnd"/>
      <w:r w:rsidRPr="00BE1811">
        <w:rPr>
          <w:lang w:val="fr-FR"/>
        </w:rPr>
        <w:t xml:space="preserve"> </w:t>
      </w:r>
      <w:proofErr w:type="spellStart"/>
      <w:r w:rsidRPr="00BE1811">
        <w:rPr>
          <w:lang w:val="fr-FR"/>
        </w:rPr>
        <w:t>modului</w:t>
      </w:r>
      <w:proofErr w:type="spellEnd"/>
      <w:r w:rsidRPr="00BE1811">
        <w:rPr>
          <w:lang w:val="fr-FR"/>
        </w:rPr>
        <w:t xml:space="preserve"> </w:t>
      </w:r>
      <w:proofErr w:type="spellStart"/>
      <w:r w:rsidRPr="00BE1811">
        <w:rPr>
          <w:lang w:val="fr-FR"/>
        </w:rPr>
        <w:t>în</w:t>
      </w:r>
      <w:proofErr w:type="spellEnd"/>
      <w:r w:rsidRPr="00BE1811">
        <w:rPr>
          <w:lang w:val="fr-FR"/>
        </w:rPr>
        <w:t xml:space="preserve"> care se </w:t>
      </w:r>
      <w:proofErr w:type="spellStart"/>
      <w:r w:rsidRPr="00BE1811">
        <w:rPr>
          <w:lang w:val="fr-FR"/>
        </w:rPr>
        <w:t>asigură</w:t>
      </w:r>
      <w:proofErr w:type="spellEnd"/>
      <w:r w:rsidRPr="00BE1811">
        <w:rPr>
          <w:lang w:val="fr-FR"/>
        </w:rPr>
        <w:t xml:space="preserve"> </w:t>
      </w:r>
      <w:proofErr w:type="spellStart"/>
      <w:r w:rsidRPr="00BE1811">
        <w:rPr>
          <w:lang w:val="fr-FR"/>
        </w:rPr>
        <w:t>conformarea</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reglementările</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funcţiunii</w:t>
      </w:r>
      <w:proofErr w:type="spellEnd"/>
      <w:r w:rsidRPr="00BE1811">
        <w:rPr>
          <w:lang w:val="fr-FR"/>
        </w:rPr>
        <w:t xml:space="preserve"> </w:t>
      </w:r>
      <w:proofErr w:type="spellStart"/>
      <w:r w:rsidRPr="00BE1811">
        <w:rPr>
          <w:lang w:val="fr-FR"/>
        </w:rPr>
        <w:t>preconizate</w:t>
      </w:r>
      <w:proofErr w:type="spellEnd"/>
      <w:r w:rsidRPr="00BE1811">
        <w:rPr>
          <w:lang w:val="fr-FR"/>
        </w:rPr>
        <w:t xml:space="preserve"> </w:t>
      </w:r>
      <w:proofErr w:type="spellStart"/>
      <w:r w:rsidRPr="00BE1811">
        <w:rPr>
          <w:lang w:val="fr-FR"/>
        </w:rPr>
        <w:t>din</w:t>
      </w:r>
      <w:proofErr w:type="spellEnd"/>
      <w:r w:rsidRPr="00BE1811">
        <w:rPr>
          <w:lang w:val="fr-FR"/>
        </w:rPr>
        <w:t xml:space="preserve"> </w:t>
      </w:r>
      <w:proofErr w:type="spellStart"/>
      <w:r w:rsidRPr="00BE1811">
        <w:rPr>
          <w:lang w:val="fr-FR"/>
        </w:rPr>
        <w:t>punctul</w:t>
      </w:r>
      <w:proofErr w:type="spellEnd"/>
      <w:r w:rsidRPr="00BE1811">
        <w:rPr>
          <w:lang w:val="fr-FR"/>
        </w:rPr>
        <w:t xml:space="preserve"> de </w:t>
      </w:r>
      <w:proofErr w:type="spellStart"/>
      <w:r w:rsidRPr="00BE1811">
        <w:rPr>
          <w:lang w:val="fr-FR"/>
        </w:rPr>
        <w:t>vedere</w:t>
      </w:r>
      <w:proofErr w:type="spellEnd"/>
      <w:r w:rsidRPr="00BE1811">
        <w:rPr>
          <w:lang w:val="fr-FR"/>
        </w:rPr>
        <w:t xml:space="preserve"> al </w:t>
      </w:r>
      <w:proofErr w:type="spellStart"/>
      <w:r w:rsidRPr="00BE1811">
        <w:rPr>
          <w:lang w:val="fr-FR"/>
        </w:rPr>
        <w:t>asigurării</w:t>
      </w:r>
      <w:proofErr w:type="spellEnd"/>
      <w:r w:rsidRPr="00BE1811">
        <w:rPr>
          <w:lang w:val="fr-FR"/>
        </w:rPr>
        <w:t xml:space="preserve"> </w:t>
      </w:r>
      <w:proofErr w:type="spellStart"/>
      <w:r w:rsidRPr="00BE1811">
        <w:rPr>
          <w:lang w:val="fr-FR"/>
        </w:rPr>
        <w:t>tuturor</w:t>
      </w:r>
      <w:proofErr w:type="spellEnd"/>
      <w:r w:rsidRPr="00BE1811">
        <w:rPr>
          <w:lang w:val="fr-FR"/>
        </w:rPr>
        <w:t xml:space="preserve"> </w:t>
      </w:r>
      <w:proofErr w:type="spellStart"/>
      <w:r w:rsidRPr="00BE1811">
        <w:rPr>
          <w:lang w:val="fr-FR"/>
        </w:rPr>
        <w:t>cerinţelor</w:t>
      </w:r>
      <w:proofErr w:type="spellEnd"/>
      <w:r w:rsidRPr="00BE1811">
        <w:rPr>
          <w:lang w:val="fr-FR"/>
        </w:rPr>
        <w:t xml:space="preserve"> </w:t>
      </w:r>
      <w:proofErr w:type="spellStart"/>
      <w:r w:rsidRPr="00BE1811">
        <w:rPr>
          <w:lang w:val="fr-FR"/>
        </w:rPr>
        <w:t>fundamentale</w:t>
      </w:r>
      <w:proofErr w:type="spellEnd"/>
      <w:r w:rsidRPr="00BE1811">
        <w:rPr>
          <w:lang w:val="fr-FR"/>
        </w:rPr>
        <w:t xml:space="preserve"> </w:t>
      </w:r>
      <w:proofErr w:type="spellStart"/>
      <w:r w:rsidRPr="00BE1811">
        <w:rPr>
          <w:lang w:val="fr-FR"/>
        </w:rPr>
        <w:t>aplicabile</w:t>
      </w:r>
      <w:proofErr w:type="spellEnd"/>
      <w:r w:rsidRPr="00BE1811">
        <w:rPr>
          <w:lang w:val="fr-FR"/>
        </w:rPr>
        <w:t xml:space="preserve"> </w:t>
      </w:r>
      <w:proofErr w:type="spellStart"/>
      <w:r w:rsidRPr="00BE1811">
        <w:rPr>
          <w:lang w:val="fr-FR"/>
        </w:rPr>
        <w:t>construcţiei</w:t>
      </w:r>
      <w:proofErr w:type="spellEnd"/>
      <w:r w:rsidRPr="00BE1811">
        <w:rPr>
          <w:lang w:val="fr-FR"/>
        </w:rPr>
        <w:t xml:space="preserve">, </w:t>
      </w:r>
      <w:proofErr w:type="spellStart"/>
      <w:r w:rsidRPr="00BE1811">
        <w:rPr>
          <w:lang w:val="fr-FR"/>
        </w:rPr>
        <w:t>conform</w:t>
      </w:r>
      <w:proofErr w:type="spellEnd"/>
      <w:r w:rsidRPr="00BE1811">
        <w:rPr>
          <w:lang w:val="fr-FR"/>
        </w:rPr>
        <w:t xml:space="preserve"> </w:t>
      </w:r>
      <w:proofErr w:type="spellStart"/>
      <w:r w:rsidRPr="00BE1811">
        <w:rPr>
          <w:lang w:val="fr-FR"/>
        </w:rPr>
        <w:t>gradului</w:t>
      </w:r>
      <w:proofErr w:type="spellEnd"/>
      <w:r w:rsidRPr="00BE1811">
        <w:rPr>
          <w:lang w:val="fr-FR"/>
        </w:rPr>
        <w:t xml:space="preserve"> de </w:t>
      </w:r>
      <w:proofErr w:type="spellStart"/>
      <w:r w:rsidRPr="00BE1811">
        <w:rPr>
          <w:lang w:val="fr-FR"/>
        </w:rPr>
        <w:t>detaliere</w:t>
      </w:r>
      <w:proofErr w:type="spellEnd"/>
      <w:r w:rsidRPr="00BE1811">
        <w:rPr>
          <w:lang w:val="fr-FR"/>
        </w:rPr>
        <w:t xml:space="preserve"> al </w:t>
      </w:r>
      <w:proofErr w:type="spellStart"/>
      <w:r w:rsidRPr="00BE1811">
        <w:rPr>
          <w:lang w:val="fr-FR"/>
        </w:rPr>
        <w:t>propunerilor</w:t>
      </w:r>
      <w:proofErr w:type="spellEnd"/>
      <w:r w:rsidRPr="00BE1811">
        <w:rPr>
          <w:lang w:val="fr-FR"/>
        </w:rPr>
        <w:t xml:space="preserve"> </w:t>
      </w:r>
      <w:proofErr w:type="spellStart"/>
      <w:r w:rsidRPr="00BE1811">
        <w:rPr>
          <w:lang w:val="fr-FR"/>
        </w:rPr>
        <w:t>tehnice</w:t>
      </w:r>
      <w:proofErr w:type="spellEnd"/>
    </w:p>
    <w:p w14:paraId="15FCFF54"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6.5. </w:t>
      </w:r>
      <w:proofErr w:type="spellStart"/>
      <w:r w:rsidRPr="00BE1811">
        <w:rPr>
          <w:lang w:val="fr-FR"/>
        </w:rPr>
        <w:t>Nominalizarea</w:t>
      </w:r>
      <w:proofErr w:type="spellEnd"/>
      <w:r w:rsidRPr="00BE1811">
        <w:rPr>
          <w:lang w:val="fr-FR"/>
        </w:rPr>
        <w:t xml:space="preserve"> </w:t>
      </w:r>
      <w:proofErr w:type="spellStart"/>
      <w:r w:rsidRPr="00BE1811">
        <w:rPr>
          <w:lang w:val="fr-FR"/>
        </w:rPr>
        <w:t>surselor</w:t>
      </w:r>
      <w:proofErr w:type="spellEnd"/>
      <w:r w:rsidRPr="00BE1811">
        <w:rPr>
          <w:lang w:val="fr-FR"/>
        </w:rPr>
        <w:t xml:space="preserve"> de </w:t>
      </w:r>
      <w:proofErr w:type="spellStart"/>
      <w:r w:rsidRPr="00BE1811">
        <w:rPr>
          <w:lang w:val="fr-FR"/>
        </w:rPr>
        <w:t>finanţare</w:t>
      </w:r>
      <w:proofErr w:type="spellEnd"/>
      <w:r w:rsidRPr="00BE1811">
        <w:rPr>
          <w:lang w:val="fr-FR"/>
        </w:rPr>
        <w:t xml:space="preserve"> a </w:t>
      </w:r>
      <w:proofErr w:type="spellStart"/>
      <w:r w:rsidRPr="00BE1811">
        <w:rPr>
          <w:lang w:val="fr-FR"/>
        </w:rPr>
        <w:t>investiţiei</w:t>
      </w:r>
      <w:proofErr w:type="spellEnd"/>
      <w:r w:rsidRPr="00BE1811">
        <w:rPr>
          <w:lang w:val="fr-FR"/>
        </w:rPr>
        <w:t xml:space="preserve"> </w:t>
      </w:r>
      <w:proofErr w:type="spellStart"/>
      <w:r w:rsidRPr="00BE1811">
        <w:rPr>
          <w:lang w:val="fr-FR"/>
        </w:rPr>
        <w:t>publice</w:t>
      </w:r>
      <w:proofErr w:type="spellEnd"/>
      <w:r w:rsidRPr="00BE1811">
        <w:rPr>
          <w:lang w:val="fr-FR"/>
        </w:rPr>
        <w:t xml:space="preserve">, ca </w:t>
      </w:r>
      <w:proofErr w:type="spellStart"/>
      <w:r w:rsidRPr="00BE1811">
        <w:rPr>
          <w:lang w:val="fr-FR"/>
        </w:rPr>
        <w:t>urmare</w:t>
      </w:r>
      <w:proofErr w:type="spellEnd"/>
      <w:r w:rsidRPr="00BE1811">
        <w:rPr>
          <w:lang w:val="fr-FR"/>
        </w:rPr>
        <w:t xml:space="preserve"> a </w:t>
      </w:r>
      <w:proofErr w:type="spellStart"/>
      <w:r w:rsidRPr="00BE1811">
        <w:rPr>
          <w:lang w:val="fr-FR"/>
        </w:rPr>
        <w:t>analizei</w:t>
      </w:r>
      <w:proofErr w:type="spellEnd"/>
      <w:r w:rsidRPr="00BE1811">
        <w:rPr>
          <w:lang w:val="fr-FR"/>
        </w:rPr>
        <w:t xml:space="preserve"> </w:t>
      </w:r>
      <w:proofErr w:type="spellStart"/>
      <w:r w:rsidRPr="00BE1811">
        <w:rPr>
          <w:lang w:val="fr-FR"/>
        </w:rPr>
        <w:t>financiare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proofErr w:type="gramStart"/>
      <w:r w:rsidRPr="00BE1811">
        <w:rPr>
          <w:lang w:val="fr-FR"/>
        </w:rPr>
        <w:t>economice</w:t>
      </w:r>
      <w:proofErr w:type="spellEnd"/>
      <w:r w:rsidRPr="00BE1811">
        <w:rPr>
          <w:lang w:val="fr-FR"/>
        </w:rPr>
        <w:t>:</w:t>
      </w:r>
      <w:proofErr w:type="gramEnd"/>
      <w:r w:rsidRPr="00BE1811">
        <w:rPr>
          <w:lang w:val="fr-FR"/>
        </w:rPr>
        <w:t xml:space="preserve"> </w:t>
      </w:r>
      <w:proofErr w:type="spellStart"/>
      <w:r w:rsidRPr="00BE1811">
        <w:rPr>
          <w:lang w:val="fr-FR"/>
        </w:rPr>
        <w:t>fonduri</w:t>
      </w:r>
      <w:proofErr w:type="spellEnd"/>
      <w:r w:rsidRPr="00BE1811">
        <w:rPr>
          <w:lang w:val="fr-FR"/>
        </w:rPr>
        <w:t xml:space="preserve"> </w:t>
      </w:r>
      <w:proofErr w:type="spellStart"/>
      <w:r w:rsidRPr="00BE1811">
        <w:rPr>
          <w:lang w:val="fr-FR"/>
        </w:rPr>
        <w:t>proprii</w:t>
      </w:r>
      <w:proofErr w:type="spellEnd"/>
      <w:r w:rsidRPr="00BE1811">
        <w:rPr>
          <w:lang w:val="fr-FR"/>
        </w:rPr>
        <w:t xml:space="preserve">, </w:t>
      </w:r>
      <w:proofErr w:type="spellStart"/>
      <w:r w:rsidRPr="00BE1811">
        <w:rPr>
          <w:lang w:val="fr-FR"/>
        </w:rPr>
        <w:t>credite</w:t>
      </w:r>
      <w:proofErr w:type="spellEnd"/>
      <w:r w:rsidRPr="00BE1811">
        <w:rPr>
          <w:lang w:val="fr-FR"/>
        </w:rPr>
        <w:t xml:space="preserve"> </w:t>
      </w:r>
      <w:proofErr w:type="spellStart"/>
      <w:r w:rsidRPr="00BE1811">
        <w:rPr>
          <w:lang w:val="fr-FR"/>
        </w:rPr>
        <w:t>bancare</w:t>
      </w:r>
      <w:proofErr w:type="spellEnd"/>
      <w:r w:rsidRPr="00BE1811">
        <w:rPr>
          <w:lang w:val="fr-FR"/>
        </w:rPr>
        <w:t xml:space="preserve">, </w:t>
      </w:r>
      <w:proofErr w:type="spellStart"/>
      <w:r w:rsidRPr="00BE1811">
        <w:rPr>
          <w:lang w:val="fr-FR"/>
        </w:rPr>
        <w:t>alocaţii</w:t>
      </w:r>
      <w:proofErr w:type="spellEnd"/>
      <w:r w:rsidRPr="00BE1811">
        <w:rPr>
          <w:lang w:val="fr-FR"/>
        </w:rPr>
        <w:t xml:space="preserve"> de la </w:t>
      </w:r>
      <w:proofErr w:type="spellStart"/>
      <w:r w:rsidRPr="00BE1811">
        <w:rPr>
          <w:lang w:val="fr-FR"/>
        </w:rPr>
        <w:t>bugetul</w:t>
      </w:r>
      <w:proofErr w:type="spellEnd"/>
      <w:r w:rsidRPr="00BE1811">
        <w:rPr>
          <w:lang w:val="fr-FR"/>
        </w:rPr>
        <w:t xml:space="preserve"> de stat/</w:t>
      </w:r>
      <w:proofErr w:type="spellStart"/>
      <w:r w:rsidRPr="00BE1811">
        <w:rPr>
          <w:lang w:val="fr-FR"/>
        </w:rPr>
        <w:t>bugetul</w:t>
      </w:r>
      <w:proofErr w:type="spellEnd"/>
      <w:r w:rsidRPr="00BE1811">
        <w:rPr>
          <w:lang w:val="fr-FR"/>
        </w:rPr>
        <w:t xml:space="preserve"> local, </w:t>
      </w:r>
      <w:proofErr w:type="spellStart"/>
      <w:r w:rsidRPr="00BE1811">
        <w:rPr>
          <w:lang w:val="fr-FR"/>
        </w:rPr>
        <w:t>credite</w:t>
      </w:r>
      <w:proofErr w:type="spellEnd"/>
      <w:r w:rsidRPr="00BE1811">
        <w:rPr>
          <w:lang w:val="fr-FR"/>
        </w:rPr>
        <w:t xml:space="preserve"> externe </w:t>
      </w:r>
      <w:proofErr w:type="spellStart"/>
      <w:r w:rsidRPr="00BE1811">
        <w:rPr>
          <w:lang w:val="fr-FR"/>
        </w:rPr>
        <w:t>garantate</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contractate</w:t>
      </w:r>
      <w:proofErr w:type="spellEnd"/>
      <w:r w:rsidRPr="00BE1811">
        <w:rPr>
          <w:lang w:val="fr-FR"/>
        </w:rPr>
        <w:t xml:space="preserve"> de stat, </w:t>
      </w:r>
      <w:proofErr w:type="spellStart"/>
      <w:r w:rsidRPr="00BE1811">
        <w:rPr>
          <w:lang w:val="fr-FR"/>
        </w:rPr>
        <w:t>fonduri</w:t>
      </w:r>
      <w:proofErr w:type="spellEnd"/>
      <w:r w:rsidRPr="00BE1811">
        <w:rPr>
          <w:lang w:val="fr-FR"/>
        </w:rPr>
        <w:t xml:space="preserve"> externe </w:t>
      </w:r>
      <w:proofErr w:type="spellStart"/>
      <w:r w:rsidRPr="00BE1811">
        <w:rPr>
          <w:lang w:val="fr-FR"/>
        </w:rPr>
        <w:t>nerambursabile</w:t>
      </w:r>
      <w:proofErr w:type="spellEnd"/>
      <w:r w:rsidRPr="00BE1811">
        <w:rPr>
          <w:lang w:val="fr-FR"/>
        </w:rPr>
        <w:t xml:space="preserve">, </w:t>
      </w:r>
      <w:proofErr w:type="spellStart"/>
      <w:r w:rsidRPr="00BE1811">
        <w:rPr>
          <w:lang w:val="fr-FR"/>
        </w:rPr>
        <w:t>alte</w:t>
      </w:r>
      <w:proofErr w:type="spellEnd"/>
      <w:r w:rsidRPr="00BE1811">
        <w:rPr>
          <w:lang w:val="fr-FR"/>
        </w:rPr>
        <w:t xml:space="preserve"> </w:t>
      </w:r>
      <w:proofErr w:type="spellStart"/>
      <w:r w:rsidRPr="00BE1811">
        <w:rPr>
          <w:lang w:val="fr-FR"/>
        </w:rPr>
        <w:t>surse</w:t>
      </w:r>
      <w:proofErr w:type="spellEnd"/>
      <w:r w:rsidRPr="00BE1811">
        <w:rPr>
          <w:lang w:val="fr-FR"/>
        </w:rPr>
        <w:t xml:space="preserve"> </w:t>
      </w:r>
      <w:proofErr w:type="spellStart"/>
      <w:r w:rsidRPr="00BE1811">
        <w:rPr>
          <w:lang w:val="fr-FR"/>
        </w:rPr>
        <w:t>legal</w:t>
      </w:r>
      <w:proofErr w:type="spellEnd"/>
      <w:r w:rsidRPr="00BE1811">
        <w:rPr>
          <w:lang w:val="fr-FR"/>
        </w:rPr>
        <w:t xml:space="preserve"> </w:t>
      </w:r>
      <w:proofErr w:type="spellStart"/>
      <w:r w:rsidRPr="00BE1811">
        <w:rPr>
          <w:lang w:val="fr-FR"/>
        </w:rPr>
        <w:t>constituite</w:t>
      </w:r>
      <w:proofErr w:type="spellEnd"/>
    </w:p>
    <w:p w14:paraId="25DC0558" w14:textId="77777777" w:rsidR="00F34D83" w:rsidRPr="00BE1811" w:rsidRDefault="00F34D83" w:rsidP="00D13264">
      <w:pPr>
        <w:autoSpaceDE w:val="0"/>
        <w:autoSpaceDN w:val="0"/>
        <w:adjustRightInd w:val="0"/>
        <w:spacing w:after="0" w:line="240" w:lineRule="auto"/>
        <w:jc w:val="both"/>
        <w:rPr>
          <w:lang w:val="fr-FR"/>
        </w:rPr>
      </w:pPr>
    </w:p>
    <w:p w14:paraId="04C5D3EB" w14:textId="77777777" w:rsidR="00F34D83" w:rsidRPr="00BE1811" w:rsidRDefault="00F34D83" w:rsidP="00D13264">
      <w:pPr>
        <w:autoSpaceDE w:val="0"/>
        <w:autoSpaceDN w:val="0"/>
        <w:adjustRightInd w:val="0"/>
        <w:spacing w:after="0" w:line="240" w:lineRule="auto"/>
        <w:jc w:val="both"/>
        <w:rPr>
          <w:lang w:val="fr-FR"/>
        </w:rPr>
      </w:pPr>
      <w:r w:rsidRPr="00BE1811">
        <w:rPr>
          <w:b/>
          <w:lang w:val="fr-FR"/>
        </w:rPr>
        <w:t xml:space="preserve">7. </w:t>
      </w:r>
      <w:proofErr w:type="spellStart"/>
      <w:r w:rsidRPr="00BE1811">
        <w:rPr>
          <w:b/>
          <w:lang w:val="fr-FR"/>
        </w:rPr>
        <w:t>Urbanism</w:t>
      </w:r>
      <w:proofErr w:type="spellEnd"/>
      <w:r w:rsidRPr="00BE1811">
        <w:rPr>
          <w:b/>
          <w:lang w:val="fr-FR"/>
        </w:rPr>
        <w:t xml:space="preserve">, </w:t>
      </w:r>
      <w:proofErr w:type="spellStart"/>
      <w:r w:rsidRPr="00BE1811">
        <w:rPr>
          <w:b/>
          <w:lang w:val="fr-FR"/>
        </w:rPr>
        <w:t>acorduri</w:t>
      </w:r>
      <w:proofErr w:type="spellEnd"/>
      <w:r w:rsidRPr="00BE1811">
        <w:rPr>
          <w:b/>
          <w:lang w:val="fr-FR"/>
        </w:rPr>
        <w:t xml:space="preserve"> </w:t>
      </w:r>
      <w:proofErr w:type="spellStart"/>
      <w:r w:rsidRPr="00BE1811">
        <w:rPr>
          <w:b/>
          <w:lang w:val="fr-FR"/>
        </w:rPr>
        <w:t>şi</w:t>
      </w:r>
      <w:proofErr w:type="spellEnd"/>
      <w:r w:rsidRPr="00BE1811">
        <w:rPr>
          <w:b/>
          <w:lang w:val="fr-FR"/>
        </w:rPr>
        <w:t xml:space="preserve"> </w:t>
      </w:r>
      <w:proofErr w:type="spellStart"/>
      <w:r w:rsidRPr="00BE1811">
        <w:rPr>
          <w:b/>
          <w:lang w:val="fr-FR"/>
        </w:rPr>
        <w:t>avize</w:t>
      </w:r>
      <w:proofErr w:type="spellEnd"/>
      <w:r w:rsidRPr="00BE1811">
        <w:rPr>
          <w:b/>
          <w:lang w:val="fr-FR"/>
        </w:rPr>
        <w:t xml:space="preserve"> conforme</w:t>
      </w:r>
    </w:p>
    <w:p w14:paraId="345F94C5"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7.1. </w:t>
      </w:r>
      <w:proofErr w:type="spellStart"/>
      <w:r w:rsidRPr="00BE1811">
        <w:rPr>
          <w:lang w:val="fr-FR"/>
        </w:rPr>
        <w:t>Certificatul</w:t>
      </w:r>
      <w:proofErr w:type="spellEnd"/>
      <w:r w:rsidRPr="00BE1811">
        <w:rPr>
          <w:lang w:val="fr-FR"/>
        </w:rPr>
        <w:t xml:space="preserve"> de </w:t>
      </w:r>
      <w:proofErr w:type="spellStart"/>
      <w:r w:rsidRPr="00BE1811">
        <w:rPr>
          <w:lang w:val="fr-FR"/>
        </w:rPr>
        <w:t>urbanism</w:t>
      </w:r>
      <w:proofErr w:type="spellEnd"/>
      <w:r w:rsidRPr="00BE1811">
        <w:rPr>
          <w:lang w:val="fr-FR"/>
        </w:rPr>
        <w:t xml:space="preserve"> </w:t>
      </w:r>
      <w:proofErr w:type="spellStart"/>
      <w:r w:rsidRPr="00BE1811">
        <w:rPr>
          <w:lang w:val="fr-FR"/>
        </w:rPr>
        <w:t>emis</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vederea</w:t>
      </w:r>
      <w:proofErr w:type="spellEnd"/>
      <w:r w:rsidRPr="00BE1811">
        <w:rPr>
          <w:lang w:val="fr-FR"/>
        </w:rPr>
        <w:t xml:space="preserve"> </w:t>
      </w:r>
      <w:proofErr w:type="spellStart"/>
      <w:r w:rsidRPr="00BE1811">
        <w:rPr>
          <w:lang w:val="fr-FR"/>
        </w:rPr>
        <w:t>obţinerii</w:t>
      </w:r>
      <w:proofErr w:type="spellEnd"/>
      <w:r w:rsidRPr="00BE1811">
        <w:rPr>
          <w:lang w:val="fr-FR"/>
        </w:rPr>
        <w:t xml:space="preserve"> </w:t>
      </w:r>
      <w:proofErr w:type="spellStart"/>
      <w:r w:rsidRPr="00BE1811">
        <w:rPr>
          <w:lang w:val="fr-FR"/>
        </w:rPr>
        <w:t>autorizaţiei</w:t>
      </w:r>
      <w:proofErr w:type="spellEnd"/>
      <w:r w:rsidRPr="00BE1811">
        <w:rPr>
          <w:lang w:val="fr-FR"/>
        </w:rPr>
        <w:t xml:space="preserve"> de construire</w:t>
      </w:r>
    </w:p>
    <w:p w14:paraId="51DB1E7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7.2. </w:t>
      </w:r>
      <w:proofErr w:type="spellStart"/>
      <w:r w:rsidRPr="00BE1811">
        <w:rPr>
          <w:lang w:val="fr-FR"/>
        </w:rPr>
        <w:t>Studiu</w:t>
      </w:r>
      <w:proofErr w:type="spellEnd"/>
      <w:r w:rsidRPr="00BE1811">
        <w:rPr>
          <w:lang w:val="fr-FR"/>
        </w:rPr>
        <w:t xml:space="preserve"> </w:t>
      </w:r>
      <w:proofErr w:type="spellStart"/>
      <w:r w:rsidRPr="00BE1811">
        <w:rPr>
          <w:lang w:val="fr-FR"/>
        </w:rPr>
        <w:t>topografic</w:t>
      </w:r>
      <w:proofErr w:type="spellEnd"/>
      <w:r w:rsidRPr="00BE1811">
        <w:rPr>
          <w:lang w:val="fr-FR"/>
        </w:rPr>
        <w:t xml:space="preserve">, </w:t>
      </w:r>
      <w:proofErr w:type="spellStart"/>
      <w:r w:rsidRPr="00BE1811">
        <w:rPr>
          <w:lang w:val="fr-FR"/>
        </w:rPr>
        <w:t>vizat</w:t>
      </w:r>
      <w:proofErr w:type="spellEnd"/>
      <w:r w:rsidRPr="00BE1811">
        <w:rPr>
          <w:lang w:val="fr-FR"/>
        </w:rPr>
        <w:t xml:space="preserve"> de </w:t>
      </w:r>
      <w:proofErr w:type="spellStart"/>
      <w:r w:rsidRPr="00BE1811">
        <w:rPr>
          <w:lang w:val="fr-FR"/>
        </w:rPr>
        <w:t>către</w:t>
      </w:r>
      <w:proofErr w:type="spellEnd"/>
      <w:r w:rsidRPr="00BE1811">
        <w:rPr>
          <w:lang w:val="fr-FR"/>
        </w:rPr>
        <w:t xml:space="preserve"> </w:t>
      </w:r>
      <w:proofErr w:type="spellStart"/>
      <w:r w:rsidRPr="00BE1811">
        <w:rPr>
          <w:lang w:val="fr-FR"/>
        </w:rPr>
        <w:t>Oficiul</w:t>
      </w:r>
      <w:proofErr w:type="spellEnd"/>
      <w:r w:rsidRPr="00BE1811">
        <w:rPr>
          <w:lang w:val="fr-FR"/>
        </w:rPr>
        <w:t xml:space="preserve"> de </w:t>
      </w:r>
      <w:proofErr w:type="spellStart"/>
      <w:r w:rsidRPr="00BE1811">
        <w:rPr>
          <w:lang w:val="fr-FR"/>
        </w:rPr>
        <w:t>Cadastru</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Publicitate</w:t>
      </w:r>
      <w:proofErr w:type="spellEnd"/>
      <w:r w:rsidRPr="00BE1811">
        <w:rPr>
          <w:lang w:val="fr-FR"/>
        </w:rPr>
        <w:t xml:space="preserve"> </w:t>
      </w:r>
      <w:proofErr w:type="spellStart"/>
      <w:r w:rsidRPr="00BE1811">
        <w:rPr>
          <w:lang w:val="fr-FR"/>
        </w:rPr>
        <w:t>Imobiliară</w:t>
      </w:r>
      <w:proofErr w:type="spellEnd"/>
    </w:p>
    <w:p w14:paraId="5E2C66FD"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7.3. Extras de carte </w:t>
      </w:r>
      <w:proofErr w:type="spellStart"/>
      <w:r w:rsidRPr="00BE1811">
        <w:rPr>
          <w:lang w:val="fr-FR"/>
        </w:rPr>
        <w:t>funciară</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excepţia</w:t>
      </w:r>
      <w:proofErr w:type="spellEnd"/>
      <w:r w:rsidRPr="00BE1811">
        <w:rPr>
          <w:lang w:val="fr-FR"/>
        </w:rPr>
        <w:t xml:space="preserve"> </w:t>
      </w:r>
      <w:proofErr w:type="spellStart"/>
      <w:r w:rsidRPr="00BE1811">
        <w:rPr>
          <w:lang w:val="fr-FR"/>
        </w:rPr>
        <w:t>cazurilor</w:t>
      </w:r>
      <w:proofErr w:type="spellEnd"/>
      <w:r w:rsidRPr="00BE1811">
        <w:rPr>
          <w:lang w:val="fr-FR"/>
        </w:rPr>
        <w:t xml:space="preserve"> </w:t>
      </w:r>
      <w:proofErr w:type="spellStart"/>
      <w:r w:rsidRPr="00BE1811">
        <w:rPr>
          <w:lang w:val="fr-FR"/>
        </w:rPr>
        <w:t>speciale</w:t>
      </w:r>
      <w:proofErr w:type="spellEnd"/>
      <w:r w:rsidRPr="00BE1811">
        <w:rPr>
          <w:lang w:val="fr-FR"/>
        </w:rPr>
        <w:t xml:space="preserve">, </w:t>
      </w:r>
      <w:proofErr w:type="spellStart"/>
      <w:r w:rsidRPr="00BE1811">
        <w:rPr>
          <w:lang w:val="fr-FR"/>
        </w:rPr>
        <w:t>expres</w:t>
      </w:r>
      <w:proofErr w:type="spellEnd"/>
      <w:r w:rsidRPr="00BE1811">
        <w:rPr>
          <w:lang w:val="fr-FR"/>
        </w:rPr>
        <w:t xml:space="preserve"> </w:t>
      </w:r>
      <w:proofErr w:type="spellStart"/>
      <w:r w:rsidRPr="00BE1811">
        <w:rPr>
          <w:lang w:val="fr-FR"/>
        </w:rPr>
        <w:t>prevăzute</w:t>
      </w:r>
      <w:proofErr w:type="spellEnd"/>
      <w:r w:rsidRPr="00BE1811">
        <w:rPr>
          <w:lang w:val="fr-FR"/>
        </w:rPr>
        <w:t xml:space="preserve"> de lege</w:t>
      </w:r>
    </w:p>
    <w:p w14:paraId="6877D4BF"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7.4. Avize </w:t>
      </w:r>
      <w:proofErr w:type="spellStart"/>
      <w:r w:rsidRPr="00BE1811">
        <w:rPr>
          <w:lang w:val="fr-FR"/>
        </w:rPr>
        <w:t>privind</w:t>
      </w:r>
      <w:proofErr w:type="spellEnd"/>
      <w:r w:rsidRPr="00BE1811">
        <w:rPr>
          <w:lang w:val="fr-FR"/>
        </w:rPr>
        <w:t xml:space="preserve"> </w:t>
      </w:r>
      <w:proofErr w:type="spellStart"/>
      <w:r w:rsidRPr="00BE1811">
        <w:rPr>
          <w:lang w:val="fr-FR"/>
        </w:rPr>
        <w:t>asigurarea</w:t>
      </w:r>
      <w:proofErr w:type="spellEnd"/>
      <w:r w:rsidRPr="00BE1811">
        <w:rPr>
          <w:lang w:val="fr-FR"/>
        </w:rPr>
        <w:t xml:space="preserve"> </w:t>
      </w:r>
      <w:proofErr w:type="spellStart"/>
      <w:r w:rsidRPr="00BE1811">
        <w:rPr>
          <w:lang w:val="fr-FR"/>
        </w:rPr>
        <w:t>utilităţilor</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cazul</w:t>
      </w:r>
      <w:proofErr w:type="spellEnd"/>
      <w:r w:rsidRPr="00BE1811">
        <w:rPr>
          <w:lang w:val="fr-FR"/>
        </w:rPr>
        <w:t xml:space="preserve"> </w:t>
      </w:r>
      <w:proofErr w:type="spellStart"/>
      <w:r w:rsidRPr="00BE1811">
        <w:rPr>
          <w:lang w:val="fr-FR"/>
        </w:rPr>
        <w:t>suplimentării</w:t>
      </w:r>
      <w:proofErr w:type="spellEnd"/>
      <w:r w:rsidRPr="00BE1811">
        <w:rPr>
          <w:lang w:val="fr-FR"/>
        </w:rPr>
        <w:t xml:space="preserve"> </w:t>
      </w:r>
      <w:proofErr w:type="spellStart"/>
      <w:r w:rsidRPr="00BE1811">
        <w:rPr>
          <w:lang w:val="fr-FR"/>
        </w:rPr>
        <w:t>capacităţii</w:t>
      </w:r>
      <w:proofErr w:type="spellEnd"/>
      <w:r w:rsidRPr="00BE1811">
        <w:rPr>
          <w:lang w:val="fr-FR"/>
        </w:rPr>
        <w:t xml:space="preserve"> </w:t>
      </w:r>
      <w:proofErr w:type="spellStart"/>
      <w:r w:rsidRPr="00BE1811">
        <w:rPr>
          <w:lang w:val="fr-FR"/>
        </w:rPr>
        <w:t>existente</w:t>
      </w:r>
      <w:proofErr w:type="spellEnd"/>
    </w:p>
    <w:p w14:paraId="58297F3F"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7.5. </w:t>
      </w:r>
      <w:proofErr w:type="spellStart"/>
      <w:r w:rsidRPr="00BE1811">
        <w:rPr>
          <w:lang w:val="fr-FR"/>
        </w:rPr>
        <w:t>Actul</w:t>
      </w:r>
      <w:proofErr w:type="spellEnd"/>
      <w:r w:rsidRPr="00BE1811">
        <w:rPr>
          <w:lang w:val="fr-FR"/>
        </w:rPr>
        <w:t xml:space="preserve"> </w:t>
      </w:r>
      <w:proofErr w:type="spellStart"/>
      <w:r w:rsidRPr="00BE1811">
        <w:rPr>
          <w:lang w:val="fr-FR"/>
        </w:rPr>
        <w:t>administrativ</w:t>
      </w:r>
      <w:proofErr w:type="spellEnd"/>
      <w:r w:rsidRPr="00BE1811">
        <w:rPr>
          <w:lang w:val="fr-FR"/>
        </w:rPr>
        <w:t xml:space="preserve"> al </w:t>
      </w:r>
      <w:proofErr w:type="spellStart"/>
      <w:r w:rsidRPr="00BE1811">
        <w:rPr>
          <w:lang w:val="fr-FR"/>
        </w:rPr>
        <w:t>autorităţii</w:t>
      </w:r>
      <w:proofErr w:type="spellEnd"/>
      <w:r w:rsidRPr="00BE1811">
        <w:rPr>
          <w:lang w:val="fr-FR"/>
        </w:rPr>
        <w:t xml:space="preserve"> </w:t>
      </w:r>
      <w:proofErr w:type="spellStart"/>
      <w:r w:rsidRPr="00BE1811">
        <w:rPr>
          <w:lang w:val="fr-FR"/>
        </w:rPr>
        <w:t>competente</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protecţia</w:t>
      </w:r>
      <w:proofErr w:type="spellEnd"/>
      <w:r w:rsidRPr="00BE1811">
        <w:rPr>
          <w:lang w:val="fr-FR"/>
        </w:rPr>
        <w:t xml:space="preserve"> </w:t>
      </w:r>
      <w:proofErr w:type="spellStart"/>
      <w:r w:rsidRPr="00BE1811">
        <w:rPr>
          <w:lang w:val="fr-FR"/>
        </w:rPr>
        <w:t>mediului</w:t>
      </w:r>
      <w:proofErr w:type="spellEnd"/>
      <w:r w:rsidRPr="00BE1811">
        <w:rPr>
          <w:lang w:val="fr-FR"/>
        </w:rPr>
        <w:t xml:space="preserve">, </w:t>
      </w:r>
      <w:proofErr w:type="spellStart"/>
      <w:r w:rsidRPr="00BE1811">
        <w:rPr>
          <w:lang w:val="fr-FR"/>
        </w:rPr>
        <w:t>măsuri</w:t>
      </w:r>
      <w:proofErr w:type="spellEnd"/>
      <w:r w:rsidRPr="00BE1811">
        <w:rPr>
          <w:lang w:val="fr-FR"/>
        </w:rPr>
        <w:t xml:space="preserve"> de </w:t>
      </w:r>
      <w:proofErr w:type="spellStart"/>
      <w:r w:rsidRPr="00BE1811">
        <w:rPr>
          <w:lang w:val="fr-FR"/>
        </w:rPr>
        <w:t>diminuare</w:t>
      </w:r>
      <w:proofErr w:type="spellEnd"/>
      <w:r w:rsidRPr="00BE1811">
        <w:rPr>
          <w:lang w:val="fr-FR"/>
        </w:rPr>
        <w:t xml:space="preserve"> a </w:t>
      </w:r>
      <w:proofErr w:type="spellStart"/>
      <w:r w:rsidRPr="00BE1811">
        <w:rPr>
          <w:lang w:val="fr-FR"/>
        </w:rPr>
        <w:t>impactului</w:t>
      </w:r>
      <w:proofErr w:type="spellEnd"/>
      <w:r w:rsidRPr="00BE1811">
        <w:rPr>
          <w:lang w:val="fr-FR"/>
        </w:rPr>
        <w:t xml:space="preserve">, </w:t>
      </w:r>
      <w:proofErr w:type="spellStart"/>
      <w:r w:rsidRPr="00BE1811">
        <w:rPr>
          <w:lang w:val="fr-FR"/>
        </w:rPr>
        <w:t>măsuri</w:t>
      </w:r>
      <w:proofErr w:type="spellEnd"/>
      <w:r w:rsidRPr="00BE1811">
        <w:rPr>
          <w:lang w:val="fr-FR"/>
        </w:rPr>
        <w:t xml:space="preserve"> de </w:t>
      </w:r>
      <w:proofErr w:type="spellStart"/>
      <w:r w:rsidRPr="00BE1811">
        <w:rPr>
          <w:lang w:val="fr-FR"/>
        </w:rPr>
        <w:t>compensare</w:t>
      </w:r>
      <w:proofErr w:type="spellEnd"/>
      <w:r w:rsidRPr="00BE1811">
        <w:rPr>
          <w:lang w:val="fr-FR"/>
        </w:rPr>
        <w:t xml:space="preserve">, </w:t>
      </w:r>
      <w:proofErr w:type="spellStart"/>
      <w:r w:rsidRPr="00BE1811">
        <w:rPr>
          <w:lang w:val="fr-FR"/>
        </w:rPr>
        <w:t>modalitatea</w:t>
      </w:r>
      <w:proofErr w:type="spellEnd"/>
      <w:r w:rsidRPr="00BE1811">
        <w:rPr>
          <w:lang w:val="fr-FR"/>
        </w:rPr>
        <w:t xml:space="preserve"> de </w:t>
      </w:r>
      <w:proofErr w:type="spellStart"/>
      <w:r w:rsidRPr="00BE1811">
        <w:rPr>
          <w:lang w:val="fr-FR"/>
        </w:rPr>
        <w:t>integrare</w:t>
      </w:r>
      <w:proofErr w:type="spellEnd"/>
      <w:r w:rsidRPr="00BE1811">
        <w:rPr>
          <w:lang w:val="fr-FR"/>
        </w:rPr>
        <w:t xml:space="preserve"> a </w:t>
      </w:r>
      <w:proofErr w:type="spellStart"/>
      <w:r w:rsidRPr="00BE1811">
        <w:rPr>
          <w:lang w:val="fr-FR"/>
        </w:rPr>
        <w:t>prevederilor</w:t>
      </w:r>
      <w:proofErr w:type="spellEnd"/>
      <w:r w:rsidRPr="00BE1811">
        <w:rPr>
          <w:lang w:val="fr-FR"/>
        </w:rPr>
        <w:t xml:space="preserve"> </w:t>
      </w:r>
      <w:proofErr w:type="spellStart"/>
      <w:r w:rsidRPr="00BE1811">
        <w:rPr>
          <w:lang w:val="fr-FR"/>
        </w:rPr>
        <w:t>acordului</w:t>
      </w:r>
      <w:proofErr w:type="spellEnd"/>
      <w:r w:rsidRPr="00BE1811">
        <w:rPr>
          <w:lang w:val="fr-FR"/>
        </w:rPr>
        <w:t xml:space="preserve"> de </w:t>
      </w:r>
      <w:proofErr w:type="spellStart"/>
      <w:r w:rsidRPr="00BE1811">
        <w:rPr>
          <w:lang w:val="fr-FR"/>
        </w:rPr>
        <w:t>mediu</w:t>
      </w:r>
      <w:proofErr w:type="spellEnd"/>
      <w:r w:rsidRPr="00BE1811">
        <w:rPr>
          <w:lang w:val="fr-FR"/>
        </w:rPr>
        <w:t xml:space="preserve">, de </w:t>
      </w:r>
      <w:proofErr w:type="spellStart"/>
      <w:r w:rsidRPr="00BE1811">
        <w:rPr>
          <w:lang w:val="fr-FR"/>
        </w:rPr>
        <w:t>principiu</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documentaţia</w:t>
      </w:r>
      <w:proofErr w:type="spellEnd"/>
      <w:r w:rsidRPr="00BE1811">
        <w:rPr>
          <w:lang w:val="fr-FR"/>
        </w:rPr>
        <w:t xml:space="preserve"> </w:t>
      </w:r>
      <w:proofErr w:type="spellStart"/>
      <w:r w:rsidRPr="00BE1811">
        <w:rPr>
          <w:lang w:val="fr-FR"/>
        </w:rPr>
        <w:t>tehnico-economică</w:t>
      </w:r>
      <w:proofErr w:type="spellEnd"/>
    </w:p>
    <w:p w14:paraId="4B038840"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7.6. </w:t>
      </w:r>
      <w:proofErr w:type="spellStart"/>
      <w:r w:rsidRPr="00BE1811">
        <w:rPr>
          <w:lang w:val="en-US"/>
        </w:rPr>
        <w:t>Avize</w:t>
      </w:r>
      <w:proofErr w:type="spellEnd"/>
      <w:r w:rsidRPr="00BE1811">
        <w:rPr>
          <w:lang w:val="en-US"/>
        </w:rPr>
        <w:t xml:space="preserve">, </w:t>
      </w:r>
      <w:proofErr w:type="spellStart"/>
      <w:r w:rsidRPr="00BE1811">
        <w:rPr>
          <w:lang w:val="en-US"/>
        </w:rPr>
        <w:t>acorduri</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studii</w:t>
      </w:r>
      <w:proofErr w:type="spellEnd"/>
      <w:r w:rsidRPr="00BE1811">
        <w:rPr>
          <w:lang w:val="en-US"/>
        </w:rPr>
        <w:t xml:space="preserve"> </w:t>
      </w:r>
      <w:proofErr w:type="spellStart"/>
      <w:r w:rsidRPr="00BE1811">
        <w:rPr>
          <w:lang w:val="en-US"/>
        </w:rPr>
        <w:t>specifice</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 xml:space="preserve">, care pot </w:t>
      </w:r>
      <w:proofErr w:type="spellStart"/>
      <w:r w:rsidRPr="00BE1811">
        <w:rPr>
          <w:lang w:val="en-US"/>
        </w:rPr>
        <w:t>condiţiona</w:t>
      </w:r>
      <w:proofErr w:type="spellEnd"/>
      <w:r w:rsidRPr="00BE1811">
        <w:rPr>
          <w:lang w:val="en-US"/>
        </w:rPr>
        <w:t xml:space="preserve"> </w:t>
      </w:r>
      <w:proofErr w:type="spellStart"/>
      <w:r w:rsidRPr="00BE1811">
        <w:rPr>
          <w:lang w:val="en-US"/>
        </w:rPr>
        <w:t>soluţiile</w:t>
      </w:r>
      <w:proofErr w:type="spellEnd"/>
      <w:r w:rsidRPr="00BE1811">
        <w:rPr>
          <w:lang w:val="en-US"/>
        </w:rPr>
        <w:t xml:space="preserve"> </w:t>
      </w:r>
      <w:proofErr w:type="spellStart"/>
      <w:r w:rsidRPr="00BE1811">
        <w:rPr>
          <w:lang w:val="en-US"/>
        </w:rPr>
        <w:t>tehnice</w:t>
      </w:r>
      <w:proofErr w:type="spellEnd"/>
      <w:r w:rsidRPr="00BE1811">
        <w:rPr>
          <w:lang w:val="en-US"/>
        </w:rPr>
        <w:t>, precum:</w:t>
      </w:r>
    </w:p>
    <w:p w14:paraId="618EDC76"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a) </w:t>
      </w:r>
      <w:proofErr w:type="spellStart"/>
      <w:r w:rsidRPr="00BE1811">
        <w:rPr>
          <w:lang w:val="en-US"/>
        </w:rPr>
        <w:t>studiu</w:t>
      </w:r>
      <w:proofErr w:type="spellEnd"/>
      <w:r w:rsidRPr="00BE1811">
        <w:rPr>
          <w:lang w:val="en-US"/>
        </w:rPr>
        <w:t xml:space="preserve"> </w:t>
      </w:r>
      <w:proofErr w:type="spellStart"/>
      <w:r w:rsidRPr="00BE1811">
        <w:rPr>
          <w:lang w:val="en-US"/>
        </w:rPr>
        <w:t>privind</w:t>
      </w:r>
      <w:proofErr w:type="spellEnd"/>
      <w:r w:rsidRPr="00BE1811">
        <w:rPr>
          <w:lang w:val="en-US"/>
        </w:rPr>
        <w:t xml:space="preserve"> </w:t>
      </w:r>
      <w:proofErr w:type="spellStart"/>
      <w:r w:rsidRPr="00BE1811">
        <w:rPr>
          <w:lang w:val="en-US"/>
        </w:rPr>
        <w:t>posibilitatea</w:t>
      </w:r>
      <w:proofErr w:type="spellEnd"/>
      <w:r w:rsidRPr="00BE1811">
        <w:rPr>
          <w:lang w:val="en-US"/>
        </w:rPr>
        <w:t xml:space="preserve"> </w:t>
      </w:r>
      <w:proofErr w:type="spellStart"/>
      <w:r w:rsidRPr="00BE1811">
        <w:rPr>
          <w:lang w:val="en-US"/>
        </w:rPr>
        <w:t>utilizării</w:t>
      </w:r>
      <w:proofErr w:type="spellEnd"/>
      <w:r w:rsidRPr="00BE1811">
        <w:rPr>
          <w:lang w:val="en-US"/>
        </w:rPr>
        <w:t xml:space="preserve"> </w:t>
      </w:r>
      <w:proofErr w:type="spellStart"/>
      <w:r w:rsidRPr="00BE1811">
        <w:rPr>
          <w:lang w:val="en-US"/>
        </w:rPr>
        <w:t>unor</w:t>
      </w:r>
      <w:proofErr w:type="spellEnd"/>
      <w:r w:rsidRPr="00BE1811">
        <w:rPr>
          <w:lang w:val="en-US"/>
        </w:rPr>
        <w:t xml:space="preserve"> </w:t>
      </w:r>
      <w:proofErr w:type="spellStart"/>
      <w:r w:rsidRPr="00BE1811">
        <w:rPr>
          <w:lang w:val="en-US"/>
        </w:rPr>
        <w:t>sisteme</w:t>
      </w:r>
      <w:proofErr w:type="spellEnd"/>
      <w:r w:rsidRPr="00BE1811">
        <w:rPr>
          <w:lang w:val="en-US"/>
        </w:rPr>
        <w:t xml:space="preserve"> alternative de </w:t>
      </w:r>
      <w:proofErr w:type="spellStart"/>
      <w:r w:rsidRPr="00BE1811">
        <w:rPr>
          <w:lang w:val="en-US"/>
        </w:rPr>
        <w:t>eficienţă</w:t>
      </w:r>
      <w:proofErr w:type="spellEnd"/>
      <w:r w:rsidRPr="00BE1811">
        <w:rPr>
          <w:lang w:val="en-US"/>
        </w:rPr>
        <w:t xml:space="preserve"> </w:t>
      </w:r>
      <w:proofErr w:type="spellStart"/>
      <w:r w:rsidRPr="00BE1811">
        <w:rPr>
          <w:lang w:val="en-US"/>
        </w:rPr>
        <w:t>ridicată</w:t>
      </w:r>
      <w:proofErr w:type="spellEnd"/>
      <w:r w:rsidRPr="00BE1811">
        <w:rPr>
          <w:lang w:val="en-US"/>
        </w:rPr>
        <w:t xml:space="preserve"> </w:t>
      </w:r>
      <w:proofErr w:type="spellStart"/>
      <w:r w:rsidRPr="00BE1811">
        <w:rPr>
          <w:lang w:val="en-US"/>
        </w:rPr>
        <w:t>pentru</w:t>
      </w:r>
      <w:proofErr w:type="spellEnd"/>
      <w:r w:rsidRPr="00BE1811">
        <w:rPr>
          <w:lang w:val="en-US"/>
        </w:rPr>
        <w:t xml:space="preserve"> </w:t>
      </w:r>
      <w:proofErr w:type="spellStart"/>
      <w:r w:rsidRPr="00BE1811">
        <w:rPr>
          <w:lang w:val="en-US"/>
        </w:rPr>
        <w:t>creşterea</w:t>
      </w:r>
      <w:proofErr w:type="spellEnd"/>
      <w:r w:rsidRPr="00BE1811">
        <w:rPr>
          <w:lang w:val="en-US"/>
        </w:rPr>
        <w:t xml:space="preserve"> </w:t>
      </w:r>
      <w:proofErr w:type="spellStart"/>
      <w:r w:rsidRPr="00BE1811">
        <w:rPr>
          <w:lang w:val="en-US"/>
        </w:rPr>
        <w:t>performanţei</w:t>
      </w:r>
      <w:proofErr w:type="spellEnd"/>
      <w:r w:rsidRPr="00BE1811">
        <w:rPr>
          <w:lang w:val="en-US"/>
        </w:rPr>
        <w:t xml:space="preserve"> </w:t>
      </w:r>
      <w:proofErr w:type="spellStart"/>
      <w:r w:rsidRPr="00BE1811">
        <w:rPr>
          <w:lang w:val="en-US"/>
        </w:rPr>
        <w:t>energetice</w:t>
      </w:r>
      <w:proofErr w:type="spellEnd"/>
      <w:r w:rsidRPr="00BE1811">
        <w:rPr>
          <w:lang w:val="en-US"/>
        </w:rPr>
        <w:t>;</w:t>
      </w:r>
    </w:p>
    <w:p w14:paraId="40AC7335"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b) </w:t>
      </w:r>
      <w:proofErr w:type="spellStart"/>
      <w:r w:rsidRPr="00BE1811">
        <w:rPr>
          <w:lang w:val="en-US"/>
        </w:rPr>
        <w:t>studiu</w:t>
      </w:r>
      <w:proofErr w:type="spellEnd"/>
      <w:r w:rsidRPr="00BE1811">
        <w:rPr>
          <w:lang w:val="en-US"/>
        </w:rPr>
        <w:t xml:space="preserve"> de </w:t>
      </w:r>
      <w:proofErr w:type="spellStart"/>
      <w:r w:rsidRPr="00BE1811">
        <w:rPr>
          <w:lang w:val="en-US"/>
        </w:rPr>
        <w:t>trafic</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studiu</w:t>
      </w:r>
      <w:proofErr w:type="spellEnd"/>
      <w:r w:rsidRPr="00BE1811">
        <w:rPr>
          <w:lang w:val="en-US"/>
        </w:rPr>
        <w:t xml:space="preserve"> de </w:t>
      </w:r>
      <w:proofErr w:type="spellStart"/>
      <w:r w:rsidRPr="00BE1811">
        <w:rPr>
          <w:lang w:val="en-US"/>
        </w:rPr>
        <w:t>circulaţie</w:t>
      </w:r>
      <w:proofErr w:type="spellEnd"/>
      <w:r w:rsidRPr="00BE1811">
        <w:rPr>
          <w:lang w:val="en-US"/>
        </w:rPr>
        <w:t xml:space="preserve">, </w:t>
      </w:r>
      <w:proofErr w:type="spellStart"/>
      <w:r w:rsidRPr="00BE1811">
        <w:rPr>
          <w:lang w:val="en-US"/>
        </w:rPr>
        <w:t>după</w:t>
      </w:r>
      <w:proofErr w:type="spellEnd"/>
      <w:r w:rsidRPr="00BE1811">
        <w:rPr>
          <w:lang w:val="en-US"/>
        </w:rPr>
        <w:t xml:space="preserve"> </w:t>
      </w:r>
      <w:proofErr w:type="spellStart"/>
      <w:r w:rsidRPr="00BE1811">
        <w:rPr>
          <w:lang w:val="en-US"/>
        </w:rPr>
        <w:t>caz</w:t>
      </w:r>
      <w:proofErr w:type="spellEnd"/>
      <w:r w:rsidRPr="00BE1811">
        <w:rPr>
          <w:lang w:val="en-US"/>
        </w:rPr>
        <w:t>;</w:t>
      </w:r>
    </w:p>
    <w:p w14:paraId="32CC9803"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c) </w:t>
      </w:r>
      <w:proofErr w:type="spellStart"/>
      <w:r w:rsidRPr="00BE1811">
        <w:rPr>
          <w:lang w:val="en-US"/>
        </w:rPr>
        <w:t>raport</w:t>
      </w:r>
      <w:proofErr w:type="spellEnd"/>
      <w:r w:rsidRPr="00BE1811">
        <w:rPr>
          <w:lang w:val="en-US"/>
        </w:rPr>
        <w:t xml:space="preserve"> de diagnostic </w:t>
      </w:r>
      <w:proofErr w:type="spellStart"/>
      <w:r w:rsidRPr="00BE1811">
        <w:rPr>
          <w:lang w:val="en-US"/>
        </w:rPr>
        <w:t>arheologic</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cazul</w:t>
      </w:r>
      <w:proofErr w:type="spellEnd"/>
      <w:r w:rsidRPr="00BE1811">
        <w:rPr>
          <w:lang w:val="en-US"/>
        </w:rPr>
        <w:t xml:space="preserve"> </w:t>
      </w:r>
      <w:proofErr w:type="spellStart"/>
      <w:r w:rsidRPr="00BE1811">
        <w:rPr>
          <w:lang w:val="en-US"/>
        </w:rPr>
        <w:t>intervenţiilor</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situri</w:t>
      </w:r>
      <w:proofErr w:type="spellEnd"/>
      <w:r w:rsidRPr="00BE1811">
        <w:rPr>
          <w:lang w:val="en-US"/>
        </w:rPr>
        <w:t xml:space="preserve"> </w:t>
      </w:r>
      <w:proofErr w:type="spellStart"/>
      <w:r w:rsidRPr="00BE1811">
        <w:rPr>
          <w:lang w:val="en-US"/>
        </w:rPr>
        <w:t>arheologice</w:t>
      </w:r>
      <w:proofErr w:type="spellEnd"/>
      <w:r w:rsidRPr="00BE1811">
        <w:rPr>
          <w:lang w:val="en-US"/>
        </w:rPr>
        <w:t>;</w:t>
      </w:r>
    </w:p>
    <w:p w14:paraId="6DF08A2C"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d) </w:t>
      </w:r>
      <w:proofErr w:type="spellStart"/>
      <w:r w:rsidRPr="00BE1811">
        <w:rPr>
          <w:lang w:val="en-US"/>
        </w:rPr>
        <w:t>studiu</w:t>
      </w:r>
      <w:proofErr w:type="spellEnd"/>
      <w:r w:rsidRPr="00BE1811">
        <w:rPr>
          <w:lang w:val="en-US"/>
        </w:rPr>
        <w:t xml:space="preserve"> </w:t>
      </w:r>
      <w:proofErr w:type="spellStart"/>
      <w:r w:rsidRPr="00BE1811">
        <w:rPr>
          <w:lang w:val="en-US"/>
        </w:rPr>
        <w:t>istoric</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cazul</w:t>
      </w:r>
      <w:proofErr w:type="spellEnd"/>
      <w:r w:rsidRPr="00BE1811">
        <w:rPr>
          <w:lang w:val="en-US"/>
        </w:rPr>
        <w:t xml:space="preserve"> </w:t>
      </w:r>
      <w:proofErr w:type="spellStart"/>
      <w:r w:rsidRPr="00BE1811">
        <w:rPr>
          <w:lang w:val="en-US"/>
        </w:rPr>
        <w:t>monumentelor</w:t>
      </w:r>
      <w:proofErr w:type="spellEnd"/>
      <w:r w:rsidRPr="00BE1811">
        <w:rPr>
          <w:lang w:val="en-US"/>
        </w:rPr>
        <w:t xml:space="preserve"> </w:t>
      </w:r>
      <w:proofErr w:type="spellStart"/>
      <w:r w:rsidRPr="00BE1811">
        <w:rPr>
          <w:lang w:val="en-US"/>
        </w:rPr>
        <w:t>istorice</w:t>
      </w:r>
      <w:proofErr w:type="spellEnd"/>
      <w:r w:rsidRPr="00BE1811">
        <w:rPr>
          <w:lang w:val="en-US"/>
        </w:rPr>
        <w:t>;</w:t>
      </w:r>
    </w:p>
    <w:p w14:paraId="3FF1A715"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e) </w:t>
      </w:r>
      <w:proofErr w:type="spellStart"/>
      <w:r w:rsidRPr="00BE1811">
        <w:rPr>
          <w:lang w:val="en-US"/>
        </w:rPr>
        <w:t>studii</w:t>
      </w:r>
      <w:proofErr w:type="spellEnd"/>
      <w:r w:rsidRPr="00BE1811">
        <w:rPr>
          <w:lang w:val="en-US"/>
        </w:rPr>
        <w:t xml:space="preserve"> de </w:t>
      </w:r>
      <w:proofErr w:type="spellStart"/>
      <w:r w:rsidRPr="00BE1811">
        <w:rPr>
          <w:lang w:val="en-US"/>
        </w:rPr>
        <w:t>specialitate</w:t>
      </w:r>
      <w:proofErr w:type="spellEnd"/>
      <w:r w:rsidRPr="00BE1811">
        <w:rPr>
          <w:lang w:val="en-US"/>
        </w:rPr>
        <w:t xml:space="preserve"> </w:t>
      </w:r>
      <w:proofErr w:type="spellStart"/>
      <w:r w:rsidRPr="00BE1811">
        <w:rPr>
          <w:lang w:val="en-US"/>
        </w:rPr>
        <w:t>necesare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funcţie</w:t>
      </w:r>
      <w:proofErr w:type="spellEnd"/>
      <w:r w:rsidRPr="00BE1811">
        <w:rPr>
          <w:lang w:val="en-US"/>
        </w:rPr>
        <w:t xml:space="preserve"> de </w:t>
      </w:r>
      <w:proofErr w:type="spellStart"/>
      <w:r w:rsidRPr="00BE1811">
        <w:rPr>
          <w:lang w:val="en-US"/>
        </w:rPr>
        <w:t>specificul</w:t>
      </w:r>
      <w:proofErr w:type="spellEnd"/>
      <w:r w:rsidRPr="00BE1811">
        <w:rPr>
          <w:lang w:val="en-US"/>
        </w:rPr>
        <w:t xml:space="preserve"> </w:t>
      </w:r>
      <w:proofErr w:type="spellStart"/>
      <w:r w:rsidRPr="00BE1811">
        <w:rPr>
          <w:lang w:val="en-US"/>
        </w:rPr>
        <w:t>investiţiei</w:t>
      </w:r>
      <w:proofErr w:type="spellEnd"/>
      <w:r w:rsidRPr="00BE1811">
        <w:rPr>
          <w:lang w:val="en-US"/>
        </w:rPr>
        <w:t>.</w:t>
      </w:r>
    </w:p>
    <w:p w14:paraId="34A39617" w14:textId="77777777" w:rsidR="00F34D83" w:rsidRPr="00BE1811" w:rsidRDefault="00F34D83" w:rsidP="00D13264">
      <w:pPr>
        <w:autoSpaceDE w:val="0"/>
        <w:autoSpaceDN w:val="0"/>
        <w:adjustRightInd w:val="0"/>
        <w:spacing w:after="0" w:line="240" w:lineRule="auto"/>
        <w:jc w:val="both"/>
        <w:rPr>
          <w:b/>
          <w:lang w:val="en-US"/>
        </w:rPr>
      </w:pPr>
    </w:p>
    <w:p w14:paraId="02C1B272" w14:textId="77777777" w:rsidR="00F34D83" w:rsidRPr="00BE1811" w:rsidRDefault="00F34D83" w:rsidP="00D13264">
      <w:pPr>
        <w:autoSpaceDE w:val="0"/>
        <w:autoSpaceDN w:val="0"/>
        <w:adjustRightInd w:val="0"/>
        <w:spacing w:after="0" w:line="240" w:lineRule="auto"/>
        <w:jc w:val="both"/>
        <w:rPr>
          <w:lang w:val="en-US"/>
        </w:rPr>
      </w:pPr>
      <w:r w:rsidRPr="00BE1811">
        <w:rPr>
          <w:b/>
          <w:lang w:val="en-US"/>
        </w:rPr>
        <w:t xml:space="preserve">    B. PIESE DESENATE</w:t>
      </w:r>
    </w:p>
    <w:p w14:paraId="5BE77AD5" w14:textId="77777777" w:rsidR="00F34D83" w:rsidRPr="00BE1811" w:rsidRDefault="00F34D83" w:rsidP="00D13264">
      <w:pPr>
        <w:autoSpaceDE w:val="0"/>
        <w:autoSpaceDN w:val="0"/>
        <w:adjustRightInd w:val="0"/>
        <w:spacing w:after="0" w:line="240" w:lineRule="auto"/>
        <w:jc w:val="both"/>
        <w:rPr>
          <w:lang w:val="en-US"/>
        </w:rPr>
      </w:pPr>
    </w:p>
    <w:p w14:paraId="5A6018CB" w14:textId="77777777" w:rsidR="00F34D83" w:rsidRPr="00BE1811" w:rsidRDefault="00F34D83" w:rsidP="00D13264">
      <w:pPr>
        <w:autoSpaceDE w:val="0"/>
        <w:autoSpaceDN w:val="0"/>
        <w:adjustRightInd w:val="0"/>
        <w:spacing w:after="0" w:line="240" w:lineRule="auto"/>
        <w:jc w:val="both"/>
        <w:rPr>
          <w:lang w:val="en-US"/>
        </w:rPr>
      </w:pPr>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funcţie</w:t>
      </w:r>
      <w:proofErr w:type="spellEnd"/>
      <w:r w:rsidRPr="00BE1811">
        <w:rPr>
          <w:lang w:val="en-US"/>
        </w:rPr>
        <w:t xml:space="preserve"> de </w:t>
      </w:r>
      <w:proofErr w:type="spellStart"/>
      <w:r w:rsidRPr="00BE1811">
        <w:rPr>
          <w:lang w:val="en-US"/>
        </w:rPr>
        <w:t>categoria</w:t>
      </w:r>
      <w:proofErr w:type="spellEnd"/>
      <w:r w:rsidRPr="00BE1811">
        <w:rPr>
          <w:lang w:val="en-US"/>
        </w:rPr>
        <w:t xml:space="preserve"> </w:t>
      </w:r>
      <w:proofErr w:type="spellStart"/>
      <w:r w:rsidRPr="00BE1811">
        <w:rPr>
          <w:lang w:val="en-US"/>
        </w:rPr>
        <w:t>şi</w:t>
      </w:r>
      <w:proofErr w:type="spellEnd"/>
      <w:r w:rsidRPr="00BE1811">
        <w:rPr>
          <w:lang w:val="en-US"/>
        </w:rPr>
        <w:t xml:space="preserve"> </w:t>
      </w:r>
      <w:proofErr w:type="spellStart"/>
      <w:r w:rsidRPr="00BE1811">
        <w:rPr>
          <w:lang w:val="en-US"/>
        </w:rPr>
        <w:t>clasa</w:t>
      </w:r>
      <w:proofErr w:type="spellEnd"/>
      <w:r w:rsidRPr="00BE1811">
        <w:rPr>
          <w:lang w:val="en-US"/>
        </w:rPr>
        <w:t xml:space="preserve"> de </w:t>
      </w:r>
      <w:proofErr w:type="spellStart"/>
      <w:r w:rsidRPr="00BE1811">
        <w:rPr>
          <w:lang w:val="en-US"/>
        </w:rPr>
        <w:t>importanţă</w:t>
      </w:r>
      <w:proofErr w:type="spellEnd"/>
      <w:r w:rsidRPr="00BE1811">
        <w:rPr>
          <w:lang w:val="en-US"/>
        </w:rPr>
        <w:t xml:space="preserve"> </w:t>
      </w:r>
      <w:proofErr w:type="gramStart"/>
      <w:r w:rsidRPr="00BE1811">
        <w:rPr>
          <w:lang w:val="en-US"/>
        </w:rPr>
        <w:t>a</w:t>
      </w:r>
      <w:proofErr w:type="gramEnd"/>
      <w:r w:rsidRPr="00BE1811">
        <w:rPr>
          <w:lang w:val="en-US"/>
        </w:rPr>
        <w:t xml:space="preserve"> </w:t>
      </w:r>
      <w:proofErr w:type="spellStart"/>
      <w:r w:rsidRPr="00BE1811">
        <w:rPr>
          <w:lang w:val="en-US"/>
        </w:rPr>
        <w:t>obiectivului</w:t>
      </w:r>
      <w:proofErr w:type="spellEnd"/>
      <w:r w:rsidRPr="00BE1811">
        <w:rPr>
          <w:lang w:val="en-US"/>
        </w:rPr>
        <w:t xml:space="preserve"> de </w:t>
      </w:r>
      <w:proofErr w:type="spellStart"/>
      <w:r w:rsidRPr="00BE1811">
        <w:rPr>
          <w:lang w:val="en-US"/>
        </w:rPr>
        <w:t>investiţii</w:t>
      </w:r>
      <w:proofErr w:type="spellEnd"/>
      <w:r w:rsidRPr="00BE1811">
        <w:rPr>
          <w:lang w:val="en-US"/>
        </w:rPr>
        <w:t xml:space="preserve">, </w:t>
      </w:r>
      <w:proofErr w:type="spellStart"/>
      <w:r w:rsidRPr="00BE1811">
        <w:rPr>
          <w:lang w:val="en-US"/>
        </w:rPr>
        <w:t>piesele</w:t>
      </w:r>
      <w:proofErr w:type="spellEnd"/>
      <w:r w:rsidRPr="00BE1811">
        <w:rPr>
          <w:lang w:val="en-US"/>
        </w:rPr>
        <w:t xml:space="preserve"> </w:t>
      </w:r>
      <w:proofErr w:type="spellStart"/>
      <w:r w:rsidRPr="00BE1811">
        <w:rPr>
          <w:lang w:val="en-US"/>
        </w:rPr>
        <w:t>desenate</w:t>
      </w:r>
      <w:proofErr w:type="spellEnd"/>
      <w:r w:rsidRPr="00BE1811">
        <w:rPr>
          <w:lang w:val="en-US"/>
        </w:rPr>
        <w:t xml:space="preserve"> se </w:t>
      </w:r>
      <w:proofErr w:type="spellStart"/>
      <w:r w:rsidRPr="00BE1811">
        <w:rPr>
          <w:lang w:val="en-US"/>
        </w:rPr>
        <w:t>vor</w:t>
      </w:r>
      <w:proofErr w:type="spellEnd"/>
      <w:r w:rsidRPr="00BE1811">
        <w:rPr>
          <w:lang w:val="en-US"/>
        </w:rPr>
        <w:t xml:space="preserve"> </w:t>
      </w:r>
      <w:proofErr w:type="spellStart"/>
      <w:r w:rsidRPr="00BE1811">
        <w:rPr>
          <w:lang w:val="en-US"/>
        </w:rPr>
        <w:t>prezenta</w:t>
      </w:r>
      <w:proofErr w:type="spellEnd"/>
      <w:r w:rsidRPr="00BE1811">
        <w:rPr>
          <w:lang w:val="en-US"/>
        </w:rPr>
        <w:t xml:space="preserve"> la </w:t>
      </w:r>
      <w:proofErr w:type="spellStart"/>
      <w:r w:rsidRPr="00BE1811">
        <w:rPr>
          <w:lang w:val="en-US"/>
        </w:rPr>
        <w:t>scări</w:t>
      </w:r>
      <w:proofErr w:type="spellEnd"/>
      <w:r w:rsidRPr="00BE1811">
        <w:rPr>
          <w:lang w:val="en-US"/>
        </w:rPr>
        <w:t xml:space="preserve"> </w:t>
      </w:r>
      <w:proofErr w:type="spellStart"/>
      <w:r w:rsidRPr="00BE1811">
        <w:rPr>
          <w:lang w:val="en-US"/>
        </w:rPr>
        <w:t>relevante</w:t>
      </w:r>
      <w:proofErr w:type="spellEnd"/>
      <w:r w:rsidRPr="00BE1811">
        <w:rPr>
          <w:lang w:val="en-US"/>
        </w:rPr>
        <w:t xml:space="preserve"> </w:t>
      </w:r>
      <w:proofErr w:type="spellStart"/>
      <w:r w:rsidRPr="00BE1811">
        <w:rPr>
          <w:lang w:val="en-US"/>
        </w:rPr>
        <w:t>în</w:t>
      </w:r>
      <w:proofErr w:type="spellEnd"/>
      <w:r w:rsidRPr="00BE1811">
        <w:rPr>
          <w:lang w:val="en-US"/>
        </w:rPr>
        <w:t xml:space="preserve"> </w:t>
      </w:r>
      <w:proofErr w:type="spellStart"/>
      <w:r w:rsidRPr="00BE1811">
        <w:rPr>
          <w:lang w:val="en-US"/>
        </w:rPr>
        <w:t>raport</w:t>
      </w:r>
      <w:proofErr w:type="spellEnd"/>
      <w:r w:rsidRPr="00BE1811">
        <w:rPr>
          <w:lang w:val="en-US"/>
        </w:rPr>
        <w:t xml:space="preserve"> cu </w:t>
      </w:r>
      <w:proofErr w:type="spellStart"/>
      <w:r w:rsidRPr="00BE1811">
        <w:rPr>
          <w:lang w:val="en-US"/>
        </w:rPr>
        <w:t>caracteristicile</w:t>
      </w:r>
      <w:proofErr w:type="spellEnd"/>
      <w:r w:rsidRPr="00BE1811">
        <w:rPr>
          <w:lang w:val="en-US"/>
        </w:rPr>
        <w:t xml:space="preserve"> </w:t>
      </w:r>
      <w:proofErr w:type="spellStart"/>
      <w:r w:rsidRPr="00BE1811">
        <w:rPr>
          <w:lang w:val="en-US"/>
        </w:rPr>
        <w:t>acestuia</w:t>
      </w:r>
      <w:proofErr w:type="spellEnd"/>
      <w:r w:rsidRPr="00BE1811">
        <w:rPr>
          <w:lang w:val="en-US"/>
        </w:rPr>
        <w:t xml:space="preserve">, </w:t>
      </w:r>
      <w:proofErr w:type="spellStart"/>
      <w:r w:rsidRPr="00BE1811">
        <w:rPr>
          <w:lang w:val="en-US"/>
        </w:rPr>
        <w:t>cuprinzând</w:t>
      </w:r>
      <w:proofErr w:type="spellEnd"/>
      <w:r w:rsidRPr="00BE1811">
        <w:rPr>
          <w:lang w:val="en-US"/>
        </w:rPr>
        <w:t>:</w:t>
      </w:r>
    </w:p>
    <w:p w14:paraId="33A4054E" w14:textId="77777777" w:rsidR="00F34D83" w:rsidRPr="00BE1811" w:rsidRDefault="00F34D83" w:rsidP="00D13264">
      <w:pPr>
        <w:autoSpaceDE w:val="0"/>
        <w:autoSpaceDN w:val="0"/>
        <w:adjustRightInd w:val="0"/>
        <w:spacing w:after="0" w:line="240" w:lineRule="auto"/>
        <w:jc w:val="both"/>
        <w:rPr>
          <w:lang w:val="en-US"/>
        </w:rPr>
      </w:pPr>
    </w:p>
    <w:p w14:paraId="366C47D8" w14:textId="77777777" w:rsidR="00F34D83" w:rsidRPr="00BE1811" w:rsidRDefault="00F34D83" w:rsidP="00D13264">
      <w:pPr>
        <w:autoSpaceDE w:val="0"/>
        <w:autoSpaceDN w:val="0"/>
        <w:adjustRightInd w:val="0"/>
        <w:spacing w:after="0" w:line="240" w:lineRule="auto"/>
        <w:jc w:val="both"/>
        <w:rPr>
          <w:lang w:val="fr-FR"/>
        </w:rPr>
      </w:pPr>
      <w:r w:rsidRPr="00BE1811">
        <w:rPr>
          <w:lang w:val="en-US"/>
        </w:rPr>
        <w:t xml:space="preserve">    </w:t>
      </w:r>
      <w:r w:rsidRPr="00BE1811">
        <w:rPr>
          <w:lang w:val="fr-FR"/>
        </w:rPr>
        <w:t xml:space="preserve">1. </w:t>
      </w:r>
      <w:proofErr w:type="spellStart"/>
      <w:r w:rsidRPr="00BE1811">
        <w:rPr>
          <w:lang w:val="fr-FR"/>
        </w:rPr>
        <w:t>Construcţia</w:t>
      </w:r>
      <w:proofErr w:type="spellEnd"/>
      <w:r w:rsidRPr="00BE1811">
        <w:rPr>
          <w:lang w:val="fr-FR"/>
        </w:rPr>
        <w:t xml:space="preserve"> </w:t>
      </w:r>
      <w:proofErr w:type="spellStart"/>
      <w:proofErr w:type="gramStart"/>
      <w:r w:rsidRPr="00BE1811">
        <w:rPr>
          <w:lang w:val="fr-FR"/>
        </w:rPr>
        <w:t>existentă</w:t>
      </w:r>
      <w:proofErr w:type="spellEnd"/>
      <w:r w:rsidRPr="00BE1811">
        <w:rPr>
          <w:lang w:val="fr-FR"/>
        </w:rPr>
        <w:t>:</w:t>
      </w:r>
      <w:proofErr w:type="gramEnd"/>
    </w:p>
    <w:p w14:paraId="730D0062"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a) plan de </w:t>
      </w:r>
      <w:proofErr w:type="spellStart"/>
      <w:r w:rsidRPr="00BE1811">
        <w:rPr>
          <w:lang w:val="fr-FR"/>
        </w:rPr>
        <w:t>amplasare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proofErr w:type="gramStart"/>
      <w:r w:rsidRPr="00BE1811">
        <w:rPr>
          <w:lang w:val="fr-FR"/>
        </w:rPr>
        <w:t>zonă</w:t>
      </w:r>
      <w:proofErr w:type="spellEnd"/>
      <w:r w:rsidRPr="00BE1811">
        <w:rPr>
          <w:lang w:val="fr-FR"/>
        </w:rPr>
        <w:t>;</w:t>
      </w:r>
      <w:proofErr w:type="gramEnd"/>
    </w:p>
    <w:p w14:paraId="54D4A46A"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plan de </w:t>
      </w:r>
      <w:proofErr w:type="spellStart"/>
      <w:proofErr w:type="gramStart"/>
      <w:r w:rsidRPr="00BE1811">
        <w:rPr>
          <w:lang w:val="fr-FR"/>
        </w:rPr>
        <w:t>situaţie</w:t>
      </w:r>
      <w:proofErr w:type="spellEnd"/>
      <w:r w:rsidRPr="00BE1811">
        <w:rPr>
          <w:lang w:val="fr-FR"/>
        </w:rPr>
        <w:t>;</w:t>
      </w:r>
      <w:proofErr w:type="gramEnd"/>
    </w:p>
    <w:p w14:paraId="7CB4573D"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c) </w:t>
      </w:r>
      <w:proofErr w:type="spellStart"/>
      <w:r w:rsidRPr="00BE1811">
        <w:rPr>
          <w:lang w:val="fr-FR"/>
        </w:rPr>
        <w:t>releveu</w:t>
      </w:r>
      <w:proofErr w:type="spellEnd"/>
      <w:r w:rsidRPr="00BE1811">
        <w:rPr>
          <w:lang w:val="fr-FR"/>
        </w:rPr>
        <w:t xml:space="preserve"> de </w:t>
      </w:r>
      <w:proofErr w:type="spellStart"/>
      <w:r w:rsidRPr="00BE1811">
        <w:rPr>
          <w:lang w:val="fr-FR"/>
        </w:rPr>
        <w:t>arhitectură</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r w:rsidRPr="00BE1811">
        <w:rPr>
          <w:lang w:val="fr-FR"/>
        </w:rPr>
        <w:t>caz</w:t>
      </w:r>
      <w:proofErr w:type="spellEnd"/>
      <w:r w:rsidRPr="00BE1811">
        <w:rPr>
          <w:lang w:val="fr-FR"/>
        </w:rPr>
        <w:t xml:space="preserve">, structura </w:t>
      </w:r>
      <w:proofErr w:type="spellStart"/>
      <w:r w:rsidRPr="00BE1811">
        <w:rPr>
          <w:lang w:val="fr-FR"/>
        </w:rPr>
        <w:t>şi</w:t>
      </w:r>
      <w:proofErr w:type="spellEnd"/>
      <w:r w:rsidRPr="00BE1811">
        <w:rPr>
          <w:lang w:val="fr-FR"/>
        </w:rPr>
        <w:t xml:space="preserve"> </w:t>
      </w:r>
      <w:proofErr w:type="spellStart"/>
      <w:r w:rsidRPr="00BE1811">
        <w:rPr>
          <w:lang w:val="fr-FR"/>
        </w:rPr>
        <w:t>instalaţii</w:t>
      </w:r>
      <w:proofErr w:type="spellEnd"/>
      <w:r w:rsidRPr="00BE1811">
        <w:rPr>
          <w:lang w:val="fr-FR"/>
        </w:rPr>
        <w:t xml:space="preserve"> - </w:t>
      </w:r>
      <w:proofErr w:type="spellStart"/>
      <w:r w:rsidRPr="00BE1811">
        <w:rPr>
          <w:lang w:val="fr-FR"/>
        </w:rPr>
        <w:t>planuri</w:t>
      </w:r>
      <w:proofErr w:type="spellEnd"/>
      <w:r w:rsidRPr="00BE1811">
        <w:rPr>
          <w:lang w:val="fr-FR"/>
        </w:rPr>
        <w:t xml:space="preserve">, </w:t>
      </w:r>
      <w:proofErr w:type="spellStart"/>
      <w:r w:rsidRPr="00BE1811">
        <w:rPr>
          <w:lang w:val="fr-FR"/>
        </w:rPr>
        <w:t>secţiuni</w:t>
      </w:r>
      <w:proofErr w:type="spellEnd"/>
      <w:r w:rsidRPr="00BE1811">
        <w:rPr>
          <w:lang w:val="fr-FR"/>
        </w:rPr>
        <w:t xml:space="preserve">, </w:t>
      </w:r>
      <w:proofErr w:type="spellStart"/>
      <w:r w:rsidRPr="00BE1811">
        <w:rPr>
          <w:lang w:val="fr-FR"/>
        </w:rPr>
        <w:t>faţade</w:t>
      </w:r>
      <w:proofErr w:type="spellEnd"/>
      <w:r w:rsidRPr="00BE1811">
        <w:rPr>
          <w:lang w:val="fr-FR"/>
        </w:rPr>
        <w:t xml:space="preserve">, </w:t>
      </w:r>
      <w:proofErr w:type="spellStart"/>
      <w:proofErr w:type="gramStart"/>
      <w:r w:rsidRPr="00BE1811">
        <w:rPr>
          <w:lang w:val="fr-FR"/>
        </w:rPr>
        <w:t>cotate</w:t>
      </w:r>
      <w:proofErr w:type="spellEnd"/>
      <w:r w:rsidRPr="00BE1811">
        <w:rPr>
          <w:lang w:val="fr-FR"/>
        </w:rPr>
        <w:t>;</w:t>
      </w:r>
      <w:proofErr w:type="gramEnd"/>
    </w:p>
    <w:p w14:paraId="2D83AC1B"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d) </w:t>
      </w:r>
      <w:proofErr w:type="spellStart"/>
      <w:r w:rsidRPr="00BE1811">
        <w:rPr>
          <w:lang w:val="fr-FR"/>
        </w:rPr>
        <w:t>planşe</w:t>
      </w:r>
      <w:proofErr w:type="spellEnd"/>
      <w:r w:rsidRPr="00BE1811">
        <w:rPr>
          <w:lang w:val="fr-FR"/>
        </w:rPr>
        <w:t xml:space="preserve"> </w:t>
      </w:r>
      <w:proofErr w:type="spellStart"/>
      <w:r w:rsidRPr="00BE1811">
        <w:rPr>
          <w:lang w:val="fr-FR"/>
        </w:rPr>
        <w:t>specifice</w:t>
      </w:r>
      <w:proofErr w:type="spellEnd"/>
      <w:r w:rsidRPr="00BE1811">
        <w:rPr>
          <w:lang w:val="fr-FR"/>
        </w:rPr>
        <w:t xml:space="preserve"> de </w:t>
      </w:r>
      <w:proofErr w:type="spellStart"/>
      <w:r w:rsidRPr="00BE1811">
        <w:rPr>
          <w:lang w:val="fr-FR"/>
        </w:rPr>
        <w:t>analiză</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sinteză</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cazul</w:t>
      </w:r>
      <w:proofErr w:type="spellEnd"/>
      <w:r w:rsidRPr="00BE1811">
        <w:rPr>
          <w:lang w:val="fr-FR"/>
        </w:rPr>
        <w:t xml:space="preserve"> </w:t>
      </w:r>
      <w:proofErr w:type="spellStart"/>
      <w:r w:rsidRPr="00BE1811">
        <w:rPr>
          <w:lang w:val="fr-FR"/>
        </w:rPr>
        <w:t>intervenţiilor</w:t>
      </w:r>
      <w:proofErr w:type="spellEnd"/>
      <w:r w:rsidRPr="00BE1811">
        <w:rPr>
          <w:lang w:val="fr-FR"/>
        </w:rPr>
        <w:t xml:space="preserve"> </w:t>
      </w:r>
      <w:proofErr w:type="spellStart"/>
      <w:r w:rsidRPr="00BE1811">
        <w:rPr>
          <w:lang w:val="fr-FR"/>
        </w:rPr>
        <w:t>pe</w:t>
      </w:r>
      <w:proofErr w:type="spellEnd"/>
      <w:r w:rsidRPr="00BE1811">
        <w:rPr>
          <w:lang w:val="fr-FR"/>
        </w:rPr>
        <w:t xml:space="preserve"> monumente </w:t>
      </w:r>
      <w:proofErr w:type="spellStart"/>
      <w:r w:rsidRPr="00BE1811">
        <w:rPr>
          <w:lang w:val="fr-FR"/>
        </w:rPr>
        <w:t>istorice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zonele</w:t>
      </w:r>
      <w:proofErr w:type="spellEnd"/>
      <w:r w:rsidRPr="00BE1811">
        <w:rPr>
          <w:lang w:val="fr-FR"/>
        </w:rPr>
        <w:t xml:space="preserve"> de </w:t>
      </w:r>
      <w:proofErr w:type="spellStart"/>
      <w:r w:rsidRPr="00BE1811">
        <w:rPr>
          <w:lang w:val="fr-FR"/>
        </w:rPr>
        <w:t>protecţie</w:t>
      </w:r>
      <w:proofErr w:type="spellEnd"/>
      <w:r w:rsidRPr="00BE1811">
        <w:rPr>
          <w:lang w:val="fr-FR"/>
        </w:rPr>
        <w:t xml:space="preserve"> </w:t>
      </w:r>
      <w:proofErr w:type="spellStart"/>
      <w:r w:rsidRPr="00BE1811">
        <w:rPr>
          <w:lang w:val="fr-FR"/>
        </w:rPr>
        <w:t>aferente</w:t>
      </w:r>
      <w:proofErr w:type="spellEnd"/>
      <w:r w:rsidRPr="00BE1811">
        <w:rPr>
          <w:lang w:val="fr-FR"/>
        </w:rPr>
        <w:t>.</w:t>
      </w:r>
    </w:p>
    <w:p w14:paraId="2F6E65D8"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2. </w:t>
      </w:r>
      <w:proofErr w:type="spellStart"/>
      <w:r w:rsidRPr="00BE1811">
        <w:rPr>
          <w:lang w:val="fr-FR"/>
        </w:rPr>
        <w:t>Scenariul</w:t>
      </w:r>
      <w:proofErr w:type="spellEnd"/>
      <w:r w:rsidRPr="00BE1811">
        <w:rPr>
          <w:lang w:val="fr-FR"/>
        </w:rPr>
        <w:t>/</w:t>
      </w:r>
      <w:proofErr w:type="spellStart"/>
      <w:r w:rsidRPr="00BE1811">
        <w:rPr>
          <w:lang w:val="fr-FR"/>
        </w:rPr>
        <w:t>Opţiunea</w:t>
      </w:r>
      <w:proofErr w:type="spellEnd"/>
      <w:r w:rsidRPr="00BE1811">
        <w:rPr>
          <w:lang w:val="fr-FR"/>
        </w:rPr>
        <w:t xml:space="preserve"> </w:t>
      </w:r>
      <w:proofErr w:type="spellStart"/>
      <w:r w:rsidRPr="00BE1811">
        <w:rPr>
          <w:lang w:val="fr-FR"/>
        </w:rPr>
        <w:t>tehnico-economic</w:t>
      </w:r>
      <w:proofErr w:type="spellEnd"/>
      <w:r w:rsidRPr="00BE1811">
        <w:rPr>
          <w:lang w:val="fr-FR"/>
        </w:rPr>
        <w:t xml:space="preserve">(ă) </w:t>
      </w:r>
      <w:proofErr w:type="spellStart"/>
      <w:r w:rsidRPr="00BE1811">
        <w:rPr>
          <w:lang w:val="fr-FR"/>
        </w:rPr>
        <w:t>optim</w:t>
      </w:r>
      <w:proofErr w:type="spellEnd"/>
      <w:r w:rsidRPr="00BE1811">
        <w:rPr>
          <w:lang w:val="fr-FR"/>
        </w:rPr>
        <w:t xml:space="preserve">(ă), </w:t>
      </w:r>
      <w:proofErr w:type="spellStart"/>
      <w:r w:rsidRPr="00BE1811">
        <w:rPr>
          <w:lang w:val="fr-FR"/>
        </w:rPr>
        <w:t>recomandat</w:t>
      </w:r>
      <w:proofErr w:type="spellEnd"/>
      <w:r w:rsidRPr="00BE1811">
        <w:rPr>
          <w:lang w:val="fr-FR"/>
        </w:rPr>
        <w:t>(ă</w:t>
      </w:r>
      <w:proofErr w:type="gramStart"/>
      <w:r w:rsidRPr="00BE1811">
        <w:rPr>
          <w:lang w:val="fr-FR"/>
        </w:rPr>
        <w:t>):</w:t>
      </w:r>
      <w:proofErr w:type="gramEnd"/>
    </w:p>
    <w:p w14:paraId="3945E7B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a) plan de </w:t>
      </w:r>
      <w:proofErr w:type="spellStart"/>
      <w:r w:rsidRPr="00BE1811">
        <w:rPr>
          <w:lang w:val="fr-FR"/>
        </w:rPr>
        <w:t>amplasare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proofErr w:type="gramStart"/>
      <w:r w:rsidRPr="00BE1811">
        <w:rPr>
          <w:lang w:val="fr-FR"/>
        </w:rPr>
        <w:t>zonă</w:t>
      </w:r>
      <w:proofErr w:type="spellEnd"/>
      <w:r w:rsidRPr="00BE1811">
        <w:rPr>
          <w:lang w:val="fr-FR"/>
        </w:rPr>
        <w:t>;</w:t>
      </w:r>
      <w:proofErr w:type="gramEnd"/>
    </w:p>
    <w:p w14:paraId="49D7F016"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b) plan de </w:t>
      </w:r>
      <w:proofErr w:type="spellStart"/>
      <w:proofErr w:type="gramStart"/>
      <w:r w:rsidRPr="00BE1811">
        <w:rPr>
          <w:lang w:val="fr-FR"/>
        </w:rPr>
        <w:t>situaţie</w:t>
      </w:r>
      <w:proofErr w:type="spellEnd"/>
      <w:r w:rsidRPr="00BE1811">
        <w:rPr>
          <w:lang w:val="fr-FR"/>
        </w:rPr>
        <w:t>;</w:t>
      </w:r>
      <w:proofErr w:type="gramEnd"/>
    </w:p>
    <w:p w14:paraId="7C225F32"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c) </w:t>
      </w:r>
      <w:proofErr w:type="spellStart"/>
      <w:r w:rsidRPr="00BE1811">
        <w:rPr>
          <w:lang w:val="fr-FR"/>
        </w:rPr>
        <w:t>planuri</w:t>
      </w:r>
      <w:proofErr w:type="spellEnd"/>
      <w:r w:rsidRPr="00BE1811">
        <w:rPr>
          <w:lang w:val="fr-FR"/>
        </w:rPr>
        <w:t xml:space="preserve"> </w:t>
      </w:r>
      <w:proofErr w:type="spellStart"/>
      <w:r w:rsidRPr="00BE1811">
        <w:rPr>
          <w:lang w:val="fr-FR"/>
        </w:rPr>
        <w:t>generale</w:t>
      </w:r>
      <w:proofErr w:type="spellEnd"/>
      <w:r w:rsidRPr="00BE1811">
        <w:rPr>
          <w:lang w:val="fr-FR"/>
        </w:rPr>
        <w:t xml:space="preserve">, </w:t>
      </w:r>
      <w:proofErr w:type="spellStart"/>
      <w:r w:rsidRPr="00BE1811">
        <w:rPr>
          <w:lang w:val="fr-FR"/>
        </w:rPr>
        <w:t>faţade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secţiuni</w:t>
      </w:r>
      <w:proofErr w:type="spellEnd"/>
      <w:r w:rsidRPr="00BE1811">
        <w:rPr>
          <w:lang w:val="fr-FR"/>
        </w:rPr>
        <w:t xml:space="preserve"> </w:t>
      </w:r>
      <w:proofErr w:type="spellStart"/>
      <w:r w:rsidRPr="00BE1811">
        <w:rPr>
          <w:lang w:val="fr-FR"/>
        </w:rPr>
        <w:t>caracteristice</w:t>
      </w:r>
      <w:proofErr w:type="spellEnd"/>
      <w:r w:rsidRPr="00BE1811">
        <w:rPr>
          <w:lang w:val="fr-FR"/>
        </w:rPr>
        <w:t xml:space="preserve"> de </w:t>
      </w:r>
      <w:proofErr w:type="spellStart"/>
      <w:r w:rsidRPr="00BE1811">
        <w:rPr>
          <w:lang w:val="fr-FR"/>
        </w:rPr>
        <w:t>arhitectură</w:t>
      </w:r>
      <w:proofErr w:type="spellEnd"/>
      <w:r w:rsidRPr="00BE1811">
        <w:rPr>
          <w:lang w:val="fr-FR"/>
        </w:rPr>
        <w:t xml:space="preserve">, </w:t>
      </w:r>
      <w:proofErr w:type="spellStart"/>
      <w:r w:rsidRPr="00BE1811">
        <w:rPr>
          <w:lang w:val="fr-FR"/>
        </w:rPr>
        <w:t>cotate</w:t>
      </w:r>
      <w:proofErr w:type="spellEnd"/>
      <w:r w:rsidRPr="00BE1811">
        <w:rPr>
          <w:lang w:val="fr-FR"/>
        </w:rPr>
        <w:t xml:space="preserve">, </w:t>
      </w:r>
      <w:proofErr w:type="spellStart"/>
      <w:r w:rsidRPr="00BE1811">
        <w:rPr>
          <w:lang w:val="fr-FR"/>
        </w:rPr>
        <w:t>scheme</w:t>
      </w:r>
      <w:proofErr w:type="spellEnd"/>
      <w:r w:rsidRPr="00BE1811">
        <w:rPr>
          <w:lang w:val="fr-FR"/>
        </w:rPr>
        <w:t xml:space="preserve"> de </w:t>
      </w:r>
      <w:proofErr w:type="spellStart"/>
      <w:r w:rsidRPr="00BE1811">
        <w:rPr>
          <w:lang w:val="fr-FR"/>
        </w:rPr>
        <w:t>principiu</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rezistenţă</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instalaţii</w:t>
      </w:r>
      <w:proofErr w:type="spellEnd"/>
      <w:r w:rsidRPr="00BE1811">
        <w:rPr>
          <w:lang w:val="fr-FR"/>
        </w:rPr>
        <w:t xml:space="preserve">, </w:t>
      </w:r>
      <w:proofErr w:type="spellStart"/>
      <w:r w:rsidRPr="00BE1811">
        <w:rPr>
          <w:lang w:val="fr-FR"/>
        </w:rPr>
        <w:t>volumetrii</w:t>
      </w:r>
      <w:proofErr w:type="spellEnd"/>
      <w:r w:rsidRPr="00BE1811">
        <w:rPr>
          <w:lang w:val="fr-FR"/>
        </w:rPr>
        <w:t xml:space="preserve">, </w:t>
      </w:r>
      <w:proofErr w:type="spellStart"/>
      <w:r w:rsidRPr="00BE1811">
        <w:rPr>
          <w:lang w:val="fr-FR"/>
        </w:rPr>
        <w:t>scheme</w:t>
      </w:r>
      <w:proofErr w:type="spellEnd"/>
      <w:r w:rsidRPr="00BE1811">
        <w:rPr>
          <w:lang w:val="fr-FR"/>
        </w:rPr>
        <w:t xml:space="preserve"> </w:t>
      </w:r>
      <w:proofErr w:type="spellStart"/>
      <w:r w:rsidRPr="00BE1811">
        <w:rPr>
          <w:lang w:val="fr-FR"/>
        </w:rPr>
        <w:t>funcţionale</w:t>
      </w:r>
      <w:proofErr w:type="spellEnd"/>
      <w:r w:rsidRPr="00BE1811">
        <w:rPr>
          <w:lang w:val="fr-FR"/>
        </w:rPr>
        <w:t xml:space="preserve">, </w:t>
      </w:r>
      <w:proofErr w:type="spellStart"/>
      <w:r w:rsidRPr="00BE1811">
        <w:rPr>
          <w:lang w:val="fr-FR"/>
        </w:rPr>
        <w:t>izometrice</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planuri</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proofErr w:type="gramStart"/>
      <w:r w:rsidRPr="00BE1811">
        <w:rPr>
          <w:lang w:val="fr-FR"/>
        </w:rPr>
        <w:t>caz</w:t>
      </w:r>
      <w:proofErr w:type="spellEnd"/>
      <w:r w:rsidRPr="00BE1811">
        <w:rPr>
          <w:lang w:val="fr-FR"/>
        </w:rPr>
        <w:t>;</w:t>
      </w:r>
      <w:proofErr w:type="gramEnd"/>
    </w:p>
    <w:p w14:paraId="4DAAEDE2"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d) </w:t>
      </w:r>
      <w:proofErr w:type="spellStart"/>
      <w:r w:rsidRPr="00BE1811">
        <w:rPr>
          <w:lang w:val="fr-FR"/>
        </w:rPr>
        <w:t>planuri</w:t>
      </w:r>
      <w:proofErr w:type="spellEnd"/>
      <w:r w:rsidRPr="00BE1811">
        <w:rPr>
          <w:lang w:val="fr-FR"/>
        </w:rPr>
        <w:t xml:space="preserve"> </w:t>
      </w:r>
      <w:proofErr w:type="spellStart"/>
      <w:r w:rsidRPr="00BE1811">
        <w:rPr>
          <w:lang w:val="fr-FR"/>
        </w:rPr>
        <w:t>generale</w:t>
      </w:r>
      <w:proofErr w:type="spellEnd"/>
      <w:r w:rsidRPr="00BE1811">
        <w:rPr>
          <w:lang w:val="fr-FR"/>
        </w:rPr>
        <w:t xml:space="preserve">, profile longitudinale </w:t>
      </w:r>
      <w:proofErr w:type="spellStart"/>
      <w:r w:rsidRPr="00BE1811">
        <w:rPr>
          <w:lang w:val="fr-FR"/>
        </w:rPr>
        <w:t>şi</w:t>
      </w:r>
      <w:proofErr w:type="spellEnd"/>
      <w:r w:rsidRPr="00BE1811">
        <w:rPr>
          <w:lang w:val="fr-FR"/>
        </w:rPr>
        <w:t xml:space="preserve"> transversale </w:t>
      </w:r>
      <w:proofErr w:type="spellStart"/>
      <w:r w:rsidRPr="00BE1811">
        <w:rPr>
          <w:lang w:val="fr-FR"/>
        </w:rPr>
        <w:t>caracteristice</w:t>
      </w:r>
      <w:proofErr w:type="spellEnd"/>
      <w:r w:rsidRPr="00BE1811">
        <w:rPr>
          <w:lang w:val="fr-FR"/>
        </w:rPr>
        <w:t xml:space="preserve">, </w:t>
      </w:r>
      <w:proofErr w:type="spellStart"/>
      <w:r w:rsidRPr="00BE1811">
        <w:rPr>
          <w:lang w:val="fr-FR"/>
        </w:rPr>
        <w:t>cotate</w:t>
      </w:r>
      <w:proofErr w:type="spellEnd"/>
      <w:r w:rsidRPr="00BE1811">
        <w:rPr>
          <w:lang w:val="fr-FR"/>
        </w:rPr>
        <w:t xml:space="preserve">, </w:t>
      </w:r>
      <w:proofErr w:type="spellStart"/>
      <w:r w:rsidRPr="00BE1811">
        <w:rPr>
          <w:lang w:val="fr-FR"/>
        </w:rPr>
        <w:t>planuri</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r w:rsidRPr="00BE1811">
        <w:rPr>
          <w:lang w:val="fr-FR"/>
        </w:rPr>
        <w:t>caz</w:t>
      </w:r>
      <w:proofErr w:type="spellEnd"/>
      <w:r w:rsidRPr="00BE1811">
        <w:rPr>
          <w:lang w:val="fr-FR"/>
        </w:rPr>
        <w:t>.</w:t>
      </w:r>
    </w:p>
    <w:p w14:paraId="3174E685" w14:textId="77777777" w:rsidR="00F34D83" w:rsidRPr="00BE1811" w:rsidRDefault="00F34D83" w:rsidP="00D13264">
      <w:pPr>
        <w:autoSpaceDE w:val="0"/>
        <w:autoSpaceDN w:val="0"/>
        <w:adjustRightInd w:val="0"/>
        <w:spacing w:after="0" w:line="240" w:lineRule="auto"/>
        <w:jc w:val="both"/>
        <w:rPr>
          <w:lang w:val="fr-FR"/>
        </w:rPr>
      </w:pPr>
    </w:p>
    <w:p w14:paraId="6CBC59F9"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w:t>
      </w:r>
      <w:proofErr w:type="gramStart"/>
      <w:r w:rsidRPr="00BE1811">
        <w:rPr>
          <w:lang w:val="fr-FR"/>
        </w:rPr>
        <w:t>Data:</w:t>
      </w:r>
      <w:proofErr w:type="gramEnd"/>
      <w:r w:rsidRPr="00BE1811">
        <w:rPr>
          <w:lang w:val="fr-FR"/>
        </w:rPr>
        <w:t xml:space="preserve">                                 </w:t>
      </w:r>
      <w:proofErr w:type="spellStart"/>
      <w:r w:rsidRPr="00BE1811">
        <w:rPr>
          <w:lang w:val="fr-FR"/>
        </w:rPr>
        <w:t>Proiectant</w:t>
      </w:r>
      <w:proofErr w:type="spellEnd"/>
      <w:r w:rsidRPr="00BE1811">
        <w:rPr>
          <w:lang w:val="fr-FR"/>
        </w:rPr>
        <w:t>*3),</w:t>
      </w:r>
    </w:p>
    <w:p w14:paraId="10D4A79C"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          ...................................................</w:t>
      </w:r>
    </w:p>
    <w:p w14:paraId="492ED2C7"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w:t>
      </w:r>
      <w:proofErr w:type="spellStart"/>
      <w:proofErr w:type="gramStart"/>
      <w:r w:rsidRPr="00BE1811">
        <w:rPr>
          <w:lang w:val="fr-FR"/>
        </w:rPr>
        <w:t>numele</w:t>
      </w:r>
      <w:proofErr w:type="spellEnd"/>
      <w:proofErr w:type="gramEnd"/>
      <w:r w:rsidRPr="00BE1811">
        <w:rPr>
          <w:lang w:val="fr-FR"/>
        </w:rPr>
        <w:t xml:space="preserve">, </w:t>
      </w:r>
      <w:proofErr w:type="spellStart"/>
      <w:r w:rsidRPr="00BE1811">
        <w:rPr>
          <w:lang w:val="fr-FR"/>
        </w:rPr>
        <w:t>funcţia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semnătura</w:t>
      </w:r>
      <w:proofErr w:type="spellEnd"/>
      <w:r w:rsidRPr="00BE1811">
        <w:rPr>
          <w:lang w:val="fr-FR"/>
        </w:rPr>
        <w:t xml:space="preserve"> </w:t>
      </w:r>
      <w:proofErr w:type="spellStart"/>
      <w:r w:rsidRPr="00BE1811">
        <w:rPr>
          <w:lang w:val="fr-FR"/>
        </w:rPr>
        <w:t>persoanei</w:t>
      </w:r>
      <w:proofErr w:type="spellEnd"/>
      <w:r w:rsidRPr="00BE1811">
        <w:rPr>
          <w:lang w:val="fr-FR"/>
        </w:rPr>
        <w:t xml:space="preserve"> </w:t>
      </w:r>
      <w:proofErr w:type="spellStart"/>
      <w:r w:rsidRPr="00BE1811">
        <w:rPr>
          <w:lang w:val="fr-FR"/>
        </w:rPr>
        <w:t>autorizate</w:t>
      </w:r>
      <w:proofErr w:type="spellEnd"/>
      <w:r w:rsidRPr="00BE1811">
        <w:rPr>
          <w:lang w:val="fr-FR"/>
        </w:rPr>
        <w:t>)</w:t>
      </w:r>
    </w:p>
    <w:p w14:paraId="24590498"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L.S.</w:t>
      </w:r>
    </w:p>
    <w:p w14:paraId="06120F11"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w:t>
      </w:r>
    </w:p>
    <w:p w14:paraId="7DD8BC77" w14:textId="77777777" w:rsidR="00F34D83" w:rsidRPr="00BE1811" w:rsidRDefault="00F34D83" w:rsidP="00D13264">
      <w:pPr>
        <w:autoSpaceDE w:val="0"/>
        <w:autoSpaceDN w:val="0"/>
        <w:adjustRightInd w:val="0"/>
        <w:spacing w:after="0" w:line="240" w:lineRule="auto"/>
        <w:jc w:val="both"/>
        <w:rPr>
          <w:lang w:val="fr-FR"/>
        </w:rPr>
      </w:pPr>
      <w:r w:rsidRPr="00BE1811">
        <w:rPr>
          <w:lang w:val="fr-FR"/>
        </w:rPr>
        <w:t xml:space="preserve">    *3) </w:t>
      </w:r>
      <w:proofErr w:type="spellStart"/>
      <w:r w:rsidRPr="00BE1811">
        <w:rPr>
          <w:lang w:val="fr-FR"/>
        </w:rPr>
        <w:t>Documentaţia</w:t>
      </w:r>
      <w:proofErr w:type="spellEnd"/>
      <w:r w:rsidRPr="00BE1811">
        <w:rPr>
          <w:lang w:val="fr-FR"/>
        </w:rPr>
        <w:t xml:space="preserve"> de </w:t>
      </w:r>
      <w:proofErr w:type="spellStart"/>
      <w:r w:rsidRPr="00BE1811">
        <w:rPr>
          <w:lang w:val="fr-FR"/>
        </w:rPr>
        <w:t>avizare</w:t>
      </w:r>
      <w:proofErr w:type="spellEnd"/>
      <w:r w:rsidRPr="00BE1811">
        <w:rPr>
          <w:lang w:val="fr-FR"/>
        </w:rPr>
        <w:t xml:space="preserve"> a </w:t>
      </w:r>
      <w:proofErr w:type="spellStart"/>
      <w:r w:rsidRPr="00BE1811">
        <w:rPr>
          <w:lang w:val="fr-FR"/>
        </w:rPr>
        <w:t>lucrărilor</w:t>
      </w:r>
      <w:proofErr w:type="spellEnd"/>
      <w:r w:rsidRPr="00BE1811">
        <w:rPr>
          <w:lang w:val="fr-FR"/>
        </w:rPr>
        <w:t xml:space="preserve"> de </w:t>
      </w:r>
      <w:proofErr w:type="spellStart"/>
      <w:r w:rsidRPr="00BE1811">
        <w:rPr>
          <w:lang w:val="fr-FR"/>
        </w:rPr>
        <w:t>intervenţii</w:t>
      </w:r>
      <w:proofErr w:type="spellEnd"/>
      <w:r w:rsidRPr="00BE1811">
        <w:rPr>
          <w:lang w:val="fr-FR"/>
        </w:rPr>
        <w:t xml:space="preserve"> va </w:t>
      </w:r>
      <w:proofErr w:type="spellStart"/>
      <w:r w:rsidRPr="00BE1811">
        <w:rPr>
          <w:lang w:val="fr-FR"/>
        </w:rPr>
        <w:t>avea</w:t>
      </w:r>
      <w:proofErr w:type="spellEnd"/>
      <w:r w:rsidRPr="00BE1811">
        <w:rPr>
          <w:lang w:val="fr-FR"/>
        </w:rPr>
        <w:t xml:space="preserve"> </w:t>
      </w:r>
      <w:proofErr w:type="spellStart"/>
      <w:r w:rsidRPr="00BE1811">
        <w:rPr>
          <w:lang w:val="fr-FR"/>
        </w:rPr>
        <w:t>prevăzută</w:t>
      </w:r>
      <w:proofErr w:type="spellEnd"/>
      <w:r w:rsidRPr="00BE1811">
        <w:rPr>
          <w:lang w:val="fr-FR"/>
        </w:rPr>
        <w:t xml:space="preserve">, ca </w:t>
      </w:r>
      <w:proofErr w:type="spellStart"/>
      <w:r w:rsidRPr="00BE1811">
        <w:rPr>
          <w:lang w:val="fr-FR"/>
        </w:rPr>
        <w:t>pagină</w:t>
      </w:r>
      <w:proofErr w:type="spellEnd"/>
      <w:r w:rsidRPr="00BE1811">
        <w:rPr>
          <w:lang w:val="fr-FR"/>
        </w:rPr>
        <w:t xml:space="preserve"> de </w:t>
      </w:r>
      <w:proofErr w:type="spellStart"/>
      <w:r w:rsidRPr="00BE1811">
        <w:rPr>
          <w:lang w:val="fr-FR"/>
        </w:rPr>
        <w:t>capăt</w:t>
      </w:r>
      <w:proofErr w:type="spellEnd"/>
      <w:r w:rsidRPr="00BE1811">
        <w:rPr>
          <w:lang w:val="fr-FR"/>
        </w:rPr>
        <w:t xml:space="preserve">, pagina de </w:t>
      </w:r>
      <w:proofErr w:type="spellStart"/>
      <w:r w:rsidRPr="00BE1811">
        <w:rPr>
          <w:lang w:val="fr-FR"/>
        </w:rPr>
        <w:t>semnături</w:t>
      </w:r>
      <w:proofErr w:type="spellEnd"/>
      <w:r w:rsidRPr="00BE1811">
        <w:rPr>
          <w:lang w:val="fr-FR"/>
        </w:rPr>
        <w:t xml:space="preserve">, </w:t>
      </w:r>
      <w:proofErr w:type="spellStart"/>
      <w:r w:rsidRPr="00BE1811">
        <w:rPr>
          <w:lang w:val="fr-FR"/>
        </w:rPr>
        <w:t>prin</w:t>
      </w:r>
      <w:proofErr w:type="spellEnd"/>
      <w:r w:rsidRPr="00BE1811">
        <w:rPr>
          <w:lang w:val="fr-FR"/>
        </w:rPr>
        <w:t xml:space="preserve"> care </w:t>
      </w:r>
      <w:proofErr w:type="spellStart"/>
      <w:r w:rsidRPr="00BE1811">
        <w:rPr>
          <w:lang w:val="fr-FR"/>
        </w:rPr>
        <w:t>elaboratorul</w:t>
      </w:r>
      <w:proofErr w:type="spellEnd"/>
      <w:r w:rsidRPr="00BE1811">
        <w:rPr>
          <w:lang w:val="fr-FR"/>
        </w:rPr>
        <w:t xml:space="preserve"> </w:t>
      </w:r>
      <w:proofErr w:type="spellStart"/>
      <w:r w:rsidRPr="00BE1811">
        <w:rPr>
          <w:lang w:val="fr-FR"/>
        </w:rPr>
        <w:t>acesteia</w:t>
      </w:r>
      <w:proofErr w:type="spellEnd"/>
      <w:r w:rsidRPr="00BE1811">
        <w:rPr>
          <w:lang w:val="fr-FR"/>
        </w:rPr>
        <w:t xml:space="preserve"> </w:t>
      </w:r>
      <w:proofErr w:type="spellStart"/>
      <w:r w:rsidRPr="00BE1811">
        <w:rPr>
          <w:lang w:val="fr-FR"/>
        </w:rPr>
        <w:t>îşi</w:t>
      </w:r>
      <w:proofErr w:type="spellEnd"/>
      <w:r w:rsidRPr="00BE1811">
        <w:rPr>
          <w:lang w:val="fr-FR"/>
        </w:rPr>
        <w:t xml:space="preserve"> </w:t>
      </w:r>
      <w:proofErr w:type="spellStart"/>
      <w:r w:rsidRPr="00BE1811">
        <w:rPr>
          <w:lang w:val="fr-FR"/>
        </w:rPr>
        <w:t>însuşeşte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asumă</w:t>
      </w:r>
      <w:proofErr w:type="spellEnd"/>
      <w:r w:rsidRPr="00BE1811">
        <w:rPr>
          <w:lang w:val="fr-FR"/>
        </w:rPr>
        <w:t xml:space="preserve"> </w:t>
      </w:r>
      <w:proofErr w:type="spellStart"/>
      <w:r w:rsidRPr="00BE1811">
        <w:rPr>
          <w:lang w:val="fr-FR"/>
        </w:rPr>
        <w:t>datele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soluţiile</w:t>
      </w:r>
      <w:proofErr w:type="spellEnd"/>
      <w:r w:rsidRPr="00BE1811">
        <w:rPr>
          <w:lang w:val="fr-FR"/>
        </w:rPr>
        <w:t xml:space="preserve"> </w:t>
      </w:r>
      <w:proofErr w:type="spellStart"/>
      <w:r w:rsidRPr="00BE1811">
        <w:rPr>
          <w:lang w:val="fr-FR"/>
        </w:rPr>
        <w:t>propuse</w:t>
      </w:r>
      <w:proofErr w:type="spellEnd"/>
      <w:r w:rsidRPr="00BE1811">
        <w:rPr>
          <w:lang w:val="fr-FR"/>
        </w:rPr>
        <w:t xml:space="preserve">, </w:t>
      </w:r>
      <w:proofErr w:type="spellStart"/>
      <w:r w:rsidRPr="00BE1811">
        <w:rPr>
          <w:lang w:val="fr-FR"/>
        </w:rPr>
        <w:t>şi</w:t>
      </w:r>
      <w:proofErr w:type="spellEnd"/>
      <w:r w:rsidRPr="00BE1811">
        <w:rPr>
          <w:lang w:val="fr-FR"/>
        </w:rPr>
        <w:t xml:space="preserve"> care va </w:t>
      </w:r>
      <w:proofErr w:type="spellStart"/>
      <w:r w:rsidRPr="00BE1811">
        <w:rPr>
          <w:lang w:val="fr-FR"/>
        </w:rPr>
        <w:t>conţine</w:t>
      </w:r>
      <w:proofErr w:type="spellEnd"/>
      <w:r w:rsidRPr="00BE1811">
        <w:rPr>
          <w:lang w:val="fr-FR"/>
        </w:rPr>
        <w:t xml:space="preserve"> </w:t>
      </w:r>
      <w:proofErr w:type="spellStart"/>
      <w:r w:rsidRPr="00BE1811">
        <w:rPr>
          <w:lang w:val="fr-FR"/>
        </w:rPr>
        <w:t>cel</w:t>
      </w:r>
      <w:proofErr w:type="spellEnd"/>
      <w:r w:rsidRPr="00BE1811">
        <w:rPr>
          <w:lang w:val="fr-FR"/>
        </w:rPr>
        <w:t xml:space="preserve"> </w:t>
      </w:r>
      <w:proofErr w:type="spellStart"/>
      <w:r w:rsidRPr="00BE1811">
        <w:rPr>
          <w:lang w:val="fr-FR"/>
        </w:rPr>
        <w:t>puţin</w:t>
      </w:r>
      <w:proofErr w:type="spellEnd"/>
      <w:r w:rsidRPr="00BE1811">
        <w:rPr>
          <w:lang w:val="fr-FR"/>
        </w:rPr>
        <w:t xml:space="preserve"> </w:t>
      </w:r>
      <w:proofErr w:type="spellStart"/>
      <w:r w:rsidRPr="00BE1811">
        <w:rPr>
          <w:lang w:val="fr-FR"/>
        </w:rPr>
        <w:t>următoarele</w:t>
      </w:r>
      <w:proofErr w:type="spellEnd"/>
      <w:r w:rsidRPr="00BE1811">
        <w:rPr>
          <w:lang w:val="fr-FR"/>
        </w:rPr>
        <w:t xml:space="preserve"> </w:t>
      </w:r>
      <w:proofErr w:type="gramStart"/>
      <w:r w:rsidRPr="00BE1811">
        <w:rPr>
          <w:lang w:val="fr-FR"/>
        </w:rPr>
        <w:t>date:</w:t>
      </w:r>
      <w:proofErr w:type="gramEnd"/>
      <w:r w:rsidRPr="00BE1811">
        <w:rPr>
          <w:lang w:val="fr-FR"/>
        </w:rPr>
        <w:t xml:space="preserve"> nr. ....../</w:t>
      </w:r>
      <w:proofErr w:type="spellStart"/>
      <w:r w:rsidRPr="00BE1811">
        <w:rPr>
          <w:lang w:val="fr-FR"/>
        </w:rPr>
        <w:t>dată</w:t>
      </w:r>
      <w:proofErr w:type="spellEnd"/>
      <w:r w:rsidRPr="00BE1811">
        <w:rPr>
          <w:lang w:val="fr-FR"/>
        </w:rPr>
        <w:t xml:space="preserve"> </w:t>
      </w:r>
      <w:proofErr w:type="spellStart"/>
      <w:r w:rsidRPr="00BE1811">
        <w:rPr>
          <w:lang w:val="fr-FR"/>
        </w:rPr>
        <w:t>contract</w:t>
      </w:r>
      <w:proofErr w:type="spellEnd"/>
      <w:r w:rsidRPr="00BE1811">
        <w:rPr>
          <w:lang w:val="fr-FR"/>
        </w:rPr>
        <w:t xml:space="preserve">, </w:t>
      </w:r>
      <w:proofErr w:type="spellStart"/>
      <w:r w:rsidRPr="00BE1811">
        <w:rPr>
          <w:lang w:val="fr-FR"/>
        </w:rPr>
        <w:t>numele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prenumele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clar</w:t>
      </w:r>
      <w:proofErr w:type="spellEnd"/>
      <w:r w:rsidRPr="00BE1811">
        <w:rPr>
          <w:lang w:val="fr-FR"/>
        </w:rPr>
        <w:t xml:space="preserve"> ale </w:t>
      </w:r>
      <w:proofErr w:type="spellStart"/>
      <w:r w:rsidRPr="00BE1811">
        <w:rPr>
          <w:lang w:val="fr-FR"/>
        </w:rPr>
        <w:t>proiectanţilor</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specialităţi</w:t>
      </w:r>
      <w:proofErr w:type="spellEnd"/>
      <w:r w:rsidRPr="00BE1811">
        <w:rPr>
          <w:lang w:val="fr-FR"/>
        </w:rPr>
        <w:t xml:space="preserve">, ale </w:t>
      </w:r>
      <w:proofErr w:type="spellStart"/>
      <w:r w:rsidRPr="00BE1811">
        <w:rPr>
          <w:lang w:val="fr-FR"/>
        </w:rPr>
        <w:t>persoanei</w:t>
      </w:r>
      <w:proofErr w:type="spellEnd"/>
      <w:r w:rsidRPr="00BE1811">
        <w:rPr>
          <w:lang w:val="fr-FR"/>
        </w:rPr>
        <w:t xml:space="preserve"> </w:t>
      </w:r>
      <w:proofErr w:type="spellStart"/>
      <w:r w:rsidRPr="00BE1811">
        <w:rPr>
          <w:lang w:val="fr-FR"/>
        </w:rPr>
        <w:t>responsabile</w:t>
      </w:r>
      <w:proofErr w:type="spellEnd"/>
      <w:r w:rsidRPr="00BE1811">
        <w:rPr>
          <w:lang w:val="fr-FR"/>
        </w:rPr>
        <w:t xml:space="preserve"> de </w:t>
      </w:r>
      <w:proofErr w:type="spellStart"/>
      <w:r w:rsidRPr="00BE1811">
        <w:rPr>
          <w:lang w:val="fr-FR"/>
        </w:rPr>
        <w:t>proiect</w:t>
      </w:r>
      <w:proofErr w:type="spellEnd"/>
      <w:r w:rsidRPr="00BE1811">
        <w:rPr>
          <w:lang w:val="fr-FR"/>
        </w:rPr>
        <w:t xml:space="preserve"> - </w:t>
      </w:r>
      <w:proofErr w:type="spellStart"/>
      <w:r w:rsidRPr="00BE1811">
        <w:rPr>
          <w:lang w:val="fr-FR"/>
        </w:rPr>
        <w:t>şef</w:t>
      </w:r>
      <w:proofErr w:type="spellEnd"/>
      <w:r w:rsidRPr="00BE1811">
        <w:rPr>
          <w:lang w:val="fr-FR"/>
        </w:rPr>
        <w:t xml:space="preserve"> de </w:t>
      </w:r>
      <w:proofErr w:type="spellStart"/>
      <w:r w:rsidRPr="00BE1811">
        <w:rPr>
          <w:lang w:val="fr-FR"/>
        </w:rPr>
        <w:t>proiect</w:t>
      </w:r>
      <w:proofErr w:type="spellEnd"/>
      <w:r w:rsidRPr="00BE1811">
        <w:rPr>
          <w:lang w:val="fr-FR"/>
        </w:rPr>
        <w:t>/</w:t>
      </w:r>
      <w:proofErr w:type="spellStart"/>
      <w:r w:rsidRPr="00BE1811">
        <w:rPr>
          <w:lang w:val="fr-FR"/>
        </w:rPr>
        <w:t>director</w:t>
      </w:r>
      <w:proofErr w:type="spellEnd"/>
      <w:r w:rsidRPr="00BE1811">
        <w:rPr>
          <w:lang w:val="fr-FR"/>
        </w:rPr>
        <w:t xml:space="preserve"> de </w:t>
      </w:r>
      <w:proofErr w:type="spellStart"/>
      <w:r w:rsidRPr="00BE1811">
        <w:rPr>
          <w:lang w:val="fr-FR"/>
        </w:rPr>
        <w:t>proiect</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semnăturile</w:t>
      </w:r>
      <w:proofErr w:type="spellEnd"/>
      <w:r w:rsidRPr="00BE1811">
        <w:rPr>
          <w:lang w:val="fr-FR"/>
        </w:rPr>
        <w:t xml:space="preserve"> </w:t>
      </w:r>
      <w:proofErr w:type="spellStart"/>
      <w:r w:rsidRPr="00BE1811">
        <w:rPr>
          <w:lang w:val="fr-FR"/>
        </w:rPr>
        <w:t>acestora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ştampila</w:t>
      </w:r>
      <w:proofErr w:type="spellEnd"/>
      <w:r w:rsidRPr="00BE1811">
        <w:rPr>
          <w:lang w:val="fr-FR"/>
        </w:rPr>
        <w:t>.</w:t>
      </w:r>
    </w:p>
    <w:p w14:paraId="7EC31165" w14:textId="77777777" w:rsidR="00F34D83" w:rsidRPr="00BE1811" w:rsidRDefault="00F34D83" w:rsidP="00F34D83">
      <w:pPr>
        <w:autoSpaceDE w:val="0"/>
        <w:autoSpaceDN w:val="0"/>
        <w:adjustRightInd w:val="0"/>
        <w:spacing w:after="0" w:line="240" w:lineRule="auto"/>
        <w:rPr>
          <w:lang w:val="fr-FR"/>
        </w:rPr>
      </w:pPr>
    </w:p>
    <w:p w14:paraId="1C7F4CC0" w14:textId="77777777" w:rsidR="00A315E0" w:rsidRPr="00BE1811" w:rsidRDefault="00A315E0" w:rsidP="00F34D83">
      <w:pPr>
        <w:autoSpaceDE w:val="0"/>
        <w:autoSpaceDN w:val="0"/>
        <w:adjustRightInd w:val="0"/>
        <w:spacing w:after="0" w:line="240" w:lineRule="auto"/>
        <w:rPr>
          <w:lang w:val="fr-FR"/>
        </w:rPr>
      </w:pPr>
    </w:p>
    <w:p w14:paraId="5AB01B5E" w14:textId="77777777" w:rsidR="00A315E0" w:rsidRPr="00BE1811" w:rsidRDefault="00A315E0" w:rsidP="00F34D83">
      <w:pPr>
        <w:autoSpaceDE w:val="0"/>
        <w:autoSpaceDN w:val="0"/>
        <w:adjustRightInd w:val="0"/>
        <w:spacing w:after="0" w:line="240" w:lineRule="auto"/>
        <w:rPr>
          <w:lang w:val="fr-FR"/>
        </w:rPr>
      </w:pPr>
    </w:p>
    <w:p w14:paraId="3116D923" w14:textId="77777777" w:rsidR="00A315E0" w:rsidRPr="00BE1811" w:rsidRDefault="00A315E0" w:rsidP="00F34D83">
      <w:pPr>
        <w:autoSpaceDE w:val="0"/>
        <w:autoSpaceDN w:val="0"/>
        <w:adjustRightInd w:val="0"/>
        <w:spacing w:after="0" w:line="240" w:lineRule="auto"/>
        <w:rPr>
          <w:lang w:val="fr-FR"/>
        </w:rPr>
      </w:pPr>
    </w:p>
    <w:p w14:paraId="5494F472" w14:textId="77777777" w:rsidR="00A315E0" w:rsidRPr="00BE1811" w:rsidRDefault="00A315E0" w:rsidP="00F34D83">
      <w:pPr>
        <w:autoSpaceDE w:val="0"/>
        <w:autoSpaceDN w:val="0"/>
        <w:adjustRightInd w:val="0"/>
        <w:spacing w:after="0" w:line="240" w:lineRule="auto"/>
        <w:rPr>
          <w:lang w:val="fr-FR"/>
        </w:rPr>
      </w:pPr>
    </w:p>
    <w:p w14:paraId="7172A65B" w14:textId="77777777" w:rsidR="00A315E0" w:rsidRPr="00BE1811" w:rsidRDefault="00A315E0" w:rsidP="00F34D83">
      <w:pPr>
        <w:autoSpaceDE w:val="0"/>
        <w:autoSpaceDN w:val="0"/>
        <w:adjustRightInd w:val="0"/>
        <w:spacing w:after="0" w:line="240" w:lineRule="auto"/>
        <w:rPr>
          <w:lang w:val="fr-FR"/>
        </w:rPr>
      </w:pPr>
    </w:p>
    <w:p w14:paraId="5664F54E" w14:textId="77777777" w:rsidR="00B46BC4" w:rsidRPr="00BE1811" w:rsidRDefault="00B46BC4" w:rsidP="00F34D83">
      <w:pPr>
        <w:autoSpaceDE w:val="0"/>
        <w:autoSpaceDN w:val="0"/>
        <w:adjustRightInd w:val="0"/>
        <w:spacing w:after="0" w:line="240" w:lineRule="auto"/>
        <w:rPr>
          <w:lang w:val="fr-FR"/>
        </w:rPr>
      </w:pPr>
    </w:p>
    <w:p w14:paraId="7A23A21A" w14:textId="77777777" w:rsidR="00B46BC4" w:rsidRPr="00BE1811" w:rsidRDefault="00B46BC4" w:rsidP="00A85737">
      <w:pPr>
        <w:pStyle w:val="ListParagraph"/>
        <w:autoSpaceDE w:val="0"/>
        <w:autoSpaceDN w:val="0"/>
        <w:adjustRightInd w:val="0"/>
        <w:spacing w:after="0" w:line="240" w:lineRule="auto"/>
        <w:ind w:left="360"/>
        <w:rPr>
          <w:b/>
          <w:sz w:val="22"/>
          <w:szCs w:val="22"/>
          <w:lang w:val="fr-FR"/>
        </w:rPr>
      </w:pPr>
    </w:p>
    <w:p w14:paraId="440EA772" w14:textId="77777777" w:rsidR="00B46BC4" w:rsidRPr="00BE1811" w:rsidRDefault="00B46BC4" w:rsidP="00F34D83">
      <w:pPr>
        <w:autoSpaceDE w:val="0"/>
        <w:autoSpaceDN w:val="0"/>
        <w:adjustRightInd w:val="0"/>
        <w:spacing w:after="0" w:line="240" w:lineRule="auto"/>
        <w:rPr>
          <w:lang w:val="fr-FR"/>
        </w:rPr>
      </w:pPr>
    </w:p>
    <w:p w14:paraId="013A9EC1" w14:textId="77777777" w:rsidR="00F34D83" w:rsidRPr="00BE1811" w:rsidRDefault="00F34D83" w:rsidP="00D24931">
      <w:pPr>
        <w:jc w:val="both"/>
        <w:rPr>
          <w:b/>
          <w:color w:val="000000"/>
        </w:rPr>
      </w:pPr>
    </w:p>
    <w:p w14:paraId="40E8F987" w14:textId="77777777" w:rsidR="0030587C" w:rsidRPr="00BE1811" w:rsidRDefault="0030587C" w:rsidP="00F34D83">
      <w:pPr>
        <w:jc w:val="both"/>
        <w:rPr>
          <w:rFonts w:eastAsia="MS Mincho"/>
          <w:b/>
          <w:bCs/>
          <w:color w:val="000000"/>
        </w:rPr>
      </w:pPr>
    </w:p>
    <w:p w14:paraId="44B9785A" w14:textId="77777777" w:rsidR="0053758A" w:rsidRPr="00BE1811" w:rsidRDefault="0053758A" w:rsidP="00F34D83">
      <w:pPr>
        <w:jc w:val="both"/>
        <w:rPr>
          <w:rFonts w:eastAsia="MS Mincho"/>
          <w:b/>
          <w:bCs/>
          <w:color w:val="000000"/>
        </w:rPr>
      </w:pPr>
    </w:p>
    <w:p w14:paraId="1A4ADE81" w14:textId="77777777" w:rsidR="0053758A" w:rsidRPr="00BE1811" w:rsidRDefault="0053758A" w:rsidP="00F34D83">
      <w:pPr>
        <w:jc w:val="both"/>
        <w:rPr>
          <w:rFonts w:eastAsia="MS Mincho"/>
          <w:b/>
          <w:bCs/>
          <w:color w:val="000000"/>
        </w:rPr>
      </w:pPr>
    </w:p>
    <w:p w14:paraId="4546AB1E" w14:textId="77777777" w:rsidR="0053758A" w:rsidRPr="00BE1811" w:rsidRDefault="0053758A" w:rsidP="00F34D83">
      <w:pPr>
        <w:jc w:val="both"/>
        <w:rPr>
          <w:rFonts w:eastAsia="MS Mincho"/>
          <w:b/>
          <w:bCs/>
          <w:color w:val="000000"/>
        </w:rPr>
      </w:pPr>
    </w:p>
    <w:p w14:paraId="431F76D7" w14:textId="77777777" w:rsidR="0053758A" w:rsidRPr="00BE1811" w:rsidRDefault="0053758A" w:rsidP="00F34D83">
      <w:pPr>
        <w:jc w:val="both"/>
        <w:rPr>
          <w:rFonts w:eastAsia="MS Mincho"/>
          <w:b/>
          <w:bCs/>
          <w:color w:val="000000"/>
        </w:rPr>
      </w:pPr>
    </w:p>
    <w:p w14:paraId="291EE0E3" w14:textId="77777777" w:rsidR="0053758A" w:rsidRPr="00BE1811" w:rsidRDefault="0053758A" w:rsidP="00F34D83">
      <w:pPr>
        <w:jc w:val="both"/>
        <w:rPr>
          <w:rFonts w:eastAsia="MS Mincho"/>
          <w:b/>
          <w:bCs/>
          <w:color w:val="000000"/>
        </w:rPr>
      </w:pPr>
    </w:p>
    <w:p w14:paraId="20A62295" w14:textId="04F003CE" w:rsidR="0030587C" w:rsidRPr="00BE1811" w:rsidRDefault="0030587C" w:rsidP="00F34D83">
      <w:pPr>
        <w:jc w:val="both"/>
        <w:rPr>
          <w:rFonts w:eastAsia="MS Mincho"/>
          <w:b/>
          <w:bCs/>
          <w:color w:val="000000"/>
        </w:rPr>
      </w:pPr>
    </w:p>
    <w:p w14:paraId="06CE97A2" w14:textId="2E7A5402" w:rsidR="006D5896" w:rsidRDefault="006D5896" w:rsidP="00F34D83">
      <w:pPr>
        <w:jc w:val="both"/>
        <w:rPr>
          <w:rFonts w:eastAsia="MS Mincho"/>
          <w:b/>
          <w:bCs/>
          <w:color w:val="000000"/>
        </w:rPr>
      </w:pPr>
    </w:p>
    <w:p w14:paraId="25F5AB2B" w14:textId="5CB44D50" w:rsidR="00C47D32" w:rsidRDefault="00C47D32" w:rsidP="00F34D83">
      <w:pPr>
        <w:jc w:val="both"/>
        <w:rPr>
          <w:rFonts w:eastAsia="MS Mincho"/>
          <w:b/>
          <w:bCs/>
          <w:color w:val="000000"/>
        </w:rPr>
      </w:pPr>
    </w:p>
    <w:p w14:paraId="0C06D4DA" w14:textId="77777777" w:rsidR="00C47D32" w:rsidRPr="00BE1811" w:rsidRDefault="00C47D32" w:rsidP="00F34D83">
      <w:pPr>
        <w:jc w:val="both"/>
        <w:rPr>
          <w:rFonts w:eastAsia="MS Mincho"/>
          <w:b/>
          <w:bCs/>
          <w:color w:val="000000"/>
        </w:rPr>
      </w:pPr>
    </w:p>
    <w:p w14:paraId="6F6A5662" w14:textId="77777777" w:rsidR="006D5896" w:rsidRPr="00BE1811" w:rsidRDefault="006D5896" w:rsidP="00F34D83">
      <w:pPr>
        <w:jc w:val="both"/>
        <w:rPr>
          <w:rFonts w:eastAsia="MS Mincho"/>
          <w:b/>
          <w:bCs/>
          <w:color w:val="000000"/>
        </w:rPr>
      </w:pPr>
    </w:p>
    <w:p w14:paraId="3B01FF6B" w14:textId="77777777" w:rsidR="006D5896" w:rsidRPr="00BE1811" w:rsidRDefault="006D5896" w:rsidP="006D5896">
      <w:pPr>
        <w:pStyle w:val="FootnoteText"/>
        <w:jc w:val="right"/>
        <w:rPr>
          <w:b/>
          <w:noProof/>
          <w:color w:val="000000" w:themeColor="text1"/>
          <w:sz w:val="22"/>
          <w:szCs w:val="22"/>
          <w:lang w:val="ro-RO"/>
        </w:rPr>
      </w:pPr>
      <w:bookmarkStart w:id="294" w:name="bookmark23"/>
      <w:bookmarkStart w:id="295" w:name="_Toc74560943"/>
      <w:bookmarkStart w:id="296" w:name="_Toc75446530"/>
      <w:bookmarkStart w:id="297" w:name="_Toc75446642"/>
      <w:r w:rsidRPr="00BE1811">
        <w:rPr>
          <w:b/>
          <w:noProof/>
          <w:color w:val="000000" w:themeColor="text1"/>
          <w:sz w:val="22"/>
          <w:szCs w:val="22"/>
          <w:lang w:val="ro-RO"/>
        </w:rPr>
        <w:lastRenderedPageBreak/>
        <w:t>ANEXA 5.2</w:t>
      </w:r>
    </w:p>
    <w:p w14:paraId="56B07D04" w14:textId="77777777" w:rsidR="006D5896" w:rsidRPr="00BE1811" w:rsidRDefault="006D5896" w:rsidP="006D5896">
      <w:pPr>
        <w:pStyle w:val="FootnoteText"/>
        <w:jc w:val="right"/>
        <w:rPr>
          <w:b/>
          <w:noProof/>
          <w:color w:val="000000" w:themeColor="text1"/>
          <w:sz w:val="22"/>
          <w:szCs w:val="22"/>
          <w:lang w:val="ro-RO"/>
        </w:rPr>
      </w:pPr>
    </w:p>
    <w:p w14:paraId="4BB8F7CA" w14:textId="77777777" w:rsidR="006D5896" w:rsidRPr="00BE1811" w:rsidRDefault="006D5896" w:rsidP="006D5896">
      <w:pPr>
        <w:pStyle w:val="FootnoteText"/>
        <w:jc w:val="center"/>
        <w:rPr>
          <w:b/>
          <w:noProof/>
          <w:color w:val="000000" w:themeColor="text1"/>
          <w:sz w:val="22"/>
          <w:szCs w:val="22"/>
          <w:lang w:val="ro-RO"/>
        </w:rPr>
      </w:pPr>
      <w:r w:rsidRPr="00BE1811">
        <w:rPr>
          <w:sz w:val="22"/>
          <w:szCs w:val="22"/>
        </w:rPr>
        <w:t>PROIECT TEHNIC DE EXECUŢIE</w:t>
      </w:r>
    </w:p>
    <w:p w14:paraId="1206EB75" w14:textId="77777777" w:rsidR="006D5896" w:rsidRPr="00BE1811" w:rsidRDefault="006D5896" w:rsidP="006D5896">
      <w:pPr>
        <w:jc w:val="both"/>
        <w:rPr>
          <w:rFonts w:eastAsia="MS Mincho"/>
          <w:b/>
          <w:bCs/>
          <w:color w:val="000000"/>
        </w:rPr>
      </w:pPr>
    </w:p>
    <w:p w14:paraId="2E83B0A3" w14:textId="77777777" w:rsidR="006D5896" w:rsidRPr="00BE1811" w:rsidRDefault="006D5896" w:rsidP="006D5896">
      <w:pPr>
        <w:pStyle w:val="BodyText3"/>
        <w:jc w:val="both"/>
        <w:rPr>
          <w:i/>
          <w:sz w:val="22"/>
          <w:szCs w:val="22"/>
        </w:rPr>
      </w:pPr>
      <w:r w:rsidRPr="00BE1811">
        <w:rPr>
          <w:i/>
          <w:sz w:val="22"/>
          <w:szCs w:val="22"/>
        </w:rPr>
        <w:t xml:space="preserve">Acest model este obligatoriu, conform HG nr.907/2016 din 29 noiembrie 2016 privind etapele de elaborare </w:t>
      </w:r>
      <w:proofErr w:type="spellStart"/>
      <w:r w:rsidRPr="00BE1811">
        <w:rPr>
          <w:i/>
          <w:sz w:val="22"/>
          <w:szCs w:val="22"/>
        </w:rPr>
        <w:t>şi</w:t>
      </w:r>
      <w:proofErr w:type="spellEnd"/>
      <w:r w:rsidRPr="00BE1811">
        <w:rPr>
          <w:i/>
          <w:sz w:val="22"/>
          <w:szCs w:val="22"/>
        </w:rPr>
        <w:t xml:space="preserve"> </w:t>
      </w:r>
      <w:proofErr w:type="spellStart"/>
      <w:r w:rsidRPr="00BE1811">
        <w:rPr>
          <w:i/>
          <w:sz w:val="22"/>
          <w:szCs w:val="22"/>
        </w:rPr>
        <w:t>conţinutul</w:t>
      </w:r>
      <w:proofErr w:type="spellEnd"/>
      <w:r w:rsidRPr="00BE1811">
        <w:rPr>
          <w:i/>
          <w:sz w:val="22"/>
          <w:szCs w:val="22"/>
        </w:rPr>
        <w:t xml:space="preserve">-cadru al </w:t>
      </w:r>
      <w:proofErr w:type="spellStart"/>
      <w:r w:rsidRPr="00BE1811">
        <w:rPr>
          <w:i/>
          <w:sz w:val="22"/>
          <w:szCs w:val="22"/>
        </w:rPr>
        <w:t>documentaţiilor</w:t>
      </w:r>
      <w:proofErr w:type="spellEnd"/>
      <w:r w:rsidRPr="00BE1811">
        <w:rPr>
          <w:i/>
          <w:sz w:val="22"/>
          <w:szCs w:val="22"/>
        </w:rPr>
        <w:t xml:space="preserve"> </w:t>
      </w:r>
      <w:proofErr w:type="spellStart"/>
      <w:r w:rsidRPr="00BE1811">
        <w:rPr>
          <w:i/>
          <w:sz w:val="22"/>
          <w:szCs w:val="22"/>
        </w:rPr>
        <w:t>tehnico</w:t>
      </w:r>
      <w:proofErr w:type="spellEnd"/>
      <w:r w:rsidRPr="00BE1811">
        <w:rPr>
          <w:i/>
          <w:sz w:val="22"/>
          <w:szCs w:val="22"/>
        </w:rPr>
        <w:t xml:space="preserve">-economice aferente obiectivelor/proiectelor de </w:t>
      </w:r>
      <w:proofErr w:type="spellStart"/>
      <w:r w:rsidRPr="00BE1811">
        <w:rPr>
          <w:i/>
          <w:sz w:val="22"/>
          <w:szCs w:val="22"/>
        </w:rPr>
        <w:t>investiţii</w:t>
      </w:r>
      <w:proofErr w:type="spellEnd"/>
      <w:r w:rsidRPr="00BE1811">
        <w:rPr>
          <w:i/>
          <w:sz w:val="22"/>
          <w:szCs w:val="22"/>
        </w:rPr>
        <w:t xml:space="preserve"> </w:t>
      </w:r>
      <w:proofErr w:type="spellStart"/>
      <w:r w:rsidRPr="00BE1811">
        <w:rPr>
          <w:i/>
          <w:sz w:val="22"/>
          <w:szCs w:val="22"/>
        </w:rPr>
        <w:t>finanţate</w:t>
      </w:r>
      <w:proofErr w:type="spellEnd"/>
      <w:r w:rsidRPr="00BE1811">
        <w:rPr>
          <w:i/>
          <w:sz w:val="22"/>
          <w:szCs w:val="22"/>
        </w:rPr>
        <w:t xml:space="preserve"> din fonduri publice, publicată în MO nr. 1061/29.12.2016</w:t>
      </w:r>
    </w:p>
    <w:p w14:paraId="0D1C1B7C" w14:textId="77777777" w:rsidR="006D5896" w:rsidRPr="00BE1811" w:rsidRDefault="006D5896" w:rsidP="006D5896">
      <w:pPr>
        <w:jc w:val="both"/>
        <w:rPr>
          <w:rFonts w:eastAsia="MS Mincho"/>
          <w:b/>
          <w:bCs/>
          <w:color w:val="000000"/>
        </w:rPr>
      </w:pPr>
    </w:p>
    <w:p w14:paraId="0A57155A" w14:textId="77777777" w:rsidR="006D5896" w:rsidRPr="00BE1811" w:rsidRDefault="006D5896" w:rsidP="006D5896">
      <w:pPr>
        <w:autoSpaceDE w:val="0"/>
        <w:autoSpaceDN w:val="0"/>
        <w:adjustRightInd w:val="0"/>
        <w:spacing w:after="0" w:line="240" w:lineRule="auto"/>
        <w:rPr>
          <w:lang w:val="fr-FR"/>
        </w:rPr>
      </w:pPr>
      <w:proofErr w:type="spellStart"/>
      <w:r w:rsidRPr="00BE1811">
        <w:rPr>
          <w:lang w:val="fr-FR"/>
        </w:rPr>
        <w:t>Proiectant</w:t>
      </w:r>
      <w:proofErr w:type="spellEnd"/>
      <w:r w:rsidRPr="00BE1811">
        <w:rPr>
          <w:lang w:val="fr-FR"/>
        </w:rPr>
        <w:t>,</w:t>
      </w:r>
    </w:p>
    <w:p w14:paraId="49DAE51A" w14:textId="77777777" w:rsidR="006D5896" w:rsidRPr="00BE1811" w:rsidRDefault="006D5896" w:rsidP="006D5896">
      <w:pPr>
        <w:autoSpaceDE w:val="0"/>
        <w:autoSpaceDN w:val="0"/>
        <w:adjustRightInd w:val="0"/>
        <w:spacing w:after="0" w:line="240" w:lineRule="auto"/>
        <w:rPr>
          <w:lang w:val="fr-FR"/>
        </w:rPr>
      </w:pPr>
      <w:r w:rsidRPr="00BE1811">
        <w:rPr>
          <w:lang w:val="fr-FR"/>
        </w:rPr>
        <w:t xml:space="preserve">     ………………….</w:t>
      </w:r>
    </w:p>
    <w:p w14:paraId="6D93F441" w14:textId="77777777" w:rsidR="006D5896" w:rsidRPr="00BE1811" w:rsidRDefault="006D5896" w:rsidP="006D5896">
      <w:pPr>
        <w:autoSpaceDE w:val="0"/>
        <w:autoSpaceDN w:val="0"/>
        <w:adjustRightInd w:val="0"/>
        <w:spacing w:after="0" w:line="240" w:lineRule="auto"/>
        <w:rPr>
          <w:lang w:val="fr-FR"/>
        </w:rPr>
      </w:pPr>
    </w:p>
    <w:p w14:paraId="600E4B56" w14:textId="77777777" w:rsidR="006D5896" w:rsidRPr="00BE1811" w:rsidRDefault="006D5896" w:rsidP="006D5896">
      <w:pPr>
        <w:autoSpaceDE w:val="0"/>
        <w:autoSpaceDN w:val="0"/>
        <w:adjustRightInd w:val="0"/>
        <w:spacing w:after="0" w:line="240" w:lineRule="auto"/>
        <w:rPr>
          <w:lang w:val="fr-FR"/>
        </w:rPr>
      </w:pPr>
      <w:r w:rsidRPr="00BE1811">
        <w:rPr>
          <w:lang w:val="fr-FR"/>
        </w:rPr>
        <w:t>(</w:t>
      </w:r>
      <w:proofErr w:type="spellStart"/>
      <w:proofErr w:type="gramStart"/>
      <w:r w:rsidRPr="00BE1811">
        <w:rPr>
          <w:lang w:val="fr-FR"/>
        </w:rPr>
        <w:t>denumirea</w:t>
      </w:r>
      <w:proofErr w:type="spellEnd"/>
      <w:proofErr w:type="gramEnd"/>
      <w:r w:rsidRPr="00BE1811">
        <w:rPr>
          <w:lang w:val="fr-FR"/>
        </w:rPr>
        <w:t xml:space="preserve"> </w:t>
      </w:r>
      <w:proofErr w:type="spellStart"/>
      <w:r w:rsidRPr="00BE1811">
        <w:rPr>
          <w:lang w:val="fr-FR"/>
        </w:rPr>
        <w:t>persoanei</w:t>
      </w:r>
      <w:proofErr w:type="spellEnd"/>
      <w:r w:rsidRPr="00BE1811">
        <w:rPr>
          <w:lang w:val="fr-FR"/>
        </w:rPr>
        <w:t xml:space="preserve"> </w:t>
      </w:r>
      <w:proofErr w:type="spellStart"/>
      <w:r w:rsidRPr="00BE1811">
        <w:rPr>
          <w:lang w:val="fr-FR"/>
        </w:rPr>
        <w:t>juridice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datele</w:t>
      </w:r>
      <w:proofErr w:type="spellEnd"/>
      <w:r w:rsidRPr="00BE1811">
        <w:rPr>
          <w:lang w:val="fr-FR"/>
        </w:rPr>
        <w:t xml:space="preserve"> de </w:t>
      </w:r>
      <w:proofErr w:type="spellStart"/>
      <w:r w:rsidRPr="00BE1811">
        <w:rPr>
          <w:lang w:val="fr-FR"/>
        </w:rPr>
        <w:t>identificare</w:t>
      </w:r>
      <w:proofErr w:type="spellEnd"/>
      <w:r w:rsidRPr="00BE1811">
        <w:rPr>
          <w:lang w:val="fr-FR"/>
        </w:rPr>
        <w:t>)</w:t>
      </w:r>
    </w:p>
    <w:p w14:paraId="1F6D0779" w14:textId="77777777" w:rsidR="006D5896" w:rsidRPr="00BE1811" w:rsidRDefault="006D5896" w:rsidP="006D5896">
      <w:pPr>
        <w:autoSpaceDE w:val="0"/>
        <w:autoSpaceDN w:val="0"/>
        <w:adjustRightInd w:val="0"/>
        <w:spacing w:after="0" w:line="240" w:lineRule="auto"/>
        <w:rPr>
          <w:lang w:val="fr-FR"/>
        </w:rPr>
      </w:pPr>
    </w:p>
    <w:p w14:paraId="34C46FA5" w14:textId="77777777" w:rsidR="006D5896" w:rsidRPr="00BE1811" w:rsidRDefault="006D5896" w:rsidP="006D5896">
      <w:pPr>
        <w:autoSpaceDE w:val="0"/>
        <w:autoSpaceDN w:val="0"/>
        <w:adjustRightInd w:val="0"/>
        <w:spacing w:after="0" w:line="240" w:lineRule="auto"/>
        <w:rPr>
          <w:lang w:val="fr-FR"/>
        </w:rPr>
      </w:pPr>
      <w:r w:rsidRPr="00BE1811">
        <w:rPr>
          <w:lang w:val="fr-FR"/>
        </w:rPr>
        <w:t>Nr……… /….../</w:t>
      </w:r>
      <w:proofErr w:type="gramStart"/>
      <w:r w:rsidRPr="00BE1811">
        <w:rPr>
          <w:lang w:val="fr-FR"/>
        </w:rPr>
        <w:t>…….</w:t>
      </w:r>
      <w:proofErr w:type="gramEnd"/>
      <w:r w:rsidRPr="00BE1811">
        <w:rPr>
          <w:lang w:val="fr-FR"/>
        </w:rPr>
        <w:t>./ ..</w:t>
      </w:r>
    </w:p>
    <w:p w14:paraId="6EFBD9BE" w14:textId="77777777" w:rsidR="006D5896" w:rsidRPr="00BE1811" w:rsidRDefault="006D5896" w:rsidP="006D5896">
      <w:pPr>
        <w:autoSpaceDE w:val="0"/>
        <w:autoSpaceDN w:val="0"/>
        <w:adjustRightInd w:val="0"/>
        <w:spacing w:after="0" w:line="240" w:lineRule="auto"/>
        <w:rPr>
          <w:lang w:val="fr-FR"/>
        </w:rPr>
      </w:pPr>
    </w:p>
    <w:p w14:paraId="4EDD2ED5" w14:textId="77777777" w:rsidR="006D5896" w:rsidRPr="00BE1811" w:rsidRDefault="006D5896" w:rsidP="006D5896">
      <w:pPr>
        <w:autoSpaceDE w:val="0"/>
        <w:autoSpaceDN w:val="0"/>
        <w:adjustRightInd w:val="0"/>
        <w:spacing w:after="0" w:line="240" w:lineRule="auto"/>
        <w:rPr>
          <w:lang w:val="fr-FR"/>
        </w:rPr>
      </w:pPr>
      <w:r w:rsidRPr="00BE1811">
        <w:rPr>
          <w:lang w:val="fr-FR"/>
        </w:rPr>
        <w:t>PROIECT TEHNIC DE EXECUŢIE</w:t>
      </w:r>
    </w:p>
    <w:p w14:paraId="165A6EEF" w14:textId="77777777" w:rsidR="006D5896" w:rsidRPr="00BE1811" w:rsidRDefault="006D5896" w:rsidP="006D5896">
      <w:pPr>
        <w:autoSpaceDE w:val="0"/>
        <w:autoSpaceDN w:val="0"/>
        <w:adjustRightInd w:val="0"/>
        <w:spacing w:after="0" w:line="240" w:lineRule="auto"/>
        <w:rPr>
          <w:lang w:val="fr-FR"/>
        </w:rPr>
      </w:pPr>
      <w:r w:rsidRPr="00BE1811">
        <w:rPr>
          <w:lang w:val="fr-FR"/>
        </w:rPr>
        <w:t xml:space="preserve">- </w:t>
      </w:r>
      <w:proofErr w:type="spellStart"/>
      <w:r w:rsidRPr="00BE1811">
        <w:rPr>
          <w:lang w:val="fr-FR"/>
        </w:rPr>
        <w:t>conţinut-cadru</w:t>
      </w:r>
      <w:proofErr w:type="spellEnd"/>
      <w:r w:rsidRPr="00BE1811">
        <w:rPr>
          <w:lang w:val="fr-FR"/>
        </w:rPr>
        <w:t>*1) –</w:t>
      </w:r>
    </w:p>
    <w:p w14:paraId="265E7A3A" w14:textId="77777777" w:rsidR="006D5896" w:rsidRPr="00BE1811" w:rsidRDefault="006D5896" w:rsidP="006D5896">
      <w:pPr>
        <w:autoSpaceDE w:val="0"/>
        <w:autoSpaceDN w:val="0"/>
        <w:adjustRightInd w:val="0"/>
        <w:spacing w:after="0" w:line="240" w:lineRule="auto"/>
        <w:rPr>
          <w:lang w:val="fr-FR"/>
        </w:rPr>
      </w:pPr>
    </w:p>
    <w:p w14:paraId="1183CDC7"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*1) </w:t>
      </w:r>
      <w:proofErr w:type="spellStart"/>
      <w:r w:rsidRPr="00BE1811">
        <w:rPr>
          <w:lang w:val="fr-FR"/>
        </w:rPr>
        <w:t>Conţinutul</w:t>
      </w:r>
      <w:proofErr w:type="spellEnd"/>
      <w:r w:rsidRPr="00BE1811">
        <w:rPr>
          <w:lang w:val="fr-FR"/>
        </w:rPr>
        <w:t xml:space="preserve"> </w:t>
      </w:r>
      <w:proofErr w:type="spellStart"/>
      <w:r w:rsidRPr="00BE1811">
        <w:rPr>
          <w:lang w:val="fr-FR"/>
        </w:rPr>
        <w:t>proiectului</w:t>
      </w:r>
      <w:proofErr w:type="spellEnd"/>
      <w:r w:rsidRPr="00BE1811">
        <w:rPr>
          <w:lang w:val="fr-FR"/>
        </w:rPr>
        <w:t xml:space="preserve"> </w:t>
      </w:r>
      <w:proofErr w:type="spellStart"/>
      <w:r w:rsidRPr="00BE1811">
        <w:rPr>
          <w:lang w:val="fr-FR"/>
        </w:rPr>
        <w:t>tehnic</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se </w:t>
      </w:r>
      <w:proofErr w:type="spellStart"/>
      <w:r w:rsidRPr="00BE1811">
        <w:rPr>
          <w:lang w:val="fr-FR"/>
        </w:rPr>
        <w:t>adaptează</w:t>
      </w:r>
      <w:proofErr w:type="spellEnd"/>
      <w:r w:rsidRPr="00BE1811">
        <w:rPr>
          <w:lang w:val="fr-FR"/>
        </w:rPr>
        <w:t xml:space="preserve"> da </w:t>
      </w:r>
      <w:proofErr w:type="spellStart"/>
      <w:r w:rsidRPr="00BE1811">
        <w:rPr>
          <w:lang w:val="fr-FR"/>
        </w:rPr>
        <w:t>către</w:t>
      </w:r>
      <w:proofErr w:type="spellEnd"/>
      <w:r w:rsidRPr="00BE1811">
        <w:rPr>
          <w:lang w:val="fr-FR"/>
        </w:rPr>
        <w:t xml:space="preserve"> </w:t>
      </w:r>
      <w:proofErr w:type="spellStart"/>
      <w:r w:rsidRPr="00BE1811">
        <w:rPr>
          <w:lang w:val="fr-FR"/>
        </w:rPr>
        <w:t>operatorii</w:t>
      </w:r>
      <w:proofErr w:type="spellEnd"/>
      <w:r w:rsidRPr="00BE1811">
        <w:rPr>
          <w:lang w:val="fr-FR"/>
        </w:rPr>
        <w:t xml:space="preserve"> </w:t>
      </w:r>
      <w:proofErr w:type="spellStart"/>
      <w:r w:rsidRPr="00BE1811">
        <w:rPr>
          <w:lang w:val="fr-FR"/>
        </w:rPr>
        <w:t>economici</w:t>
      </w:r>
      <w:proofErr w:type="spellEnd"/>
      <w:r w:rsidRPr="00BE1811">
        <w:rPr>
          <w:lang w:val="fr-FR"/>
        </w:rPr>
        <w:t xml:space="preserve"> care </w:t>
      </w:r>
      <w:proofErr w:type="spellStart"/>
      <w:r w:rsidRPr="00BE1811">
        <w:rPr>
          <w:lang w:val="fr-FR"/>
        </w:rPr>
        <w:t>prestează</w:t>
      </w:r>
      <w:proofErr w:type="spellEnd"/>
      <w:r w:rsidRPr="00BE1811">
        <w:rPr>
          <w:lang w:val="fr-FR"/>
        </w:rPr>
        <w:t xml:space="preserve"> in </w:t>
      </w:r>
      <w:proofErr w:type="spellStart"/>
      <w:r w:rsidRPr="00BE1811">
        <w:rPr>
          <w:lang w:val="fr-FR"/>
        </w:rPr>
        <w:t>condiţiile</w:t>
      </w:r>
      <w:proofErr w:type="spellEnd"/>
      <w:r w:rsidRPr="00BE1811">
        <w:rPr>
          <w:lang w:val="fr-FR"/>
        </w:rPr>
        <w:t xml:space="preserve"> </w:t>
      </w:r>
      <w:proofErr w:type="spellStart"/>
      <w:r w:rsidRPr="00BE1811">
        <w:rPr>
          <w:lang w:val="fr-FR"/>
        </w:rPr>
        <w:t>legii</w:t>
      </w:r>
      <w:proofErr w:type="spellEnd"/>
      <w:r w:rsidRPr="00BE1811">
        <w:rPr>
          <w:lang w:val="fr-FR"/>
        </w:rPr>
        <w:t xml:space="preserve"> </w:t>
      </w:r>
      <w:proofErr w:type="spellStart"/>
      <w:r w:rsidRPr="00BE1811">
        <w:rPr>
          <w:lang w:val="fr-FR"/>
        </w:rPr>
        <w:t>servicii</w:t>
      </w:r>
      <w:proofErr w:type="spellEnd"/>
      <w:r w:rsidRPr="00BE1811">
        <w:rPr>
          <w:lang w:val="fr-FR"/>
        </w:rPr>
        <w:t xml:space="preserve"> de </w:t>
      </w:r>
      <w:proofErr w:type="spellStart"/>
      <w:r w:rsidRPr="00BE1811">
        <w:rPr>
          <w:lang w:val="fr-FR"/>
        </w:rPr>
        <w:t>proiectare</w:t>
      </w:r>
      <w:proofErr w:type="spellEnd"/>
      <w:r w:rsidRPr="00BE1811">
        <w:rPr>
          <w:lang w:val="fr-FR"/>
        </w:rPr>
        <w:t xml:space="preserve"> in </w:t>
      </w:r>
      <w:proofErr w:type="spellStart"/>
      <w:r w:rsidRPr="00BE1811">
        <w:rPr>
          <w:lang w:val="fr-FR"/>
        </w:rPr>
        <w:t>domeniu</w:t>
      </w:r>
      <w:proofErr w:type="spellEnd"/>
      <w:r w:rsidRPr="00BE1811">
        <w:rPr>
          <w:lang w:val="fr-FR"/>
        </w:rPr>
        <w:t xml:space="preserve">, ta </w:t>
      </w:r>
      <w:proofErr w:type="spellStart"/>
      <w:r w:rsidRPr="00BE1811">
        <w:rPr>
          <w:lang w:val="fr-FR"/>
        </w:rPr>
        <w:t>conformitate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specificul</w:t>
      </w:r>
      <w:proofErr w:type="spellEnd"/>
      <w:r w:rsidRPr="00BE1811">
        <w:rPr>
          <w:lang w:val="fr-FR"/>
        </w:rPr>
        <w:t xml:space="preserve"> </w:t>
      </w:r>
      <w:proofErr w:type="spellStart"/>
      <w:r w:rsidRPr="00BE1811">
        <w:rPr>
          <w:lang w:val="fr-FR"/>
        </w:rPr>
        <w:t>investiţiei</w:t>
      </w:r>
      <w:proofErr w:type="spellEnd"/>
      <w:r w:rsidRPr="00BE1811">
        <w:rPr>
          <w:lang w:val="fr-FR"/>
        </w:rPr>
        <w:t>.</w:t>
      </w:r>
    </w:p>
    <w:p w14:paraId="087A0272"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 </w:t>
      </w:r>
      <w:proofErr w:type="spellStart"/>
      <w:r w:rsidRPr="00BE1811">
        <w:rPr>
          <w:lang w:val="fr-FR"/>
        </w:rPr>
        <w:t>Proiectul</w:t>
      </w:r>
      <w:proofErr w:type="spellEnd"/>
      <w:r w:rsidRPr="00BE1811">
        <w:rPr>
          <w:lang w:val="fr-FR"/>
        </w:rPr>
        <w:t xml:space="preserve"> </w:t>
      </w:r>
      <w:proofErr w:type="spellStart"/>
      <w:r w:rsidRPr="00BE1811">
        <w:rPr>
          <w:lang w:val="fr-FR"/>
        </w:rPr>
        <w:t>tehnic</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trebuie</w:t>
      </w:r>
      <w:proofErr w:type="spellEnd"/>
      <w:r w:rsidRPr="00BE1811">
        <w:rPr>
          <w:lang w:val="fr-FR"/>
        </w:rPr>
        <w:t xml:space="preserve"> </w:t>
      </w:r>
      <w:proofErr w:type="spellStart"/>
      <w:r w:rsidRPr="00BE1811">
        <w:rPr>
          <w:lang w:val="fr-FR"/>
        </w:rPr>
        <w:t>să</w:t>
      </w:r>
      <w:proofErr w:type="spellEnd"/>
      <w:r w:rsidRPr="00BE1811">
        <w:rPr>
          <w:lang w:val="fr-FR"/>
        </w:rPr>
        <w:t xml:space="preserve"> fie </w:t>
      </w:r>
      <w:proofErr w:type="spellStart"/>
      <w:r w:rsidRPr="00BE1811">
        <w:rPr>
          <w:lang w:val="fr-FR"/>
        </w:rPr>
        <w:t>astfel</w:t>
      </w:r>
      <w:proofErr w:type="spellEnd"/>
      <w:r w:rsidRPr="00BE1811">
        <w:rPr>
          <w:lang w:val="fr-FR"/>
        </w:rPr>
        <w:t xml:space="preserve"> </w:t>
      </w:r>
      <w:proofErr w:type="spellStart"/>
      <w:r w:rsidRPr="00BE1811">
        <w:rPr>
          <w:lang w:val="fr-FR"/>
        </w:rPr>
        <w:t>elaborat</w:t>
      </w:r>
      <w:proofErr w:type="spellEnd"/>
      <w:r w:rsidRPr="00BE1811">
        <w:rPr>
          <w:lang w:val="fr-FR"/>
        </w:rPr>
        <w:t xml:space="preserve"> </w:t>
      </w:r>
      <w:proofErr w:type="spellStart"/>
      <w:r w:rsidRPr="00BE1811">
        <w:rPr>
          <w:lang w:val="fr-FR"/>
        </w:rPr>
        <w:t>încât</w:t>
      </w:r>
      <w:proofErr w:type="spellEnd"/>
      <w:r w:rsidRPr="00BE1811">
        <w:rPr>
          <w:lang w:val="fr-FR"/>
        </w:rPr>
        <w:t xml:space="preserve"> </w:t>
      </w:r>
      <w:proofErr w:type="spellStart"/>
      <w:r w:rsidRPr="00BE1811">
        <w:rPr>
          <w:lang w:val="fr-FR"/>
        </w:rPr>
        <w:t>să</w:t>
      </w:r>
      <w:proofErr w:type="spellEnd"/>
      <w:r w:rsidRPr="00BE1811">
        <w:rPr>
          <w:lang w:val="fr-FR"/>
        </w:rPr>
        <w:t xml:space="preserve"> fie </w:t>
      </w:r>
      <w:proofErr w:type="spellStart"/>
      <w:r w:rsidRPr="00BE1811">
        <w:rPr>
          <w:lang w:val="fr-FR"/>
        </w:rPr>
        <w:t>clar</w:t>
      </w:r>
      <w:proofErr w:type="spellEnd"/>
      <w:r w:rsidRPr="00BE1811">
        <w:rPr>
          <w:lang w:val="fr-FR"/>
        </w:rPr>
        <w:t xml:space="preserve">, </w:t>
      </w:r>
      <w:proofErr w:type="spellStart"/>
      <w:r w:rsidRPr="00BE1811">
        <w:rPr>
          <w:lang w:val="fr-FR"/>
        </w:rPr>
        <w:t>să</w:t>
      </w:r>
      <w:proofErr w:type="spellEnd"/>
      <w:r w:rsidRPr="00BE1811">
        <w:rPr>
          <w:lang w:val="fr-FR"/>
        </w:rPr>
        <w:t xml:space="preserve"> </w:t>
      </w:r>
      <w:proofErr w:type="spellStart"/>
      <w:r w:rsidRPr="00BE1811">
        <w:rPr>
          <w:lang w:val="fr-FR"/>
        </w:rPr>
        <w:t>asigure</w:t>
      </w:r>
      <w:proofErr w:type="spellEnd"/>
      <w:r w:rsidRPr="00BE1811">
        <w:rPr>
          <w:lang w:val="fr-FR"/>
        </w:rPr>
        <w:t xml:space="preserve"> </w:t>
      </w:r>
      <w:proofErr w:type="spellStart"/>
      <w:r w:rsidRPr="00BE1811">
        <w:rPr>
          <w:lang w:val="fr-FR"/>
        </w:rPr>
        <w:t>informaţii</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complete</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viitoarea</w:t>
      </w:r>
      <w:proofErr w:type="spellEnd"/>
      <w:r w:rsidRPr="00BE1811">
        <w:rPr>
          <w:lang w:val="fr-FR"/>
        </w:rPr>
        <w:t xml:space="preserve"> </w:t>
      </w:r>
      <w:proofErr w:type="spellStart"/>
      <w:r w:rsidRPr="00BE1811">
        <w:rPr>
          <w:lang w:val="fr-FR"/>
        </w:rPr>
        <w:t>lucrare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să</w:t>
      </w:r>
      <w:proofErr w:type="spellEnd"/>
      <w:r w:rsidRPr="00BE1811">
        <w:rPr>
          <w:lang w:val="fr-FR"/>
        </w:rPr>
        <w:t xml:space="preserve"> </w:t>
      </w:r>
      <w:proofErr w:type="spellStart"/>
      <w:r w:rsidRPr="00BE1811">
        <w:rPr>
          <w:lang w:val="fr-FR"/>
        </w:rPr>
        <w:t>răspundă</w:t>
      </w:r>
      <w:proofErr w:type="spellEnd"/>
      <w:r w:rsidRPr="00BE1811">
        <w:rPr>
          <w:lang w:val="fr-FR"/>
        </w:rPr>
        <w:t xml:space="preserve"> </w:t>
      </w:r>
      <w:proofErr w:type="spellStart"/>
      <w:r w:rsidRPr="00BE1811">
        <w:rPr>
          <w:lang w:val="fr-FR"/>
        </w:rPr>
        <w:t>cerinţelor</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economice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ale </w:t>
      </w:r>
      <w:proofErr w:type="spellStart"/>
      <w:r w:rsidRPr="00BE1811">
        <w:rPr>
          <w:lang w:val="fr-FR"/>
        </w:rPr>
        <w:t>beneficiarului</w:t>
      </w:r>
      <w:proofErr w:type="spellEnd"/>
      <w:r w:rsidRPr="00BE1811">
        <w:rPr>
          <w:lang w:val="fr-FR"/>
        </w:rPr>
        <w:t>.</w:t>
      </w:r>
    </w:p>
    <w:p w14:paraId="4BBC76E7" w14:textId="77777777" w:rsidR="006D5896" w:rsidRPr="00BE1811" w:rsidRDefault="006D5896" w:rsidP="006D5896">
      <w:pPr>
        <w:autoSpaceDE w:val="0"/>
        <w:autoSpaceDN w:val="0"/>
        <w:adjustRightInd w:val="0"/>
        <w:spacing w:after="0" w:line="240" w:lineRule="auto"/>
        <w:jc w:val="both"/>
        <w:rPr>
          <w:lang w:val="fr-FR"/>
        </w:rPr>
      </w:pPr>
    </w:p>
    <w:p w14:paraId="182A4B32" w14:textId="77777777" w:rsidR="006D5896" w:rsidRPr="00BE1811" w:rsidRDefault="006D5896" w:rsidP="006D5896">
      <w:pPr>
        <w:autoSpaceDE w:val="0"/>
        <w:autoSpaceDN w:val="0"/>
        <w:adjustRightInd w:val="0"/>
        <w:spacing w:after="0" w:line="240" w:lineRule="auto"/>
        <w:jc w:val="both"/>
        <w:rPr>
          <w:lang w:val="fr-FR"/>
        </w:rPr>
      </w:pPr>
    </w:p>
    <w:p w14:paraId="29937763"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CAPITOLUL </w:t>
      </w:r>
      <w:proofErr w:type="gramStart"/>
      <w:r w:rsidRPr="00BE1811">
        <w:rPr>
          <w:lang w:val="fr-FR"/>
        </w:rPr>
        <w:t>I:</w:t>
      </w:r>
      <w:proofErr w:type="gramEnd"/>
      <w:r w:rsidRPr="00BE1811">
        <w:rPr>
          <w:lang w:val="fr-FR"/>
        </w:rPr>
        <w:t xml:space="preserve"> A. PĂRŢI SCRISE</w:t>
      </w:r>
    </w:p>
    <w:p w14:paraId="1957C99D" w14:textId="77777777" w:rsidR="006D5896" w:rsidRPr="00BE1811" w:rsidRDefault="006D5896" w:rsidP="006D5896">
      <w:pPr>
        <w:autoSpaceDE w:val="0"/>
        <w:autoSpaceDN w:val="0"/>
        <w:adjustRightInd w:val="0"/>
        <w:spacing w:after="0" w:line="240" w:lineRule="auto"/>
        <w:jc w:val="both"/>
        <w:rPr>
          <w:lang w:val="fr-FR"/>
        </w:rPr>
      </w:pPr>
    </w:p>
    <w:p w14:paraId="57DE4BCC"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SECŢIUNEA </w:t>
      </w:r>
      <w:proofErr w:type="gramStart"/>
      <w:r w:rsidRPr="00BE1811">
        <w:rPr>
          <w:lang w:val="fr-FR"/>
        </w:rPr>
        <w:t>I:</w:t>
      </w:r>
      <w:proofErr w:type="gramEnd"/>
      <w:r w:rsidRPr="00BE1811">
        <w:rPr>
          <w:lang w:val="fr-FR"/>
        </w:rPr>
        <w:t xml:space="preserve"> </w:t>
      </w:r>
      <w:proofErr w:type="spellStart"/>
      <w:r w:rsidRPr="00BE1811">
        <w:rPr>
          <w:lang w:val="fr-FR"/>
        </w:rPr>
        <w:t>Memoriu</w:t>
      </w:r>
      <w:proofErr w:type="spellEnd"/>
      <w:r w:rsidRPr="00BE1811">
        <w:rPr>
          <w:lang w:val="fr-FR"/>
        </w:rPr>
        <w:t xml:space="preserve"> </w:t>
      </w:r>
      <w:proofErr w:type="spellStart"/>
      <w:r w:rsidRPr="00BE1811">
        <w:rPr>
          <w:lang w:val="fr-FR"/>
        </w:rPr>
        <w:t>tehnic</w:t>
      </w:r>
      <w:proofErr w:type="spellEnd"/>
      <w:r w:rsidRPr="00BE1811">
        <w:rPr>
          <w:lang w:val="fr-FR"/>
        </w:rPr>
        <w:t xml:space="preserve"> </w:t>
      </w:r>
      <w:proofErr w:type="spellStart"/>
      <w:r w:rsidRPr="00BE1811">
        <w:rPr>
          <w:lang w:val="fr-FR"/>
        </w:rPr>
        <w:t>general</w:t>
      </w:r>
      <w:proofErr w:type="spellEnd"/>
    </w:p>
    <w:p w14:paraId="060EC10E"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1. </w:t>
      </w:r>
      <w:proofErr w:type="spellStart"/>
      <w:r w:rsidRPr="00BE1811">
        <w:rPr>
          <w:lang w:val="fr-FR"/>
        </w:rPr>
        <w:t>Informaţii</w:t>
      </w:r>
      <w:proofErr w:type="spellEnd"/>
      <w:r w:rsidRPr="00BE1811">
        <w:rPr>
          <w:lang w:val="fr-FR"/>
        </w:rPr>
        <w:t xml:space="preserve"> </w:t>
      </w:r>
      <w:proofErr w:type="spellStart"/>
      <w:r w:rsidRPr="00BE1811">
        <w:rPr>
          <w:lang w:val="fr-FR"/>
        </w:rPr>
        <w:t>generale</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obiectivul</w:t>
      </w:r>
      <w:proofErr w:type="spellEnd"/>
      <w:r w:rsidRPr="00BE1811">
        <w:rPr>
          <w:lang w:val="fr-FR"/>
        </w:rPr>
        <w:t xml:space="preserve"> de </w:t>
      </w:r>
      <w:proofErr w:type="spellStart"/>
      <w:r w:rsidRPr="00BE1811">
        <w:rPr>
          <w:lang w:val="fr-FR"/>
        </w:rPr>
        <w:t>Investiţii</w:t>
      </w:r>
      <w:proofErr w:type="spellEnd"/>
    </w:p>
    <w:p w14:paraId="7F10F7CB"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1.1. </w:t>
      </w:r>
      <w:proofErr w:type="spellStart"/>
      <w:r w:rsidRPr="00BE1811">
        <w:rPr>
          <w:lang w:val="fr-FR"/>
        </w:rPr>
        <w:t>Denumirea</w:t>
      </w:r>
      <w:proofErr w:type="spellEnd"/>
      <w:r w:rsidRPr="00BE1811">
        <w:rPr>
          <w:lang w:val="fr-FR"/>
        </w:rPr>
        <w:t xml:space="preserve"> </w:t>
      </w:r>
      <w:proofErr w:type="spellStart"/>
      <w:r w:rsidRPr="00BE1811">
        <w:rPr>
          <w:lang w:val="fr-FR"/>
        </w:rPr>
        <w:t>obiectivului</w:t>
      </w:r>
      <w:proofErr w:type="spellEnd"/>
      <w:r w:rsidRPr="00BE1811">
        <w:rPr>
          <w:lang w:val="fr-FR"/>
        </w:rPr>
        <w:t xml:space="preserve"> de </w:t>
      </w:r>
      <w:proofErr w:type="spellStart"/>
      <w:r w:rsidRPr="00BE1811">
        <w:rPr>
          <w:lang w:val="fr-FR"/>
        </w:rPr>
        <w:t>investiţii</w:t>
      </w:r>
      <w:proofErr w:type="spellEnd"/>
    </w:p>
    <w:p w14:paraId="48FF326A"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1.2. </w:t>
      </w:r>
      <w:proofErr w:type="spellStart"/>
      <w:r w:rsidRPr="00BE1811">
        <w:rPr>
          <w:lang w:val="fr-FR"/>
        </w:rPr>
        <w:t>Amplasamentul</w:t>
      </w:r>
      <w:proofErr w:type="spellEnd"/>
    </w:p>
    <w:p w14:paraId="013DD62B"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1.3. </w:t>
      </w:r>
      <w:proofErr w:type="spellStart"/>
      <w:r w:rsidRPr="00BE1811">
        <w:rPr>
          <w:lang w:val="fr-FR"/>
        </w:rPr>
        <w:t>Actul</w:t>
      </w:r>
      <w:proofErr w:type="spellEnd"/>
      <w:r w:rsidRPr="00BE1811">
        <w:rPr>
          <w:lang w:val="fr-FR"/>
        </w:rPr>
        <w:t xml:space="preserve"> </w:t>
      </w:r>
      <w:proofErr w:type="spellStart"/>
      <w:r w:rsidRPr="00BE1811">
        <w:rPr>
          <w:lang w:val="fr-FR"/>
        </w:rPr>
        <w:t>administrativ</w:t>
      </w:r>
      <w:proofErr w:type="spellEnd"/>
      <w:r w:rsidRPr="00BE1811">
        <w:rPr>
          <w:lang w:val="fr-FR"/>
        </w:rPr>
        <w:t xml:space="preserve"> </w:t>
      </w:r>
      <w:proofErr w:type="spellStart"/>
      <w:r w:rsidRPr="00BE1811">
        <w:rPr>
          <w:lang w:val="fr-FR"/>
        </w:rPr>
        <w:t>prin</w:t>
      </w:r>
      <w:proofErr w:type="spellEnd"/>
      <w:r w:rsidRPr="00BE1811">
        <w:rPr>
          <w:lang w:val="fr-FR"/>
        </w:rPr>
        <w:t xml:space="preserve"> care a </w:t>
      </w:r>
      <w:proofErr w:type="spellStart"/>
      <w:r w:rsidRPr="00BE1811">
        <w:rPr>
          <w:lang w:val="fr-FR"/>
        </w:rPr>
        <w:t>fost</w:t>
      </w:r>
      <w:proofErr w:type="spellEnd"/>
      <w:r w:rsidRPr="00BE1811">
        <w:rPr>
          <w:lang w:val="fr-FR"/>
        </w:rPr>
        <w:t xml:space="preserve"> </w:t>
      </w:r>
      <w:proofErr w:type="spellStart"/>
      <w:r w:rsidRPr="00BE1811">
        <w:rPr>
          <w:lang w:val="fr-FR"/>
        </w:rPr>
        <w:t>aprobat</w:t>
      </w:r>
      <w:proofErr w:type="spellEnd"/>
      <w:r w:rsidRPr="00BE1811">
        <w:rPr>
          <w:lang w:val="fr-FR"/>
        </w:rPr>
        <w:t xml:space="preserve">(ă), </w:t>
      </w:r>
      <w:proofErr w:type="spellStart"/>
      <w:r w:rsidRPr="00BE1811">
        <w:rPr>
          <w:lang w:val="fr-FR"/>
        </w:rPr>
        <w:t>în</w:t>
      </w:r>
      <w:proofErr w:type="spellEnd"/>
      <w:r w:rsidRPr="00BE1811">
        <w:rPr>
          <w:lang w:val="fr-FR"/>
        </w:rPr>
        <w:t xml:space="preserve"> </w:t>
      </w:r>
      <w:proofErr w:type="spellStart"/>
      <w:r w:rsidRPr="00BE1811">
        <w:rPr>
          <w:lang w:val="fr-FR"/>
        </w:rPr>
        <w:t>condiţiile</w:t>
      </w:r>
      <w:proofErr w:type="spellEnd"/>
      <w:r w:rsidRPr="00BE1811">
        <w:rPr>
          <w:lang w:val="fr-FR"/>
        </w:rPr>
        <w:t xml:space="preserve"> </w:t>
      </w:r>
      <w:proofErr w:type="spellStart"/>
      <w:r w:rsidRPr="00BE1811">
        <w:rPr>
          <w:lang w:val="fr-FR"/>
        </w:rPr>
        <w:t>legii</w:t>
      </w:r>
      <w:proofErr w:type="spellEnd"/>
      <w:r w:rsidRPr="00BE1811">
        <w:rPr>
          <w:lang w:val="fr-FR"/>
        </w:rPr>
        <w:t xml:space="preserve">, </w:t>
      </w:r>
      <w:proofErr w:type="spellStart"/>
      <w:r w:rsidRPr="00BE1811">
        <w:rPr>
          <w:lang w:val="fr-FR"/>
        </w:rPr>
        <w:t>studiul</w:t>
      </w:r>
      <w:proofErr w:type="spellEnd"/>
      <w:r w:rsidRPr="00BE1811">
        <w:rPr>
          <w:lang w:val="fr-FR"/>
        </w:rPr>
        <w:t xml:space="preserve"> de</w:t>
      </w:r>
    </w:p>
    <w:p w14:paraId="3C4DD1F0" w14:textId="77777777" w:rsidR="006D5896" w:rsidRPr="00BE1811" w:rsidRDefault="006D5896" w:rsidP="006D5896">
      <w:pPr>
        <w:autoSpaceDE w:val="0"/>
        <w:autoSpaceDN w:val="0"/>
        <w:adjustRightInd w:val="0"/>
        <w:spacing w:after="0" w:line="240" w:lineRule="auto"/>
        <w:jc w:val="both"/>
        <w:rPr>
          <w:lang w:val="fr-FR"/>
        </w:rPr>
      </w:pPr>
      <w:proofErr w:type="spellStart"/>
      <w:proofErr w:type="gramStart"/>
      <w:r w:rsidRPr="00BE1811">
        <w:rPr>
          <w:lang w:val="fr-FR"/>
        </w:rPr>
        <w:t>fezabilitate</w:t>
      </w:r>
      <w:proofErr w:type="spellEnd"/>
      <w:proofErr w:type="gramEnd"/>
      <w:r w:rsidRPr="00BE1811">
        <w:rPr>
          <w:lang w:val="fr-FR"/>
        </w:rPr>
        <w:t>/</w:t>
      </w:r>
      <w:proofErr w:type="spellStart"/>
      <w:r w:rsidRPr="00BE1811">
        <w:rPr>
          <w:lang w:val="fr-FR"/>
        </w:rPr>
        <w:t>documentaţia</w:t>
      </w:r>
      <w:proofErr w:type="spellEnd"/>
      <w:r w:rsidRPr="00BE1811">
        <w:rPr>
          <w:lang w:val="fr-FR"/>
        </w:rPr>
        <w:t xml:space="preserve"> de </w:t>
      </w:r>
      <w:proofErr w:type="spellStart"/>
      <w:r w:rsidRPr="00BE1811">
        <w:rPr>
          <w:lang w:val="fr-FR"/>
        </w:rPr>
        <w:t>avizare</w:t>
      </w:r>
      <w:proofErr w:type="spellEnd"/>
      <w:r w:rsidRPr="00BE1811">
        <w:rPr>
          <w:lang w:val="fr-FR"/>
        </w:rPr>
        <w:t xml:space="preserve"> a </w:t>
      </w:r>
      <w:proofErr w:type="spellStart"/>
      <w:r w:rsidRPr="00BE1811">
        <w:rPr>
          <w:lang w:val="fr-FR"/>
        </w:rPr>
        <w:t>lucrărilor</w:t>
      </w:r>
      <w:proofErr w:type="spellEnd"/>
      <w:r w:rsidRPr="00BE1811">
        <w:rPr>
          <w:lang w:val="fr-FR"/>
        </w:rPr>
        <w:t xml:space="preserve"> de </w:t>
      </w:r>
      <w:proofErr w:type="spellStart"/>
      <w:r w:rsidRPr="00BE1811">
        <w:rPr>
          <w:lang w:val="fr-FR"/>
        </w:rPr>
        <w:t>intervenţii</w:t>
      </w:r>
      <w:proofErr w:type="spellEnd"/>
    </w:p>
    <w:p w14:paraId="107BC560"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1.4. </w:t>
      </w:r>
      <w:proofErr w:type="spellStart"/>
      <w:r w:rsidRPr="00BE1811">
        <w:rPr>
          <w:lang w:val="fr-FR"/>
        </w:rPr>
        <w:t>Ordonatorul</w:t>
      </w:r>
      <w:proofErr w:type="spellEnd"/>
      <w:r w:rsidRPr="00BE1811">
        <w:rPr>
          <w:lang w:val="fr-FR"/>
        </w:rPr>
        <w:t xml:space="preserve"> principal de </w:t>
      </w:r>
      <w:proofErr w:type="spellStart"/>
      <w:r w:rsidRPr="00BE1811">
        <w:rPr>
          <w:lang w:val="fr-FR"/>
        </w:rPr>
        <w:t>credite</w:t>
      </w:r>
      <w:proofErr w:type="spellEnd"/>
    </w:p>
    <w:p w14:paraId="774FA300"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1.5. </w:t>
      </w:r>
      <w:proofErr w:type="spellStart"/>
      <w:r w:rsidRPr="00BE1811">
        <w:rPr>
          <w:lang w:val="fr-FR"/>
        </w:rPr>
        <w:t>Investitorul</w:t>
      </w:r>
      <w:proofErr w:type="spellEnd"/>
    </w:p>
    <w:p w14:paraId="452D40DE"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1.6. </w:t>
      </w:r>
      <w:proofErr w:type="spellStart"/>
      <w:r w:rsidRPr="00BE1811">
        <w:rPr>
          <w:lang w:val="fr-FR"/>
        </w:rPr>
        <w:t>Beneficiarul</w:t>
      </w:r>
      <w:proofErr w:type="spellEnd"/>
      <w:r w:rsidRPr="00BE1811">
        <w:rPr>
          <w:lang w:val="fr-FR"/>
        </w:rPr>
        <w:t xml:space="preserve"> </w:t>
      </w:r>
      <w:proofErr w:type="spellStart"/>
      <w:r w:rsidRPr="00BE1811">
        <w:rPr>
          <w:lang w:val="fr-FR"/>
        </w:rPr>
        <w:t>investiţiei</w:t>
      </w:r>
      <w:proofErr w:type="spellEnd"/>
    </w:p>
    <w:p w14:paraId="741E66E0"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1.7. </w:t>
      </w:r>
      <w:proofErr w:type="spellStart"/>
      <w:r w:rsidRPr="00BE1811">
        <w:rPr>
          <w:lang w:val="fr-FR"/>
        </w:rPr>
        <w:t>Elaboratorul</w:t>
      </w:r>
      <w:proofErr w:type="spellEnd"/>
      <w:r w:rsidRPr="00BE1811">
        <w:rPr>
          <w:lang w:val="fr-FR"/>
        </w:rPr>
        <w:t xml:space="preserve"> </w:t>
      </w:r>
      <w:proofErr w:type="spellStart"/>
      <w:r w:rsidRPr="00BE1811">
        <w:rPr>
          <w:lang w:val="fr-FR"/>
        </w:rPr>
        <w:t>proiectului</w:t>
      </w:r>
      <w:proofErr w:type="spellEnd"/>
      <w:r w:rsidRPr="00BE1811">
        <w:rPr>
          <w:lang w:val="fr-FR"/>
        </w:rPr>
        <w:t xml:space="preserve"> </w:t>
      </w:r>
      <w:proofErr w:type="spellStart"/>
      <w:r w:rsidRPr="00BE1811">
        <w:rPr>
          <w:lang w:val="fr-FR"/>
        </w:rPr>
        <w:t>tehnic</w:t>
      </w:r>
      <w:proofErr w:type="spellEnd"/>
      <w:r w:rsidRPr="00BE1811">
        <w:rPr>
          <w:lang w:val="fr-FR"/>
        </w:rPr>
        <w:t xml:space="preserve"> de </w:t>
      </w:r>
      <w:proofErr w:type="spellStart"/>
      <w:r w:rsidRPr="00BE1811">
        <w:rPr>
          <w:lang w:val="fr-FR"/>
        </w:rPr>
        <w:t>execuţie</w:t>
      </w:r>
      <w:proofErr w:type="spellEnd"/>
    </w:p>
    <w:p w14:paraId="4D5DA499"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2. </w:t>
      </w:r>
      <w:proofErr w:type="spellStart"/>
      <w:r w:rsidRPr="00BE1811">
        <w:rPr>
          <w:lang w:val="fr-FR"/>
        </w:rPr>
        <w:t>Prezentarea</w:t>
      </w:r>
      <w:proofErr w:type="spellEnd"/>
      <w:r w:rsidRPr="00BE1811">
        <w:rPr>
          <w:lang w:val="fr-FR"/>
        </w:rPr>
        <w:t xml:space="preserve"> </w:t>
      </w:r>
      <w:proofErr w:type="spellStart"/>
      <w:r w:rsidRPr="00BE1811">
        <w:rPr>
          <w:lang w:val="fr-FR"/>
        </w:rPr>
        <w:t>scenariului</w:t>
      </w:r>
      <w:proofErr w:type="spellEnd"/>
      <w:r w:rsidRPr="00BE1811">
        <w:rPr>
          <w:lang w:val="fr-FR"/>
        </w:rPr>
        <w:t>/</w:t>
      </w:r>
      <w:proofErr w:type="spellStart"/>
      <w:r w:rsidRPr="00BE1811">
        <w:rPr>
          <w:lang w:val="fr-FR"/>
        </w:rPr>
        <w:t>opţiunii</w:t>
      </w:r>
      <w:proofErr w:type="spellEnd"/>
      <w:r w:rsidRPr="00BE1811">
        <w:rPr>
          <w:lang w:val="fr-FR"/>
        </w:rPr>
        <w:t xml:space="preserve"> </w:t>
      </w:r>
      <w:proofErr w:type="spellStart"/>
      <w:r w:rsidRPr="00BE1811">
        <w:rPr>
          <w:lang w:val="fr-FR"/>
        </w:rPr>
        <w:t>aprobat</w:t>
      </w:r>
      <w:proofErr w:type="spellEnd"/>
      <w:r w:rsidRPr="00BE1811">
        <w:rPr>
          <w:lang w:val="fr-FR"/>
        </w:rPr>
        <w:t xml:space="preserve">(e) </w:t>
      </w:r>
      <w:proofErr w:type="spellStart"/>
      <w:r w:rsidRPr="00BE1811">
        <w:rPr>
          <w:lang w:val="fr-FR"/>
        </w:rPr>
        <w:t>în</w:t>
      </w:r>
      <w:proofErr w:type="spellEnd"/>
      <w:r w:rsidRPr="00BE1811">
        <w:rPr>
          <w:lang w:val="fr-FR"/>
        </w:rPr>
        <w:t xml:space="preserve"> </w:t>
      </w:r>
      <w:proofErr w:type="spellStart"/>
      <w:r w:rsidRPr="00BE1811">
        <w:rPr>
          <w:lang w:val="fr-FR"/>
        </w:rPr>
        <w:t>cadrul</w:t>
      </w:r>
      <w:proofErr w:type="spellEnd"/>
      <w:r w:rsidRPr="00BE1811">
        <w:rPr>
          <w:lang w:val="fr-FR"/>
        </w:rPr>
        <w:t xml:space="preserve"> </w:t>
      </w:r>
      <w:proofErr w:type="spellStart"/>
      <w:r w:rsidRPr="00BE1811">
        <w:rPr>
          <w:lang w:val="fr-FR"/>
        </w:rPr>
        <w:t>studiului</w:t>
      </w:r>
      <w:proofErr w:type="spellEnd"/>
      <w:r w:rsidRPr="00BE1811">
        <w:rPr>
          <w:lang w:val="fr-FR"/>
        </w:rPr>
        <w:t xml:space="preserve"> de</w:t>
      </w:r>
    </w:p>
    <w:p w14:paraId="1C8059ED" w14:textId="77777777" w:rsidR="006D5896" w:rsidRPr="00BE1811" w:rsidRDefault="006D5896" w:rsidP="006D5896">
      <w:pPr>
        <w:autoSpaceDE w:val="0"/>
        <w:autoSpaceDN w:val="0"/>
        <w:adjustRightInd w:val="0"/>
        <w:spacing w:after="0" w:line="240" w:lineRule="auto"/>
        <w:jc w:val="both"/>
        <w:rPr>
          <w:lang w:val="fr-FR"/>
        </w:rPr>
      </w:pPr>
      <w:proofErr w:type="spellStart"/>
      <w:proofErr w:type="gramStart"/>
      <w:r w:rsidRPr="00BE1811">
        <w:rPr>
          <w:lang w:val="fr-FR"/>
        </w:rPr>
        <w:t>fezabilitate</w:t>
      </w:r>
      <w:proofErr w:type="spellEnd"/>
      <w:proofErr w:type="gramEnd"/>
      <w:r w:rsidRPr="00BE1811">
        <w:rPr>
          <w:lang w:val="fr-FR"/>
        </w:rPr>
        <w:t>/</w:t>
      </w:r>
      <w:proofErr w:type="spellStart"/>
      <w:r w:rsidRPr="00BE1811">
        <w:rPr>
          <w:lang w:val="fr-FR"/>
        </w:rPr>
        <w:t>documentaţiei</w:t>
      </w:r>
      <w:proofErr w:type="spellEnd"/>
      <w:r w:rsidRPr="00BE1811">
        <w:rPr>
          <w:lang w:val="fr-FR"/>
        </w:rPr>
        <w:t xml:space="preserve"> de </w:t>
      </w:r>
      <w:proofErr w:type="spellStart"/>
      <w:r w:rsidRPr="00BE1811">
        <w:rPr>
          <w:lang w:val="fr-FR"/>
        </w:rPr>
        <w:t>avizare</w:t>
      </w:r>
      <w:proofErr w:type="spellEnd"/>
      <w:r w:rsidRPr="00BE1811">
        <w:rPr>
          <w:lang w:val="fr-FR"/>
        </w:rPr>
        <w:t xml:space="preserve"> a </w:t>
      </w:r>
      <w:proofErr w:type="spellStart"/>
      <w:r w:rsidRPr="00BE1811">
        <w:rPr>
          <w:lang w:val="fr-FR"/>
        </w:rPr>
        <w:t>lucrărilor</w:t>
      </w:r>
      <w:proofErr w:type="spellEnd"/>
      <w:r w:rsidRPr="00BE1811">
        <w:rPr>
          <w:lang w:val="fr-FR"/>
        </w:rPr>
        <w:t xml:space="preserve"> de </w:t>
      </w:r>
      <w:proofErr w:type="spellStart"/>
      <w:r w:rsidRPr="00BE1811">
        <w:rPr>
          <w:lang w:val="fr-FR"/>
        </w:rPr>
        <w:t>Intervenţii</w:t>
      </w:r>
      <w:proofErr w:type="spellEnd"/>
    </w:p>
    <w:p w14:paraId="0306927F"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2.1. </w:t>
      </w:r>
      <w:proofErr w:type="spellStart"/>
      <w:r w:rsidRPr="00BE1811">
        <w:rPr>
          <w:lang w:val="fr-FR"/>
        </w:rPr>
        <w:t>Particularităţi</w:t>
      </w:r>
      <w:proofErr w:type="spellEnd"/>
      <w:r w:rsidRPr="00BE1811">
        <w:rPr>
          <w:lang w:val="fr-FR"/>
        </w:rPr>
        <w:t xml:space="preserve"> ale </w:t>
      </w:r>
      <w:proofErr w:type="spellStart"/>
      <w:r w:rsidRPr="00BE1811">
        <w:rPr>
          <w:lang w:val="fr-FR"/>
        </w:rPr>
        <w:t>amplasamentului</w:t>
      </w:r>
      <w:proofErr w:type="spellEnd"/>
      <w:r w:rsidRPr="00BE1811">
        <w:rPr>
          <w:lang w:val="fr-FR"/>
        </w:rPr>
        <w:t xml:space="preserve">, </w:t>
      </w:r>
      <w:proofErr w:type="spellStart"/>
      <w:proofErr w:type="gramStart"/>
      <w:r w:rsidRPr="00BE1811">
        <w:rPr>
          <w:lang w:val="fr-FR"/>
        </w:rPr>
        <w:t>cuprinzând</w:t>
      </w:r>
      <w:proofErr w:type="spellEnd"/>
      <w:r w:rsidRPr="00BE1811">
        <w:rPr>
          <w:lang w:val="fr-FR"/>
        </w:rPr>
        <w:t>:</w:t>
      </w:r>
      <w:proofErr w:type="gramEnd"/>
    </w:p>
    <w:p w14:paraId="2E2ECADC"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a) </w:t>
      </w:r>
      <w:proofErr w:type="spellStart"/>
      <w:r w:rsidRPr="00BE1811">
        <w:rPr>
          <w:lang w:val="fr-FR"/>
        </w:rPr>
        <w:t>descrierea</w:t>
      </w:r>
      <w:proofErr w:type="spellEnd"/>
      <w:r w:rsidRPr="00BE1811">
        <w:rPr>
          <w:lang w:val="fr-FR"/>
        </w:rPr>
        <w:t xml:space="preserve"> </w:t>
      </w:r>
      <w:proofErr w:type="spellStart"/>
      <w:proofErr w:type="gramStart"/>
      <w:r w:rsidRPr="00BE1811">
        <w:rPr>
          <w:lang w:val="fr-FR"/>
        </w:rPr>
        <w:t>amplasamentul</w:t>
      </w:r>
      <w:proofErr w:type="spellEnd"/>
      <w:r w:rsidRPr="00BE1811">
        <w:rPr>
          <w:lang w:val="fr-FR"/>
        </w:rPr>
        <w:t>;</w:t>
      </w:r>
      <w:proofErr w:type="gramEnd"/>
    </w:p>
    <w:p w14:paraId="542920A8"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b) </w:t>
      </w:r>
      <w:proofErr w:type="spellStart"/>
      <w:proofErr w:type="gramStart"/>
      <w:r w:rsidRPr="00BE1811">
        <w:rPr>
          <w:lang w:val="fr-FR"/>
        </w:rPr>
        <w:t>topografia</w:t>
      </w:r>
      <w:proofErr w:type="spellEnd"/>
      <w:r w:rsidRPr="00BE1811">
        <w:rPr>
          <w:lang w:val="fr-FR"/>
        </w:rPr>
        <w:t>;</w:t>
      </w:r>
      <w:proofErr w:type="gramEnd"/>
    </w:p>
    <w:p w14:paraId="48D6A97E"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c) </w:t>
      </w:r>
      <w:proofErr w:type="spellStart"/>
      <w:r w:rsidRPr="00BE1811">
        <w:rPr>
          <w:lang w:val="fr-FR"/>
        </w:rPr>
        <w:t>clima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fenomenele</w:t>
      </w:r>
      <w:proofErr w:type="spellEnd"/>
      <w:r w:rsidRPr="00BE1811">
        <w:rPr>
          <w:lang w:val="fr-FR"/>
        </w:rPr>
        <w:t xml:space="preserve"> </w:t>
      </w:r>
      <w:proofErr w:type="spellStart"/>
      <w:r w:rsidRPr="00BE1811">
        <w:rPr>
          <w:lang w:val="fr-FR"/>
        </w:rPr>
        <w:t>naturale</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proofErr w:type="gramStart"/>
      <w:r w:rsidRPr="00BE1811">
        <w:rPr>
          <w:lang w:val="fr-FR"/>
        </w:rPr>
        <w:t>zonei</w:t>
      </w:r>
      <w:proofErr w:type="spellEnd"/>
      <w:r w:rsidRPr="00BE1811">
        <w:rPr>
          <w:lang w:val="fr-FR"/>
        </w:rPr>
        <w:t>;</w:t>
      </w:r>
      <w:proofErr w:type="gramEnd"/>
    </w:p>
    <w:p w14:paraId="6E312628"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d) </w:t>
      </w:r>
      <w:proofErr w:type="spellStart"/>
      <w:r w:rsidRPr="00BE1811">
        <w:rPr>
          <w:lang w:val="fr-FR"/>
        </w:rPr>
        <w:t>geologia</w:t>
      </w:r>
      <w:proofErr w:type="spellEnd"/>
      <w:r w:rsidRPr="00BE1811">
        <w:rPr>
          <w:lang w:val="fr-FR"/>
        </w:rPr>
        <w:t xml:space="preserve">, </w:t>
      </w:r>
      <w:proofErr w:type="spellStart"/>
      <w:proofErr w:type="gramStart"/>
      <w:r w:rsidRPr="00BE1811">
        <w:rPr>
          <w:lang w:val="fr-FR"/>
        </w:rPr>
        <w:t>seismicitatea</w:t>
      </w:r>
      <w:proofErr w:type="spellEnd"/>
      <w:r w:rsidRPr="00BE1811">
        <w:rPr>
          <w:lang w:val="fr-FR"/>
        </w:rPr>
        <w:t>;</w:t>
      </w:r>
      <w:proofErr w:type="gramEnd"/>
    </w:p>
    <w:p w14:paraId="6E91AF22"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e) </w:t>
      </w:r>
      <w:proofErr w:type="spellStart"/>
      <w:r w:rsidRPr="00BE1811">
        <w:rPr>
          <w:lang w:val="fr-FR"/>
        </w:rPr>
        <w:t>devierile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protejările</w:t>
      </w:r>
      <w:proofErr w:type="spellEnd"/>
      <w:r w:rsidRPr="00BE1811">
        <w:rPr>
          <w:lang w:val="fr-FR"/>
        </w:rPr>
        <w:t xml:space="preserve"> de </w:t>
      </w:r>
      <w:proofErr w:type="spellStart"/>
      <w:r w:rsidRPr="00BE1811">
        <w:rPr>
          <w:lang w:val="fr-FR"/>
        </w:rPr>
        <w:t>utilităţi</w:t>
      </w:r>
      <w:proofErr w:type="spellEnd"/>
      <w:r w:rsidRPr="00BE1811">
        <w:rPr>
          <w:lang w:val="fr-FR"/>
        </w:rPr>
        <w:t xml:space="preserve"> </w:t>
      </w:r>
      <w:proofErr w:type="spellStart"/>
      <w:proofErr w:type="gramStart"/>
      <w:r w:rsidRPr="00BE1811">
        <w:rPr>
          <w:lang w:val="fr-FR"/>
        </w:rPr>
        <w:t>afectate</w:t>
      </w:r>
      <w:proofErr w:type="spellEnd"/>
      <w:r w:rsidRPr="00BE1811">
        <w:rPr>
          <w:lang w:val="fr-FR"/>
        </w:rPr>
        <w:t>;</w:t>
      </w:r>
      <w:proofErr w:type="gramEnd"/>
    </w:p>
    <w:p w14:paraId="65F8AD0D"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f) </w:t>
      </w:r>
      <w:proofErr w:type="spellStart"/>
      <w:r w:rsidRPr="00BE1811">
        <w:rPr>
          <w:lang w:val="fr-FR"/>
        </w:rPr>
        <w:t>sursele</w:t>
      </w:r>
      <w:proofErr w:type="spellEnd"/>
      <w:r w:rsidRPr="00BE1811">
        <w:rPr>
          <w:lang w:val="fr-FR"/>
        </w:rPr>
        <w:t xml:space="preserve"> de </w:t>
      </w:r>
      <w:proofErr w:type="spellStart"/>
      <w:r w:rsidRPr="00BE1811">
        <w:rPr>
          <w:lang w:val="fr-FR"/>
        </w:rPr>
        <w:t>apă</w:t>
      </w:r>
      <w:proofErr w:type="spellEnd"/>
      <w:r w:rsidRPr="00BE1811">
        <w:rPr>
          <w:lang w:val="fr-FR"/>
        </w:rPr>
        <w:t xml:space="preserve">, </w:t>
      </w:r>
      <w:proofErr w:type="spellStart"/>
      <w:r w:rsidRPr="00BE1811">
        <w:rPr>
          <w:lang w:val="fr-FR"/>
        </w:rPr>
        <w:t>energie</w:t>
      </w:r>
      <w:proofErr w:type="spellEnd"/>
      <w:r w:rsidRPr="00BE1811">
        <w:rPr>
          <w:lang w:val="fr-FR"/>
        </w:rPr>
        <w:t xml:space="preserve"> </w:t>
      </w:r>
      <w:proofErr w:type="spellStart"/>
      <w:r w:rsidRPr="00BE1811">
        <w:rPr>
          <w:lang w:val="fr-FR"/>
        </w:rPr>
        <w:t>electrică</w:t>
      </w:r>
      <w:proofErr w:type="spellEnd"/>
      <w:r w:rsidRPr="00BE1811">
        <w:rPr>
          <w:lang w:val="fr-FR"/>
        </w:rPr>
        <w:t xml:space="preserve">, gaze, </w:t>
      </w:r>
      <w:proofErr w:type="spellStart"/>
      <w:r w:rsidRPr="00BE1811">
        <w:rPr>
          <w:lang w:val="fr-FR"/>
        </w:rPr>
        <w:t>telefon</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r w:rsidRPr="00BE1811">
        <w:rPr>
          <w:lang w:val="fr-FR"/>
        </w:rPr>
        <w:t>asemenea</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lucrări</w:t>
      </w:r>
      <w:proofErr w:type="spellEnd"/>
    </w:p>
    <w:p w14:paraId="1013B5C0" w14:textId="77777777" w:rsidR="006D5896" w:rsidRPr="00BE1811" w:rsidRDefault="006D5896" w:rsidP="006D5896">
      <w:pPr>
        <w:autoSpaceDE w:val="0"/>
        <w:autoSpaceDN w:val="0"/>
        <w:adjustRightInd w:val="0"/>
        <w:spacing w:after="0" w:line="240" w:lineRule="auto"/>
        <w:jc w:val="both"/>
        <w:rPr>
          <w:lang w:val="fr-FR"/>
        </w:rPr>
      </w:pPr>
      <w:proofErr w:type="spellStart"/>
      <w:proofErr w:type="gramStart"/>
      <w:r w:rsidRPr="00BE1811">
        <w:rPr>
          <w:lang w:val="fr-FR"/>
        </w:rPr>
        <w:t>definitive</w:t>
      </w:r>
      <w:proofErr w:type="spellEnd"/>
      <w:proofErr w:type="gram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provizorii</w:t>
      </w:r>
      <w:proofErr w:type="spellEnd"/>
      <w:r w:rsidRPr="00BE1811">
        <w:rPr>
          <w:lang w:val="fr-FR"/>
        </w:rPr>
        <w:t>;</w:t>
      </w:r>
    </w:p>
    <w:p w14:paraId="5F303B0C"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g) </w:t>
      </w:r>
      <w:proofErr w:type="spellStart"/>
      <w:r w:rsidRPr="00BE1811">
        <w:rPr>
          <w:lang w:val="fr-FR"/>
        </w:rPr>
        <w:t>căile</w:t>
      </w:r>
      <w:proofErr w:type="spellEnd"/>
      <w:r w:rsidRPr="00BE1811">
        <w:rPr>
          <w:lang w:val="fr-FR"/>
        </w:rPr>
        <w:t xml:space="preserve"> de </w:t>
      </w:r>
      <w:proofErr w:type="spellStart"/>
      <w:r w:rsidRPr="00BE1811">
        <w:rPr>
          <w:lang w:val="fr-FR"/>
        </w:rPr>
        <w:t>acces</w:t>
      </w:r>
      <w:proofErr w:type="spellEnd"/>
      <w:r w:rsidRPr="00BE1811">
        <w:rPr>
          <w:lang w:val="fr-FR"/>
        </w:rPr>
        <w:t xml:space="preserve"> permanente, </w:t>
      </w:r>
      <w:proofErr w:type="spellStart"/>
      <w:r w:rsidRPr="00BE1811">
        <w:rPr>
          <w:lang w:val="fr-FR"/>
        </w:rPr>
        <w:t>căile</w:t>
      </w:r>
      <w:proofErr w:type="spellEnd"/>
      <w:r w:rsidRPr="00BE1811">
        <w:rPr>
          <w:lang w:val="fr-FR"/>
        </w:rPr>
        <w:t xml:space="preserve"> de </w:t>
      </w:r>
      <w:proofErr w:type="spellStart"/>
      <w:r w:rsidRPr="00BE1811">
        <w:rPr>
          <w:lang w:val="fr-FR"/>
        </w:rPr>
        <w:t>comunicaţii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proofErr w:type="gramStart"/>
      <w:r w:rsidRPr="00BE1811">
        <w:rPr>
          <w:lang w:val="fr-FR"/>
        </w:rPr>
        <w:t>asemenea</w:t>
      </w:r>
      <w:proofErr w:type="spellEnd"/>
      <w:r w:rsidRPr="00BE1811">
        <w:rPr>
          <w:lang w:val="fr-FR"/>
        </w:rPr>
        <w:t>;</w:t>
      </w:r>
      <w:proofErr w:type="gramEnd"/>
    </w:p>
    <w:p w14:paraId="58563352"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h) </w:t>
      </w:r>
      <w:proofErr w:type="spellStart"/>
      <w:r w:rsidRPr="00BE1811">
        <w:rPr>
          <w:lang w:val="fr-FR"/>
        </w:rPr>
        <w:t>căile</w:t>
      </w:r>
      <w:proofErr w:type="spellEnd"/>
      <w:r w:rsidRPr="00BE1811">
        <w:rPr>
          <w:lang w:val="fr-FR"/>
        </w:rPr>
        <w:t xml:space="preserve"> de </w:t>
      </w:r>
      <w:proofErr w:type="spellStart"/>
      <w:r w:rsidRPr="00BE1811">
        <w:rPr>
          <w:lang w:val="fr-FR"/>
        </w:rPr>
        <w:t>acces</w:t>
      </w:r>
      <w:proofErr w:type="spellEnd"/>
      <w:r w:rsidRPr="00BE1811">
        <w:rPr>
          <w:lang w:val="fr-FR"/>
        </w:rPr>
        <w:t xml:space="preserve"> </w:t>
      </w:r>
      <w:proofErr w:type="spellStart"/>
      <w:proofErr w:type="gramStart"/>
      <w:r w:rsidRPr="00BE1811">
        <w:rPr>
          <w:lang w:val="fr-FR"/>
        </w:rPr>
        <w:t>provizorii</w:t>
      </w:r>
      <w:proofErr w:type="spellEnd"/>
      <w:r w:rsidRPr="00BE1811">
        <w:rPr>
          <w:lang w:val="fr-FR"/>
        </w:rPr>
        <w:t>;</w:t>
      </w:r>
      <w:proofErr w:type="gramEnd"/>
    </w:p>
    <w:p w14:paraId="7DFBA335"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i) </w:t>
      </w:r>
      <w:proofErr w:type="spellStart"/>
      <w:r w:rsidRPr="00BE1811">
        <w:rPr>
          <w:lang w:val="fr-FR"/>
        </w:rPr>
        <w:t>bunuri</w:t>
      </w:r>
      <w:proofErr w:type="spellEnd"/>
      <w:r w:rsidRPr="00BE1811">
        <w:rPr>
          <w:lang w:val="fr-FR"/>
        </w:rPr>
        <w:t xml:space="preserve"> de </w:t>
      </w:r>
      <w:proofErr w:type="spellStart"/>
      <w:r w:rsidRPr="00BE1811">
        <w:rPr>
          <w:lang w:val="fr-FR"/>
        </w:rPr>
        <w:t>patrimoniu</w:t>
      </w:r>
      <w:proofErr w:type="spellEnd"/>
      <w:r w:rsidRPr="00BE1811">
        <w:rPr>
          <w:lang w:val="fr-FR"/>
        </w:rPr>
        <w:t xml:space="preserve"> cultural </w:t>
      </w:r>
      <w:proofErr w:type="spellStart"/>
      <w:r w:rsidRPr="00BE1811">
        <w:rPr>
          <w:lang w:val="fr-FR"/>
        </w:rPr>
        <w:t>imobil</w:t>
      </w:r>
      <w:proofErr w:type="spellEnd"/>
      <w:r w:rsidRPr="00BE1811">
        <w:rPr>
          <w:lang w:val="fr-FR"/>
        </w:rPr>
        <w:t>.</w:t>
      </w:r>
    </w:p>
    <w:p w14:paraId="39B120F7"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2.2. </w:t>
      </w:r>
      <w:proofErr w:type="spellStart"/>
      <w:r w:rsidRPr="00BE1811">
        <w:rPr>
          <w:lang w:val="fr-FR"/>
        </w:rPr>
        <w:t>Soluţia</w:t>
      </w:r>
      <w:proofErr w:type="spellEnd"/>
      <w:r w:rsidRPr="00BE1811">
        <w:rPr>
          <w:lang w:val="fr-FR"/>
        </w:rPr>
        <w:t xml:space="preserve"> </w:t>
      </w:r>
      <w:proofErr w:type="spellStart"/>
      <w:r w:rsidRPr="00BE1811">
        <w:rPr>
          <w:lang w:val="fr-FR"/>
        </w:rPr>
        <w:t>tehnică</w:t>
      </w:r>
      <w:proofErr w:type="spellEnd"/>
      <w:r w:rsidRPr="00BE1811">
        <w:rPr>
          <w:lang w:val="fr-FR"/>
        </w:rPr>
        <w:t xml:space="preserve"> </w:t>
      </w:r>
      <w:proofErr w:type="spellStart"/>
      <w:proofErr w:type="gramStart"/>
      <w:r w:rsidRPr="00BE1811">
        <w:rPr>
          <w:lang w:val="fr-FR"/>
        </w:rPr>
        <w:t>cuprinzând</w:t>
      </w:r>
      <w:proofErr w:type="spellEnd"/>
      <w:r w:rsidRPr="00BE1811">
        <w:rPr>
          <w:lang w:val="fr-FR"/>
        </w:rPr>
        <w:t>:</w:t>
      </w:r>
      <w:proofErr w:type="gramEnd"/>
    </w:p>
    <w:p w14:paraId="5B4A6F2F"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a) </w:t>
      </w:r>
      <w:proofErr w:type="spellStart"/>
      <w:r w:rsidRPr="00BE1811">
        <w:rPr>
          <w:lang w:val="fr-FR"/>
        </w:rPr>
        <w:t>caracteristici</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parametri</w:t>
      </w:r>
      <w:proofErr w:type="spellEnd"/>
      <w:r w:rsidRPr="00BE1811">
        <w:rPr>
          <w:lang w:val="fr-FR"/>
        </w:rPr>
        <w:t xml:space="preserve"> </w:t>
      </w:r>
      <w:proofErr w:type="spellStart"/>
      <w:r w:rsidRPr="00BE1811">
        <w:rPr>
          <w:lang w:val="fr-FR"/>
        </w:rPr>
        <w:t>specifici</w:t>
      </w:r>
      <w:proofErr w:type="spellEnd"/>
      <w:r w:rsidRPr="00BE1811">
        <w:rPr>
          <w:lang w:val="fr-FR"/>
        </w:rPr>
        <w:t xml:space="preserve"> </w:t>
      </w:r>
      <w:proofErr w:type="spellStart"/>
      <w:r w:rsidRPr="00BE1811">
        <w:rPr>
          <w:lang w:val="fr-FR"/>
        </w:rPr>
        <w:t>obiectivului</w:t>
      </w:r>
      <w:proofErr w:type="spellEnd"/>
      <w:r w:rsidRPr="00BE1811">
        <w:rPr>
          <w:lang w:val="fr-FR"/>
        </w:rPr>
        <w:t xml:space="preserve"> de </w:t>
      </w:r>
      <w:proofErr w:type="spellStart"/>
      <w:proofErr w:type="gramStart"/>
      <w:r w:rsidRPr="00BE1811">
        <w:rPr>
          <w:lang w:val="fr-FR"/>
        </w:rPr>
        <w:t>investiţii</w:t>
      </w:r>
      <w:proofErr w:type="spellEnd"/>
      <w:r w:rsidRPr="00BE1811">
        <w:rPr>
          <w:lang w:val="fr-FR"/>
        </w:rPr>
        <w:t>;</w:t>
      </w:r>
      <w:proofErr w:type="gramEnd"/>
    </w:p>
    <w:p w14:paraId="5198348A"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b) varianta </w:t>
      </w:r>
      <w:proofErr w:type="spellStart"/>
      <w:r w:rsidRPr="00BE1811">
        <w:rPr>
          <w:lang w:val="fr-FR"/>
        </w:rPr>
        <w:t>constructivă</w:t>
      </w:r>
      <w:proofErr w:type="spellEnd"/>
      <w:r w:rsidRPr="00BE1811">
        <w:rPr>
          <w:lang w:val="fr-FR"/>
        </w:rPr>
        <w:t xml:space="preserve"> de </w:t>
      </w:r>
      <w:proofErr w:type="spellStart"/>
      <w:r w:rsidRPr="00BE1811">
        <w:rPr>
          <w:lang w:val="fr-FR"/>
        </w:rPr>
        <w:t>realizare</w:t>
      </w:r>
      <w:proofErr w:type="spellEnd"/>
      <w:r w:rsidRPr="00BE1811">
        <w:rPr>
          <w:lang w:val="fr-FR"/>
        </w:rPr>
        <w:t xml:space="preserve"> a </w:t>
      </w:r>
      <w:proofErr w:type="spellStart"/>
      <w:proofErr w:type="gramStart"/>
      <w:r w:rsidRPr="00BE1811">
        <w:rPr>
          <w:lang w:val="fr-FR"/>
        </w:rPr>
        <w:t>investiţiei</w:t>
      </w:r>
      <w:proofErr w:type="spellEnd"/>
      <w:r w:rsidRPr="00BE1811">
        <w:rPr>
          <w:lang w:val="fr-FR"/>
        </w:rPr>
        <w:t>;</w:t>
      </w:r>
      <w:proofErr w:type="gramEnd"/>
    </w:p>
    <w:p w14:paraId="57248380"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c) </w:t>
      </w:r>
      <w:proofErr w:type="spellStart"/>
      <w:r w:rsidRPr="00BE1811">
        <w:rPr>
          <w:lang w:val="fr-FR"/>
        </w:rPr>
        <w:t>trasarea</w:t>
      </w:r>
      <w:proofErr w:type="spellEnd"/>
      <w:r w:rsidRPr="00BE1811">
        <w:rPr>
          <w:lang w:val="fr-FR"/>
        </w:rPr>
        <w:t xml:space="preserve"> </w:t>
      </w:r>
      <w:proofErr w:type="spellStart"/>
      <w:proofErr w:type="gramStart"/>
      <w:r w:rsidRPr="00BE1811">
        <w:rPr>
          <w:lang w:val="fr-FR"/>
        </w:rPr>
        <w:t>lucrărilor</w:t>
      </w:r>
      <w:proofErr w:type="spellEnd"/>
      <w:r w:rsidRPr="00BE1811">
        <w:rPr>
          <w:lang w:val="fr-FR"/>
        </w:rPr>
        <w:t>;</w:t>
      </w:r>
      <w:proofErr w:type="gramEnd"/>
    </w:p>
    <w:p w14:paraId="2ED59886"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d) </w:t>
      </w:r>
      <w:proofErr w:type="spellStart"/>
      <w:r w:rsidRPr="00BE1811">
        <w:rPr>
          <w:lang w:val="fr-FR"/>
        </w:rPr>
        <w:t>protejarea</w:t>
      </w:r>
      <w:proofErr w:type="spellEnd"/>
      <w:r w:rsidRPr="00BE1811">
        <w:rPr>
          <w:lang w:val="fr-FR"/>
        </w:rPr>
        <w:t xml:space="preserve"> </w:t>
      </w:r>
      <w:proofErr w:type="spellStart"/>
      <w:r w:rsidRPr="00BE1811">
        <w:rPr>
          <w:lang w:val="fr-FR"/>
        </w:rPr>
        <w:t>lucrărilor</w:t>
      </w:r>
      <w:proofErr w:type="spellEnd"/>
      <w:r w:rsidRPr="00BE1811">
        <w:rPr>
          <w:lang w:val="fr-FR"/>
        </w:rPr>
        <w:t xml:space="preserve"> </w:t>
      </w:r>
      <w:proofErr w:type="spellStart"/>
      <w:r w:rsidRPr="00BE1811">
        <w:rPr>
          <w:lang w:val="fr-FR"/>
        </w:rPr>
        <w:t>executate</w:t>
      </w:r>
      <w:proofErr w:type="spellEnd"/>
      <w:r w:rsidRPr="00BE1811">
        <w:rPr>
          <w:lang w:val="fr-FR"/>
        </w:rPr>
        <w:t xml:space="preserve"> </w:t>
      </w:r>
      <w:proofErr w:type="spellStart"/>
      <w:r w:rsidRPr="00BE1811">
        <w:rPr>
          <w:lang w:val="fr-FR"/>
        </w:rPr>
        <w:t>şi</w:t>
      </w:r>
      <w:proofErr w:type="spellEnd"/>
      <w:r w:rsidRPr="00BE1811">
        <w:rPr>
          <w:lang w:val="fr-FR"/>
        </w:rPr>
        <w:t xml:space="preserve"> a </w:t>
      </w:r>
      <w:proofErr w:type="spellStart"/>
      <w:r w:rsidRPr="00BE1811">
        <w:rPr>
          <w:lang w:val="fr-FR"/>
        </w:rPr>
        <w:t>materialelor</w:t>
      </w:r>
      <w:proofErr w:type="spellEnd"/>
      <w:r w:rsidRPr="00BE1811">
        <w:rPr>
          <w:lang w:val="fr-FR"/>
        </w:rPr>
        <w:t xml:space="preserve"> </w:t>
      </w:r>
      <w:proofErr w:type="spellStart"/>
      <w:r w:rsidRPr="00BE1811">
        <w:rPr>
          <w:lang w:val="fr-FR"/>
        </w:rPr>
        <w:t>din</w:t>
      </w:r>
      <w:proofErr w:type="spellEnd"/>
      <w:r w:rsidRPr="00BE1811">
        <w:rPr>
          <w:lang w:val="fr-FR"/>
        </w:rPr>
        <w:t xml:space="preserve"> </w:t>
      </w:r>
      <w:proofErr w:type="spellStart"/>
      <w:proofErr w:type="gramStart"/>
      <w:r w:rsidRPr="00BE1811">
        <w:rPr>
          <w:lang w:val="fr-FR"/>
        </w:rPr>
        <w:t>şantier</w:t>
      </w:r>
      <w:proofErr w:type="spellEnd"/>
      <w:r w:rsidRPr="00BE1811">
        <w:rPr>
          <w:lang w:val="fr-FR"/>
        </w:rPr>
        <w:t>;</w:t>
      </w:r>
      <w:proofErr w:type="gramEnd"/>
    </w:p>
    <w:p w14:paraId="53490A0C"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e) </w:t>
      </w:r>
      <w:proofErr w:type="spellStart"/>
      <w:r w:rsidRPr="00BE1811">
        <w:rPr>
          <w:lang w:val="fr-FR"/>
        </w:rPr>
        <w:t>organizarea</w:t>
      </w:r>
      <w:proofErr w:type="spellEnd"/>
      <w:r w:rsidRPr="00BE1811">
        <w:rPr>
          <w:lang w:val="fr-FR"/>
        </w:rPr>
        <w:t xml:space="preserve"> de </w:t>
      </w:r>
      <w:proofErr w:type="spellStart"/>
      <w:r w:rsidRPr="00BE1811">
        <w:rPr>
          <w:lang w:val="fr-FR"/>
        </w:rPr>
        <w:t>şantier</w:t>
      </w:r>
      <w:proofErr w:type="spellEnd"/>
      <w:r w:rsidRPr="00BE1811">
        <w:rPr>
          <w:lang w:val="fr-FR"/>
        </w:rPr>
        <w:t>.</w:t>
      </w:r>
    </w:p>
    <w:p w14:paraId="34133F22"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SECŢIUNEA </w:t>
      </w:r>
      <w:proofErr w:type="gramStart"/>
      <w:r w:rsidRPr="00BE1811">
        <w:rPr>
          <w:lang w:val="fr-FR"/>
        </w:rPr>
        <w:t>II:</w:t>
      </w:r>
      <w:proofErr w:type="gramEnd"/>
      <w:r w:rsidRPr="00BE1811">
        <w:rPr>
          <w:lang w:val="fr-FR"/>
        </w:rPr>
        <w:t xml:space="preserve"> </w:t>
      </w:r>
      <w:proofErr w:type="spellStart"/>
      <w:r w:rsidRPr="00BE1811">
        <w:rPr>
          <w:lang w:val="fr-FR"/>
        </w:rPr>
        <w:t>Memorii</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specialităţi</w:t>
      </w:r>
      <w:proofErr w:type="spellEnd"/>
    </w:p>
    <w:p w14:paraId="6169CDD9"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lastRenderedPageBreak/>
        <w:t xml:space="preserve">a) </w:t>
      </w:r>
      <w:proofErr w:type="spellStart"/>
      <w:r w:rsidRPr="00BE1811">
        <w:rPr>
          <w:lang w:val="fr-FR"/>
        </w:rPr>
        <w:t>Memoriu</w:t>
      </w:r>
      <w:proofErr w:type="spellEnd"/>
      <w:r w:rsidRPr="00BE1811">
        <w:rPr>
          <w:lang w:val="fr-FR"/>
        </w:rPr>
        <w:t xml:space="preserve"> de </w:t>
      </w:r>
      <w:proofErr w:type="spellStart"/>
      <w:r w:rsidRPr="00BE1811">
        <w:rPr>
          <w:lang w:val="fr-FR"/>
        </w:rPr>
        <w:t>arhitectură</w:t>
      </w:r>
      <w:proofErr w:type="spellEnd"/>
      <w:r w:rsidRPr="00BE1811">
        <w:rPr>
          <w:lang w:val="fr-FR"/>
        </w:rPr>
        <w:t xml:space="preserve"> - </w:t>
      </w:r>
      <w:proofErr w:type="spellStart"/>
      <w:r w:rsidRPr="00BE1811">
        <w:rPr>
          <w:lang w:val="fr-FR"/>
        </w:rPr>
        <w:t>conţine</w:t>
      </w:r>
      <w:proofErr w:type="spellEnd"/>
      <w:r w:rsidRPr="00BE1811">
        <w:rPr>
          <w:lang w:val="fr-FR"/>
        </w:rPr>
        <w:t xml:space="preserve"> </w:t>
      </w:r>
      <w:proofErr w:type="spellStart"/>
      <w:r w:rsidRPr="00BE1811">
        <w:rPr>
          <w:lang w:val="fr-FR"/>
        </w:rPr>
        <w:t>descrierea</w:t>
      </w:r>
      <w:proofErr w:type="spellEnd"/>
      <w:r w:rsidRPr="00BE1811">
        <w:rPr>
          <w:lang w:val="fr-FR"/>
        </w:rPr>
        <w:t xml:space="preserve"> </w:t>
      </w:r>
      <w:proofErr w:type="spellStart"/>
      <w:r w:rsidRPr="00BE1811">
        <w:rPr>
          <w:lang w:val="fr-FR"/>
        </w:rPr>
        <w:t>lucrărilor</w:t>
      </w:r>
      <w:proofErr w:type="spellEnd"/>
      <w:r w:rsidRPr="00BE1811">
        <w:rPr>
          <w:lang w:val="fr-FR"/>
        </w:rPr>
        <w:t xml:space="preserve"> de </w:t>
      </w:r>
      <w:proofErr w:type="spellStart"/>
      <w:r w:rsidRPr="00BE1811">
        <w:rPr>
          <w:lang w:val="fr-FR"/>
        </w:rPr>
        <w:t>arhitectură</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precizarea</w:t>
      </w:r>
      <w:proofErr w:type="spellEnd"/>
    </w:p>
    <w:p w14:paraId="330AD726" w14:textId="77777777" w:rsidR="006D5896" w:rsidRPr="00BE1811" w:rsidRDefault="006D5896" w:rsidP="006D5896">
      <w:pPr>
        <w:autoSpaceDE w:val="0"/>
        <w:autoSpaceDN w:val="0"/>
        <w:adjustRightInd w:val="0"/>
        <w:spacing w:after="0" w:line="240" w:lineRule="auto"/>
        <w:jc w:val="both"/>
        <w:rPr>
          <w:lang w:val="fr-FR"/>
        </w:rPr>
      </w:pPr>
      <w:proofErr w:type="spellStart"/>
      <w:proofErr w:type="gramStart"/>
      <w:r w:rsidRPr="00BE1811">
        <w:rPr>
          <w:lang w:val="fr-FR"/>
        </w:rPr>
        <w:t>echipării</w:t>
      </w:r>
      <w:proofErr w:type="spellEnd"/>
      <w:proofErr w:type="gram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dotării</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funcţiunii</w:t>
      </w:r>
      <w:proofErr w:type="spellEnd"/>
    </w:p>
    <w:p w14:paraId="41EC9410"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b) </w:t>
      </w:r>
      <w:proofErr w:type="spellStart"/>
      <w:r w:rsidRPr="00BE1811">
        <w:rPr>
          <w:lang w:val="fr-FR"/>
        </w:rPr>
        <w:t>Memorii</w:t>
      </w:r>
      <w:proofErr w:type="spellEnd"/>
      <w:r w:rsidRPr="00BE1811">
        <w:rPr>
          <w:lang w:val="fr-FR"/>
        </w:rPr>
        <w:t xml:space="preserve"> </w:t>
      </w:r>
      <w:proofErr w:type="spellStart"/>
      <w:r w:rsidRPr="00BE1811">
        <w:rPr>
          <w:lang w:val="fr-FR"/>
        </w:rPr>
        <w:t>corespondente</w:t>
      </w:r>
      <w:proofErr w:type="spellEnd"/>
      <w:r w:rsidRPr="00BE1811">
        <w:rPr>
          <w:lang w:val="fr-FR"/>
        </w:rPr>
        <w:t xml:space="preserve"> </w:t>
      </w:r>
      <w:proofErr w:type="spellStart"/>
      <w:r w:rsidRPr="00BE1811">
        <w:rPr>
          <w:lang w:val="fr-FR"/>
        </w:rPr>
        <w:t>domeniilor</w:t>
      </w:r>
      <w:proofErr w:type="spellEnd"/>
      <w:r w:rsidRPr="00BE1811">
        <w:rPr>
          <w:lang w:val="fr-FR"/>
        </w:rPr>
        <w:t>/</w:t>
      </w:r>
      <w:proofErr w:type="spellStart"/>
      <w:r w:rsidRPr="00BE1811">
        <w:rPr>
          <w:lang w:val="fr-FR"/>
        </w:rPr>
        <w:t>subdomeniilor</w:t>
      </w:r>
      <w:proofErr w:type="spellEnd"/>
      <w:r w:rsidRPr="00BE1811">
        <w:rPr>
          <w:lang w:val="fr-FR"/>
        </w:rPr>
        <w:t xml:space="preserve"> de </w:t>
      </w:r>
      <w:proofErr w:type="spellStart"/>
      <w:r w:rsidRPr="00BE1811">
        <w:rPr>
          <w:lang w:val="fr-FR"/>
        </w:rPr>
        <w:t>construcţii</w:t>
      </w:r>
      <w:proofErr w:type="spellEnd"/>
    </w:p>
    <w:p w14:paraId="2BF8F9B0"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c) </w:t>
      </w:r>
      <w:proofErr w:type="spellStart"/>
      <w:r w:rsidRPr="00BE1811">
        <w:rPr>
          <w:lang w:val="fr-FR"/>
        </w:rPr>
        <w:t>Memorii</w:t>
      </w:r>
      <w:proofErr w:type="spellEnd"/>
      <w:r w:rsidRPr="00BE1811">
        <w:rPr>
          <w:lang w:val="fr-FR"/>
        </w:rPr>
        <w:t xml:space="preserve"> </w:t>
      </w:r>
      <w:proofErr w:type="spellStart"/>
      <w:r w:rsidRPr="00BE1811">
        <w:rPr>
          <w:lang w:val="fr-FR"/>
        </w:rPr>
        <w:t>corespondente</w:t>
      </w:r>
      <w:proofErr w:type="spellEnd"/>
      <w:r w:rsidRPr="00BE1811">
        <w:rPr>
          <w:lang w:val="fr-FR"/>
        </w:rPr>
        <w:t xml:space="preserve"> </w:t>
      </w:r>
      <w:proofErr w:type="spellStart"/>
      <w:r w:rsidRPr="00BE1811">
        <w:rPr>
          <w:lang w:val="fr-FR"/>
        </w:rPr>
        <w:t>specialităţilor</w:t>
      </w:r>
      <w:proofErr w:type="spellEnd"/>
      <w:r w:rsidRPr="00BE1811">
        <w:rPr>
          <w:lang w:val="fr-FR"/>
        </w:rPr>
        <w:t xml:space="preserve"> de </w:t>
      </w:r>
      <w:proofErr w:type="spellStart"/>
      <w:r w:rsidRPr="00BE1811">
        <w:rPr>
          <w:lang w:val="fr-FR"/>
        </w:rPr>
        <w:t>instalaţii</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precizarea</w:t>
      </w:r>
      <w:proofErr w:type="spellEnd"/>
      <w:r w:rsidRPr="00BE1811">
        <w:rPr>
          <w:lang w:val="fr-FR"/>
        </w:rPr>
        <w:t xml:space="preserve"> </w:t>
      </w:r>
      <w:proofErr w:type="spellStart"/>
      <w:r w:rsidRPr="00BE1811">
        <w:rPr>
          <w:lang w:val="fr-FR"/>
        </w:rPr>
        <w:t>echipării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dotării</w:t>
      </w:r>
      <w:proofErr w:type="spellEnd"/>
    </w:p>
    <w:p w14:paraId="098FA08B" w14:textId="77777777" w:rsidR="006D5896" w:rsidRPr="00BE1811" w:rsidRDefault="006D5896" w:rsidP="006D5896">
      <w:pPr>
        <w:autoSpaceDE w:val="0"/>
        <w:autoSpaceDN w:val="0"/>
        <w:adjustRightInd w:val="0"/>
        <w:spacing w:after="0" w:line="240" w:lineRule="auto"/>
        <w:jc w:val="both"/>
        <w:rPr>
          <w:lang w:val="fr-FR"/>
        </w:rPr>
      </w:pPr>
      <w:proofErr w:type="spellStart"/>
      <w:proofErr w:type="gramStart"/>
      <w:r w:rsidRPr="00BE1811">
        <w:rPr>
          <w:lang w:val="fr-FR"/>
        </w:rPr>
        <w:t>specifice</w:t>
      </w:r>
      <w:proofErr w:type="spellEnd"/>
      <w:proofErr w:type="gramEnd"/>
      <w:r w:rsidRPr="00BE1811">
        <w:rPr>
          <w:lang w:val="fr-FR"/>
        </w:rPr>
        <w:t xml:space="preserve"> </w:t>
      </w:r>
      <w:proofErr w:type="spellStart"/>
      <w:r w:rsidRPr="00BE1811">
        <w:rPr>
          <w:lang w:val="fr-FR"/>
        </w:rPr>
        <w:t>funcţiunii</w:t>
      </w:r>
      <w:proofErr w:type="spellEnd"/>
    </w:p>
    <w:p w14:paraId="660EB289"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SECŢIUNEA </w:t>
      </w:r>
      <w:proofErr w:type="gramStart"/>
      <w:r w:rsidRPr="00BE1811">
        <w:rPr>
          <w:lang w:val="fr-FR"/>
        </w:rPr>
        <w:t>III:</w:t>
      </w:r>
      <w:proofErr w:type="gramEnd"/>
      <w:r w:rsidRPr="00BE1811">
        <w:rPr>
          <w:lang w:val="fr-FR"/>
        </w:rPr>
        <w:t xml:space="preserve"> </w:t>
      </w:r>
      <w:proofErr w:type="spellStart"/>
      <w:r w:rsidRPr="00BE1811">
        <w:rPr>
          <w:lang w:val="fr-FR"/>
        </w:rPr>
        <w:t>Breviare</w:t>
      </w:r>
      <w:proofErr w:type="spellEnd"/>
      <w:r w:rsidRPr="00BE1811">
        <w:rPr>
          <w:lang w:val="fr-FR"/>
        </w:rPr>
        <w:t xml:space="preserve"> de calcul</w:t>
      </w:r>
    </w:p>
    <w:p w14:paraId="5CE41AE4" w14:textId="77777777" w:rsidR="006D5896" w:rsidRPr="00BE1811" w:rsidRDefault="006D5896" w:rsidP="006D5896">
      <w:pPr>
        <w:autoSpaceDE w:val="0"/>
        <w:autoSpaceDN w:val="0"/>
        <w:adjustRightInd w:val="0"/>
        <w:spacing w:after="0" w:line="240" w:lineRule="auto"/>
        <w:jc w:val="both"/>
        <w:rPr>
          <w:lang w:val="fr-FR"/>
        </w:rPr>
      </w:pPr>
      <w:proofErr w:type="spellStart"/>
      <w:r w:rsidRPr="00BE1811">
        <w:rPr>
          <w:lang w:val="fr-FR"/>
        </w:rPr>
        <w:t>Breviarele</w:t>
      </w:r>
      <w:proofErr w:type="spellEnd"/>
      <w:r w:rsidRPr="00BE1811">
        <w:rPr>
          <w:lang w:val="fr-FR"/>
        </w:rPr>
        <w:t xml:space="preserve"> de calcul </w:t>
      </w:r>
      <w:proofErr w:type="spellStart"/>
      <w:r w:rsidRPr="00BE1811">
        <w:rPr>
          <w:lang w:val="fr-FR"/>
        </w:rPr>
        <w:t>reprezintă</w:t>
      </w:r>
      <w:proofErr w:type="spellEnd"/>
      <w:r w:rsidRPr="00BE1811">
        <w:rPr>
          <w:lang w:val="fr-FR"/>
        </w:rPr>
        <w:t xml:space="preserve"> documente justificative </w:t>
      </w:r>
      <w:proofErr w:type="spellStart"/>
      <w:r w:rsidRPr="00BE1811">
        <w:rPr>
          <w:lang w:val="fr-FR"/>
        </w:rPr>
        <w:t>pentru</w:t>
      </w:r>
      <w:proofErr w:type="spellEnd"/>
      <w:r w:rsidRPr="00BE1811">
        <w:rPr>
          <w:lang w:val="fr-FR"/>
        </w:rPr>
        <w:t xml:space="preserve"> </w:t>
      </w:r>
      <w:proofErr w:type="spellStart"/>
      <w:r w:rsidRPr="00BE1811">
        <w:rPr>
          <w:lang w:val="fr-FR"/>
        </w:rPr>
        <w:t>dimensionarea</w:t>
      </w:r>
      <w:proofErr w:type="spellEnd"/>
      <w:r w:rsidRPr="00BE1811">
        <w:rPr>
          <w:lang w:val="fr-FR"/>
        </w:rPr>
        <w:t xml:space="preserve"> </w:t>
      </w:r>
      <w:proofErr w:type="spellStart"/>
      <w:r w:rsidRPr="00BE1811">
        <w:rPr>
          <w:lang w:val="fr-FR"/>
        </w:rPr>
        <w:t>elementelor</w:t>
      </w:r>
      <w:proofErr w:type="spellEnd"/>
      <w:r w:rsidRPr="00BE1811">
        <w:rPr>
          <w:lang w:val="fr-FR"/>
        </w:rPr>
        <w:t xml:space="preserve"> de </w:t>
      </w:r>
      <w:proofErr w:type="spellStart"/>
      <w:r w:rsidRPr="00BE1811">
        <w:rPr>
          <w:lang w:val="fr-FR"/>
        </w:rPr>
        <w:t>construcţii</w:t>
      </w:r>
      <w:proofErr w:type="spellEnd"/>
      <w:r w:rsidRPr="00BE1811">
        <w:rPr>
          <w:lang w:val="fr-FR"/>
        </w:rPr>
        <w:t xml:space="preserve"> </w:t>
      </w:r>
      <w:proofErr w:type="spellStart"/>
      <w:r w:rsidRPr="00BE1811">
        <w:rPr>
          <w:lang w:val="fr-FR"/>
        </w:rPr>
        <w:t>şi</w:t>
      </w:r>
      <w:proofErr w:type="spellEnd"/>
      <w:r w:rsidRPr="00BE1811">
        <w:rPr>
          <w:lang w:val="fr-FR"/>
        </w:rPr>
        <w:t xml:space="preserve"> de </w:t>
      </w:r>
      <w:proofErr w:type="spellStart"/>
      <w:r w:rsidRPr="00BE1811">
        <w:rPr>
          <w:lang w:val="fr-FR"/>
        </w:rPr>
        <w:t>instalaţii</w:t>
      </w:r>
      <w:proofErr w:type="spellEnd"/>
      <w:r w:rsidRPr="00BE1811">
        <w:rPr>
          <w:lang w:val="fr-FR"/>
        </w:rPr>
        <w:t xml:space="preserve"> </w:t>
      </w:r>
      <w:proofErr w:type="spellStart"/>
      <w:r w:rsidRPr="00BE1811">
        <w:rPr>
          <w:lang w:val="fr-FR"/>
        </w:rPr>
        <w:t>şi</w:t>
      </w:r>
      <w:proofErr w:type="spellEnd"/>
      <w:r w:rsidRPr="00BE1811">
        <w:rPr>
          <w:lang w:val="fr-FR"/>
        </w:rPr>
        <w:t xml:space="preserve"> se </w:t>
      </w:r>
      <w:proofErr w:type="spellStart"/>
      <w:r w:rsidRPr="00BE1811">
        <w:rPr>
          <w:lang w:val="fr-FR"/>
        </w:rPr>
        <w:t>elaborează</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fiecare</w:t>
      </w:r>
      <w:proofErr w:type="spellEnd"/>
      <w:r w:rsidRPr="00BE1811">
        <w:rPr>
          <w:lang w:val="fr-FR"/>
        </w:rPr>
        <w:t xml:space="preserve"> </w:t>
      </w:r>
      <w:proofErr w:type="spellStart"/>
      <w:r w:rsidRPr="00BE1811">
        <w:rPr>
          <w:lang w:val="fr-FR"/>
        </w:rPr>
        <w:t>element</w:t>
      </w:r>
      <w:proofErr w:type="spellEnd"/>
      <w:r w:rsidRPr="00BE1811">
        <w:rPr>
          <w:lang w:val="fr-FR"/>
        </w:rPr>
        <w:t xml:space="preserve"> de </w:t>
      </w:r>
      <w:proofErr w:type="spellStart"/>
      <w:r w:rsidRPr="00BE1811">
        <w:rPr>
          <w:lang w:val="fr-FR"/>
        </w:rPr>
        <w:t>construcţie</w:t>
      </w:r>
      <w:proofErr w:type="spellEnd"/>
      <w:r w:rsidRPr="00BE1811">
        <w:rPr>
          <w:lang w:val="fr-FR"/>
        </w:rPr>
        <w:t xml:space="preserve"> </w:t>
      </w:r>
      <w:proofErr w:type="spellStart"/>
      <w:r w:rsidRPr="00BE1811">
        <w:rPr>
          <w:lang w:val="fr-FR"/>
        </w:rPr>
        <w:t>în</w:t>
      </w:r>
      <w:proofErr w:type="spellEnd"/>
      <w:r w:rsidRPr="00BE1811">
        <w:rPr>
          <w:lang w:val="fr-FR"/>
        </w:rPr>
        <w:t xml:space="preserve"> parte. </w:t>
      </w:r>
      <w:proofErr w:type="spellStart"/>
      <w:proofErr w:type="gramStart"/>
      <w:r w:rsidRPr="00BE1811">
        <w:rPr>
          <w:lang w:val="fr-FR"/>
        </w:rPr>
        <w:t>în</w:t>
      </w:r>
      <w:proofErr w:type="spellEnd"/>
      <w:proofErr w:type="gramEnd"/>
      <w:r w:rsidRPr="00BE1811">
        <w:rPr>
          <w:lang w:val="fr-FR"/>
        </w:rPr>
        <w:t xml:space="preserve"> </w:t>
      </w:r>
      <w:proofErr w:type="spellStart"/>
      <w:r w:rsidRPr="00BE1811">
        <w:rPr>
          <w:lang w:val="fr-FR"/>
        </w:rPr>
        <w:t>acestea</w:t>
      </w:r>
      <w:proofErr w:type="spellEnd"/>
      <w:r w:rsidRPr="00BE1811">
        <w:rPr>
          <w:lang w:val="fr-FR"/>
        </w:rPr>
        <w:t xml:space="preserve"> se vor </w:t>
      </w:r>
      <w:proofErr w:type="spellStart"/>
      <w:r w:rsidRPr="00BE1811">
        <w:rPr>
          <w:lang w:val="fr-FR"/>
        </w:rPr>
        <w:t>preciza</w:t>
      </w:r>
      <w:proofErr w:type="spellEnd"/>
      <w:r w:rsidRPr="00BE1811">
        <w:rPr>
          <w:lang w:val="fr-FR"/>
        </w:rPr>
        <w:t xml:space="preserve"> </w:t>
      </w:r>
      <w:proofErr w:type="spellStart"/>
      <w:r w:rsidRPr="00BE1811">
        <w:rPr>
          <w:lang w:val="fr-FR"/>
        </w:rPr>
        <w:t>încărcările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ipotezele</w:t>
      </w:r>
      <w:proofErr w:type="spellEnd"/>
      <w:r w:rsidRPr="00BE1811">
        <w:rPr>
          <w:lang w:val="fr-FR"/>
        </w:rPr>
        <w:t xml:space="preserve"> de calcul, </w:t>
      </w:r>
      <w:proofErr w:type="spellStart"/>
      <w:r w:rsidRPr="00BE1811">
        <w:rPr>
          <w:lang w:val="fr-FR"/>
        </w:rPr>
        <w:t>combinaţiile</w:t>
      </w:r>
      <w:proofErr w:type="spellEnd"/>
      <w:r w:rsidRPr="00BE1811">
        <w:rPr>
          <w:lang w:val="fr-FR"/>
        </w:rPr>
        <w:t xml:space="preserve"> de calcul, </w:t>
      </w:r>
      <w:proofErr w:type="spellStart"/>
      <w:r w:rsidRPr="00BE1811">
        <w:rPr>
          <w:lang w:val="fr-FR"/>
        </w:rPr>
        <w:t>metodologia</w:t>
      </w:r>
      <w:proofErr w:type="spellEnd"/>
      <w:r w:rsidRPr="00BE1811">
        <w:rPr>
          <w:lang w:val="fr-FR"/>
        </w:rPr>
        <w:t xml:space="preserve"> de calcul, </w:t>
      </w:r>
      <w:proofErr w:type="spellStart"/>
      <w:r w:rsidRPr="00BE1811">
        <w:rPr>
          <w:lang w:val="fr-FR"/>
        </w:rPr>
        <w:t>verificările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dimensionările</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programele</w:t>
      </w:r>
      <w:proofErr w:type="spellEnd"/>
      <w:r w:rsidRPr="00BE1811">
        <w:rPr>
          <w:lang w:val="fr-FR"/>
        </w:rPr>
        <w:t xml:space="preserve"> de calcul </w:t>
      </w:r>
      <w:proofErr w:type="spellStart"/>
      <w:r w:rsidRPr="00BE1811">
        <w:rPr>
          <w:lang w:val="fr-FR"/>
        </w:rPr>
        <w:t>utilizate</w:t>
      </w:r>
      <w:proofErr w:type="spellEnd"/>
      <w:r w:rsidRPr="00BE1811">
        <w:rPr>
          <w:lang w:val="fr-FR"/>
        </w:rPr>
        <w:t>.</w:t>
      </w:r>
    </w:p>
    <w:p w14:paraId="35E896F6" w14:textId="77777777" w:rsidR="006D5896" w:rsidRPr="00BE1811" w:rsidRDefault="006D5896" w:rsidP="006D5896">
      <w:pPr>
        <w:autoSpaceDE w:val="0"/>
        <w:autoSpaceDN w:val="0"/>
        <w:adjustRightInd w:val="0"/>
        <w:spacing w:after="0" w:line="240" w:lineRule="auto"/>
        <w:jc w:val="both"/>
        <w:rPr>
          <w:lang w:val="fr-FR"/>
        </w:rPr>
      </w:pPr>
      <w:r w:rsidRPr="00BE1811">
        <w:rPr>
          <w:lang w:val="fr-FR"/>
        </w:rPr>
        <w:t xml:space="preserve">SECŢIUNEA </w:t>
      </w:r>
      <w:proofErr w:type="gramStart"/>
      <w:r w:rsidRPr="00BE1811">
        <w:rPr>
          <w:lang w:val="fr-FR"/>
        </w:rPr>
        <w:t>IV:</w:t>
      </w:r>
      <w:proofErr w:type="gramEnd"/>
      <w:r w:rsidRPr="00BE1811">
        <w:rPr>
          <w:lang w:val="fr-FR"/>
        </w:rPr>
        <w:t xml:space="preserve"> </w:t>
      </w:r>
      <w:proofErr w:type="spellStart"/>
      <w:r w:rsidRPr="00BE1811">
        <w:rPr>
          <w:lang w:val="fr-FR"/>
        </w:rPr>
        <w:t>Caiete</w:t>
      </w:r>
      <w:proofErr w:type="spellEnd"/>
      <w:r w:rsidRPr="00BE1811">
        <w:rPr>
          <w:lang w:val="fr-FR"/>
        </w:rPr>
        <w:t xml:space="preserve"> de </w:t>
      </w:r>
      <w:proofErr w:type="spellStart"/>
      <w:r w:rsidRPr="00BE1811">
        <w:rPr>
          <w:lang w:val="fr-FR"/>
        </w:rPr>
        <w:t>sarcini</w:t>
      </w:r>
      <w:proofErr w:type="spellEnd"/>
    </w:p>
    <w:p w14:paraId="36F4380E" w14:textId="77777777" w:rsidR="006D5896" w:rsidRPr="00BE1811" w:rsidRDefault="006D5896" w:rsidP="006D5896">
      <w:pPr>
        <w:autoSpaceDE w:val="0"/>
        <w:autoSpaceDN w:val="0"/>
        <w:adjustRightInd w:val="0"/>
        <w:spacing w:after="0" w:line="240" w:lineRule="auto"/>
        <w:jc w:val="both"/>
        <w:rPr>
          <w:lang w:val="fr-FR"/>
        </w:rPr>
      </w:pPr>
      <w:proofErr w:type="spellStart"/>
      <w:r w:rsidRPr="00BE1811">
        <w:rPr>
          <w:lang w:val="fr-FR"/>
        </w:rPr>
        <w:t>Caietele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sunt</w:t>
      </w:r>
      <w:proofErr w:type="spellEnd"/>
      <w:r w:rsidRPr="00BE1811">
        <w:rPr>
          <w:lang w:val="fr-FR"/>
        </w:rPr>
        <w:t xml:space="preserve"> </w:t>
      </w:r>
      <w:proofErr w:type="spellStart"/>
      <w:r w:rsidRPr="00BE1811">
        <w:rPr>
          <w:lang w:val="fr-FR"/>
        </w:rPr>
        <w:t>părţi</w:t>
      </w:r>
      <w:proofErr w:type="spellEnd"/>
      <w:r w:rsidRPr="00BE1811">
        <w:rPr>
          <w:lang w:val="fr-FR"/>
        </w:rPr>
        <w:t xml:space="preserve"> </w:t>
      </w:r>
      <w:proofErr w:type="spellStart"/>
      <w:r w:rsidRPr="00BE1811">
        <w:rPr>
          <w:lang w:val="fr-FR"/>
        </w:rPr>
        <w:t>integrante</w:t>
      </w:r>
      <w:proofErr w:type="spellEnd"/>
      <w:r w:rsidRPr="00BE1811">
        <w:rPr>
          <w:lang w:val="fr-FR"/>
        </w:rPr>
        <w:t xml:space="preserve"> ale </w:t>
      </w:r>
      <w:proofErr w:type="spellStart"/>
      <w:r w:rsidRPr="00BE1811">
        <w:rPr>
          <w:lang w:val="fr-FR"/>
        </w:rPr>
        <w:t>proiectului</w:t>
      </w:r>
      <w:proofErr w:type="spellEnd"/>
      <w:r w:rsidRPr="00BE1811">
        <w:rPr>
          <w:lang w:val="fr-FR"/>
        </w:rPr>
        <w:t xml:space="preserve"> </w:t>
      </w:r>
      <w:proofErr w:type="spellStart"/>
      <w:r w:rsidRPr="00BE1811">
        <w:rPr>
          <w:lang w:val="fr-FR"/>
        </w:rPr>
        <w:t>tehnic</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care </w:t>
      </w:r>
      <w:proofErr w:type="spellStart"/>
      <w:r w:rsidRPr="00BE1811">
        <w:rPr>
          <w:lang w:val="fr-FR"/>
        </w:rPr>
        <w:t>reglementează</w:t>
      </w:r>
      <w:proofErr w:type="spellEnd"/>
      <w:r w:rsidRPr="00BE1811">
        <w:rPr>
          <w:lang w:val="fr-FR"/>
        </w:rPr>
        <w:t xml:space="preserve"> </w:t>
      </w:r>
      <w:proofErr w:type="spellStart"/>
      <w:r w:rsidRPr="00BE1811">
        <w:rPr>
          <w:lang w:val="fr-FR"/>
        </w:rPr>
        <w:t>nivelul</w:t>
      </w:r>
      <w:proofErr w:type="spellEnd"/>
      <w:r w:rsidRPr="00BE1811">
        <w:rPr>
          <w:lang w:val="fr-FR"/>
        </w:rPr>
        <w:t xml:space="preserve"> de </w:t>
      </w:r>
      <w:proofErr w:type="spellStart"/>
      <w:r w:rsidRPr="00BE1811">
        <w:rPr>
          <w:lang w:val="fr-FR"/>
        </w:rPr>
        <w:t>performanţă</w:t>
      </w:r>
      <w:proofErr w:type="spellEnd"/>
      <w:r w:rsidRPr="00BE1811">
        <w:rPr>
          <w:lang w:val="fr-FR"/>
        </w:rPr>
        <w:t xml:space="preserve"> a </w:t>
      </w:r>
      <w:proofErr w:type="spellStart"/>
      <w:r w:rsidRPr="00BE1811">
        <w:rPr>
          <w:lang w:val="fr-FR"/>
        </w:rPr>
        <w:t>lucrărilor</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cerinţele</w:t>
      </w:r>
      <w:proofErr w:type="spellEnd"/>
      <w:r w:rsidRPr="00BE1811">
        <w:rPr>
          <w:lang w:val="fr-FR"/>
        </w:rPr>
        <w:t xml:space="preserve">, </w:t>
      </w:r>
      <w:proofErr w:type="spellStart"/>
      <w:r w:rsidRPr="00BE1811">
        <w:rPr>
          <w:lang w:val="fr-FR"/>
        </w:rPr>
        <w:t>condiţiile</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condiţiile</w:t>
      </w:r>
      <w:proofErr w:type="spellEnd"/>
      <w:r w:rsidRPr="00BE1811">
        <w:rPr>
          <w:lang w:val="fr-FR"/>
        </w:rPr>
        <w:t xml:space="preserve"> de </w:t>
      </w:r>
      <w:proofErr w:type="spellStart"/>
      <w:r w:rsidRPr="00BE1811">
        <w:rPr>
          <w:lang w:val="fr-FR"/>
        </w:rPr>
        <w:t>calitate</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produsele</w:t>
      </w:r>
      <w:proofErr w:type="spellEnd"/>
      <w:r w:rsidRPr="00BE1811">
        <w:rPr>
          <w:lang w:val="fr-FR"/>
        </w:rPr>
        <w:t xml:space="preserve"> care </w:t>
      </w:r>
      <w:proofErr w:type="spellStart"/>
      <w:r w:rsidRPr="00BE1811">
        <w:rPr>
          <w:lang w:val="fr-FR"/>
        </w:rPr>
        <w:t>urmează</w:t>
      </w:r>
      <w:proofErr w:type="spellEnd"/>
      <w:r w:rsidRPr="00BE1811">
        <w:rPr>
          <w:lang w:val="fr-FR"/>
        </w:rPr>
        <w:t xml:space="preserve"> a fi </w:t>
      </w:r>
      <w:proofErr w:type="spellStart"/>
      <w:r w:rsidRPr="00BE1811">
        <w:rPr>
          <w:lang w:val="fr-FR"/>
        </w:rPr>
        <w:t>încorporate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lucrare</w:t>
      </w:r>
      <w:proofErr w:type="spellEnd"/>
      <w:r w:rsidRPr="00BE1811">
        <w:rPr>
          <w:lang w:val="fr-FR"/>
        </w:rPr>
        <w:t xml:space="preserve">, </w:t>
      </w:r>
      <w:proofErr w:type="spellStart"/>
      <w:r w:rsidRPr="00BE1811">
        <w:rPr>
          <w:lang w:val="fr-FR"/>
        </w:rPr>
        <w:t>testele</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cele</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încercările</w:t>
      </w:r>
      <w:proofErr w:type="spellEnd"/>
      <w:r w:rsidRPr="00BE1811">
        <w:rPr>
          <w:lang w:val="fr-FR"/>
        </w:rPr>
        <w:t xml:space="preserve">, </w:t>
      </w:r>
      <w:proofErr w:type="spellStart"/>
      <w:r w:rsidRPr="00BE1811">
        <w:rPr>
          <w:lang w:val="fr-FR"/>
        </w:rPr>
        <w:t>nivelurile</w:t>
      </w:r>
      <w:proofErr w:type="spellEnd"/>
      <w:r w:rsidRPr="00BE1811">
        <w:rPr>
          <w:lang w:val="fr-FR"/>
        </w:rPr>
        <w:t xml:space="preserve"> de </w:t>
      </w:r>
      <w:proofErr w:type="spellStart"/>
      <w:r w:rsidRPr="00BE1811">
        <w:rPr>
          <w:lang w:val="fr-FR"/>
        </w:rPr>
        <w:t>toleranţe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de </w:t>
      </w:r>
      <w:proofErr w:type="spellStart"/>
      <w:r w:rsidRPr="00BE1811">
        <w:rPr>
          <w:lang w:val="fr-FR"/>
        </w:rPr>
        <w:t>aceeaşi</w:t>
      </w:r>
      <w:proofErr w:type="spellEnd"/>
      <w:r w:rsidRPr="00BE1811">
        <w:rPr>
          <w:lang w:val="fr-FR"/>
        </w:rPr>
        <w:t xml:space="preserve"> </w:t>
      </w:r>
      <w:proofErr w:type="spellStart"/>
      <w:r w:rsidRPr="00BE1811">
        <w:rPr>
          <w:lang w:val="fr-FR"/>
        </w:rPr>
        <w:t>natură</w:t>
      </w:r>
      <w:proofErr w:type="spellEnd"/>
      <w:r w:rsidRPr="00BE1811">
        <w:rPr>
          <w:lang w:val="fr-FR"/>
        </w:rPr>
        <w:t xml:space="preserve">, care </w:t>
      </w:r>
      <w:proofErr w:type="spellStart"/>
      <w:r w:rsidRPr="00BE1811">
        <w:rPr>
          <w:lang w:val="fr-FR"/>
        </w:rPr>
        <w:t>să</w:t>
      </w:r>
      <w:proofErr w:type="spellEnd"/>
      <w:r w:rsidRPr="00BE1811">
        <w:rPr>
          <w:lang w:val="fr-FR"/>
        </w:rPr>
        <w:t xml:space="preserve"> </w:t>
      </w:r>
      <w:proofErr w:type="spellStart"/>
      <w:r w:rsidRPr="00BE1811">
        <w:rPr>
          <w:lang w:val="fr-FR"/>
        </w:rPr>
        <w:t>garanteze</w:t>
      </w:r>
      <w:proofErr w:type="spellEnd"/>
      <w:r w:rsidRPr="00BE1811">
        <w:rPr>
          <w:lang w:val="fr-FR"/>
        </w:rPr>
        <w:t xml:space="preserve"> </w:t>
      </w:r>
      <w:proofErr w:type="spellStart"/>
      <w:r w:rsidRPr="00BE1811">
        <w:rPr>
          <w:lang w:val="fr-FR"/>
        </w:rPr>
        <w:t>îndeplinirea</w:t>
      </w:r>
      <w:proofErr w:type="spellEnd"/>
      <w:r w:rsidRPr="00BE1811">
        <w:rPr>
          <w:lang w:val="fr-FR"/>
        </w:rPr>
        <w:t xml:space="preserve"> </w:t>
      </w:r>
      <w:proofErr w:type="spellStart"/>
      <w:r w:rsidRPr="00BE1811">
        <w:rPr>
          <w:lang w:val="fr-FR"/>
        </w:rPr>
        <w:t>exigenţelor</w:t>
      </w:r>
      <w:proofErr w:type="spellEnd"/>
      <w:r w:rsidRPr="00BE1811">
        <w:rPr>
          <w:lang w:val="fr-FR"/>
        </w:rPr>
        <w:t xml:space="preserve"> de </w:t>
      </w:r>
      <w:proofErr w:type="spellStart"/>
      <w:r w:rsidRPr="00BE1811">
        <w:rPr>
          <w:lang w:val="fr-FR"/>
        </w:rPr>
        <w:t>calitate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performanţă</w:t>
      </w:r>
      <w:proofErr w:type="spellEnd"/>
      <w:r w:rsidRPr="00BE1811">
        <w:rPr>
          <w:lang w:val="fr-FR"/>
        </w:rPr>
        <w:t xml:space="preserve"> </w:t>
      </w:r>
      <w:proofErr w:type="spellStart"/>
      <w:r w:rsidRPr="00BE1811">
        <w:rPr>
          <w:lang w:val="fr-FR"/>
        </w:rPr>
        <w:t>solicitate</w:t>
      </w:r>
      <w:proofErr w:type="spellEnd"/>
      <w:r w:rsidRPr="00BE1811">
        <w:rPr>
          <w:lang w:val="fr-FR"/>
        </w:rPr>
        <w:t>.</w:t>
      </w:r>
    </w:p>
    <w:p w14:paraId="52173F03" w14:textId="77777777" w:rsidR="006D5896" w:rsidRPr="00BE1811" w:rsidRDefault="006D5896" w:rsidP="006D5896">
      <w:pPr>
        <w:autoSpaceDE w:val="0"/>
        <w:autoSpaceDN w:val="0"/>
        <w:adjustRightInd w:val="0"/>
        <w:spacing w:after="0" w:line="240" w:lineRule="auto"/>
        <w:jc w:val="both"/>
        <w:rPr>
          <w:lang w:val="fr-FR"/>
        </w:rPr>
      </w:pPr>
      <w:proofErr w:type="spellStart"/>
      <w:r w:rsidRPr="00BE1811">
        <w:rPr>
          <w:lang w:val="fr-FR"/>
        </w:rPr>
        <w:t>Caietele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se </w:t>
      </w:r>
      <w:proofErr w:type="spellStart"/>
      <w:r w:rsidRPr="00BE1811">
        <w:rPr>
          <w:lang w:val="fr-FR"/>
        </w:rPr>
        <w:t>elaborează</w:t>
      </w:r>
      <w:proofErr w:type="spellEnd"/>
      <w:r w:rsidRPr="00BE1811">
        <w:rPr>
          <w:lang w:val="fr-FR"/>
        </w:rPr>
        <w:t xml:space="preserve"> de </w:t>
      </w:r>
      <w:proofErr w:type="spellStart"/>
      <w:r w:rsidRPr="00BE1811">
        <w:rPr>
          <w:lang w:val="fr-FR"/>
        </w:rPr>
        <w:t>către</w:t>
      </w:r>
      <w:proofErr w:type="spellEnd"/>
      <w:r w:rsidRPr="00BE1811">
        <w:rPr>
          <w:lang w:val="fr-FR"/>
        </w:rPr>
        <w:t xml:space="preserve"> </w:t>
      </w:r>
      <w:proofErr w:type="spellStart"/>
      <w:r w:rsidRPr="00BE1811">
        <w:rPr>
          <w:lang w:val="fr-FR"/>
        </w:rPr>
        <w:t>proiectanţi</w:t>
      </w:r>
      <w:proofErr w:type="spellEnd"/>
      <w:r w:rsidRPr="00BE1811">
        <w:rPr>
          <w:lang w:val="fr-FR"/>
        </w:rPr>
        <w:t xml:space="preserve">, care </w:t>
      </w:r>
      <w:proofErr w:type="spellStart"/>
      <w:r w:rsidRPr="00BE1811">
        <w:rPr>
          <w:lang w:val="fr-FR"/>
        </w:rPr>
        <w:t>prestează</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condiţiile</w:t>
      </w:r>
      <w:proofErr w:type="spellEnd"/>
      <w:r w:rsidRPr="00BE1811">
        <w:rPr>
          <w:lang w:val="fr-FR"/>
        </w:rPr>
        <w:t xml:space="preserve"> </w:t>
      </w:r>
      <w:proofErr w:type="spellStart"/>
      <w:r w:rsidRPr="00BE1811">
        <w:rPr>
          <w:lang w:val="fr-FR"/>
        </w:rPr>
        <w:t>legii</w:t>
      </w:r>
      <w:proofErr w:type="spellEnd"/>
      <w:r w:rsidRPr="00BE1811">
        <w:rPr>
          <w:lang w:val="fr-FR"/>
        </w:rPr>
        <w:t xml:space="preserve">, </w:t>
      </w:r>
      <w:proofErr w:type="spellStart"/>
      <w:r w:rsidRPr="00BE1811">
        <w:rPr>
          <w:lang w:val="fr-FR"/>
        </w:rPr>
        <w:t>servicii</w:t>
      </w:r>
      <w:proofErr w:type="spellEnd"/>
      <w:r w:rsidRPr="00BE1811">
        <w:rPr>
          <w:lang w:val="fr-FR"/>
        </w:rPr>
        <w:t xml:space="preserve"> de </w:t>
      </w:r>
      <w:proofErr w:type="spellStart"/>
      <w:r w:rsidRPr="00BE1811">
        <w:rPr>
          <w:lang w:val="fr-FR"/>
        </w:rPr>
        <w:t>proiectare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domeniul</w:t>
      </w:r>
      <w:proofErr w:type="spellEnd"/>
      <w:r w:rsidRPr="00BE1811">
        <w:rPr>
          <w:lang w:val="fr-FR"/>
        </w:rPr>
        <w:t xml:space="preserve"> </w:t>
      </w:r>
      <w:proofErr w:type="spellStart"/>
      <w:r w:rsidRPr="00BE1811">
        <w:rPr>
          <w:lang w:val="fr-FR"/>
        </w:rPr>
        <w:t>construcţiilor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instalaţiilor</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construcţii</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specialităţi</w:t>
      </w:r>
      <w:proofErr w:type="spellEnd"/>
      <w:r w:rsidRPr="00BE1811">
        <w:rPr>
          <w:lang w:val="fr-FR"/>
        </w:rPr>
        <w:t xml:space="preserve">, </w:t>
      </w:r>
      <w:proofErr w:type="spellStart"/>
      <w:r w:rsidRPr="00BE1811">
        <w:rPr>
          <w:lang w:val="fr-FR"/>
        </w:rPr>
        <w:t>prin</w:t>
      </w:r>
      <w:proofErr w:type="spellEnd"/>
      <w:r w:rsidRPr="00BE1811">
        <w:rPr>
          <w:lang w:val="fr-FR"/>
        </w:rPr>
        <w:t xml:space="preserve"> </w:t>
      </w:r>
      <w:proofErr w:type="spellStart"/>
      <w:r w:rsidRPr="00BE1811">
        <w:rPr>
          <w:lang w:val="fr-FR"/>
        </w:rPr>
        <w:t>dezvoltarea</w:t>
      </w:r>
      <w:proofErr w:type="spellEnd"/>
      <w:r w:rsidRPr="00BE1811">
        <w:rPr>
          <w:lang w:val="fr-FR"/>
        </w:rPr>
        <w:t xml:space="preserve"> </w:t>
      </w:r>
      <w:proofErr w:type="spellStart"/>
      <w:r w:rsidRPr="00BE1811">
        <w:rPr>
          <w:lang w:val="fr-FR"/>
        </w:rPr>
        <w:t>elementelor</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cuprinse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planşe</w:t>
      </w:r>
      <w:proofErr w:type="spellEnd"/>
      <w:r w:rsidRPr="00BE1811">
        <w:rPr>
          <w:lang w:val="fr-FR"/>
        </w:rPr>
        <w:t xml:space="preserve">, </w:t>
      </w:r>
      <w:proofErr w:type="spellStart"/>
      <w:r w:rsidRPr="00BE1811">
        <w:rPr>
          <w:lang w:val="fr-FR"/>
        </w:rPr>
        <w:t>şi</w:t>
      </w:r>
      <w:proofErr w:type="spellEnd"/>
      <w:r w:rsidRPr="00BE1811">
        <w:rPr>
          <w:lang w:val="fr-FR"/>
        </w:rPr>
        <w:t xml:space="preserve"> nu </w:t>
      </w:r>
      <w:proofErr w:type="spellStart"/>
      <w:r w:rsidRPr="00BE1811">
        <w:rPr>
          <w:lang w:val="fr-FR"/>
        </w:rPr>
        <w:t>trebuie</w:t>
      </w:r>
      <w:proofErr w:type="spellEnd"/>
      <w:r w:rsidRPr="00BE1811">
        <w:rPr>
          <w:lang w:val="fr-FR"/>
        </w:rPr>
        <w:t xml:space="preserve"> </w:t>
      </w:r>
      <w:proofErr w:type="spellStart"/>
      <w:r w:rsidRPr="00BE1811">
        <w:rPr>
          <w:lang w:val="fr-FR"/>
        </w:rPr>
        <w:t>să</w:t>
      </w:r>
      <w:proofErr w:type="spellEnd"/>
      <w:r w:rsidRPr="00BE1811">
        <w:rPr>
          <w:lang w:val="fr-FR"/>
        </w:rPr>
        <w:t xml:space="preserve"> fie restrictive.</w:t>
      </w:r>
    </w:p>
    <w:p w14:paraId="60D92C55" w14:textId="77777777" w:rsidR="006D5896" w:rsidRPr="00BE1811" w:rsidRDefault="006D5896" w:rsidP="006D5896">
      <w:pPr>
        <w:autoSpaceDE w:val="0"/>
        <w:autoSpaceDN w:val="0"/>
        <w:adjustRightInd w:val="0"/>
        <w:spacing w:after="0" w:line="240" w:lineRule="auto"/>
        <w:jc w:val="both"/>
        <w:rPr>
          <w:lang w:val="fr-FR"/>
        </w:rPr>
      </w:pPr>
      <w:proofErr w:type="spellStart"/>
      <w:r w:rsidRPr="00BE1811">
        <w:rPr>
          <w:lang w:val="fr-FR"/>
        </w:rPr>
        <w:t>Caietele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împreună</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planşele</w:t>
      </w:r>
      <w:proofErr w:type="spellEnd"/>
      <w:r w:rsidRPr="00BE1811">
        <w:rPr>
          <w:lang w:val="fr-FR"/>
        </w:rPr>
        <w:t xml:space="preserve">, </w:t>
      </w:r>
      <w:proofErr w:type="spellStart"/>
      <w:r w:rsidRPr="00BE1811">
        <w:rPr>
          <w:lang w:val="fr-FR"/>
        </w:rPr>
        <w:t>trebuie</w:t>
      </w:r>
      <w:proofErr w:type="spellEnd"/>
      <w:r w:rsidRPr="00BE1811">
        <w:rPr>
          <w:lang w:val="fr-FR"/>
        </w:rPr>
        <w:t xml:space="preserve"> </w:t>
      </w:r>
      <w:proofErr w:type="spellStart"/>
      <w:r w:rsidRPr="00BE1811">
        <w:rPr>
          <w:lang w:val="fr-FR"/>
        </w:rPr>
        <w:t>să</w:t>
      </w:r>
      <w:proofErr w:type="spellEnd"/>
      <w:r w:rsidRPr="00BE1811">
        <w:rPr>
          <w:lang w:val="fr-FR"/>
        </w:rPr>
        <w:t xml:space="preserve"> fie </w:t>
      </w:r>
      <w:proofErr w:type="spellStart"/>
      <w:r w:rsidRPr="00BE1811">
        <w:rPr>
          <w:lang w:val="fr-FR"/>
        </w:rPr>
        <w:t>concepute</w:t>
      </w:r>
      <w:proofErr w:type="spellEnd"/>
      <w:r w:rsidRPr="00BE1811">
        <w:rPr>
          <w:lang w:val="fr-FR"/>
        </w:rPr>
        <w:t xml:space="preserve"> </w:t>
      </w:r>
      <w:proofErr w:type="spellStart"/>
      <w:r w:rsidRPr="00BE1811">
        <w:rPr>
          <w:lang w:val="fr-FR"/>
        </w:rPr>
        <w:t>astfel</w:t>
      </w:r>
      <w:proofErr w:type="spellEnd"/>
      <w:r w:rsidRPr="00BE1811">
        <w:rPr>
          <w:lang w:val="fr-FR"/>
        </w:rPr>
        <w:t xml:space="preserve"> </w:t>
      </w:r>
      <w:proofErr w:type="spellStart"/>
      <w:r w:rsidRPr="00BE1811">
        <w:rPr>
          <w:lang w:val="fr-FR"/>
        </w:rPr>
        <w:t>încât</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baza</w:t>
      </w:r>
      <w:proofErr w:type="spellEnd"/>
      <w:r w:rsidRPr="00BE1811">
        <w:rPr>
          <w:lang w:val="fr-FR"/>
        </w:rPr>
        <w:t xml:space="preserve"> </w:t>
      </w:r>
      <w:proofErr w:type="spellStart"/>
      <w:r w:rsidRPr="00BE1811">
        <w:rPr>
          <w:lang w:val="fr-FR"/>
        </w:rPr>
        <w:t>lor</w:t>
      </w:r>
      <w:proofErr w:type="spellEnd"/>
      <w:r w:rsidRPr="00BE1811">
        <w:rPr>
          <w:lang w:val="fr-FR"/>
        </w:rPr>
        <w:t xml:space="preserve">, </w:t>
      </w:r>
      <w:proofErr w:type="spellStart"/>
      <w:r w:rsidRPr="00BE1811">
        <w:rPr>
          <w:lang w:val="fr-FR"/>
        </w:rPr>
        <w:t>să</w:t>
      </w:r>
      <w:proofErr w:type="spellEnd"/>
      <w:r w:rsidRPr="00BE1811">
        <w:rPr>
          <w:lang w:val="fr-FR"/>
        </w:rPr>
        <w:t xml:space="preserve"> se </w:t>
      </w:r>
      <w:proofErr w:type="spellStart"/>
      <w:r w:rsidRPr="00BE1811">
        <w:rPr>
          <w:lang w:val="fr-FR"/>
        </w:rPr>
        <w:t>poată</w:t>
      </w:r>
      <w:proofErr w:type="spellEnd"/>
      <w:r w:rsidRPr="00BE1811">
        <w:rPr>
          <w:lang w:val="fr-FR"/>
        </w:rPr>
        <w:t xml:space="preserve"> </w:t>
      </w:r>
      <w:proofErr w:type="spellStart"/>
      <w:r w:rsidRPr="00BE1811">
        <w:rPr>
          <w:lang w:val="fr-FR"/>
        </w:rPr>
        <w:t>determina</w:t>
      </w:r>
      <w:proofErr w:type="spellEnd"/>
      <w:r w:rsidRPr="00BE1811">
        <w:rPr>
          <w:lang w:val="fr-FR"/>
        </w:rPr>
        <w:t xml:space="preserve"> </w:t>
      </w:r>
      <w:proofErr w:type="spellStart"/>
      <w:r w:rsidRPr="00BE1811">
        <w:rPr>
          <w:lang w:val="fr-FR"/>
        </w:rPr>
        <w:t>cantităţile</w:t>
      </w:r>
      <w:proofErr w:type="spellEnd"/>
      <w:r w:rsidRPr="00BE1811">
        <w:rPr>
          <w:lang w:val="fr-FR"/>
        </w:rPr>
        <w:t xml:space="preserve"> de </w:t>
      </w:r>
      <w:proofErr w:type="spellStart"/>
      <w:r w:rsidRPr="00BE1811">
        <w:rPr>
          <w:lang w:val="fr-FR"/>
        </w:rPr>
        <w:t>lucrări</w:t>
      </w:r>
      <w:proofErr w:type="spellEnd"/>
      <w:r w:rsidRPr="00BE1811">
        <w:rPr>
          <w:lang w:val="fr-FR"/>
        </w:rPr>
        <w:t xml:space="preserve">, </w:t>
      </w:r>
      <w:proofErr w:type="spellStart"/>
      <w:r w:rsidRPr="00BE1811">
        <w:rPr>
          <w:lang w:val="fr-FR"/>
        </w:rPr>
        <w:t>costurile</w:t>
      </w:r>
      <w:proofErr w:type="spellEnd"/>
      <w:r w:rsidRPr="00BE1811">
        <w:rPr>
          <w:lang w:val="fr-FR"/>
        </w:rPr>
        <w:t xml:space="preserve"> </w:t>
      </w:r>
      <w:proofErr w:type="spellStart"/>
      <w:r w:rsidRPr="00BE1811">
        <w:rPr>
          <w:lang w:val="fr-FR"/>
        </w:rPr>
        <w:t>lucrărilor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utilajelor</w:t>
      </w:r>
      <w:proofErr w:type="spellEnd"/>
      <w:r w:rsidRPr="00BE1811">
        <w:rPr>
          <w:lang w:val="fr-FR"/>
        </w:rPr>
        <w:t xml:space="preserve">, </w:t>
      </w:r>
      <w:proofErr w:type="spellStart"/>
      <w:r w:rsidRPr="00BE1811">
        <w:rPr>
          <w:lang w:val="fr-FR"/>
        </w:rPr>
        <w:t>forţa</w:t>
      </w:r>
      <w:proofErr w:type="spellEnd"/>
      <w:r w:rsidRPr="00BE1811">
        <w:rPr>
          <w:lang w:val="fr-FR"/>
        </w:rPr>
        <w:t xml:space="preserve"> de </w:t>
      </w:r>
      <w:proofErr w:type="spellStart"/>
      <w:r w:rsidRPr="00BE1811">
        <w:rPr>
          <w:lang w:val="fr-FR"/>
        </w:rPr>
        <w:t>muncă</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dotarea</w:t>
      </w:r>
      <w:proofErr w:type="spellEnd"/>
      <w:r w:rsidRPr="00BE1811">
        <w:rPr>
          <w:lang w:val="fr-FR"/>
        </w:rPr>
        <w:t xml:space="preserve"> </w:t>
      </w:r>
      <w:proofErr w:type="spellStart"/>
      <w:r w:rsidRPr="00BE1811">
        <w:rPr>
          <w:lang w:val="fr-FR"/>
        </w:rPr>
        <w:t>necesară</w:t>
      </w:r>
      <w:proofErr w:type="spellEnd"/>
      <w:r w:rsidRPr="00BE1811">
        <w:rPr>
          <w:lang w:val="fr-FR"/>
        </w:rPr>
        <w:t xml:space="preserve"> </w:t>
      </w:r>
      <w:proofErr w:type="spellStart"/>
      <w:r w:rsidRPr="00BE1811">
        <w:rPr>
          <w:lang w:val="fr-FR"/>
        </w:rPr>
        <w:t>execuţiei</w:t>
      </w:r>
      <w:proofErr w:type="spellEnd"/>
      <w:r w:rsidRPr="00BE1811">
        <w:rPr>
          <w:lang w:val="fr-FR"/>
        </w:rPr>
        <w:t xml:space="preserve"> </w:t>
      </w:r>
      <w:proofErr w:type="spellStart"/>
      <w:r w:rsidRPr="00BE1811">
        <w:rPr>
          <w:lang w:val="fr-FR"/>
        </w:rPr>
        <w:t>lucrărilor</w:t>
      </w:r>
      <w:proofErr w:type="spellEnd"/>
      <w:r w:rsidRPr="00BE1811">
        <w:rPr>
          <w:lang w:val="fr-FR"/>
        </w:rPr>
        <w:t>.</w:t>
      </w:r>
    </w:p>
    <w:p w14:paraId="06869558" w14:textId="77777777" w:rsidR="006D5896" w:rsidRPr="00BE1811" w:rsidRDefault="006D5896" w:rsidP="006D5896">
      <w:pPr>
        <w:jc w:val="both"/>
        <w:rPr>
          <w:lang w:val="fr-FR"/>
        </w:rPr>
      </w:pPr>
      <w:proofErr w:type="spellStart"/>
      <w:r w:rsidRPr="00BE1811">
        <w:rPr>
          <w:lang w:val="fr-FR"/>
        </w:rPr>
        <w:t>Redactarea</w:t>
      </w:r>
      <w:proofErr w:type="spellEnd"/>
      <w:r w:rsidRPr="00BE1811">
        <w:rPr>
          <w:lang w:val="fr-FR"/>
        </w:rPr>
        <w:t xml:space="preserve"> </w:t>
      </w:r>
      <w:proofErr w:type="spellStart"/>
      <w:r w:rsidRPr="00BE1811">
        <w:rPr>
          <w:lang w:val="fr-FR"/>
        </w:rPr>
        <w:t>caietelor</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trebuie</w:t>
      </w:r>
      <w:proofErr w:type="spellEnd"/>
      <w:r w:rsidRPr="00BE1811">
        <w:rPr>
          <w:lang w:val="fr-FR"/>
        </w:rPr>
        <w:t xml:space="preserve"> </w:t>
      </w:r>
      <w:proofErr w:type="spellStart"/>
      <w:r w:rsidRPr="00BE1811">
        <w:rPr>
          <w:lang w:val="fr-FR"/>
        </w:rPr>
        <w:t>să</w:t>
      </w:r>
      <w:proofErr w:type="spellEnd"/>
      <w:r w:rsidRPr="00BE1811">
        <w:rPr>
          <w:lang w:val="fr-FR"/>
        </w:rPr>
        <w:t xml:space="preserve"> fie </w:t>
      </w:r>
      <w:proofErr w:type="spellStart"/>
      <w:r w:rsidRPr="00BE1811">
        <w:rPr>
          <w:lang w:val="fr-FR"/>
        </w:rPr>
        <w:t>concisă</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sistematizată</w:t>
      </w:r>
      <w:proofErr w:type="spellEnd"/>
      <w:r w:rsidRPr="00BE1811">
        <w:rPr>
          <w:lang w:val="fr-FR"/>
        </w:rPr>
        <w:t>.</w:t>
      </w:r>
    </w:p>
    <w:p w14:paraId="741C09FD" w14:textId="77777777" w:rsidR="006D5896" w:rsidRPr="00BE1811" w:rsidRDefault="006D5896" w:rsidP="006D5896">
      <w:pPr>
        <w:spacing w:after="0"/>
        <w:jc w:val="both"/>
        <w:rPr>
          <w:lang w:val="fr-FR"/>
        </w:rPr>
      </w:pPr>
      <w:r w:rsidRPr="00BE1811">
        <w:rPr>
          <w:lang w:val="fr-FR"/>
        </w:rPr>
        <w:t xml:space="preserve">1. </w:t>
      </w:r>
      <w:proofErr w:type="spellStart"/>
      <w:r w:rsidRPr="00BE1811">
        <w:rPr>
          <w:lang w:val="fr-FR"/>
        </w:rPr>
        <w:t>Rolul</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scopul</w:t>
      </w:r>
      <w:proofErr w:type="spellEnd"/>
      <w:r w:rsidRPr="00BE1811">
        <w:rPr>
          <w:lang w:val="fr-FR"/>
        </w:rPr>
        <w:t xml:space="preserve"> </w:t>
      </w:r>
      <w:proofErr w:type="spellStart"/>
      <w:r w:rsidRPr="00BE1811">
        <w:rPr>
          <w:lang w:val="fr-FR"/>
        </w:rPr>
        <w:t>caietelor</w:t>
      </w:r>
      <w:proofErr w:type="spellEnd"/>
      <w:r w:rsidRPr="00BE1811">
        <w:rPr>
          <w:lang w:val="fr-FR"/>
        </w:rPr>
        <w:t xml:space="preserve"> de </w:t>
      </w:r>
      <w:proofErr w:type="spellStart"/>
      <w:proofErr w:type="gramStart"/>
      <w:r w:rsidRPr="00BE1811">
        <w:rPr>
          <w:lang w:val="fr-FR"/>
        </w:rPr>
        <w:t>sarcini</w:t>
      </w:r>
      <w:proofErr w:type="spellEnd"/>
      <w:r w:rsidRPr="00BE1811">
        <w:rPr>
          <w:lang w:val="fr-FR"/>
        </w:rPr>
        <w:t>:</w:t>
      </w:r>
      <w:proofErr w:type="gramEnd"/>
    </w:p>
    <w:p w14:paraId="72B81183" w14:textId="77777777" w:rsidR="006D5896" w:rsidRPr="00BE1811" w:rsidRDefault="006D5896" w:rsidP="006D5896">
      <w:pPr>
        <w:spacing w:after="0"/>
        <w:jc w:val="both"/>
        <w:rPr>
          <w:lang w:val="fr-FR"/>
        </w:rPr>
      </w:pPr>
      <w:r w:rsidRPr="00BE1811">
        <w:rPr>
          <w:lang w:val="fr-FR"/>
        </w:rPr>
        <w:t xml:space="preserve">a) </w:t>
      </w:r>
      <w:proofErr w:type="spellStart"/>
      <w:r w:rsidRPr="00BE1811">
        <w:rPr>
          <w:lang w:val="fr-FR"/>
        </w:rPr>
        <w:t>reprezintă</w:t>
      </w:r>
      <w:proofErr w:type="spellEnd"/>
      <w:r w:rsidRPr="00BE1811">
        <w:rPr>
          <w:lang w:val="fr-FR"/>
        </w:rPr>
        <w:t xml:space="preserve"> </w:t>
      </w:r>
      <w:proofErr w:type="spellStart"/>
      <w:r w:rsidRPr="00BE1811">
        <w:rPr>
          <w:lang w:val="fr-FR"/>
        </w:rPr>
        <w:t>descrierea</w:t>
      </w:r>
      <w:proofErr w:type="spellEnd"/>
      <w:r w:rsidRPr="00BE1811">
        <w:rPr>
          <w:lang w:val="fr-FR"/>
        </w:rPr>
        <w:t xml:space="preserve"> </w:t>
      </w:r>
      <w:proofErr w:type="spellStart"/>
      <w:r w:rsidRPr="00BE1811">
        <w:rPr>
          <w:lang w:val="fr-FR"/>
        </w:rPr>
        <w:t>elementelor</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calitative</w:t>
      </w:r>
      <w:proofErr w:type="spellEnd"/>
      <w:r w:rsidRPr="00BE1811">
        <w:rPr>
          <w:lang w:val="fr-FR"/>
        </w:rPr>
        <w:t xml:space="preserve"> </w:t>
      </w:r>
      <w:proofErr w:type="spellStart"/>
      <w:r w:rsidRPr="00BE1811">
        <w:rPr>
          <w:lang w:val="fr-FR"/>
        </w:rPr>
        <w:t>menţionate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planşe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prezintă</w:t>
      </w:r>
      <w:proofErr w:type="spellEnd"/>
      <w:r w:rsidRPr="00BE1811">
        <w:rPr>
          <w:lang w:val="fr-FR"/>
        </w:rPr>
        <w:t xml:space="preserve"> </w:t>
      </w:r>
      <w:proofErr w:type="spellStart"/>
      <w:r w:rsidRPr="00BE1811">
        <w:rPr>
          <w:lang w:val="fr-FR"/>
        </w:rPr>
        <w:t>informaţii</w:t>
      </w:r>
      <w:proofErr w:type="spellEnd"/>
      <w:r w:rsidRPr="00BE1811">
        <w:rPr>
          <w:lang w:val="fr-FR"/>
        </w:rPr>
        <w:t xml:space="preserve">, </w:t>
      </w:r>
      <w:proofErr w:type="spellStart"/>
      <w:r w:rsidRPr="00BE1811">
        <w:rPr>
          <w:lang w:val="fr-FR"/>
        </w:rPr>
        <w:t>precizări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prescripţii</w:t>
      </w:r>
      <w:proofErr w:type="spellEnd"/>
      <w:r w:rsidRPr="00BE1811">
        <w:rPr>
          <w:lang w:val="fr-FR"/>
        </w:rPr>
        <w:t xml:space="preserve"> </w:t>
      </w:r>
      <w:proofErr w:type="spellStart"/>
      <w:r w:rsidRPr="00BE1811">
        <w:rPr>
          <w:lang w:val="fr-FR"/>
        </w:rPr>
        <w:t>complementare</w:t>
      </w:r>
      <w:proofErr w:type="spellEnd"/>
      <w:r w:rsidRPr="00BE1811">
        <w:rPr>
          <w:lang w:val="fr-FR"/>
        </w:rPr>
        <w:t xml:space="preserve"> </w:t>
      </w:r>
      <w:proofErr w:type="spellStart"/>
      <w:proofErr w:type="gramStart"/>
      <w:r w:rsidRPr="00BE1811">
        <w:rPr>
          <w:lang w:val="fr-FR"/>
        </w:rPr>
        <w:t>planşelor</w:t>
      </w:r>
      <w:proofErr w:type="spellEnd"/>
      <w:r w:rsidRPr="00BE1811">
        <w:rPr>
          <w:lang w:val="fr-FR"/>
        </w:rPr>
        <w:t>;</w:t>
      </w:r>
      <w:proofErr w:type="gramEnd"/>
    </w:p>
    <w:p w14:paraId="1A84D04B" w14:textId="77777777" w:rsidR="006D5896" w:rsidRPr="00BE1811" w:rsidRDefault="006D5896" w:rsidP="006D5896">
      <w:pPr>
        <w:spacing w:after="0"/>
        <w:jc w:val="both"/>
        <w:rPr>
          <w:lang w:val="fr-FR"/>
        </w:rPr>
      </w:pPr>
      <w:r w:rsidRPr="00BE1811">
        <w:rPr>
          <w:lang w:val="fr-FR"/>
        </w:rPr>
        <w:t xml:space="preserve">b) </w:t>
      </w:r>
      <w:proofErr w:type="spellStart"/>
      <w:r w:rsidRPr="00BE1811">
        <w:rPr>
          <w:lang w:val="fr-FR"/>
        </w:rPr>
        <w:t>detaliază</w:t>
      </w:r>
      <w:proofErr w:type="spellEnd"/>
      <w:r w:rsidRPr="00BE1811">
        <w:rPr>
          <w:lang w:val="fr-FR"/>
        </w:rPr>
        <w:t xml:space="preserve"> </w:t>
      </w:r>
      <w:proofErr w:type="spellStart"/>
      <w:r w:rsidRPr="00BE1811">
        <w:rPr>
          <w:lang w:val="fr-FR"/>
        </w:rPr>
        <w:t>notele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cuprind</w:t>
      </w:r>
      <w:proofErr w:type="spellEnd"/>
      <w:r w:rsidRPr="00BE1811">
        <w:rPr>
          <w:lang w:val="fr-FR"/>
        </w:rPr>
        <w:t xml:space="preserve"> </w:t>
      </w:r>
      <w:proofErr w:type="spellStart"/>
      <w:r w:rsidRPr="00BE1811">
        <w:rPr>
          <w:lang w:val="fr-FR"/>
        </w:rPr>
        <w:t>caracteristicile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calităţile</w:t>
      </w:r>
      <w:proofErr w:type="spellEnd"/>
      <w:r w:rsidRPr="00BE1811">
        <w:rPr>
          <w:lang w:val="fr-FR"/>
        </w:rPr>
        <w:t xml:space="preserve"> </w:t>
      </w:r>
      <w:proofErr w:type="spellStart"/>
      <w:r w:rsidRPr="00BE1811">
        <w:rPr>
          <w:lang w:val="fr-FR"/>
        </w:rPr>
        <w:t>materialelor</w:t>
      </w:r>
      <w:proofErr w:type="spellEnd"/>
      <w:r w:rsidRPr="00BE1811">
        <w:rPr>
          <w:lang w:val="fr-FR"/>
        </w:rPr>
        <w:t xml:space="preserve"> </w:t>
      </w:r>
      <w:proofErr w:type="spellStart"/>
      <w:r w:rsidRPr="00BE1811">
        <w:rPr>
          <w:lang w:val="fr-FR"/>
        </w:rPr>
        <w:t>folosite</w:t>
      </w:r>
      <w:proofErr w:type="spellEnd"/>
      <w:r w:rsidRPr="00BE1811">
        <w:rPr>
          <w:lang w:val="fr-FR"/>
        </w:rPr>
        <w:t xml:space="preserve">, </w:t>
      </w:r>
      <w:proofErr w:type="spellStart"/>
      <w:r w:rsidRPr="00BE1811">
        <w:rPr>
          <w:lang w:val="fr-FR"/>
        </w:rPr>
        <w:t>testele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probele</w:t>
      </w:r>
      <w:proofErr w:type="spellEnd"/>
      <w:r w:rsidRPr="00BE1811">
        <w:rPr>
          <w:lang w:val="fr-FR"/>
        </w:rPr>
        <w:t xml:space="preserve"> </w:t>
      </w:r>
      <w:proofErr w:type="spellStart"/>
      <w:r w:rsidRPr="00BE1811">
        <w:rPr>
          <w:lang w:val="fr-FR"/>
        </w:rPr>
        <w:t>acestora</w:t>
      </w:r>
      <w:proofErr w:type="spellEnd"/>
      <w:r w:rsidRPr="00BE1811">
        <w:rPr>
          <w:lang w:val="fr-FR"/>
        </w:rPr>
        <w:t xml:space="preserve">, </w:t>
      </w:r>
      <w:proofErr w:type="spellStart"/>
      <w:r w:rsidRPr="00BE1811">
        <w:rPr>
          <w:lang w:val="fr-FR"/>
        </w:rPr>
        <w:t>descriu</w:t>
      </w:r>
      <w:proofErr w:type="spellEnd"/>
      <w:r w:rsidRPr="00BE1811">
        <w:rPr>
          <w:lang w:val="fr-FR"/>
        </w:rPr>
        <w:t xml:space="preserve"> </w:t>
      </w:r>
      <w:proofErr w:type="spellStart"/>
      <w:r w:rsidRPr="00BE1811">
        <w:rPr>
          <w:lang w:val="fr-FR"/>
        </w:rPr>
        <w:t>lucrările</w:t>
      </w:r>
      <w:proofErr w:type="spellEnd"/>
      <w:r w:rsidRPr="00BE1811">
        <w:rPr>
          <w:lang w:val="fr-FR"/>
        </w:rPr>
        <w:t xml:space="preserve"> care se </w:t>
      </w:r>
      <w:proofErr w:type="spellStart"/>
      <w:r w:rsidRPr="00BE1811">
        <w:rPr>
          <w:lang w:val="fr-FR"/>
        </w:rPr>
        <w:t>execută</w:t>
      </w:r>
      <w:proofErr w:type="spellEnd"/>
      <w:r w:rsidRPr="00BE1811">
        <w:rPr>
          <w:lang w:val="fr-FR"/>
        </w:rPr>
        <w:t xml:space="preserve">, </w:t>
      </w:r>
      <w:proofErr w:type="spellStart"/>
      <w:r w:rsidRPr="00BE1811">
        <w:rPr>
          <w:lang w:val="fr-FR"/>
        </w:rPr>
        <w:t>calitatea</w:t>
      </w:r>
      <w:proofErr w:type="spellEnd"/>
      <w:r w:rsidRPr="00BE1811">
        <w:rPr>
          <w:lang w:val="fr-FR"/>
        </w:rPr>
        <w:t xml:space="preserve">, </w:t>
      </w:r>
      <w:proofErr w:type="spellStart"/>
      <w:r w:rsidRPr="00BE1811">
        <w:rPr>
          <w:lang w:val="fr-FR"/>
        </w:rPr>
        <w:t>modul</w:t>
      </w:r>
      <w:proofErr w:type="spellEnd"/>
      <w:r w:rsidRPr="00BE1811">
        <w:rPr>
          <w:lang w:val="fr-FR"/>
        </w:rPr>
        <w:t xml:space="preserve"> de </w:t>
      </w:r>
      <w:proofErr w:type="spellStart"/>
      <w:r w:rsidRPr="00BE1811">
        <w:rPr>
          <w:lang w:val="fr-FR"/>
        </w:rPr>
        <w:t>realizare</w:t>
      </w:r>
      <w:proofErr w:type="spellEnd"/>
      <w:r w:rsidRPr="00BE1811">
        <w:rPr>
          <w:lang w:val="fr-FR"/>
        </w:rPr>
        <w:t xml:space="preserve">, </w:t>
      </w:r>
      <w:proofErr w:type="spellStart"/>
      <w:r w:rsidRPr="00BE1811">
        <w:rPr>
          <w:lang w:val="fr-FR"/>
        </w:rPr>
        <w:t>testele</w:t>
      </w:r>
      <w:proofErr w:type="spellEnd"/>
      <w:r w:rsidRPr="00BE1811">
        <w:rPr>
          <w:lang w:val="fr-FR"/>
        </w:rPr>
        <w:t xml:space="preserve">, </w:t>
      </w:r>
      <w:proofErr w:type="spellStart"/>
      <w:r w:rsidRPr="00BE1811">
        <w:rPr>
          <w:lang w:val="fr-FR"/>
        </w:rPr>
        <w:t>verificările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probele</w:t>
      </w:r>
      <w:proofErr w:type="spellEnd"/>
      <w:r w:rsidRPr="00BE1811">
        <w:rPr>
          <w:lang w:val="fr-FR"/>
        </w:rPr>
        <w:t xml:space="preserve"> </w:t>
      </w:r>
      <w:proofErr w:type="spellStart"/>
      <w:r w:rsidRPr="00BE1811">
        <w:rPr>
          <w:lang w:val="fr-FR"/>
        </w:rPr>
        <w:t>acestor</w:t>
      </w:r>
      <w:proofErr w:type="spellEnd"/>
      <w:r w:rsidRPr="00BE1811">
        <w:rPr>
          <w:lang w:val="fr-FR"/>
        </w:rPr>
        <w:t xml:space="preserve"> </w:t>
      </w:r>
      <w:proofErr w:type="spellStart"/>
      <w:r w:rsidRPr="00BE1811">
        <w:rPr>
          <w:lang w:val="fr-FR"/>
        </w:rPr>
        <w:t>lucrări</w:t>
      </w:r>
      <w:proofErr w:type="spellEnd"/>
      <w:r w:rsidRPr="00BE1811">
        <w:rPr>
          <w:lang w:val="fr-FR"/>
        </w:rPr>
        <w:t xml:space="preserve">, </w:t>
      </w:r>
      <w:proofErr w:type="spellStart"/>
      <w:r w:rsidRPr="00BE1811">
        <w:rPr>
          <w:lang w:val="fr-FR"/>
        </w:rPr>
        <w:t>ordinea</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şi</w:t>
      </w:r>
      <w:proofErr w:type="spellEnd"/>
      <w:r w:rsidRPr="00BE1811">
        <w:rPr>
          <w:lang w:val="fr-FR"/>
        </w:rPr>
        <w:t xml:space="preserve"> de </w:t>
      </w:r>
      <w:proofErr w:type="spellStart"/>
      <w:r w:rsidRPr="00BE1811">
        <w:rPr>
          <w:lang w:val="fr-FR"/>
        </w:rPr>
        <w:t>montaj</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aspectul</w:t>
      </w:r>
      <w:proofErr w:type="spellEnd"/>
      <w:r w:rsidRPr="00BE1811">
        <w:rPr>
          <w:lang w:val="fr-FR"/>
        </w:rPr>
        <w:t xml:space="preserve"> </w:t>
      </w:r>
      <w:proofErr w:type="gramStart"/>
      <w:r w:rsidRPr="00BE1811">
        <w:rPr>
          <w:lang w:val="fr-FR"/>
        </w:rPr>
        <w:t>final;</w:t>
      </w:r>
      <w:proofErr w:type="gramEnd"/>
    </w:p>
    <w:p w14:paraId="743790E7" w14:textId="77777777" w:rsidR="006D5896" w:rsidRPr="00BE1811" w:rsidRDefault="006D5896" w:rsidP="006D5896">
      <w:pPr>
        <w:spacing w:after="0"/>
        <w:jc w:val="both"/>
        <w:rPr>
          <w:lang w:val="fr-FR"/>
        </w:rPr>
      </w:pPr>
      <w:r w:rsidRPr="00BE1811">
        <w:rPr>
          <w:lang w:val="fr-FR"/>
        </w:rPr>
        <w:t xml:space="preserve">c) </w:t>
      </w:r>
      <w:proofErr w:type="spellStart"/>
      <w:r w:rsidRPr="00BE1811">
        <w:rPr>
          <w:lang w:val="fr-FR"/>
        </w:rPr>
        <w:t>prevăd</w:t>
      </w:r>
      <w:proofErr w:type="spellEnd"/>
      <w:r w:rsidRPr="00BE1811">
        <w:rPr>
          <w:lang w:val="fr-FR"/>
        </w:rPr>
        <w:t xml:space="preserve"> </w:t>
      </w:r>
      <w:proofErr w:type="spellStart"/>
      <w:r w:rsidRPr="00BE1811">
        <w:rPr>
          <w:lang w:val="fr-FR"/>
        </w:rPr>
        <w:t>modul</w:t>
      </w:r>
      <w:proofErr w:type="spellEnd"/>
      <w:r w:rsidRPr="00BE1811">
        <w:rPr>
          <w:lang w:val="fr-FR"/>
        </w:rPr>
        <w:t xml:space="preserve"> de </w:t>
      </w:r>
      <w:proofErr w:type="spellStart"/>
      <w:r w:rsidRPr="00BE1811">
        <w:rPr>
          <w:lang w:val="fr-FR"/>
        </w:rPr>
        <w:t>urmărire</w:t>
      </w:r>
      <w:proofErr w:type="spellEnd"/>
      <w:r w:rsidRPr="00BE1811">
        <w:rPr>
          <w:lang w:val="fr-FR"/>
        </w:rPr>
        <w:t xml:space="preserve"> a </w:t>
      </w:r>
      <w:proofErr w:type="spellStart"/>
      <w:r w:rsidRPr="00BE1811">
        <w:rPr>
          <w:lang w:val="fr-FR"/>
        </w:rPr>
        <w:t>comportării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timp</w:t>
      </w:r>
      <w:proofErr w:type="spellEnd"/>
      <w:r w:rsidRPr="00BE1811">
        <w:rPr>
          <w:lang w:val="fr-FR"/>
        </w:rPr>
        <w:t xml:space="preserve"> a </w:t>
      </w:r>
      <w:proofErr w:type="spellStart"/>
      <w:proofErr w:type="gramStart"/>
      <w:r w:rsidRPr="00BE1811">
        <w:rPr>
          <w:lang w:val="fr-FR"/>
        </w:rPr>
        <w:t>investiţiei</w:t>
      </w:r>
      <w:proofErr w:type="spellEnd"/>
      <w:r w:rsidRPr="00BE1811">
        <w:rPr>
          <w:lang w:val="fr-FR"/>
        </w:rPr>
        <w:t>;</w:t>
      </w:r>
      <w:proofErr w:type="gramEnd"/>
    </w:p>
    <w:p w14:paraId="12BEEEF3" w14:textId="77777777" w:rsidR="006D5896" w:rsidRPr="00BE1811" w:rsidRDefault="006D5896" w:rsidP="006D5896">
      <w:pPr>
        <w:spacing w:after="0"/>
        <w:jc w:val="both"/>
        <w:rPr>
          <w:lang w:val="fr-FR"/>
        </w:rPr>
      </w:pPr>
      <w:r w:rsidRPr="00BE1811">
        <w:rPr>
          <w:lang w:val="fr-FR"/>
        </w:rPr>
        <w:t xml:space="preserve">d) </w:t>
      </w:r>
      <w:proofErr w:type="spellStart"/>
      <w:r w:rsidRPr="00BE1811">
        <w:rPr>
          <w:lang w:val="fr-FR"/>
        </w:rPr>
        <w:t>prevăd</w:t>
      </w:r>
      <w:proofErr w:type="spellEnd"/>
      <w:r w:rsidRPr="00BE1811">
        <w:rPr>
          <w:lang w:val="fr-FR"/>
        </w:rPr>
        <w:t xml:space="preserve"> </w:t>
      </w:r>
      <w:proofErr w:type="spellStart"/>
      <w:r w:rsidRPr="00BE1811">
        <w:rPr>
          <w:lang w:val="fr-FR"/>
        </w:rPr>
        <w:t>măsurile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acţiunile</w:t>
      </w:r>
      <w:proofErr w:type="spellEnd"/>
      <w:r w:rsidRPr="00BE1811">
        <w:rPr>
          <w:lang w:val="fr-FR"/>
        </w:rPr>
        <w:t xml:space="preserve"> de </w:t>
      </w:r>
      <w:proofErr w:type="spellStart"/>
      <w:r w:rsidRPr="00BE1811">
        <w:rPr>
          <w:lang w:val="fr-FR"/>
        </w:rPr>
        <w:t>demontare</w:t>
      </w:r>
      <w:proofErr w:type="spellEnd"/>
      <w:r w:rsidRPr="00BE1811">
        <w:rPr>
          <w:lang w:val="fr-FR"/>
        </w:rPr>
        <w:t>/</w:t>
      </w:r>
      <w:proofErr w:type="spellStart"/>
      <w:r w:rsidRPr="00BE1811">
        <w:rPr>
          <w:lang w:val="fr-FR"/>
        </w:rPr>
        <w:t>demolare</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reintegrarea</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mediul</w:t>
      </w:r>
      <w:proofErr w:type="spellEnd"/>
      <w:r w:rsidRPr="00BE1811">
        <w:rPr>
          <w:lang w:val="fr-FR"/>
        </w:rPr>
        <w:t xml:space="preserve"> </w:t>
      </w:r>
      <w:proofErr w:type="spellStart"/>
      <w:r w:rsidRPr="00BE1811">
        <w:rPr>
          <w:lang w:val="fr-FR"/>
        </w:rPr>
        <w:t>natural</w:t>
      </w:r>
      <w:proofErr w:type="spellEnd"/>
      <w:r w:rsidRPr="00BE1811">
        <w:rPr>
          <w:lang w:val="fr-FR"/>
        </w:rPr>
        <w:t xml:space="preserve"> a </w:t>
      </w:r>
      <w:proofErr w:type="spellStart"/>
      <w:r w:rsidRPr="00BE1811">
        <w:rPr>
          <w:lang w:val="fr-FR"/>
        </w:rPr>
        <w:t>deşeurilor</w:t>
      </w:r>
      <w:proofErr w:type="spellEnd"/>
      <w:r w:rsidRPr="00BE1811">
        <w:rPr>
          <w:lang w:val="fr-FR"/>
        </w:rPr>
        <w:t xml:space="preserve">) </w:t>
      </w:r>
      <w:proofErr w:type="spellStart"/>
      <w:r w:rsidRPr="00BE1811">
        <w:rPr>
          <w:lang w:val="fr-FR"/>
        </w:rPr>
        <w:t>după</w:t>
      </w:r>
      <w:proofErr w:type="spellEnd"/>
      <w:r w:rsidRPr="00BE1811">
        <w:rPr>
          <w:lang w:val="fr-FR"/>
        </w:rPr>
        <w:t xml:space="preserve"> </w:t>
      </w:r>
      <w:proofErr w:type="spellStart"/>
      <w:r w:rsidRPr="00BE1811">
        <w:rPr>
          <w:lang w:val="fr-FR"/>
        </w:rPr>
        <w:t>expirarea</w:t>
      </w:r>
      <w:proofErr w:type="spellEnd"/>
      <w:r w:rsidRPr="00BE1811">
        <w:rPr>
          <w:lang w:val="fr-FR"/>
        </w:rPr>
        <w:t xml:space="preserve"> </w:t>
      </w:r>
      <w:proofErr w:type="spellStart"/>
      <w:r w:rsidRPr="00BE1811">
        <w:rPr>
          <w:lang w:val="fr-FR"/>
        </w:rPr>
        <w:t>perioadei</w:t>
      </w:r>
      <w:proofErr w:type="spellEnd"/>
      <w:r w:rsidRPr="00BE1811">
        <w:rPr>
          <w:lang w:val="fr-FR"/>
        </w:rPr>
        <w:t xml:space="preserve"> de </w:t>
      </w:r>
      <w:proofErr w:type="spellStart"/>
      <w:r w:rsidRPr="00BE1811">
        <w:rPr>
          <w:lang w:val="fr-FR"/>
        </w:rPr>
        <w:t>viaţă</w:t>
      </w:r>
      <w:proofErr w:type="spellEnd"/>
      <w:r w:rsidRPr="00BE1811">
        <w:rPr>
          <w:lang w:val="fr-FR"/>
        </w:rPr>
        <w:t xml:space="preserve"> (</w:t>
      </w:r>
      <w:proofErr w:type="spellStart"/>
      <w:r w:rsidRPr="00BE1811">
        <w:rPr>
          <w:lang w:val="fr-FR"/>
        </w:rPr>
        <w:t>postutilizarea</w:t>
      </w:r>
      <w:proofErr w:type="spellEnd"/>
      <w:r w:rsidRPr="00BE1811">
        <w:rPr>
          <w:lang w:val="fr-FR"/>
        </w:rPr>
        <w:t>).</w:t>
      </w:r>
    </w:p>
    <w:p w14:paraId="41E18BA9" w14:textId="77777777" w:rsidR="006D5896" w:rsidRPr="00BE1811" w:rsidRDefault="006D5896" w:rsidP="006D5896">
      <w:pPr>
        <w:spacing w:after="0"/>
        <w:jc w:val="both"/>
        <w:rPr>
          <w:lang w:val="fr-FR"/>
        </w:rPr>
      </w:pPr>
      <w:r w:rsidRPr="00BE1811">
        <w:rPr>
          <w:lang w:val="fr-FR"/>
        </w:rPr>
        <w:t xml:space="preserve">2. </w:t>
      </w:r>
      <w:proofErr w:type="spellStart"/>
      <w:r w:rsidRPr="00BE1811">
        <w:rPr>
          <w:lang w:val="fr-FR"/>
        </w:rPr>
        <w:t>Tipuri</w:t>
      </w:r>
      <w:proofErr w:type="spellEnd"/>
      <w:r w:rsidRPr="00BE1811">
        <w:rPr>
          <w:lang w:val="fr-FR"/>
        </w:rPr>
        <w:t xml:space="preserve"> de </w:t>
      </w:r>
      <w:proofErr w:type="spellStart"/>
      <w:r w:rsidRPr="00BE1811">
        <w:rPr>
          <w:lang w:val="fr-FR"/>
        </w:rPr>
        <w:t>caiete</w:t>
      </w:r>
      <w:proofErr w:type="spellEnd"/>
      <w:r w:rsidRPr="00BE1811">
        <w:rPr>
          <w:lang w:val="fr-FR"/>
        </w:rPr>
        <w:t xml:space="preserve"> de </w:t>
      </w:r>
      <w:proofErr w:type="spellStart"/>
      <w:r w:rsidRPr="00BE1811">
        <w:rPr>
          <w:lang w:val="fr-FR"/>
        </w:rPr>
        <w:t>sarcini</w:t>
      </w:r>
      <w:proofErr w:type="spellEnd"/>
    </w:p>
    <w:p w14:paraId="04B7B2C2" w14:textId="77777777" w:rsidR="006D5896" w:rsidRPr="00BE1811" w:rsidRDefault="006D5896" w:rsidP="006D5896">
      <w:pPr>
        <w:spacing w:after="0"/>
        <w:jc w:val="both"/>
        <w:rPr>
          <w:lang w:val="fr-FR"/>
        </w:rPr>
      </w:pPr>
      <w:r w:rsidRPr="00BE1811">
        <w:rPr>
          <w:lang w:val="fr-FR"/>
        </w:rPr>
        <w:t xml:space="preserve">2.1. </w:t>
      </w:r>
      <w:proofErr w:type="spellStart"/>
      <w:proofErr w:type="gramStart"/>
      <w:r w:rsidRPr="00BE1811">
        <w:rPr>
          <w:lang w:val="fr-FR"/>
        </w:rPr>
        <w:t>în</w:t>
      </w:r>
      <w:proofErr w:type="spellEnd"/>
      <w:proofErr w:type="gramEnd"/>
      <w:r w:rsidRPr="00BE1811">
        <w:rPr>
          <w:lang w:val="fr-FR"/>
        </w:rPr>
        <w:t xml:space="preserve"> </w:t>
      </w:r>
      <w:proofErr w:type="spellStart"/>
      <w:r w:rsidRPr="00BE1811">
        <w:rPr>
          <w:lang w:val="fr-FR"/>
        </w:rPr>
        <w:t>funcţie</w:t>
      </w:r>
      <w:proofErr w:type="spellEnd"/>
      <w:r w:rsidRPr="00BE1811">
        <w:rPr>
          <w:lang w:val="fr-FR"/>
        </w:rPr>
        <w:t xml:space="preserve"> de </w:t>
      </w:r>
      <w:proofErr w:type="spellStart"/>
      <w:r w:rsidRPr="00BE1811">
        <w:rPr>
          <w:lang w:val="fr-FR"/>
        </w:rPr>
        <w:t>categoria</w:t>
      </w:r>
      <w:proofErr w:type="spellEnd"/>
      <w:r w:rsidRPr="00BE1811">
        <w:rPr>
          <w:lang w:val="fr-FR"/>
        </w:rPr>
        <w:t xml:space="preserve"> de </w:t>
      </w:r>
      <w:proofErr w:type="spellStart"/>
      <w:r w:rsidRPr="00BE1811">
        <w:rPr>
          <w:lang w:val="fr-FR"/>
        </w:rPr>
        <w:t>importanţă</w:t>
      </w:r>
      <w:proofErr w:type="spellEnd"/>
      <w:r w:rsidRPr="00BE1811">
        <w:rPr>
          <w:lang w:val="fr-FR"/>
        </w:rPr>
        <w:t xml:space="preserve"> a </w:t>
      </w:r>
      <w:proofErr w:type="spellStart"/>
      <w:r w:rsidRPr="00BE1811">
        <w:rPr>
          <w:lang w:val="fr-FR"/>
        </w:rPr>
        <w:t>obiectivului</w:t>
      </w:r>
      <w:proofErr w:type="spellEnd"/>
      <w:r w:rsidRPr="00BE1811">
        <w:rPr>
          <w:lang w:val="fr-FR"/>
        </w:rPr>
        <w:t xml:space="preserve"> de </w:t>
      </w:r>
      <w:proofErr w:type="spellStart"/>
      <w:r w:rsidRPr="00BE1811">
        <w:rPr>
          <w:lang w:val="fr-FR"/>
        </w:rPr>
        <w:t>investiţii</w:t>
      </w:r>
      <w:proofErr w:type="spellEnd"/>
      <w:r w:rsidRPr="00BE1811">
        <w:rPr>
          <w:lang w:val="fr-FR"/>
        </w:rPr>
        <w:t xml:space="preserve">, </w:t>
      </w:r>
      <w:proofErr w:type="spellStart"/>
      <w:r w:rsidRPr="00BE1811">
        <w:rPr>
          <w:lang w:val="fr-FR"/>
        </w:rPr>
        <w:t>caietele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pot fi:</w:t>
      </w:r>
    </w:p>
    <w:p w14:paraId="16516038" w14:textId="77777777" w:rsidR="006D5896" w:rsidRPr="00BE1811" w:rsidRDefault="006D5896" w:rsidP="006D5896">
      <w:pPr>
        <w:spacing w:after="0"/>
        <w:jc w:val="both"/>
        <w:rPr>
          <w:lang w:val="fr-FR"/>
        </w:rPr>
      </w:pPr>
      <w:r w:rsidRPr="00BE1811">
        <w:rPr>
          <w:lang w:val="fr-FR"/>
        </w:rPr>
        <w:t xml:space="preserve">a) </w:t>
      </w:r>
      <w:proofErr w:type="spellStart"/>
      <w:r w:rsidRPr="00BE1811">
        <w:rPr>
          <w:lang w:val="fr-FR"/>
        </w:rPr>
        <w:t>caiete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generale</w:t>
      </w:r>
      <w:proofErr w:type="spellEnd"/>
      <w:r w:rsidRPr="00BE1811">
        <w:rPr>
          <w:lang w:val="fr-FR"/>
        </w:rPr>
        <w:t xml:space="preserve">, care se </w:t>
      </w:r>
      <w:proofErr w:type="spellStart"/>
      <w:r w:rsidRPr="00BE1811">
        <w:rPr>
          <w:lang w:val="fr-FR"/>
        </w:rPr>
        <w:t>referă</w:t>
      </w:r>
      <w:proofErr w:type="spellEnd"/>
      <w:r w:rsidRPr="00BE1811">
        <w:rPr>
          <w:lang w:val="fr-FR"/>
        </w:rPr>
        <w:t xml:space="preserve"> la </w:t>
      </w:r>
      <w:proofErr w:type="spellStart"/>
      <w:r w:rsidRPr="00BE1811">
        <w:rPr>
          <w:lang w:val="fr-FR"/>
        </w:rPr>
        <w:t>lucrări</w:t>
      </w:r>
      <w:proofErr w:type="spellEnd"/>
      <w:r w:rsidRPr="00BE1811">
        <w:rPr>
          <w:lang w:val="fr-FR"/>
        </w:rPr>
        <w:t xml:space="preserve"> </w:t>
      </w:r>
      <w:proofErr w:type="spellStart"/>
      <w:r w:rsidRPr="00BE1811">
        <w:rPr>
          <w:lang w:val="fr-FR"/>
        </w:rPr>
        <w:t>curente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domeniul</w:t>
      </w:r>
      <w:proofErr w:type="spellEnd"/>
      <w:r w:rsidRPr="00BE1811">
        <w:rPr>
          <w:lang w:val="fr-FR"/>
        </w:rPr>
        <w:t xml:space="preserve"> </w:t>
      </w:r>
      <w:proofErr w:type="spellStart"/>
      <w:r w:rsidRPr="00BE1811">
        <w:rPr>
          <w:lang w:val="fr-FR"/>
        </w:rPr>
        <w:t>construcţiilor</w:t>
      </w:r>
      <w:proofErr w:type="spellEnd"/>
    </w:p>
    <w:p w14:paraId="4AE51078" w14:textId="77777777" w:rsidR="006D5896" w:rsidRPr="00BE1811" w:rsidRDefault="006D5896" w:rsidP="006D5896">
      <w:pPr>
        <w:spacing w:after="0"/>
        <w:jc w:val="both"/>
        <w:rPr>
          <w:lang w:val="fr-FR"/>
        </w:rPr>
      </w:pPr>
      <w:proofErr w:type="spellStart"/>
      <w:proofErr w:type="gramStart"/>
      <w:r w:rsidRPr="00BE1811">
        <w:rPr>
          <w:lang w:val="fr-FR"/>
        </w:rPr>
        <w:t>şi</w:t>
      </w:r>
      <w:proofErr w:type="spellEnd"/>
      <w:proofErr w:type="gramEnd"/>
      <w:r w:rsidRPr="00BE1811">
        <w:rPr>
          <w:lang w:val="fr-FR"/>
        </w:rPr>
        <w:t xml:space="preserve"> care se </w:t>
      </w:r>
      <w:proofErr w:type="spellStart"/>
      <w:r w:rsidRPr="00BE1811">
        <w:rPr>
          <w:lang w:val="fr-FR"/>
        </w:rPr>
        <w:t>elaborează</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toate</w:t>
      </w:r>
      <w:proofErr w:type="spellEnd"/>
      <w:r w:rsidRPr="00BE1811">
        <w:rPr>
          <w:lang w:val="fr-FR"/>
        </w:rPr>
        <w:t xml:space="preserve"> </w:t>
      </w:r>
      <w:proofErr w:type="spellStart"/>
      <w:r w:rsidRPr="00BE1811">
        <w:rPr>
          <w:lang w:val="fr-FR"/>
        </w:rPr>
        <w:t>obiectivele</w:t>
      </w:r>
      <w:proofErr w:type="spellEnd"/>
      <w:r w:rsidRPr="00BE1811">
        <w:rPr>
          <w:lang w:val="fr-FR"/>
        </w:rPr>
        <w:t xml:space="preserve"> de </w:t>
      </w:r>
      <w:proofErr w:type="spellStart"/>
      <w:r w:rsidRPr="00BE1811">
        <w:rPr>
          <w:lang w:val="fr-FR"/>
        </w:rPr>
        <w:t>investiţii</w:t>
      </w:r>
      <w:proofErr w:type="spellEnd"/>
      <w:r w:rsidRPr="00BE1811">
        <w:rPr>
          <w:lang w:val="fr-FR"/>
        </w:rPr>
        <w:t>;</w:t>
      </w:r>
    </w:p>
    <w:p w14:paraId="50B5BA69" w14:textId="77777777" w:rsidR="006D5896" w:rsidRPr="00BE1811" w:rsidRDefault="006D5896" w:rsidP="006D5896">
      <w:pPr>
        <w:spacing w:after="0"/>
        <w:jc w:val="both"/>
        <w:rPr>
          <w:lang w:val="fr-FR"/>
        </w:rPr>
      </w:pPr>
      <w:r w:rsidRPr="00BE1811">
        <w:rPr>
          <w:lang w:val="fr-FR"/>
        </w:rPr>
        <w:t xml:space="preserve">b) </w:t>
      </w:r>
      <w:proofErr w:type="spellStart"/>
      <w:r w:rsidRPr="00BE1811">
        <w:rPr>
          <w:lang w:val="fr-FR"/>
        </w:rPr>
        <w:t>caiete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speciale</w:t>
      </w:r>
      <w:proofErr w:type="spellEnd"/>
      <w:r w:rsidRPr="00BE1811">
        <w:rPr>
          <w:lang w:val="fr-FR"/>
        </w:rPr>
        <w:t xml:space="preserve">, care se </w:t>
      </w:r>
      <w:proofErr w:type="spellStart"/>
      <w:r w:rsidRPr="00BE1811">
        <w:rPr>
          <w:lang w:val="fr-FR"/>
        </w:rPr>
        <w:t>referă</w:t>
      </w:r>
      <w:proofErr w:type="spellEnd"/>
      <w:r w:rsidRPr="00BE1811">
        <w:rPr>
          <w:lang w:val="fr-FR"/>
        </w:rPr>
        <w:t xml:space="preserve"> la </w:t>
      </w:r>
      <w:proofErr w:type="spellStart"/>
      <w:r w:rsidRPr="00BE1811">
        <w:rPr>
          <w:lang w:val="fr-FR"/>
        </w:rPr>
        <w:t>lucrări</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şi</w:t>
      </w:r>
      <w:proofErr w:type="spellEnd"/>
      <w:r w:rsidRPr="00BE1811">
        <w:rPr>
          <w:lang w:val="fr-FR"/>
        </w:rPr>
        <w:t xml:space="preserve"> care se </w:t>
      </w:r>
      <w:proofErr w:type="spellStart"/>
      <w:r w:rsidRPr="00BE1811">
        <w:rPr>
          <w:lang w:val="fr-FR"/>
        </w:rPr>
        <w:t>elaborează</w:t>
      </w:r>
      <w:proofErr w:type="spellEnd"/>
      <w:r w:rsidRPr="00BE1811">
        <w:rPr>
          <w:lang w:val="fr-FR"/>
        </w:rPr>
        <w:t xml:space="preserve"> </w:t>
      </w:r>
      <w:proofErr w:type="spellStart"/>
      <w:r w:rsidRPr="00BE1811">
        <w:rPr>
          <w:lang w:val="fr-FR"/>
        </w:rPr>
        <w:t>independent</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fiecare</w:t>
      </w:r>
      <w:proofErr w:type="spellEnd"/>
      <w:r w:rsidRPr="00BE1811">
        <w:rPr>
          <w:lang w:val="fr-FR"/>
        </w:rPr>
        <w:t xml:space="preserve"> </w:t>
      </w:r>
      <w:proofErr w:type="spellStart"/>
      <w:r w:rsidRPr="00BE1811">
        <w:rPr>
          <w:lang w:val="fr-FR"/>
        </w:rPr>
        <w:t>lucrare</w:t>
      </w:r>
      <w:proofErr w:type="spellEnd"/>
      <w:r w:rsidRPr="00BE1811">
        <w:rPr>
          <w:lang w:val="fr-FR"/>
        </w:rPr>
        <w:t>.</w:t>
      </w:r>
    </w:p>
    <w:p w14:paraId="66BD40C8" w14:textId="77777777" w:rsidR="006D5896" w:rsidRPr="00BE1811" w:rsidRDefault="006D5896" w:rsidP="006D5896">
      <w:pPr>
        <w:spacing w:after="0"/>
        <w:jc w:val="both"/>
        <w:rPr>
          <w:lang w:val="fr-FR"/>
        </w:rPr>
      </w:pPr>
      <w:r w:rsidRPr="00BE1811">
        <w:rPr>
          <w:lang w:val="fr-FR"/>
        </w:rPr>
        <w:t xml:space="preserve">2.2. </w:t>
      </w:r>
      <w:proofErr w:type="spellStart"/>
      <w:r w:rsidRPr="00BE1811">
        <w:rPr>
          <w:lang w:val="fr-FR"/>
        </w:rPr>
        <w:t>În</w:t>
      </w:r>
      <w:proofErr w:type="spellEnd"/>
      <w:r w:rsidRPr="00BE1811">
        <w:rPr>
          <w:lang w:val="fr-FR"/>
        </w:rPr>
        <w:t xml:space="preserve"> </w:t>
      </w:r>
      <w:proofErr w:type="spellStart"/>
      <w:r w:rsidRPr="00BE1811">
        <w:rPr>
          <w:lang w:val="fr-FR"/>
        </w:rPr>
        <w:t>funcţie</w:t>
      </w:r>
      <w:proofErr w:type="spellEnd"/>
      <w:r w:rsidRPr="00BE1811">
        <w:rPr>
          <w:lang w:val="fr-FR"/>
        </w:rPr>
        <w:t xml:space="preserve"> de </w:t>
      </w:r>
      <w:proofErr w:type="spellStart"/>
      <w:r w:rsidRPr="00BE1811">
        <w:rPr>
          <w:lang w:val="fr-FR"/>
        </w:rPr>
        <w:t>destinaţie</w:t>
      </w:r>
      <w:proofErr w:type="spellEnd"/>
      <w:r w:rsidRPr="00BE1811">
        <w:rPr>
          <w:lang w:val="fr-FR"/>
        </w:rPr>
        <w:t xml:space="preserve">, </w:t>
      </w:r>
      <w:proofErr w:type="spellStart"/>
      <w:r w:rsidRPr="00BE1811">
        <w:rPr>
          <w:lang w:val="fr-FR"/>
        </w:rPr>
        <w:t>caietele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pot </w:t>
      </w:r>
      <w:proofErr w:type="gramStart"/>
      <w:r w:rsidRPr="00BE1811">
        <w:rPr>
          <w:lang w:val="fr-FR"/>
        </w:rPr>
        <w:t>fi:</w:t>
      </w:r>
      <w:proofErr w:type="gramEnd"/>
    </w:p>
    <w:p w14:paraId="056B356A" w14:textId="77777777" w:rsidR="006D5896" w:rsidRPr="00BE1811" w:rsidRDefault="006D5896" w:rsidP="006D5896">
      <w:pPr>
        <w:spacing w:after="0"/>
        <w:jc w:val="both"/>
        <w:rPr>
          <w:lang w:val="fr-FR"/>
        </w:rPr>
      </w:pPr>
      <w:r w:rsidRPr="00BE1811">
        <w:rPr>
          <w:lang w:val="fr-FR"/>
        </w:rPr>
        <w:t xml:space="preserve">a) </w:t>
      </w:r>
      <w:proofErr w:type="spellStart"/>
      <w:r w:rsidRPr="00BE1811">
        <w:rPr>
          <w:lang w:val="fr-FR"/>
        </w:rPr>
        <w:t>caiete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execuţia</w:t>
      </w:r>
      <w:proofErr w:type="spellEnd"/>
      <w:r w:rsidRPr="00BE1811">
        <w:rPr>
          <w:lang w:val="fr-FR"/>
        </w:rPr>
        <w:t xml:space="preserve"> </w:t>
      </w:r>
      <w:proofErr w:type="spellStart"/>
      <w:proofErr w:type="gramStart"/>
      <w:r w:rsidRPr="00BE1811">
        <w:rPr>
          <w:lang w:val="fr-FR"/>
        </w:rPr>
        <w:t>lucrărilor</w:t>
      </w:r>
      <w:proofErr w:type="spellEnd"/>
      <w:r w:rsidRPr="00BE1811">
        <w:rPr>
          <w:lang w:val="fr-FR"/>
        </w:rPr>
        <w:t>;</w:t>
      </w:r>
      <w:proofErr w:type="gramEnd"/>
    </w:p>
    <w:p w14:paraId="7CECE78A" w14:textId="77777777" w:rsidR="006D5896" w:rsidRPr="00BE1811" w:rsidRDefault="006D5896" w:rsidP="006D5896">
      <w:pPr>
        <w:spacing w:after="0"/>
        <w:jc w:val="both"/>
        <w:rPr>
          <w:lang w:val="fr-FR"/>
        </w:rPr>
      </w:pPr>
      <w:r w:rsidRPr="00BE1811">
        <w:rPr>
          <w:lang w:val="fr-FR"/>
        </w:rPr>
        <w:t xml:space="preserve">b) </w:t>
      </w:r>
      <w:proofErr w:type="spellStart"/>
      <w:r w:rsidRPr="00BE1811">
        <w:rPr>
          <w:lang w:val="fr-FR"/>
        </w:rPr>
        <w:t>caiete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furnizori</w:t>
      </w:r>
      <w:proofErr w:type="spellEnd"/>
      <w:r w:rsidRPr="00BE1811">
        <w:rPr>
          <w:lang w:val="fr-FR"/>
        </w:rPr>
        <w:t xml:space="preserve"> de </w:t>
      </w:r>
      <w:proofErr w:type="spellStart"/>
      <w:r w:rsidRPr="00BE1811">
        <w:rPr>
          <w:lang w:val="fr-FR"/>
        </w:rPr>
        <w:t>materiale</w:t>
      </w:r>
      <w:proofErr w:type="spellEnd"/>
      <w:r w:rsidRPr="00BE1811">
        <w:rPr>
          <w:lang w:val="fr-FR"/>
        </w:rPr>
        <w:t xml:space="preserve">, </w:t>
      </w:r>
      <w:proofErr w:type="spellStart"/>
      <w:r w:rsidRPr="00BE1811">
        <w:rPr>
          <w:lang w:val="fr-FR"/>
        </w:rPr>
        <w:t>semifabricate</w:t>
      </w:r>
      <w:proofErr w:type="spellEnd"/>
      <w:r w:rsidRPr="00BE1811">
        <w:rPr>
          <w:lang w:val="fr-FR"/>
        </w:rPr>
        <w:t xml:space="preserve">, </w:t>
      </w:r>
      <w:proofErr w:type="spellStart"/>
      <w:r w:rsidRPr="00BE1811">
        <w:rPr>
          <w:lang w:val="fr-FR"/>
        </w:rPr>
        <w:t>utilaje</w:t>
      </w:r>
      <w:proofErr w:type="spellEnd"/>
      <w:r w:rsidRPr="00BE1811">
        <w:rPr>
          <w:lang w:val="fr-FR"/>
        </w:rPr>
        <w:t xml:space="preserve">, </w:t>
      </w:r>
      <w:proofErr w:type="spellStart"/>
      <w:r w:rsidRPr="00BE1811">
        <w:rPr>
          <w:lang w:val="fr-FR"/>
        </w:rPr>
        <w:t>echipamente</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confecţii</w:t>
      </w:r>
      <w:proofErr w:type="spellEnd"/>
      <w:r w:rsidRPr="00BE1811">
        <w:rPr>
          <w:lang w:val="fr-FR"/>
        </w:rPr>
        <w:t xml:space="preserve"> </w:t>
      </w:r>
      <w:proofErr w:type="gramStart"/>
      <w:r w:rsidRPr="00BE1811">
        <w:rPr>
          <w:lang w:val="fr-FR"/>
        </w:rPr>
        <w:t>diverse;</w:t>
      </w:r>
      <w:proofErr w:type="gramEnd"/>
    </w:p>
    <w:p w14:paraId="277B96A4" w14:textId="77777777" w:rsidR="006D5896" w:rsidRPr="00BE1811" w:rsidRDefault="006D5896" w:rsidP="006D5896">
      <w:pPr>
        <w:spacing w:after="0"/>
        <w:jc w:val="both"/>
        <w:rPr>
          <w:lang w:val="fr-FR"/>
        </w:rPr>
      </w:pPr>
      <w:r w:rsidRPr="00BE1811">
        <w:rPr>
          <w:lang w:val="fr-FR"/>
        </w:rPr>
        <w:t xml:space="preserve">c) </w:t>
      </w:r>
      <w:proofErr w:type="spellStart"/>
      <w:r w:rsidRPr="00BE1811">
        <w:rPr>
          <w:lang w:val="fr-FR"/>
        </w:rPr>
        <w:t>caiete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recepţii</w:t>
      </w:r>
      <w:proofErr w:type="spellEnd"/>
      <w:r w:rsidRPr="00BE1811">
        <w:rPr>
          <w:lang w:val="fr-FR"/>
        </w:rPr>
        <w:t xml:space="preserve">, teste, probe, </w:t>
      </w:r>
      <w:proofErr w:type="spellStart"/>
      <w:r w:rsidRPr="00BE1811">
        <w:rPr>
          <w:lang w:val="fr-FR"/>
        </w:rPr>
        <w:t>verificări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puneri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proofErr w:type="gramStart"/>
      <w:r w:rsidRPr="00BE1811">
        <w:rPr>
          <w:lang w:val="fr-FR"/>
        </w:rPr>
        <w:t>funcţiune</w:t>
      </w:r>
      <w:proofErr w:type="spellEnd"/>
      <w:r w:rsidRPr="00BE1811">
        <w:rPr>
          <w:lang w:val="fr-FR"/>
        </w:rPr>
        <w:t>;</w:t>
      </w:r>
      <w:proofErr w:type="gramEnd"/>
    </w:p>
    <w:p w14:paraId="4B4ECEA5" w14:textId="77777777" w:rsidR="006D5896" w:rsidRPr="00BE1811" w:rsidRDefault="006D5896" w:rsidP="006D5896">
      <w:pPr>
        <w:spacing w:after="0"/>
        <w:jc w:val="both"/>
        <w:rPr>
          <w:lang w:val="fr-FR"/>
        </w:rPr>
      </w:pPr>
      <w:r w:rsidRPr="00BE1811">
        <w:rPr>
          <w:lang w:val="fr-FR"/>
        </w:rPr>
        <w:t xml:space="preserve">d) </w:t>
      </w:r>
      <w:proofErr w:type="spellStart"/>
      <w:r w:rsidRPr="00BE1811">
        <w:rPr>
          <w:lang w:val="fr-FR"/>
        </w:rPr>
        <w:t>caiete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urmărirea</w:t>
      </w:r>
      <w:proofErr w:type="spellEnd"/>
      <w:r w:rsidRPr="00BE1811">
        <w:rPr>
          <w:lang w:val="fr-FR"/>
        </w:rPr>
        <w:t xml:space="preserve"> </w:t>
      </w:r>
      <w:proofErr w:type="spellStart"/>
      <w:r w:rsidRPr="00BE1811">
        <w:rPr>
          <w:lang w:val="fr-FR"/>
        </w:rPr>
        <w:t>comportării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timp</w:t>
      </w:r>
      <w:proofErr w:type="spellEnd"/>
      <w:r w:rsidRPr="00BE1811">
        <w:rPr>
          <w:lang w:val="fr-FR"/>
        </w:rPr>
        <w:t xml:space="preserve"> a </w:t>
      </w:r>
      <w:proofErr w:type="spellStart"/>
      <w:r w:rsidRPr="00BE1811">
        <w:rPr>
          <w:lang w:val="fr-FR"/>
        </w:rPr>
        <w:t>construcţiilor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conţinutul</w:t>
      </w:r>
      <w:proofErr w:type="spellEnd"/>
      <w:r w:rsidRPr="00BE1811">
        <w:rPr>
          <w:lang w:val="fr-FR"/>
        </w:rPr>
        <w:t xml:space="preserve"> </w:t>
      </w:r>
      <w:proofErr w:type="spellStart"/>
      <w:r w:rsidRPr="00BE1811">
        <w:rPr>
          <w:lang w:val="fr-FR"/>
        </w:rPr>
        <w:t>cărţii</w:t>
      </w:r>
      <w:proofErr w:type="spellEnd"/>
      <w:r w:rsidRPr="00BE1811">
        <w:rPr>
          <w:lang w:val="fr-FR"/>
        </w:rPr>
        <w:t xml:space="preserve"> </w:t>
      </w:r>
      <w:proofErr w:type="spellStart"/>
      <w:r w:rsidRPr="00BE1811">
        <w:rPr>
          <w:lang w:val="fr-FR"/>
        </w:rPr>
        <w:t>tehnice</w:t>
      </w:r>
      <w:proofErr w:type="spellEnd"/>
      <w:r w:rsidRPr="00BE1811">
        <w:rPr>
          <w:lang w:val="fr-FR"/>
        </w:rPr>
        <w:t>.</w:t>
      </w:r>
    </w:p>
    <w:p w14:paraId="295A6B35" w14:textId="77777777" w:rsidR="006D5896" w:rsidRPr="00BE1811" w:rsidRDefault="006D5896" w:rsidP="006D5896">
      <w:pPr>
        <w:spacing w:after="0"/>
        <w:jc w:val="both"/>
        <w:rPr>
          <w:lang w:val="fr-FR"/>
        </w:rPr>
      </w:pPr>
      <w:r w:rsidRPr="00BE1811">
        <w:rPr>
          <w:lang w:val="fr-FR"/>
        </w:rPr>
        <w:t xml:space="preserve">3. </w:t>
      </w:r>
      <w:proofErr w:type="spellStart"/>
      <w:r w:rsidRPr="00BE1811">
        <w:rPr>
          <w:lang w:val="fr-FR"/>
        </w:rPr>
        <w:t>Conţinutul</w:t>
      </w:r>
      <w:proofErr w:type="spellEnd"/>
      <w:r w:rsidRPr="00BE1811">
        <w:rPr>
          <w:lang w:val="fr-FR"/>
        </w:rPr>
        <w:t xml:space="preserve"> </w:t>
      </w:r>
      <w:proofErr w:type="spellStart"/>
      <w:r w:rsidRPr="00BE1811">
        <w:rPr>
          <w:lang w:val="fr-FR"/>
        </w:rPr>
        <w:t>caietelor</w:t>
      </w:r>
      <w:proofErr w:type="spellEnd"/>
      <w:r w:rsidRPr="00BE1811">
        <w:rPr>
          <w:lang w:val="fr-FR"/>
        </w:rPr>
        <w:t xml:space="preserve"> de </w:t>
      </w:r>
      <w:proofErr w:type="spellStart"/>
      <w:r w:rsidRPr="00BE1811">
        <w:rPr>
          <w:lang w:val="fr-FR"/>
        </w:rPr>
        <w:t>sarcini</w:t>
      </w:r>
      <w:proofErr w:type="spellEnd"/>
    </w:p>
    <w:p w14:paraId="0CCF8CE0" w14:textId="77777777" w:rsidR="006D5896" w:rsidRPr="00BE1811" w:rsidRDefault="006D5896" w:rsidP="006D5896">
      <w:pPr>
        <w:spacing w:after="0"/>
        <w:jc w:val="both"/>
        <w:rPr>
          <w:lang w:val="fr-FR"/>
        </w:rPr>
      </w:pPr>
      <w:proofErr w:type="spellStart"/>
      <w:r w:rsidRPr="00BE1811">
        <w:rPr>
          <w:lang w:val="fr-FR"/>
        </w:rPr>
        <w:t>Caietele</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trebuie</w:t>
      </w:r>
      <w:proofErr w:type="spellEnd"/>
      <w:r w:rsidRPr="00BE1811">
        <w:rPr>
          <w:lang w:val="fr-FR"/>
        </w:rPr>
        <w:t xml:space="preserve"> </w:t>
      </w:r>
      <w:proofErr w:type="spellStart"/>
      <w:r w:rsidRPr="00BE1811">
        <w:rPr>
          <w:lang w:val="fr-FR"/>
        </w:rPr>
        <w:t>să</w:t>
      </w:r>
      <w:proofErr w:type="spellEnd"/>
      <w:r w:rsidRPr="00BE1811">
        <w:rPr>
          <w:lang w:val="fr-FR"/>
        </w:rPr>
        <w:t xml:space="preserve"> </w:t>
      </w:r>
      <w:proofErr w:type="spellStart"/>
      <w:proofErr w:type="gramStart"/>
      <w:r w:rsidRPr="00BE1811">
        <w:rPr>
          <w:lang w:val="fr-FR"/>
        </w:rPr>
        <w:t>cuprindă</w:t>
      </w:r>
      <w:proofErr w:type="spellEnd"/>
      <w:r w:rsidRPr="00BE1811">
        <w:rPr>
          <w:lang w:val="fr-FR"/>
        </w:rPr>
        <w:t>:</w:t>
      </w:r>
      <w:proofErr w:type="gramEnd"/>
    </w:p>
    <w:p w14:paraId="115C1ED5" w14:textId="77777777" w:rsidR="006D5896" w:rsidRPr="00BE1811" w:rsidRDefault="006D5896" w:rsidP="006D5896">
      <w:pPr>
        <w:spacing w:after="0"/>
        <w:jc w:val="both"/>
        <w:rPr>
          <w:lang w:val="fr-FR"/>
        </w:rPr>
      </w:pPr>
      <w:r w:rsidRPr="00BE1811">
        <w:rPr>
          <w:lang w:val="fr-FR"/>
        </w:rPr>
        <w:t xml:space="preserve">a) </w:t>
      </w:r>
      <w:proofErr w:type="spellStart"/>
      <w:r w:rsidRPr="00BE1811">
        <w:rPr>
          <w:lang w:val="fr-FR"/>
        </w:rPr>
        <w:t>nominalizarea</w:t>
      </w:r>
      <w:proofErr w:type="spellEnd"/>
      <w:r w:rsidRPr="00BE1811">
        <w:rPr>
          <w:lang w:val="fr-FR"/>
        </w:rPr>
        <w:t xml:space="preserve"> </w:t>
      </w:r>
      <w:proofErr w:type="spellStart"/>
      <w:r w:rsidRPr="00BE1811">
        <w:rPr>
          <w:lang w:val="fr-FR"/>
        </w:rPr>
        <w:t>planşelor</w:t>
      </w:r>
      <w:proofErr w:type="spellEnd"/>
      <w:r w:rsidRPr="00BE1811">
        <w:rPr>
          <w:lang w:val="fr-FR"/>
        </w:rPr>
        <w:t xml:space="preserve">, </w:t>
      </w:r>
      <w:proofErr w:type="spellStart"/>
      <w:r w:rsidRPr="00BE1811">
        <w:rPr>
          <w:lang w:val="fr-FR"/>
        </w:rPr>
        <w:t>părţilor</w:t>
      </w:r>
      <w:proofErr w:type="spellEnd"/>
      <w:r w:rsidRPr="00BE1811">
        <w:rPr>
          <w:lang w:val="fr-FR"/>
        </w:rPr>
        <w:t xml:space="preserve"> </w:t>
      </w:r>
      <w:proofErr w:type="spellStart"/>
      <w:r w:rsidRPr="00BE1811">
        <w:rPr>
          <w:lang w:val="fr-FR"/>
        </w:rPr>
        <w:t>componente</w:t>
      </w:r>
      <w:proofErr w:type="spellEnd"/>
      <w:r w:rsidRPr="00BE1811">
        <w:rPr>
          <w:lang w:val="fr-FR"/>
        </w:rPr>
        <w:t xml:space="preserve"> ale </w:t>
      </w:r>
      <w:proofErr w:type="spellStart"/>
      <w:r w:rsidRPr="00BE1811">
        <w:rPr>
          <w:lang w:val="fr-FR"/>
        </w:rPr>
        <w:t>proiectului</w:t>
      </w:r>
      <w:proofErr w:type="spellEnd"/>
      <w:r w:rsidRPr="00BE1811">
        <w:rPr>
          <w:lang w:val="fr-FR"/>
        </w:rPr>
        <w:t xml:space="preserve"> </w:t>
      </w:r>
      <w:proofErr w:type="spellStart"/>
      <w:r w:rsidRPr="00BE1811">
        <w:rPr>
          <w:lang w:val="fr-FR"/>
        </w:rPr>
        <w:t>tehnic</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care </w:t>
      </w:r>
      <w:proofErr w:type="spellStart"/>
      <w:r w:rsidRPr="00BE1811">
        <w:rPr>
          <w:lang w:val="fr-FR"/>
        </w:rPr>
        <w:t>guvernează</w:t>
      </w:r>
      <w:proofErr w:type="spellEnd"/>
      <w:r w:rsidRPr="00BE1811">
        <w:rPr>
          <w:lang w:val="fr-FR"/>
        </w:rPr>
        <w:t xml:space="preserve"> </w:t>
      </w:r>
      <w:proofErr w:type="spellStart"/>
      <w:proofErr w:type="gramStart"/>
      <w:r w:rsidRPr="00BE1811">
        <w:rPr>
          <w:lang w:val="fr-FR"/>
        </w:rPr>
        <w:t>lucrarea</w:t>
      </w:r>
      <w:proofErr w:type="spellEnd"/>
      <w:r w:rsidRPr="00BE1811">
        <w:rPr>
          <w:lang w:val="fr-FR"/>
        </w:rPr>
        <w:t>;</w:t>
      </w:r>
      <w:proofErr w:type="gramEnd"/>
    </w:p>
    <w:p w14:paraId="1617805D" w14:textId="77777777" w:rsidR="006D5896" w:rsidRPr="00BE1811" w:rsidRDefault="006D5896" w:rsidP="006D5896">
      <w:pPr>
        <w:spacing w:after="0"/>
        <w:jc w:val="both"/>
        <w:rPr>
          <w:lang w:val="fr-FR"/>
        </w:rPr>
      </w:pPr>
      <w:r w:rsidRPr="00BE1811">
        <w:rPr>
          <w:lang w:val="fr-FR"/>
        </w:rPr>
        <w:t xml:space="preserve">b) </w:t>
      </w:r>
      <w:proofErr w:type="spellStart"/>
      <w:r w:rsidRPr="00BE1811">
        <w:rPr>
          <w:lang w:val="fr-FR"/>
        </w:rPr>
        <w:t>descrierea</w:t>
      </w:r>
      <w:proofErr w:type="spellEnd"/>
      <w:r w:rsidRPr="00BE1811">
        <w:rPr>
          <w:lang w:val="fr-FR"/>
        </w:rPr>
        <w:t xml:space="preserve"> </w:t>
      </w:r>
      <w:proofErr w:type="spellStart"/>
      <w:r w:rsidRPr="00BE1811">
        <w:rPr>
          <w:lang w:val="fr-FR"/>
        </w:rPr>
        <w:t>obiectivului</w:t>
      </w:r>
      <w:proofErr w:type="spellEnd"/>
      <w:r w:rsidRPr="00BE1811">
        <w:rPr>
          <w:lang w:val="fr-FR"/>
        </w:rPr>
        <w:t xml:space="preserve"> de </w:t>
      </w:r>
      <w:proofErr w:type="spellStart"/>
      <w:proofErr w:type="gramStart"/>
      <w:r w:rsidRPr="00BE1811">
        <w:rPr>
          <w:lang w:val="fr-FR"/>
        </w:rPr>
        <w:t>investiţii</w:t>
      </w:r>
      <w:proofErr w:type="spellEnd"/>
      <w:r w:rsidRPr="00BE1811">
        <w:rPr>
          <w:lang w:val="fr-FR"/>
        </w:rPr>
        <w:t>;</w:t>
      </w:r>
      <w:proofErr w:type="gramEnd"/>
      <w:r w:rsidRPr="00BE1811">
        <w:rPr>
          <w:lang w:val="fr-FR"/>
        </w:rPr>
        <w:t xml:space="preserve"> aspect, </w:t>
      </w:r>
      <w:proofErr w:type="spellStart"/>
      <w:r w:rsidRPr="00BE1811">
        <w:rPr>
          <w:lang w:val="fr-FR"/>
        </w:rPr>
        <w:t>formă</w:t>
      </w:r>
      <w:proofErr w:type="spellEnd"/>
      <w:r w:rsidRPr="00BE1811">
        <w:rPr>
          <w:lang w:val="fr-FR"/>
        </w:rPr>
        <w:t xml:space="preserve">, </w:t>
      </w:r>
      <w:proofErr w:type="spellStart"/>
      <w:r w:rsidRPr="00BE1811">
        <w:rPr>
          <w:lang w:val="fr-FR"/>
        </w:rPr>
        <w:t>caracteristici</w:t>
      </w:r>
      <w:proofErr w:type="spellEnd"/>
      <w:r w:rsidRPr="00BE1811">
        <w:rPr>
          <w:lang w:val="fr-FR"/>
        </w:rPr>
        <w:t xml:space="preserve">, </w:t>
      </w:r>
      <w:proofErr w:type="spellStart"/>
      <w:r w:rsidRPr="00BE1811">
        <w:rPr>
          <w:lang w:val="fr-FR"/>
        </w:rPr>
        <w:t>dimensiuni</w:t>
      </w:r>
      <w:proofErr w:type="spellEnd"/>
      <w:r w:rsidRPr="00BE1811">
        <w:rPr>
          <w:lang w:val="fr-FR"/>
        </w:rPr>
        <w:t xml:space="preserve">, </w:t>
      </w:r>
      <w:proofErr w:type="spellStart"/>
      <w:r w:rsidRPr="00BE1811">
        <w:rPr>
          <w:lang w:val="fr-FR"/>
        </w:rPr>
        <w:t>toleranţe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r w:rsidRPr="00BE1811">
        <w:rPr>
          <w:lang w:val="fr-FR"/>
        </w:rPr>
        <w:t>asemenea</w:t>
      </w:r>
      <w:proofErr w:type="spellEnd"/>
      <w:r w:rsidRPr="00BE1811">
        <w:rPr>
          <w:lang w:val="fr-FR"/>
        </w:rPr>
        <w:t>;</w:t>
      </w:r>
    </w:p>
    <w:p w14:paraId="1EA41EFE" w14:textId="77777777" w:rsidR="006D5896" w:rsidRPr="00BE1811" w:rsidRDefault="006D5896" w:rsidP="006D5896">
      <w:pPr>
        <w:spacing w:after="0"/>
        <w:jc w:val="both"/>
        <w:rPr>
          <w:lang w:val="fr-FR"/>
        </w:rPr>
      </w:pPr>
      <w:r w:rsidRPr="00BE1811">
        <w:rPr>
          <w:lang w:val="fr-FR"/>
        </w:rPr>
        <w:t xml:space="preserve">c) </w:t>
      </w:r>
      <w:proofErr w:type="spellStart"/>
      <w:r w:rsidRPr="00BE1811">
        <w:rPr>
          <w:lang w:val="fr-FR"/>
        </w:rPr>
        <w:t>descrierea</w:t>
      </w:r>
      <w:proofErr w:type="spellEnd"/>
      <w:r w:rsidRPr="00BE1811">
        <w:rPr>
          <w:lang w:val="fr-FR"/>
        </w:rPr>
        <w:t xml:space="preserve"> </w:t>
      </w:r>
      <w:proofErr w:type="spellStart"/>
      <w:r w:rsidRPr="00BE1811">
        <w:rPr>
          <w:lang w:val="fr-FR"/>
        </w:rPr>
        <w:t>execuţiei</w:t>
      </w:r>
      <w:proofErr w:type="spellEnd"/>
      <w:r w:rsidRPr="00BE1811">
        <w:rPr>
          <w:lang w:val="fr-FR"/>
        </w:rPr>
        <w:t xml:space="preserve"> </w:t>
      </w:r>
      <w:proofErr w:type="spellStart"/>
      <w:r w:rsidRPr="00BE1811">
        <w:rPr>
          <w:lang w:val="fr-FR"/>
        </w:rPr>
        <w:t>lucrărilor</w:t>
      </w:r>
      <w:proofErr w:type="spellEnd"/>
      <w:r w:rsidRPr="00BE1811">
        <w:rPr>
          <w:lang w:val="fr-FR"/>
        </w:rPr>
        <w:t xml:space="preserve">, a </w:t>
      </w:r>
      <w:proofErr w:type="spellStart"/>
      <w:r w:rsidRPr="00BE1811">
        <w:rPr>
          <w:lang w:val="fr-FR"/>
        </w:rPr>
        <w:t>procedurilor</w:t>
      </w:r>
      <w:proofErr w:type="spellEnd"/>
      <w:r w:rsidRPr="00BE1811">
        <w:rPr>
          <w:lang w:val="fr-FR"/>
        </w:rPr>
        <w:t xml:space="preserve"> </w:t>
      </w:r>
      <w:proofErr w:type="spellStart"/>
      <w:r w:rsidRPr="00BE1811">
        <w:rPr>
          <w:lang w:val="fr-FR"/>
        </w:rPr>
        <w:t>tehnice</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etapele</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realizarea</w:t>
      </w:r>
      <w:proofErr w:type="spellEnd"/>
      <w:r w:rsidRPr="00BE1811">
        <w:rPr>
          <w:lang w:val="fr-FR"/>
        </w:rPr>
        <w:t xml:space="preserve"> </w:t>
      </w:r>
      <w:proofErr w:type="spellStart"/>
      <w:proofErr w:type="gramStart"/>
      <w:r w:rsidRPr="00BE1811">
        <w:rPr>
          <w:lang w:val="fr-FR"/>
        </w:rPr>
        <w:t>execuţiei</w:t>
      </w:r>
      <w:proofErr w:type="spellEnd"/>
      <w:r w:rsidRPr="00BE1811">
        <w:rPr>
          <w:lang w:val="fr-FR"/>
        </w:rPr>
        <w:t>;</w:t>
      </w:r>
      <w:proofErr w:type="gramEnd"/>
    </w:p>
    <w:p w14:paraId="1945BA63" w14:textId="77777777" w:rsidR="006D5896" w:rsidRPr="00BE1811" w:rsidRDefault="006D5896" w:rsidP="006D5896">
      <w:pPr>
        <w:spacing w:after="0"/>
        <w:jc w:val="both"/>
        <w:rPr>
          <w:lang w:val="fr-FR"/>
        </w:rPr>
      </w:pPr>
      <w:r w:rsidRPr="00BE1811">
        <w:rPr>
          <w:lang w:val="fr-FR"/>
        </w:rPr>
        <w:t xml:space="preserve">d) </w:t>
      </w:r>
      <w:proofErr w:type="spellStart"/>
      <w:r w:rsidRPr="00BE1811">
        <w:rPr>
          <w:lang w:val="fr-FR"/>
        </w:rPr>
        <w:t>măsurători</w:t>
      </w:r>
      <w:proofErr w:type="spellEnd"/>
      <w:r w:rsidRPr="00BE1811">
        <w:rPr>
          <w:lang w:val="fr-FR"/>
        </w:rPr>
        <w:t xml:space="preserve">, probe, teste, </w:t>
      </w:r>
      <w:proofErr w:type="spellStart"/>
      <w:r w:rsidRPr="00BE1811">
        <w:rPr>
          <w:lang w:val="fr-FR"/>
        </w:rPr>
        <w:t>verificări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r w:rsidRPr="00BE1811">
        <w:rPr>
          <w:lang w:val="fr-FR"/>
        </w:rPr>
        <w:t>asemenea</w:t>
      </w:r>
      <w:proofErr w:type="spellEnd"/>
      <w:r w:rsidRPr="00BE1811">
        <w:rPr>
          <w:lang w:val="fr-FR"/>
        </w:rPr>
        <w:t xml:space="preserve">, </w:t>
      </w:r>
      <w:proofErr w:type="spellStart"/>
      <w:r w:rsidRPr="00BE1811">
        <w:rPr>
          <w:lang w:val="fr-FR"/>
        </w:rPr>
        <w:t>necesare</w:t>
      </w:r>
      <w:proofErr w:type="spellEnd"/>
      <w:r w:rsidRPr="00BE1811">
        <w:rPr>
          <w:lang w:val="fr-FR"/>
        </w:rPr>
        <w:t xml:space="preserve"> a se </w:t>
      </w:r>
      <w:proofErr w:type="spellStart"/>
      <w:r w:rsidRPr="00BE1811">
        <w:rPr>
          <w:lang w:val="fr-FR"/>
        </w:rPr>
        <w:t>efectua</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parcursul</w:t>
      </w:r>
      <w:proofErr w:type="spellEnd"/>
      <w:r w:rsidRPr="00BE1811">
        <w:rPr>
          <w:lang w:val="fr-FR"/>
        </w:rPr>
        <w:t xml:space="preserve"> </w:t>
      </w:r>
      <w:proofErr w:type="spellStart"/>
      <w:r w:rsidRPr="00BE1811">
        <w:rPr>
          <w:lang w:val="fr-FR"/>
        </w:rPr>
        <w:t>execuţiei</w:t>
      </w:r>
      <w:proofErr w:type="spellEnd"/>
      <w:r w:rsidRPr="00BE1811">
        <w:rPr>
          <w:lang w:val="fr-FR"/>
        </w:rPr>
        <w:t xml:space="preserve"> </w:t>
      </w:r>
      <w:proofErr w:type="spellStart"/>
      <w:r w:rsidRPr="00BE1811">
        <w:rPr>
          <w:lang w:val="fr-FR"/>
        </w:rPr>
        <w:t>obiectivului</w:t>
      </w:r>
      <w:proofErr w:type="spellEnd"/>
      <w:r w:rsidRPr="00BE1811">
        <w:rPr>
          <w:lang w:val="fr-FR"/>
        </w:rPr>
        <w:t xml:space="preserve"> de </w:t>
      </w:r>
      <w:proofErr w:type="spellStart"/>
      <w:proofErr w:type="gramStart"/>
      <w:r w:rsidRPr="00BE1811">
        <w:rPr>
          <w:lang w:val="fr-FR"/>
        </w:rPr>
        <w:t>investiţii</w:t>
      </w:r>
      <w:proofErr w:type="spellEnd"/>
      <w:r w:rsidRPr="00BE1811">
        <w:rPr>
          <w:lang w:val="fr-FR"/>
        </w:rPr>
        <w:t>;</w:t>
      </w:r>
      <w:proofErr w:type="gramEnd"/>
    </w:p>
    <w:p w14:paraId="230C1FB7" w14:textId="77777777" w:rsidR="006D5896" w:rsidRPr="00BE1811" w:rsidRDefault="006D5896" w:rsidP="006D5896">
      <w:pPr>
        <w:spacing w:after="0"/>
        <w:jc w:val="both"/>
        <w:rPr>
          <w:lang w:val="fr-FR"/>
        </w:rPr>
      </w:pPr>
      <w:r w:rsidRPr="00BE1811">
        <w:rPr>
          <w:lang w:val="fr-FR"/>
        </w:rPr>
        <w:t xml:space="preserve">e) </w:t>
      </w:r>
      <w:proofErr w:type="spellStart"/>
      <w:r w:rsidRPr="00BE1811">
        <w:rPr>
          <w:lang w:val="fr-FR"/>
        </w:rPr>
        <w:t>proprietăţile</w:t>
      </w:r>
      <w:proofErr w:type="spellEnd"/>
      <w:r w:rsidRPr="00BE1811">
        <w:rPr>
          <w:lang w:val="fr-FR"/>
        </w:rPr>
        <w:t xml:space="preserve"> </w:t>
      </w:r>
      <w:proofErr w:type="spellStart"/>
      <w:r w:rsidRPr="00BE1811">
        <w:rPr>
          <w:lang w:val="fr-FR"/>
        </w:rPr>
        <w:t>fizice</w:t>
      </w:r>
      <w:proofErr w:type="spellEnd"/>
      <w:r w:rsidRPr="00BE1811">
        <w:rPr>
          <w:lang w:val="fr-FR"/>
        </w:rPr>
        <w:t xml:space="preserve">, </w:t>
      </w:r>
      <w:proofErr w:type="spellStart"/>
      <w:r w:rsidRPr="00BE1811">
        <w:rPr>
          <w:lang w:val="fr-FR"/>
        </w:rPr>
        <w:t>chimice</w:t>
      </w:r>
      <w:proofErr w:type="spellEnd"/>
      <w:r w:rsidRPr="00BE1811">
        <w:rPr>
          <w:lang w:val="fr-FR"/>
        </w:rPr>
        <w:t xml:space="preserve">, de aspect, de </w:t>
      </w:r>
      <w:proofErr w:type="spellStart"/>
      <w:r w:rsidRPr="00BE1811">
        <w:rPr>
          <w:lang w:val="fr-FR"/>
        </w:rPr>
        <w:t>calitate</w:t>
      </w:r>
      <w:proofErr w:type="spellEnd"/>
      <w:r w:rsidRPr="00BE1811">
        <w:rPr>
          <w:lang w:val="fr-FR"/>
        </w:rPr>
        <w:t xml:space="preserve">, </w:t>
      </w:r>
      <w:proofErr w:type="spellStart"/>
      <w:r w:rsidRPr="00BE1811">
        <w:rPr>
          <w:lang w:val="fr-FR"/>
        </w:rPr>
        <w:t>toleranţe</w:t>
      </w:r>
      <w:proofErr w:type="spellEnd"/>
      <w:r w:rsidRPr="00BE1811">
        <w:rPr>
          <w:lang w:val="fr-FR"/>
        </w:rPr>
        <w:t xml:space="preserve">, probe, teste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r w:rsidRPr="00BE1811">
        <w:rPr>
          <w:lang w:val="fr-FR"/>
        </w:rPr>
        <w:t>asemenea</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produsele</w:t>
      </w:r>
      <w:proofErr w:type="spellEnd"/>
      <w:r w:rsidRPr="00BE1811">
        <w:rPr>
          <w:lang w:val="fr-FR"/>
        </w:rPr>
        <w:t>/</w:t>
      </w:r>
      <w:proofErr w:type="spellStart"/>
      <w:r w:rsidRPr="00BE1811">
        <w:rPr>
          <w:lang w:val="fr-FR"/>
        </w:rPr>
        <w:t>materialele</w:t>
      </w:r>
      <w:proofErr w:type="spellEnd"/>
      <w:r w:rsidRPr="00BE1811">
        <w:rPr>
          <w:lang w:val="fr-FR"/>
        </w:rPr>
        <w:t xml:space="preserve"> </w:t>
      </w:r>
      <w:proofErr w:type="spellStart"/>
      <w:r w:rsidRPr="00BE1811">
        <w:rPr>
          <w:lang w:val="fr-FR"/>
        </w:rPr>
        <w:t>utilizate</w:t>
      </w:r>
      <w:proofErr w:type="spellEnd"/>
      <w:r w:rsidRPr="00BE1811">
        <w:rPr>
          <w:lang w:val="fr-FR"/>
        </w:rPr>
        <w:t xml:space="preserve"> la </w:t>
      </w:r>
      <w:proofErr w:type="spellStart"/>
      <w:r w:rsidRPr="00BE1811">
        <w:rPr>
          <w:lang w:val="fr-FR"/>
        </w:rPr>
        <w:t>realizarea</w:t>
      </w:r>
      <w:proofErr w:type="spellEnd"/>
      <w:r w:rsidRPr="00BE1811">
        <w:rPr>
          <w:lang w:val="fr-FR"/>
        </w:rPr>
        <w:t xml:space="preserve"> </w:t>
      </w:r>
      <w:proofErr w:type="spellStart"/>
      <w:r w:rsidRPr="00BE1811">
        <w:rPr>
          <w:lang w:val="fr-FR"/>
        </w:rPr>
        <w:t>obiectivului</w:t>
      </w:r>
      <w:proofErr w:type="spellEnd"/>
      <w:r w:rsidRPr="00BE1811">
        <w:rPr>
          <w:lang w:val="fr-FR"/>
        </w:rPr>
        <w:t xml:space="preserve"> de </w:t>
      </w:r>
      <w:proofErr w:type="spellStart"/>
      <w:proofErr w:type="gramStart"/>
      <w:r w:rsidRPr="00BE1811">
        <w:rPr>
          <w:lang w:val="fr-FR"/>
        </w:rPr>
        <w:t>investiţii</w:t>
      </w:r>
      <w:proofErr w:type="spellEnd"/>
      <w:r w:rsidRPr="00BE1811">
        <w:rPr>
          <w:lang w:val="fr-FR"/>
        </w:rPr>
        <w:t>;</w:t>
      </w:r>
      <w:proofErr w:type="gramEnd"/>
    </w:p>
    <w:p w14:paraId="2329685A" w14:textId="77777777" w:rsidR="006D5896" w:rsidRPr="00BE1811" w:rsidRDefault="006D5896" w:rsidP="006D5896">
      <w:pPr>
        <w:spacing w:after="0"/>
        <w:jc w:val="both"/>
        <w:rPr>
          <w:lang w:val="fr-FR"/>
        </w:rPr>
      </w:pPr>
      <w:r w:rsidRPr="00BE1811">
        <w:rPr>
          <w:lang w:val="fr-FR"/>
        </w:rPr>
        <w:lastRenderedPageBreak/>
        <w:t xml:space="preserve">f) </w:t>
      </w:r>
      <w:proofErr w:type="spellStart"/>
      <w:r w:rsidRPr="00BE1811">
        <w:rPr>
          <w:lang w:val="fr-FR"/>
        </w:rPr>
        <w:t>standarde</w:t>
      </w:r>
      <w:proofErr w:type="spellEnd"/>
      <w:r w:rsidRPr="00BE1811">
        <w:rPr>
          <w:lang w:val="fr-FR"/>
        </w:rPr>
        <w:t xml:space="preserve">, normative </w:t>
      </w:r>
      <w:proofErr w:type="spellStart"/>
      <w:r w:rsidRPr="00BE1811">
        <w:rPr>
          <w:lang w:val="fr-FR"/>
        </w:rPr>
        <w:t>şi</w:t>
      </w:r>
      <w:proofErr w:type="spellEnd"/>
      <w:r w:rsidRPr="00BE1811">
        <w:rPr>
          <w:lang w:val="fr-FR"/>
        </w:rPr>
        <w:t xml:space="preserve"> </w:t>
      </w:r>
      <w:proofErr w:type="spellStart"/>
      <w:r w:rsidRPr="00BE1811">
        <w:rPr>
          <w:lang w:val="fr-FR"/>
        </w:rPr>
        <w:t>alte</w:t>
      </w:r>
      <w:proofErr w:type="spellEnd"/>
      <w:r w:rsidRPr="00BE1811">
        <w:rPr>
          <w:lang w:val="fr-FR"/>
        </w:rPr>
        <w:t xml:space="preserve"> </w:t>
      </w:r>
      <w:proofErr w:type="spellStart"/>
      <w:r w:rsidRPr="00BE1811">
        <w:rPr>
          <w:lang w:val="fr-FR"/>
        </w:rPr>
        <w:t>prescripţii</w:t>
      </w:r>
      <w:proofErr w:type="spellEnd"/>
      <w:r w:rsidRPr="00BE1811">
        <w:rPr>
          <w:lang w:val="fr-FR"/>
        </w:rPr>
        <w:t xml:space="preserve"> care </w:t>
      </w:r>
      <w:proofErr w:type="spellStart"/>
      <w:r w:rsidRPr="00BE1811">
        <w:rPr>
          <w:lang w:val="fr-FR"/>
        </w:rPr>
        <w:t>trebuie</w:t>
      </w:r>
      <w:proofErr w:type="spellEnd"/>
      <w:r w:rsidRPr="00BE1811">
        <w:rPr>
          <w:lang w:val="fr-FR"/>
        </w:rPr>
        <w:t xml:space="preserve"> </w:t>
      </w:r>
      <w:proofErr w:type="spellStart"/>
      <w:r w:rsidRPr="00BE1811">
        <w:rPr>
          <w:lang w:val="fr-FR"/>
        </w:rPr>
        <w:t>respectate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cazul</w:t>
      </w:r>
      <w:proofErr w:type="spellEnd"/>
      <w:r w:rsidRPr="00BE1811">
        <w:rPr>
          <w:lang w:val="fr-FR"/>
        </w:rPr>
        <w:t xml:space="preserve"> </w:t>
      </w:r>
      <w:proofErr w:type="spellStart"/>
      <w:r w:rsidRPr="00BE1811">
        <w:rPr>
          <w:lang w:val="fr-FR"/>
        </w:rPr>
        <w:t>execuţiei</w:t>
      </w:r>
      <w:proofErr w:type="spellEnd"/>
      <w:r w:rsidRPr="00BE1811">
        <w:rPr>
          <w:lang w:val="fr-FR"/>
        </w:rPr>
        <w:t xml:space="preserve">, </w:t>
      </w:r>
      <w:proofErr w:type="spellStart"/>
      <w:r w:rsidRPr="00BE1811">
        <w:rPr>
          <w:lang w:val="fr-FR"/>
        </w:rPr>
        <w:t>produselor</w:t>
      </w:r>
      <w:proofErr w:type="spellEnd"/>
      <w:r w:rsidRPr="00BE1811">
        <w:rPr>
          <w:lang w:val="fr-FR"/>
        </w:rPr>
        <w:t>/</w:t>
      </w:r>
      <w:proofErr w:type="spellStart"/>
      <w:r w:rsidRPr="00BE1811">
        <w:rPr>
          <w:lang w:val="fr-FR"/>
        </w:rPr>
        <w:t>materialelor</w:t>
      </w:r>
      <w:proofErr w:type="spellEnd"/>
      <w:r w:rsidRPr="00BE1811">
        <w:rPr>
          <w:lang w:val="fr-FR"/>
        </w:rPr>
        <w:t xml:space="preserve">, </w:t>
      </w:r>
      <w:proofErr w:type="spellStart"/>
      <w:r w:rsidRPr="00BE1811">
        <w:rPr>
          <w:lang w:val="fr-FR"/>
        </w:rPr>
        <w:t>confecţiilor</w:t>
      </w:r>
      <w:proofErr w:type="spellEnd"/>
      <w:r w:rsidRPr="00BE1811">
        <w:rPr>
          <w:lang w:val="fr-FR"/>
        </w:rPr>
        <w:t xml:space="preserve">, </w:t>
      </w:r>
      <w:proofErr w:type="spellStart"/>
      <w:r w:rsidRPr="00BE1811">
        <w:rPr>
          <w:lang w:val="fr-FR"/>
        </w:rPr>
        <w:t>elementelor</w:t>
      </w:r>
      <w:proofErr w:type="spellEnd"/>
      <w:r w:rsidRPr="00BE1811">
        <w:rPr>
          <w:lang w:val="fr-FR"/>
        </w:rPr>
        <w:t xml:space="preserve"> </w:t>
      </w:r>
      <w:proofErr w:type="spellStart"/>
      <w:r w:rsidRPr="00BE1811">
        <w:rPr>
          <w:lang w:val="fr-FR"/>
        </w:rPr>
        <w:t>prefabricate</w:t>
      </w:r>
      <w:proofErr w:type="spellEnd"/>
      <w:r w:rsidRPr="00BE1811">
        <w:rPr>
          <w:lang w:val="fr-FR"/>
        </w:rPr>
        <w:t xml:space="preserve">, </w:t>
      </w:r>
      <w:proofErr w:type="spellStart"/>
      <w:r w:rsidRPr="00BE1811">
        <w:rPr>
          <w:lang w:val="fr-FR"/>
        </w:rPr>
        <w:t>utilajelor</w:t>
      </w:r>
      <w:proofErr w:type="spellEnd"/>
      <w:r w:rsidRPr="00BE1811">
        <w:rPr>
          <w:lang w:val="fr-FR"/>
        </w:rPr>
        <w:t xml:space="preserve">, </w:t>
      </w:r>
      <w:proofErr w:type="spellStart"/>
      <w:r w:rsidRPr="00BE1811">
        <w:rPr>
          <w:lang w:val="fr-FR"/>
        </w:rPr>
        <w:t>montajului</w:t>
      </w:r>
      <w:proofErr w:type="spellEnd"/>
      <w:r w:rsidRPr="00BE1811">
        <w:rPr>
          <w:lang w:val="fr-FR"/>
        </w:rPr>
        <w:t xml:space="preserve">, </w:t>
      </w:r>
      <w:proofErr w:type="spellStart"/>
      <w:r w:rsidRPr="00BE1811">
        <w:rPr>
          <w:lang w:val="fr-FR"/>
        </w:rPr>
        <w:t>probelor</w:t>
      </w:r>
      <w:proofErr w:type="spellEnd"/>
      <w:r w:rsidRPr="00BE1811">
        <w:rPr>
          <w:lang w:val="fr-FR"/>
        </w:rPr>
        <w:t xml:space="preserve">, </w:t>
      </w:r>
      <w:proofErr w:type="spellStart"/>
      <w:r w:rsidRPr="00BE1811">
        <w:rPr>
          <w:lang w:val="fr-FR"/>
        </w:rPr>
        <w:t>testelor</w:t>
      </w:r>
      <w:proofErr w:type="spellEnd"/>
      <w:r w:rsidRPr="00BE1811">
        <w:rPr>
          <w:lang w:val="fr-FR"/>
        </w:rPr>
        <w:t xml:space="preserve">, </w:t>
      </w:r>
      <w:proofErr w:type="spellStart"/>
      <w:proofErr w:type="gramStart"/>
      <w:r w:rsidRPr="00BE1811">
        <w:rPr>
          <w:lang w:val="fr-FR"/>
        </w:rPr>
        <w:t>verificărilor</w:t>
      </w:r>
      <w:proofErr w:type="spellEnd"/>
      <w:r w:rsidRPr="00BE1811">
        <w:rPr>
          <w:lang w:val="fr-FR"/>
        </w:rPr>
        <w:t>;</w:t>
      </w:r>
      <w:proofErr w:type="gramEnd"/>
    </w:p>
    <w:p w14:paraId="0695195E" w14:textId="77777777" w:rsidR="006D5896" w:rsidRPr="00BE1811" w:rsidRDefault="006D5896" w:rsidP="006D5896">
      <w:pPr>
        <w:spacing w:after="0"/>
        <w:jc w:val="both"/>
        <w:rPr>
          <w:lang w:val="fr-FR"/>
        </w:rPr>
      </w:pPr>
      <w:r w:rsidRPr="00BE1811">
        <w:rPr>
          <w:lang w:val="fr-FR"/>
        </w:rPr>
        <w:t xml:space="preserve">g) </w:t>
      </w:r>
      <w:proofErr w:type="spellStart"/>
      <w:r w:rsidRPr="00BE1811">
        <w:rPr>
          <w:lang w:val="fr-FR"/>
        </w:rPr>
        <w:t>condiţii</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recepţia</w:t>
      </w:r>
      <w:proofErr w:type="spellEnd"/>
      <w:r w:rsidRPr="00BE1811">
        <w:rPr>
          <w:lang w:val="fr-FR"/>
        </w:rPr>
        <w:t>.</w:t>
      </w:r>
    </w:p>
    <w:p w14:paraId="20FAE85E" w14:textId="77777777" w:rsidR="006D5896" w:rsidRPr="00BE1811" w:rsidRDefault="006D5896" w:rsidP="006D5896">
      <w:pPr>
        <w:spacing w:after="0"/>
        <w:jc w:val="both"/>
        <w:rPr>
          <w:lang w:val="fr-FR"/>
        </w:rPr>
      </w:pPr>
      <w:r w:rsidRPr="00BE1811">
        <w:rPr>
          <w:lang w:val="fr-FR"/>
        </w:rPr>
        <w:t xml:space="preserve">SECŢIUNEA </w:t>
      </w:r>
      <w:proofErr w:type="gramStart"/>
      <w:r w:rsidRPr="00BE1811">
        <w:rPr>
          <w:lang w:val="fr-FR"/>
        </w:rPr>
        <w:t>V:</w:t>
      </w:r>
      <w:proofErr w:type="gramEnd"/>
      <w:r w:rsidRPr="00BE1811">
        <w:rPr>
          <w:lang w:val="fr-FR"/>
        </w:rPr>
        <w:t xml:space="preserve"> Liste </w:t>
      </w:r>
      <w:proofErr w:type="spellStart"/>
      <w:r w:rsidRPr="00BE1811">
        <w:rPr>
          <w:lang w:val="fr-FR"/>
        </w:rPr>
        <w:t>cu</w:t>
      </w:r>
      <w:proofErr w:type="spellEnd"/>
      <w:r w:rsidRPr="00BE1811">
        <w:rPr>
          <w:lang w:val="fr-FR"/>
        </w:rPr>
        <w:t xml:space="preserve"> </w:t>
      </w:r>
      <w:proofErr w:type="spellStart"/>
      <w:r w:rsidRPr="00BE1811">
        <w:rPr>
          <w:lang w:val="fr-FR"/>
        </w:rPr>
        <w:t>cantităţi</w:t>
      </w:r>
      <w:proofErr w:type="spellEnd"/>
      <w:r w:rsidRPr="00BE1811">
        <w:rPr>
          <w:lang w:val="fr-FR"/>
        </w:rPr>
        <w:t xml:space="preserve"> de </w:t>
      </w:r>
      <w:proofErr w:type="spellStart"/>
      <w:r w:rsidRPr="00BE1811">
        <w:rPr>
          <w:lang w:val="fr-FR"/>
        </w:rPr>
        <w:t>lucrări</w:t>
      </w:r>
      <w:proofErr w:type="spellEnd"/>
    </w:p>
    <w:p w14:paraId="54B120FC" w14:textId="77777777" w:rsidR="006D5896" w:rsidRPr="00BE1811" w:rsidRDefault="006D5896" w:rsidP="006D5896">
      <w:pPr>
        <w:spacing w:after="0"/>
        <w:jc w:val="both"/>
        <w:rPr>
          <w:lang w:val="fr-FR"/>
        </w:rPr>
      </w:pPr>
      <w:proofErr w:type="spellStart"/>
      <w:r w:rsidRPr="00BE1811">
        <w:rPr>
          <w:lang w:val="fr-FR"/>
        </w:rPr>
        <w:t>Acest</w:t>
      </w:r>
      <w:proofErr w:type="spellEnd"/>
      <w:r w:rsidRPr="00BE1811">
        <w:rPr>
          <w:lang w:val="fr-FR"/>
        </w:rPr>
        <w:t xml:space="preserve"> </w:t>
      </w:r>
      <w:proofErr w:type="spellStart"/>
      <w:r w:rsidRPr="00BE1811">
        <w:rPr>
          <w:lang w:val="fr-FR"/>
        </w:rPr>
        <w:t>capitol</w:t>
      </w:r>
      <w:proofErr w:type="spellEnd"/>
      <w:r w:rsidRPr="00BE1811">
        <w:rPr>
          <w:lang w:val="fr-FR"/>
        </w:rPr>
        <w:t xml:space="preserve"> va </w:t>
      </w:r>
      <w:proofErr w:type="spellStart"/>
      <w:r w:rsidRPr="00BE1811">
        <w:rPr>
          <w:lang w:val="fr-FR"/>
        </w:rPr>
        <w:t>cuprinde</w:t>
      </w:r>
      <w:proofErr w:type="spellEnd"/>
      <w:r w:rsidRPr="00BE1811">
        <w:rPr>
          <w:lang w:val="fr-FR"/>
        </w:rPr>
        <w:t xml:space="preserve"> </w:t>
      </w:r>
      <w:proofErr w:type="spellStart"/>
      <w:r w:rsidRPr="00BE1811">
        <w:rPr>
          <w:lang w:val="fr-FR"/>
        </w:rPr>
        <w:t>toate</w:t>
      </w:r>
      <w:proofErr w:type="spellEnd"/>
      <w:r w:rsidRPr="00BE1811">
        <w:rPr>
          <w:lang w:val="fr-FR"/>
        </w:rPr>
        <w:t xml:space="preserve"> </w:t>
      </w:r>
      <w:proofErr w:type="spellStart"/>
      <w:r w:rsidRPr="00BE1811">
        <w:rPr>
          <w:lang w:val="fr-FR"/>
        </w:rPr>
        <w:t>elementele</w:t>
      </w:r>
      <w:proofErr w:type="spellEnd"/>
      <w:r w:rsidRPr="00BE1811">
        <w:rPr>
          <w:lang w:val="fr-FR"/>
        </w:rPr>
        <w:t xml:space="preserve"> </w:t>
      </w:r>
      <w:proofErr w:type="spellStart"/>
      <w:r w:rsidRPr="00BE1811">
        <w:rPr>
          <w:lang w:val="fr-FR"/>
        </w:rPr>
        <w:t>necesare</w:t>
      </w:r>
      <w:proofErr w:type="spellEnd"/>
      <w:r w:rsidRPr="00BE1811">
        <w:rPr>
          <w:lang w:val="fr-FR"/>
        </w:rPr>
        <w:t xml:space="preserve"> </w:t>
      </w:r>
      <w:proofErr w:type="spellStart"/>
      <w:r w:rsidRPr="00BE1811">
        <w:rPr>
          <w:lang w:val="fr-FR"/>
        </w:rPr>
        <w:t>cuantificării</w:t>
      </w:r>
      <w:proofErr w:type="spellEnd"/>
      <w:r w:rsidRPr="00BE1811">
        <w:rPr>
          <w:lang w:val="fr-FR"/>
        </w:rPr>
        <w:t xml:space="preserve"> </w:t>
      </w:r>
      <w:proofErr w:type="spellStart"/>
      <w:r w:rsidRPr="00BE1811">
        <w:rPr>
          <w:lang w:val="fr-FR"/>
        </w:rPr>
        <w:t>valorice</w:t>
      </w:r>
      <w:proofErr w:type="spellEnd"/>
      <w:r w:rsidRPr="00BE1811">
        <w:rPr>
          <w:lang w:val="fr-FR"/>
        </w:rPr>
        <w:t xml:space="preserve"> a </w:t>
      </w:r>
      <w:proofErr w:type="spellStart"/>
      <w:r w:rsidRPr="00BE1811">
        <w:rPr>
          <w:lang w:val="fr-FR"/>
        </w:rPr>
        <w:t>lucrărilor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proofErr w:type="gramStart"/>
      <w:r w:rsidRPr="00BE1811">
        <w:rPr>
          <w:lang w:val="fr-FR"/>
        </w:rPr>
        <w:t>conţine</w:t>
      </w:r>
      <w:proofErr w:type="spellEnd"/>
      <w:r w:rsidRPr="00BE1811">
        <w:rPr>
          <w:lang w:val="fr-FR"/>
        </w:rPr>
        <w:t>:</w:t>
      </w:r>
      <w:proofErr w:type="gramEnd"/>
    </w:p>
    <w:p w14:paraId="2A4B3E49" w14:textId="77777777" w:rsidR="006D5896" w:rsidRPr="00BE1811" w:rsidRDefault="006D5896" w:rsidP="006D5896">
      <w:pPr>
        <w:spacing w:after="0"/>
        <w:jc w:val="both"/>
        <w:rPr>
          <w:lang w:val="fr-FR"/>
        </w:rPr>
      </w:pPr>
      <w:r w:rsidRPr="00BE1811">
        <w:rPr>
          <w:lang w:val="fr-FR"/>
        </w:rPr>
        <w:t xml:space="preserve">a) </w:t>
      </w:r>
      <w:proofErr w:type="spellStart"/>
      <w:r w:rsidRPr="00BE1811">
        <w:rPr>
          <w:lang w:val="fr-FR"/>
        </w:rPr>
        <w:t>centralizatorul</w:t>
      </w:r>
      <w:proofErr w:type="spellEnd"/>
      <w:r w:rsidRPr="00BE1811">
        <w:rPr>
          <w:lang w:val="fr-FR"/>
        </w:rPr>
        <w:t xml:space="preserve"> </w:t>
      </w:r>
      <w:proofErr w:type="spellStart"/>
      <w:r w:rsidRPr="00BE1811">
        <w:rPr>
          <w:lang w:val="fr-FR"/>
        </w:rPr>
        <w:t>cheltuielilor</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obiectiv</w:t>
      </w:r>
      <w:proofErr w:type="spellEnd"/>
      <w:r w:rsidRPr="00BE1811">
        <w:rPr>
          <w:lang w:val="fr-FR"/>
        </w:rPr>
        <w:t xml:space="preserve"> (</w:t>
      </w:r>
      <w:proofErr w:type="spellStart"/>
      <w:r w:rsidRPr="00BE1811">
        <w:rPr>
          <w:lang w:val="fr-FR"/>
        </w:rPr>
        <w:t>formularul</w:t>
      </w:r>
      <w:proofErr w:type="spellEnd"/>
      <w:r w:rsidRPr="00BE1811">
        <w:rPr>
          <w:lang w:val="fr-FR"/>
        </w:rPr>
        <w:t xml:space="preserve"> F1</w:t>
      </w:r>
      <w:proofErr w:type="gramStart"/>
      <w:r w:rsidRPr="00BE1811">
        <w:rPr>
          <w:lang w:val="fr-FR"/>
        </w:rPr>
        <w:t>);</w:t>
      </w:r>
      <w:proofErr w:type="gramEnd"/>
    </w:p>
    <w:p w14:paraId="23A14F16" w14:textId="77777777" w:rsidR="006D5896" w:rsidRPr="00BE1811" w:rsidRDefault="006D5896" w:rsidP="006D5896">
      <w:pPr>
        <w:spacing w:after="0"/>
        <w:jc w:val="both"/>
        <w:rPr>
          <w:lang w:val="fr-FR"/>
        </w:rPr>
      </w:pPr>
      <w:r w:rsidRPr="00BE1811">
        <w:rPr>
          <w:lang w:val="fr-FR"/>
        </w:rPr>
        <w:t xml:space="preserve">b) </w:t>
      </w:r>
      <w:proofErr w:type="spellStart"/>
      <w:r w:rsidRPr="00BE1811">
        <w:rPr>
          <w:lang w:val="fr-FR"/>
        </w:rPr>
        <w:t>centralizatorul</w:t>
      </w:r>
      <w:proofErr w:type="spellEnd"/>
      <w:r w:rsidRPr="00BE1811">
        <w:rPr>
          <w:lang w:val="fr-FR"/>
        </w:rPr>
        <w:t xml:space="preserve"> </w:t>
      </w:r>
      <w:proofErr w:type="spellStart"/>
      <w:r w:rsidRPr="00BE1811">
        <w:rPr>
          <w:lang w:val="fr-FR"/>
        </w:rPr>
        <w:t>cheltuielilor</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categorii</w:t>
      </w:r>
      <w:proofErr w:type="spellEnd"/>
      <w:r w:rsidRPr="00BE1811">
        <w:rPr>
          <w:lang w:val="fr-FR"/>
        </w:rPr>
        <w:t xml:space="preserve"> de </w:t>
      </w:r>
      <w:proofErr w:type="spellStart"/>
      <w:r w:rsidRPr="00BE1811">
        <w:rPr>
          <w:lang w:val="fr-FR"/>
        </w:rPr>
        <w:t>lucrări</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obiecte</w:t>
      </w:r>
      <w:proofErr w:type="spellEnd"/>
      <w:r w:rsidRPr="00BE1811">
        <w:rPr>
          <w:lang w:val="fr-FR"/>
        </w:rPr>
        <w:t xml:space="preserve"> (</w:t>
      </w:r>
      <w:proofErr w:type="spellStart"/>
      <w:r w:rsidRPr="00BE1811">
        <w:rPr>
          <w:lang w:val="fr-FR"/>
        </w:rPr>
        <w:t>formularul</w:t>
      </w:r>
      <w:proofErr w:type="spellEnd"/>
      <w:r w:rsidRPr="00BE1811">
        <w:rPr>
          <w:lang w:val="fr-FR"/>
        </w:rPr>
        <w:t xml:space="preserve"> F2</w:t>
      </w:r>
      <w:proofErr w:type="gramStart"/>
      <w:r w:rsidRPr="00BE1811">
        <w:rPr>
          <w:lang w:val="fr-FR"/>
        </w:rPr>
        <w:t>);</w:t>
      </w:r>
      <w:proofErr w:type="gramEnd"/>
    </w:p>
    <w:p w14:paraId="7E63CD4A" w14:textId="77777777" w:rsidR="006D5896" w:rsidRPr="00BE1811" w:rsidRDefault="006D5896" w:rsidP="006D5896">
      <w:pPr>
        <w:spacing w:after="0"/>
        <w:jc w:val="both"/>
        <w:rPr>
          <w:lang w:val="fr-FR"/>
        </w:rPr>
      </w:pPr>
      <w:r w:rsidRPr="00BE1811">
        <w:rPr>
          <w:lang w:val="fr-FR"/>
        </w:rPr>
        <w:t xml:space="preserve">c) </w:t>
      </w:r>
      <w:proofErr w:type="spellStart"/>
      <w:r w:rsidRPr="00BE1811">
        <w:rPr>
          <w:lang w:val="fr-FR"/>
        </w:rPr>
        <w:t>listele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cantităţile</w:t>
      </w:r>
      <w:proofErr w:type="spellEnd"/>
      <w:r w:rsidRPr="00BE1811">
        <w:rPr>
          <w:lang w:val="fr-FR"/>
        </w:rPr>
        <w:t xml:space="preserve"> de </w:t>
      </w:r>
      <w:proofErr w:type="spellStart"/>
      <w:r w:rsidRPr="00BE1811">
        <w:rPr>
          <w:lang w:val="fr-FR"/>
        </w:rPr>
        <w:t>lucrări</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categorii</w:t>
      </w:r>
      <w:proofErr w:type="spellEnd"/>
      <w:r w:rsidRPr="00BE1811">
        <w:rPr>
          <w:lang w:val="fr-FR"/>
        </w:rPr>
        <w:t xml:space="preserve"> de </w:t>
      </w:r>
      <w:proofErr w:type="spellStart"/>
      <w:r w:rsidRPr="00BE1811">
        <w:rPr>
          <w:lang w:val="fr-FR"/>
        </w:rPr>
        <w:t>lucrări</w:t>
      </w:r>
      <w:proofErr w:type="spellEnd"/>
      <w:r w:rsidRPr="00BE1811">
        <w:rPr>
          <w:lang w:val="fr-FR"/>
        </w:rPr>
        <w:t xml:space="preserve"> (</w:t>
      </w:r>
      <w:proofErr w:type="spellStart"/>
      <w:r w:rsidRPr="00BE1811">
        <w:rPr>
          <w:lang w:val="fr-FR"/>
        </w:rPr>
        <w:t>formularul</w:t>
      </w:r>
      <w:proofErr w:type="spellEnd"/>
      <w:r w:rsidRPr="00BE1811">
        <w:rPr>
          <w:lang w:val="fr-FR"/>
        </w:rPr>
        <w:t xml:space="preserve"> F3</w:t>
      </w:r>
      <w:proofErr w:type="gramStart"/>
      <w:r w:rsidRPr="00BE1811">
        <w:rPr>
          <w:lang w:val="fr-FR"/>
        </w:rPr>
        <w:t>);</w:t>
      </w:r>
      <w:proofErr w:type="gramEnd"/>
    </w:p>
    <w:p w14:paraId="55C788F7" w14:textId="77777777" w:rsidR="006D5896" w:rsidRPr="00BE1811" w:rsidRDefault="006D5896" w:rsidP="006D5896">
      <w:pPr>
        <w:spacing w:after="0"/>
        <w:jc w:val="both"/>
        <w:rPr>
          <w:lang w:val="fr-FR"/>
        </w:rPr>
      </w:pPr>
      <w:r w:rsidRPr="00BE1811">
        <w:rPr>
          <w:lang w:val="fr-FR"/>
        </w:rPr>
        <w:t xml:space="preserve">d) </w:t>
      </w:r>
      <w:proofErr w:type="spellStart"/>
      <w:r w:rsidRPr="00BE1811">
        <w:rPr>
          <w:lang w:val="fr-FR"/>
        </w:rPr>
        <w:t>listele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cantităţile</w:t>
      </w:r>
      <w:proofErr w:type="spellEnd"/>
      <w:r w:rsidRPr="00BE1811">
        <w:rPr>
          <w:lang w:val="fr-FR"/>
        </w:rPr>
        <w:t xml:space="preserve"> de </w:t>
      </w:r>
      <w:proofErr w:type="spellStart"/>
      <w:r w:rsidRPr="00BE1811">
        <w:rPr>
          <w:lang w:val="fr-FR"/>
        </w:rPr>
        <w:t>utilaje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echipamente</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dotări</w:t>
      </w:r>
      <w:proofErr w:type="spellEnd"/>
      <w:r w:rsidRPr="00BE1811">
        <w:rPr>
          <w:lang w:val="fr-FR"/>
        </w:rPr>
        <w:t xml:space="preserve"> (</w:t>
      </w:r>
      <w:proofErr w:type="spellStart"/>
      <w:r w:rsidRPr="00BE1811">
        <w:rPr>
          <w:lang w:val="fr-FR"/>
        </w:rPr>
        <w:t>formularul</w:t>
      </w:r>
      <w:proofErr w:type="spellEnd"/>
      <w:r w:rsidRPr="00BE1811">
        <w:rPr>
          <w:lang w:val="fr-FR"/>
        </w:rPr>
        <w:t xml:space="preserve"> F4</w:t>
      </w:r>
      <w:proofErr w:type="gramStart"/>
      <w:r w:rsidRPr="00BE1811">
        <w:rPr>
          <w:lang w:val="fr-FR"/>
        </w:rPr>
        <w:t>);</w:t>
      </w:r>
      <w:proofErr w:type="gramEnd"/>
    </w:p>
    <w:p w14:paraId="62DE59F3" w14:textId="77777777" w:rsidR="006D5896" w:rsidRPr="00BE1811" w:rsidRDefault="006D5896" w:rsidP="006D5896">
      <w:pPr>
        <w:spacing w:after="0"/>
        <w:jc w:val="both"/>
        <w:rPr>
          <w:lang w:val="fr-FR"/>
        </w:rPr>
      </w:pPr>
      <w:r w:rsidRPr="00BE1811">
        <w:rPr>
          <w:lang w:val="fr-FR"/>
        </w:rPr>
        <w:t xml:space="preserve">e) </w:t>
      </w:r>
      <w:proofErr w:type="spellStart"/>
      <w:r w:rsidRPr="00BE1811">
        <w:rPr>
          <w:lang w:val="fr-FR"/>
        </w:rPr>
        <w:t>fişele</w:t>
      </w:r>
      <w:proofErr w:type="spellEnd"/>
      <w:r w:rsidRPr="00BE1811">
        <w:rPr>
          <w:lang w:val="fr-FR"/>
        </w:rPr>
        <w:t xml:space="preserve"> </w:t>
      </w:r>
      <w:proofErr w:type="spellStart"/>
      <w:r w:rsidRPr="00BE1811">
        <w:rPr>
          <w:lang w:val="fr-FR"/>
        </w:rPr>
        <w:t>tehnice</w:t>
      </w:r>
      <w:proofErr w:type="spellEnd"/>
      <w:r w:rsidRPr="00BE1811">
        <w:rPr>
          <w:lang w:val="fr-FR"/>
        </w:rPr>
        <w:t xml:space="preserve"> ale </w:t>
      </w:r>
      <w:proofErr w:type="spellStart"/>
      <w:r w:rsidRPr="00BE1811">
        <w:rPr>
          <w:lang w:val="fr-FR"/>
        </w:rPr>
        <w:t>utilajelor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echipamentelor</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dotări</w:t>
      </w:r>
      <w:proofErr w:type="spellEnd"/>
      <w:r w:rsidRPr="00BE1811">
        <w:rPr>
          <w:lang w:val="fr-FR"/>
        </w:rPr>
        <w:t xml:space="preserve"> (</w:t>
      </w:r>
      <w:proofErr w:type="spellStart"/>
      <w:r w:rsidRPr="00BE1811">
        <w:rPr>
          <w:lang w:val="fr-FR"/>
        </w:rPr>
        <w:t>formularul</w:t>
      </w:r>
      <w:proofErr w:type="spellEnd"/>
      <w:r w:rsidRPr="00BE1811">
        <w:rPr>
          <w:lang w:val="fr-FR"/>
        </w:rPr>
        <w:t xml:space="preserve"> F5</w:t>
      </w:r>
      <w:proofErr w:type="gramStart"/>
      <w:r w:rsidRPr="00BE1811">
        <w:rPr>
          <w:lang w:val="fr-FR"/>
        </w:rPr>
        <w:t>);</w:t>
      </w:r>
      <w:proofErr w:type="gramEnd"/>
    </w:p>
    <w:p w14:paraId="072DA08A" w14:textId="77777777" w:rsidR="006D5896" w:rsidRPr="00BE1811" w:rsidRDefault="006D5896" w:rsidP="006D5896">
      <w:pPr>
        <w:spacing w:after="0"/>
        <w:jc w:val="both"/>
        <w:rPr>
          <w:lang w:val="fr-FR"/>
        </w:rPr>
      </w:pPr>
      <w:r w:rsidRPr="00BE1811">
        <w:rPr>
          <w:lang w:val="fr-FR"/>
        </w:rPr>
        <w:t xml:space="preserve">f) </w:t>
      </w:r>
      <w:proofErr w:type="spellStart"/>
      <w:r w:rsidRPr="00BE1811">
        <w:rPr>
          <w:lang w:val="fr-FR"/>
        </w:rPr>
        <w:t>listele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cantităţi</w:t>
      </w:r>
      <w:proofErr w:type="spellEnd"/>
      <w:r w:rsidRPr="00BE1811">
        <w:rPr>
          <w:lang w:val="fr-FR"/>
        </w:rPr>
        <w:t xml:space="preserve"> de </w:t>
      </w:r>
      <w:proofErr w:type="spellStart"/>
      <w:r w:rsidRPr="00BE1811">
        <w:rPr>
          <w:lang w:val="fr-FR"/>
        </w:rPr>
        <w:t>lucrări</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construcţii</w:t>
      </w:r>
      <w:proofErr w:type="spellEnd"/>
      <w:r w:rsidRPr="00BE1811">
        <w:rPr>
          <w:lang w:val="fr-FR"/>
        </w:rPr>
        <w:t xml:space="preserve"> </w:t>
      </w:r>
      <w:proofErr w:type="spellStart"/>
      <w:r w:rsidRPr="00BE1811">
        <w:rPr>
          <w:lang w:val="fr-FR"/>
        </w:rPr>
        <w:t>provizorii</w:t>
      </w:r>
      <w:proofErr w:type="spellEnd"/>
      <w:r w:rsidRPr="00BE1811">
        <w:rPr>
          <w:lang w:val="fr-FR"/>
        </w:rPr>
        <w:t xml:space="preserve"> OS (</w:t>
      </w:r>
      <w:proofErr w:type="spellStart"/>
      <w:r w:rsidRPr="00BE1811">
        <w:rPr>
          <w:lang w:val="fr-FR"/>
        </w:rPr>
        <w:t>organizare</w:t>
      </w:r>
      <w:proofErr w:type="spellEnd"/>
      <w:r w:rsidRPr="00BE1811">
        <w:rPr>
          <w:lang w:val="fr-FR"/>
        </w:rPr>
        <w:t xml:space="preserve"> de </w:t>
      </w:r>
      <w:proofErr w:type="spellStart"/>
      <w:r w:rsidRPr="00BE1811">
        <w:rPr>
          <w:lang w:val="fr-FR"/>
        </w:rPr>
        <w:t>şantier</w:t>
      </w:r>
      <w:proofErr w:type="spellEnd"/>
      <w:r w:rsidRPr="00BE1811">
        <w:rPr>
          <w:lang w:val="fr-FR"/>
        </w:rPr>
        <w:t xml:space="preserve">) (Se </w:t>
      </w:r>
      <w:proofErr w:type="spellStart"/>
      <w:r w:rsidRPr="00BE1811">
        <w:rPr>
          <w:lang w:val="fr-FR"/>
        </w:rPr>
        <w:t>poate</w:t>
      </w:r>
      <w:proofErr w:type="spellEnd"/>
      <w:r w:rsidRPr="00BE1811">
        <w:rPr>
          <w:lang w:val="fr-FR"/>
        </w:rPr>
        <w:t xml:space="preserve"> </w:t>
      </w:r>
      <w:proofErr w:type="spellStart"/>
      <w:r w:rsidRPr="00BE1811">
        <w:rPr>
          <w:lang w:val="fr-FR"/>
        </w:rPr>
        <w:t>utiliza</w:t>
      </w:r>
      <w:proofErr w:type="spellEnd"/>
      <w:r w:rsidRPr="00BE1811">
        <w:rPr>
          <w:lang w:val="fr-FR"/>
        </w:rPr>
        <w:t xml:space="preserve"> </w:t>
      </w:r>
      <w:proofErr w:type="spellStart"/>
      <w:r w:rsidRPr="00BE1811">
        <w:rPr>
          <w:lang w:val="fr-FR"/>
        </w:rPr>
        <w:t>formularul</w:t>
      </w:r>
      <w:proofErr w:type="spellEnd"/>
      <w:r w:rsidRPr="00BE1811">
        <w:rPr>
          <w:lang w:val="fr-FR"/>
        </w:rPr>
        <w:t xml:space="preserve"> F3).</w:t>
      </w:r>
    </w:p>
    <w:p w14:paraId="7C7478C3" w14:textId="77777777" w:rsidR="006D5896" w:rsidRPr="00BE1811" w:rsidRDefault="006D5896" w:rsidP="006D5896">
      <w:pPr>
        <w:spacing w:after="0"/>
        <w:jc w:val="both"/>
        <w:rPr>
          <w:lang w:val="fr-FR"/>
        </w:rPr>
      </w:pPr>
      <w:proofErr w:type="gramStart"/>
      <w:r w:rsidRPr="00BE1811">
        <w:rPr>
          <w:lang w:val="fr-FR"/>
        </w:rPr>
        <w:t>NOTĂ:</w:t>
      </w:r>
      <w:proofErr w:type="gramEnd"/>
    </w:p>
    <w:p w14:paraId="1B49DE9B" w14:textId="77777777" w:rsidR="006D5896" w:rsidRPr="00BE1811" w:rsidRDefault="006D5896" w:rsidP="006D5896">
      <w:pPr>
        <w:spacing w:after="0"/>
        <w:jc w:val="both"/>
        <w:rPr>
          <w:lang w:val="fr-FR"/>
        </w:rPr>
      </w:pPr>
      <w:proofErr w:type="spellStart"/>
      <w:r w:rsidRPr="00BE1811">
        <w:rPr>
          <w:lang w:val="fr-FR"/>
        </w:rPr>
        <w:t>Formularele</w:t>
      </w:r>
      <w:proofErr w:type="spellEnd"/>
      <w:r w:rsidRPr="00BE1811">
        <w:rPr>
          <w:lang w:val="fr-FR"/>
        </w:rPr>
        <w:t xml:space="preserve"> F1-F5, </w:t>
      </w:r>
      <w:proofErr w:type="spellStart"/>
      <w:r w:rsidRPr="00BE1811">
        <w:rPr>
          <w:lang w:val="fr-FR"/>
        </w:rPr>
        <w:t>completate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preţuri</w:t>
      </w:r>
      <w:proofErr w:type="spellEnd"/>
      <w:r w:rsidRPr="00BE1811">
        <w:rPr>
          <w:lang w:val="fr-FR"/>
        </w:rPr>
        <w:t xml:space="preserve"> </w:t>
      </w:r>
      <w:proofErr w:type="spellStart"/>
      <w:r w:rsidRPr="00BE1811">
        <w:rPr>
          <w:lang w:val="fr-FR"/>
        </w:rPr>
        <w:t>unitare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valori</w:t>
      </w:r>
      <w:proofErr w:type="spellEnd"/>
      <w:r w:rsidRPr="00BE1811">
        <w:rPr>
          <w:lang w:val="fr-FR"/>
        </w:rPr>
        <w:t xml:space="preserve">, devin </w:t>
      </w:r>
      <w:proofErr w:type="spellStart"/>
      <w:r w:rsidRPr="00BE1811">
        <w:rPr>
          <w:lang w:val="fr-FR"/>
        </w:rPr>
        <w:t>formulare</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devizul</w:t>
      </w:r>
      <w:proofErr w:type="spellEnd"/>
      <w:r w:rsidRPr="00BE1811">
        <w:rPr>
          <w:lang w:val="fr-FR"/>
        </w:rPr>
        <w:t xml:space="preserve"> </w:t>
      </w:r>
      <w:proofErr w:type="spellStart"/>
      <w:r w:rsidRPr="00BE1811">
        <w:rPr>
          <w:lang w:val="fr-FR"/>
        </w:rPr>
        <w:t>ofertei</w:t>
      </w:r>
      <w:proofErr w:type="spellEnd"/>
      <w:r w:rsidRPr="00BE1811">
        <w:rPr>
          <w:lang w:val="fr-FR"/>
        </w:rPr>
        <w:t xml:space="preserve"> </w:t>
      </w:r>
      <w:proofErr w:type="spellStart"/>
      <w:r w:rsidRPr="00BE1811">
        <w:rPr>
          <w:lang w:val="fr-FR"/>
        </w:rPr>
        <w:t>şi</w:t>
      </w:r>
      <w:proofErr w:type="spellEnd"/>
      <w:r w:rsidRPr="00BE1811">
        <w:rPr>
          <w:lang w:val="fr-FR"/>
        </w:rPr>
        <w:t xml:space="preserve"> vor fi </w:t>
      </w:r>
      <w:proofErr w:type="spellStart"/>
      <w:r w:rsidRPr="00BE1811">
        <w:rPr>
          <w:lang w:val="fr-FR"/>
        </w:rPr>
        <w:t>utilizate</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întocmirea</w:t>
      </w:r>
      <w:proofErr w:type="spellEnd"/>
      <w:r w:rsidRPr="00BE1811">
        <w:rPr>
          <w:lang w:val="fr-FR"/>
        </w:rPr>
        <w:t xml:space="preserve"> </w:t>
      </w:r>
      <w:proofErr w:type="spellStart"/>
      <w:r w:rsidRPr="00BE1811">
        <w:rPr>
          <w:lang w:val="fr-FR"/>
        </w:rPr>
        <w:t>situaţiilor</w:t>
      </w:r>
      <w:proofErr w:type="spellEnd"/>
      <w:r w:rsidRPr="00BE1811">
        <w:rPr>
          <w:lang w:val="fr-FR"/>
        </w:rPr>
        <w:t xml:space="preserve"> de </w:t>
      </w:r>
      <w:proofErr w:type="spellStart"/>
      <w:r w:rsidRPr="00BE1811">
        <w:rPr>
          <w:lang w:val="fr-FR"/>
        </w:rPr>
        <w:t>lucrări</w:t>
      </w:r>
      <w:proofErr w:type="spellEnd"/>
      <w:r w:rsidRPr="00BE1811">
        <w:rPr>
          <w:lang w:val="fr-FR"/>
        </w:rPr>
        <w:t xml:space="preserve"> </w:t>
      </w:r>
      <w:proofErr w:type="spellStart"/>
      <w:r w:rsidRPr="00BE1811">
        <w:rPr>
          <w:lang w:val="fr-FR"/>
        </w:rPr>
        <w:t>executate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vederea</w:t>
      </w:r>
      <w:proofErr w:type="spellEnd"/>
      <w:r w:rsidRPr="00BE1811">
        <w:rPr>
          <w:lang w:val="fr-FR"/>
        </w:rPr>
        <w:t xml:space="preserve"> </w:t>
      </w:r>
      <w:proofErr w:type="spellStart"/>
      <w:r w:rsidRPr="00BE1811">
        <w:rPr>
          <w:lang w:val="fr-FR"/>
        </w:rPr>
        <w:t>decontării</w:t>
      </w:r>
      <w:proofErr w:type="spellEnd"/>
      <w:r w:rsidRPr="00BE1811">
        <w:rPr>
          <w:lang w:val="fr-FR"/>
        </w:rPr>
        <w:t>.</w:t>
      </w:r>
    </w:p>
    <w:p w14:paraId="7BEDAD42" w14:textId="77777777" w:rsidR="006D5896" w:rsidRPr="00BE1811" w:rsidRDefault="006D5896" w:rsidP="006D5896">
      <w:pPr>
        <w:spacing w:after="0"/>
        <w:jc w:val="both"/>
        <w:rPr>
          <w:lang w:val="fr-FR"/>
        </w:rPr>
      </w:pPr>
      <w:r w:rsidRPr="00BE1811">
        <w:rPr>
          <w:lang w:val="fr-FR"/>
        </w:rPr>
        <w:t xml:space="preserve">SECŢIUNEA </w:t>
      </w:r>
      <w:proofErr w:type="gramStart"/>
      <w:r w:rsidRPr="00BE1811">
        <w:rPr>
          <w:lang w:val="fr-FR"/>
        </w:rPr>
        <w:t>VI:</w:t>
      </w:r>
      <w:proofErr w:type="gramEnd"/>
      <w:r w:rsidRPr="00BE1811">
        <w:rPr>
          <w:lang w:val="fr-FR"/>
        </w:rPr>
        <w:t xml:space="preserve"> </w:t>
      </w:r>
      <w:proofErr w:type="spellStart"/>
      <w:r w:rsidRPr="00BE1811">
        <w:rPr>
          <w:lang w:val="fr-FR"/>
        </w:rPr>
        <w:t>Graficul</w:t>
      </w:r>
      <w:proofErr w:type="spellEnd"/>
      <w:r w:rsidRPr="00BE1811">
        <w:rPr>
          <w:lang w:val="fr-FR"/>
        </w:rPr>
        <w:t xml:space="preserve"> </w:t>
      </w:r>
      <w:proofErr w:type="spellStart"/>
      <w:r w:rsidRPr="00BE1811">
        <w:rPr>
          <w:lang w:val="fr-FR"/>
        </w:rPr>
        <w:t>general</w:t>
      </w:r>
      <w:proofErr w:type="spellEnd"/>
      <w:r w:rsidRPr="00BE1811">
        <w:rPr>
          <w:lang w:val="fr-FR"/>
        </w:rPr>
        <w:t xml:space="preserve"> de </w:t>
      </w:r>
      <w:proofErr w:type="spellStart"/>
      <w:r w:rsidRPr="00BE1811">
        <w:rPr>
          <w:lang w:val="fr-FR"/>
        </w:rPr>
        <w:t>realizare</w:t>
      </w:r>
      <w:proofErr w:type="spellEnd"/>
      <w:r w:rsidRPr="00BE1811">
        <w:rPr>
          <w:lang w:val="fr-FR"/>
        </w:rPr>
        <w:t xml:space="preserve"> a </w:t>
      </w:r>
      <w:proofErr w:type="spellStart"/>
      <w:r w:rsidRPr="00BE1811">
        <w:rPr>
          <w:lang w:val="fr-FR"/>
        </w:rPr>
        <w:t>investiţiei</w:t>
      </w:r>
      <w:proofErr w:type="spellEnd"/>
      <w:r w:rsidRPr="00BE1811">
        <w:rPr>
          <w:lang w:val="fr-FR"/>
        </w:rPr>
        <w:t xml:space="preserve"> </w:t>
      </w:r>
      <w:proofErr w:type="spellStart"/>
      <w:r w:rsidRPr="00BE1811">
        <w:rPr>
          <w:lang w:val="fr-FR"/>
        </w:rPr>
        <w:t>publice</w:t>
      </w:r>
      <w:proofErr w:type="spellEnd"/>
    </w:p>
    <w:p w14:paraId="681CABB8" w14:textId="77777777" w:rsidR="006D5896" w:rsidRPr="00BE1811" w:rsidRDefault="006D5896" w:rsidP="006D5896">
      <w:pPr>
        <w:spacing w:after="0"/>
        <w:jc w:val="both"/>
        <w:rPr>
          <w:lang w:val="fr-FR"/>
        </w:rPr>
      </w:pPr>
      <w:r w:rsidRPr="00BE1811">
        <w:rPr>
          <w:lang w:val="fr-FR"/>
        </w:rPr>
        <w:t>(</w:t>
      </w:r>
      <w:proofErr w:type="spellStart"/>
      <w:proofErr w:type="gramStart"/>
      <w:r w:rsidRPr="00BE1811">
        <w:rPr>
          <w:lang w:val="fr-FR"/>
        </w:rPr>
        <w:t>formularul</w:t>
      </w:r>
      <w:proofErr w:type="spellEnd"/>
      <w:proofErr w:type="gramEnd"/>
      <w:r w:rsidRPr="00BE1811">
        <w:rPr>
          <w:lang w:val="fr-FR"/>
        </w:rPr>
        <w:t xml:space="preserve"> F6)</w:t>
      </w:r>
    </w:p>
    <w:p w14:paraId="2EF49DAB" w14:textId="77777777" w:rsidR="006D5896" w:rsidRPr="00BE1811" w:rsidRDefault="006D5896" w:rsidP="006D5896">
      <w:pPr>
        <w:spacing w:after="0"/>
        <w:jc w:val="both"/>
        <w:rPr>
          <w:lang w:val="fr-FR"/>
        </w:rPr>
      </w:pPr>
      <w:proofErr w:type="spellStart"/>
      <w:r w:rsidRPr="00BE1811">
        <w:rPr>
          <w:lang w:val="fr-FR"/>
        </w:rPr>
        <w:t>Graficul</w:t>
      </w:r>
      <w:proofErr w:type="spellEnd"/>
      <w:r w:rsidRPr="00BE1811">
        <w:rPr>
          <w:lang w:val="fr-FR"/>
        </w:rPr>
        <w:t xml:space="preserve"> </w:t>
      </w:r>
      <w:proofErr w:type="spellStart"/>
      <w:r w:rsidRPr="00BE1811">
        <w:rPr>
          <w:lang w:val="fr-FR"/>
        </w:rPr>
        <w:t>general</w:t>
      </w:r>
      <w:proofErr w:type="spellEnd"/>
      <w:r w:rsidRPr="00BE1811">
        <w:rPr>
          <w:lang w:val="fr-FR"/>
        </w:rPr>
        <w:t xml:space="preserve"> de </w:t>
      </w:r>
      <w:proofErr w:type="spellStart"/>
      <w:r w:rsidRPr="00BE1811">
        <w:rPr>
          <w:lang w:val="fr-FR"/>
        </w:rPr>
        <w:t>realizare</w:t>
      </w:r>
      <w:proofErr w:type="spellEnd"/>
      <w:r w:rsidRPr="00BE1811">
        <w:rPr>
          <w:lang w:val="fr-FR"/>
        </w:rPr>
        <w:t xml:space="preserve"> a </w:t>
      </w:r>
      <w:proofErr w:type="spellStart"/>
      <w:r w:rsidRPr="00BE1811">
        <w:rPr>
          <w:lang w:val="fr-FR"/>
        </w:rPr>
        <w:t>investiţiei</w:t>
      </w:r>
      <w:proofErr w:type="spellEnd"/>
      <w:r w:rsidRPr="00BE1811">
        <w:rPr>
          <w:lang w:val="fr-FR"/>
        </w:rPr>
        <w:t xml:space="preserve"> </w:t>
      </w:r>
      <w:proofErr w:type="spellStart"/>
      <w:r w:rsidRPr="00BE1811">
        <w:rPr>
          <w:lang w:val="fr-FR"/>
        </w:rPr>
        <w:t>publice</w:t>
      </w:r>
      <w:proofErr w:type="spellEnd"/>
      <w:r w:rsidRPr="00BE1811">
        <w:rPr>
          <w:lang w:val="fr-FR"/>
        </w:rPr>
        <w:t xml:space="preserve"> </w:t>
      </w:r>
      <w:proofErr w:type="spellStart"/>
      <w:r w:rsidRPr="00BE1811">
        <w:rPr>
          <w:lang w:val="fr-FR"/>
        </w:rPr>
        <w:t>reprezintă</w:t>
      </w:r>
      <w:proofErr w:type="spellEnd"/>
      <w:r w:rsidRPr="00BE1811">
        <w:rPr>
          <w:lang w:val="fr-FR"/>
        </w:rPr>
        <w:t xml:space="preserve"> </w:t>
      </w:r>
      <w:proofErr w:type="spellStart"/>
      <w:r w:rsidRPr="00BE1811">
        <w:rPr>
          <w:lang w:val="fr-FR"/>
        </w:rPr>
        <w:t>eşalonarea</w:t>
      </w:r>
      <w:proofErr w:type="spellEnd"/>
      <w:r w:rsidRPr="00BE1811">
        <w:rPr>
          <w:lang w:val="fr-FR"/>
        </w:rPr>
        <w:t xml:space="preserve"> </w:t>
      </w:r>
      <w:proofErr w:type="spellStart"/>
      <w:r w:rsidRPr="00BE1811">
        <w:rPr>
          <w:lang w:val="fr-FR"/>
        </w:rPr>
        <w:t>fizică</w:t>
      </w:r>
      <w:proofErr w:type="spellEnd"/>
      <w:r w:rsidRPr="00BE1811">
        <w:rPr>
          <w:lang w:val="fr-FR"/>
        </w:rPr>
        <w:t xml:space="preserve"> a </w:t>
      </w:r>
      <w:proofErr w:type="spellStart"/>
      <w:r w:rsidRPr="00BE1811">
        <w:rPr>
          <w:lang w:val="fr-FR"/>
        </w:rPr>
        <w:t>lucrărilor</w:t>
      </w:r>
      <w:proofErr w:type="spellEnd"/>
    </w:p>
    <w:p w14:paraId="79516B34" w14:textId="77777777" w:rsidR="006D5896" w:rsidRPr="00BE1811" w:rsidRDefault="006D5896" w:rsidP="006D5896">
      <w:pPr>
        <w:spacing w:after="0"/>
        <w:jc w:val="both"/>
        <w:rPr>
          <w:lang w:val="fr-FR"/>
        </w:rPr>
      </w:pPr>
      <w:proofErr w:type="gramStart"/>
      <w:r w:rsidRPr="00BE1811">
        <w:rPr>
          <w:lang w:val="fr-FR"/>
        </w:rPr>
        <w:t>de</w:t>
      </w:r>
      <w:proofErr w:type="gramEnd"/>
      <w:r w:rsidRPr="00BE1811">
        <w:rPr>
          <w:lang w:val="fr-FR"/>
        </w:rPr>
        <w:t xml:space="preserve"> </w:t>
      </w:r>
      <w:proofErr w:type="spellStart"/>
      <w:r w:rsidRPr="00BE1811">
        <w:rPr>
          <w:lang w:val="fr-FR"/>
        </w:rPr>
        <w:t>investiţii</w:t>
      </w:r>
      <w:proofErr w:type="spellEnd"/>
      <w:r w:rsidRPr="00BE1811">
        <w:rPr>
          <w:lang w:val="fr-FR"/>
        </w:rPr>
        <w:t>/</w:t>
      </w:r>
      <w:proofErr w:type="spellStart"/>
      <w:r w:rsidRPr="00BE1811">
        <w:rPr>
          <w:lang w:val="fr-FR"/>
        </w:rPr>
        <w:t>intervenţii</w:t>
      </w:r>
      <w:proofErr w:type="spellEnd"/>
      <w:r w:rsidRPr="00BE1811">
        <w:rPr>
          <w:lang w:val="fr-FR"/>
        </w:rPr>
        <w:t>.</w:t>
      </w:r>
    </w:p>
    <w:p w14:paraId="438AB209" w14:textId="77777777" w:rsidR="006D5896" w:rsidRPr="00BE1811" w:rsidRDefault="006D5896" w:rsidP="006D5896">
      <w:pPr>
        <w:spacing w:after="0"/>
        <w:jc w:val="both"/>
        <w:rPr>
          <w:lang w:val="fr-FR"/>
        </w:rPr>
      </w:pPr>
      <w:r w:rsidRPr="00BE1811">
        <w:rPr>
          <w:lang w:val="fr-FR"/>
        </w:rPr>
        <w:t>NOTA</w:t>
      </w:r>
    </w:p>
    <w:p w14:paraId="3ADCDEC2" w14:textId="77777777" w:rsidR="006D5896" w:rsidRPr="00BE1811" w:rsidRDefault="006D5896" w:rsidP="006D5896">
      <w:pPr>
        <w:spacing w:after="0"/>
        <w:jc w:val="both"/>
        <w:rPr>
          <w:lang w:val="fr-FR"/>
        </w:rPr>
      </w:pPr>
      <w:proofErr w:type="spellStart"/>
      <w:r w:rsidRPr="00BE1811">
        <w:rPr>
          <w:lang w:val="fr-FR"/>
        </w:rPr>
        <w:t>Formularele</w:t>
      </w:r>
      <w:proofErr w:type="spellEnd"/>
      <w:r w:rsidRPr="00BE1811">
        <w:rPr>
          <w:lang w:val="fr-FR"/>
        </w:rPr>
        <w:t xml:space="preserve"> F1-F6 fac parte </w:t>
      </w:r>
      <w:proofErr w:type="spellStart"/>
      <w:r w:rsidRPr="00BE1811">
        <w:rPr>
          <w:lang w:val="fr-FR"/>
        </w:rPr>
        <w:t>integrantă</w:t>
      </w:r>
      <w:proofErr w:type="spellEnd"/>
      <w:r w:rsidRPr="00BE1811">
        <w:rPr>
          <w:lang w:val="fr-FR"/>
        </w:rPr>
        <w:t xml:space="preserve"> </w:t>
      </w:r>
      <w:proofErr w:type="spellStart"/>
      <w:r w:rsidRPr="00BE1811">
        <w:rPr>
          <w:lang w:val="fr-FR"/>
        </w:rPr>
        <w:t>din</w:t>
      </w:r>
      <w:proofErr w:type="spellEnd"/>
      <w:r w:rsidRPr="00BE1811">
        <w:rPr>
          <w:lang w:val="fr-FR"/>
        </w:rPr>
        <w:t xml:space="preserve"> </w:t>
      </w:r>
      <w:proofErr w:type="spellStart"/>
      <w:r w:rsidRPr="00BE1811">
        <w:rPr>
          <w:lang w:val="fr-FR"/>
        </w:rPr>
        <w:t>anexa</w:t>
      </w:r>
      <w:proofErr w:type="spellEnd"/>
      <w:r w:rsidRPr="00BE1811">
        <w:rPr>
          <w:lang w:val="fr-FR"/>
        </w:rPr>
        <w:t xml:space="preserve"> nr. 10 la </w:t>
      </w:r>
      <w:proofErr w:type="spellStart"/>
      <w:r w:rsidRPr="00BE1811">
        <w:rPr>
          <w:lang w:val="fr-FR"/>
        </w:rPr>
        <w:t>prezenta</w:t>
      </w:r>
      <w:proofErr w:type="spellEnd"/>
      <w:r w:rsidRPr="00BE1811">
        <w:rPr>
          <w:lang w:val="fr-FR"/>
        </w:rPr>
        <w:t xml:space="preserve"> </w:t>
      </w:r>
      <w:proofErr w:type="spellStart"/>
      <w:r w:rsidRPr="00BE1811">
        <w:rPr>
          <w:lang w:val="fr-FR"/>
        </w:rPr>
        <w:t>hotărâre</w:t>
      </w:r>
      <w:proofErr w:type="spellEnd"/>
      <w:r w:rsidRPr="00BE1811">
        <w:rPr>
          <w:lang w:val="fr-FR"/>
        </w:rPr>
        <w:t>.</w:t>
      </w:r>
    </w:p>
    <w:p w14:paraId="465A8A00" w14:textId="77777777" w:rsidR="006D5896" w:rsidRPr="00BE1811" w:rsidRDefault="006D5896" w:rsidP="006D5896">
      <w:pPr>
        <w:spacing w:after="0"/>
        <w:jc w:val="both"/>
        <w:rPr>
          <w:lang w:val="fr-FR"/>
        </w:rPr>
      </w:pPr>
      <w:r w:rsidRPr="00BE1811">
        <w:rPr>
          <w:lang w:val="fr-FR"/>
        </w:rPr>
        <w:t xml:space="preserve">CAPITOLUL </w:t>
      </w:r>
      <w:proofErr w:type="gramStart"/>
      <w:r w:rsidRPr="00BE1811">
        <w:rPr>
          <w:lang w:val="fr-FR"/>
        </w:rPr>
        <w:t>II:</w:t>
      </w:r>
      <w:proofErr w:type="gramEnd"/>
      <w:r w:rsidRPr="00BE1811">
        <w:rPr>
          <w:lang w:val="fr-FR"/>
        </w:rPr>
        <w:t xml:space="preserve"> B. PĂRŢI DESENATE</w:t>
      </w:r>
    </w:p>
    <w:p w14:paraId="1A6CED75" w14:textId="77777777" w:rsidR="006D5896" w:rsidRPr="00BE1811" w:rsidRDefault="006D5896" w:rsidP="006D5896">
      <w:pPr>
        <w:spacing w:after="0"/>
        <w:jc w:val="both"/>
        <w:rPr>
          <w:lang w:val="fr-FR"/>
        </w:rPr>
      </w:pPr>
      <w:proofErr w:type="spellStart"/>
      <w:r w:rsidRPr="00BE1811">
        <w:rPr>
          <w:lang w:val="fr-FR"/>
        </w:rPr>
        <w:t>Sunt</w:t>
      </w:r>
      <w:proofErr w:type="spellEnd"/>
      <w:r w:rsidRPr="00BE1811">
        <w:rPr>
          <w:lang w:val="fr-FR"/>
        </w:rPr>
        <w:t xml:space="preserve"> </w:t>
      </w:r>
      <w:proofErr w:type="spellStart"/>
      <w:r w:rsidRPr="00BE1811">
        <w:rPr>
          <w:lang w:val="fr-FR"/>
        </w:rPr>
        <w:t>documentele</w:t>
      </w:r>
      <w:proofErr w:type="spellEnd"/>
      <w:r w:rsidRPr="00BE1811">
        <w:rPr>
          <w:lang w:val="fr-FR"/>
        </w:rPr>
        <w:t xml:space="preserve"> principale ale </w:t>
      </w:r>
      <w:proofErr w:type="spellStart"/>
      <w:r w:rsidRPr="00BE1811">
        <w:rPr>
          <w:lang w:val="fr-FR"/>
        </w:rPr>
        <w:t>proiectului</w:t>
      </w:r>
      <w:proofErr w:type="spellEnd"/>
      <w:r w:rsidRPr="00BE1811">
        <w:rPr>
          <w:lang w:val="fr-FR"/>
        </w:rPr>
        <w:t xml:space="preserve"> </w:t>
      </w:r>
      <w:proofErr w:type="spellStart"/>
      <w:r w:rsidRPr="00BE1811">
        <w:rPr>
          <w:lang w:val="fr-FR"/>
        </w:rPr>
        <w:t>tehnic</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baza</w:t>
      </w:r>
      <w:proofErr w:type="spellEnd"/>
      <w:r w:rsidRPr="00BE1811">
        <w:rPr>
          <w:lang w:val="fr-FR"/>
        </w:rPr>
        <w:t xml:space="preserve"> </w:t>
      </w:r>
      <w:proofErr w:type="spellStart"/>
      <w:r w:rsidRPr="00BE1811">
        <w:rPr>
          <w:lang w:val="fr-FR"/>
        </w:rPr>
        <w:t>cărora</w:t>
      </w:r>
      <w:proofErr w:type="spellEnd"/>
      <w:r w:rsidRPr="00BE1811">
        <w:rPr>
          <w:lang w:val="fr-FR"/>
        </w:rPr>
        <w:t xml:space="preserve"> se </w:t>
      </w:r>
      <w:proofErr w:type="spellStart"/>
      <w:r w:rsidRPr="00BE1811">
        <w:rPr>
          <w:lang w:val="fr-FR"/>
        </w:rPr>
        <w:t>elaborează</w:t>
      </w:r>
      <w:proofErr w:type="spellEnd"/>
      <w:r w:rsidRPr="00BE1811">
        <w:rPr>
          <w:lang w:val="fr-FR"/>
        </w:rPr>
        <w:t xml:space="preserve"> </w:t>
      </w:r>
      <w:proofErr w:type="spellStart"/>
      <w:r w:rsidRPr="00BE1811">
        <w:rPr>
          <w:lang w:val="fr-FR"/>
        </w:rPr>
        <w:t>părţile</w:t>
      </w:r>
      <w:proofErr w:type="spellEnd"/>
      <w:r w:rsidRPr="00BE1811">
        <w:rPr>
          <w:lang w:val="fr-FR"/>
        </w:rPr>
        <w:t xml:space="preserve"> </w:t>
      </w:r>
      <w:proofErr w:type="spellStart"/>
      <w:r w:rsidRPr="00BE1811">
        <w:rPr>
          <w:lang w:val="fr-FR"/>
        </w:rPr>
        <w:t>scrise</w:t>
      </w:r>
      <w:proofErr w:type="spellEnd"/>
      <w:r w:rsidRPr="00BE1811">
        <w:rPr>
          <w:lang w:val="fr-FR"/>
        </w:rPr>
        <w:t xml:space="preserve"> ale </w:t>
      </w:r>
      <w:proofErr w:type="spellStart"/>
      <w:r w:rsidRPr="00BE1811">
        <w:rPr>
          <w:lang w:val="fr-FR"/>
        </w:rPr>
        <w:t>acestuia</w:t>
      </w:r>
      <w:proofErr w:type="spellEnd"/>
      <w:r w:rsidRPr="00BE1811">
        <w:rPr>
          <w:lang w:val="fr-FR"/>
        </w:rPr>
        <w:t xml:space="preserve">, </w:t>
      </w:r>
      <w:proofErr w:type="spellStart"/>
      <w:r w:rsidRPr="00BE1811">
        <w:rPr>
          <w:lang w:val="fr-FR"/>
        </w:rPr>
        <w:t>cuprinzând</w:t>
      </w:r>
      <w:proofErr w:type="spellEnd"/>
      <w:r w:rsidRPr="00BE1811">
        <w:rPr>
          <w:lang w:val="fr-FR"/>
        </w:rPr>
        <w:t xml:space="preserve"> </w:t>
      </w:r>
      <w:proofErr w:type="spellStart"/>
      <w:r w:rsidRPr="00BE1811">
        <w:rPr>
          <w:lang w:val="fr-FR"/>
        </w:rPr>
        <w:t>toate</w:t>
      </w:r>
      <w:proofErr w:type="spellEnd"/>
      <w:r w:rsidRPr="00BE1811">
        <w:rPr>
          <w:lang w:val="fr-FR"/>
        </w:rPr>
        <w:t xml:space="preserve"> </w:t>
      </w:r>
      <w:proofErr w:type="spellStart"/>
      <w:r w:rsidRPr="00BE1811">
        <w:rPr>
          <w:lang w:val="fr-FR"/>
        </w:rPr>
        <w:t>informaţiile</w:t>
      </w:r>
      <w:proofErr w:type="spellEnd"/>
      <w:r w:rsidRPr="00BE1811">
        <w:rPr>
          <w:lang w:val="fr-FR"/>
        </w:rPr>
        <w:t xml:space="preserve"> </w:t>
      </w:r>
      <w:proofErr w:type="spellStart"/>
      <w:r w:rsidRPr="00BE1811">
        <w:rPr>
          <w:lang w:val="fr-FR"/>
        </w:rPr>
        <w:t>necesare</w:t>
      </w:r>
      <w:proofErr w:type="spellEnd"/>
      <w:r w:rsidRPr="00BE1811">
        <w:rPr>
          <w:lang w:val="fr-FR"/>
        </w:rPr>
        <w:t xml:space="preserve"> </w:t>
      </w:r>
      <w:proofErr w:type="spellStart"/>
      <w:r w:rsidRPr="00BE1811">
        <w:rPr>
          <w:lang w:val="fr-FR"/>
        </w:rPr>
        <w:t>elaborării</w:t>
      </w:r>
      <w:proofErr w:type="spellEnd"/>
      <w:r w:rsidRPr="00BE1811">
        <w:rPr>
          <w:lang w:val="fr-FR"/>
        </w:rPr>
        <w:t xml:space="preserve"> </w:t>
      </w:r>
      <w:proofErr w:type="spellStart"/>
      <w:r w:rsidRPr="00BE1811">
        <w:rPr>
          <w:lang w:val="fr-FR"/>
        </w:rPr>
        <w:t>caietelor</w:t>
      </w:r>
      <w:proofErr w:type="spellEnd"/>
      <w:r w:rsidRPr="00BE1811">
        <w:rPr>
          <w:lang w:val="fr-FR"/>
        </w:rPr>
        <w:t xml:space="preserve"> de </w:t>
      </w:r>
      <w:proofErr w:type="spellStart"/>
      <w:r w:rsidRPr="00BE1811">
        <w:rPr>
          <w:lang w:val="fr-FR"/>
        </w:rPr>
        <w:t>sarcini</w:t>
      </w:r>
      <w:proofErr w:type="spellEnd"/>
      <w:r w:rsidRPr="00BE1811">
        <w:rPr>
          <w:lang w:val="fr-FR"/>
        </w:rPr>
        <w:t xml:space="preserve"> </w:t>
      </w:r>
      <w:proofErr w:type="spellStart"/>
      <w:r w:rsidRPr="00BE1811">
        <w:rPr>
          <w:lang w:val="fr-FR"/>
        </w:rPr>
        <w:t>şi</w:t>
      </w:r>
      <w:proofErr w:type="spellEnd"/>
      <w:r w:rsidRPr="00BE1811">
        <w:rPr>
          <w:lang w:val="fr-FR"/>
        </w:rPr>
        <w:t xml:space="preserve"> care, de </w:t>
      </w:r>
      <w:proofErr w:type="spellStart"/>
      <w:r w:rsidRPr="00BE1811">
        <w:rPr>
          <w:lang w:val="fr-FR"/>
        </w:rPr>
        <w:t>regulă</w:t>
      </w:r>
      <w:proofErr w:type="spellEnd"/>
      <w:r w:rsidRPr="00BE1811">
        <w:rPr>
          <w:lang w:val="fr-FR"/>
        </w:rPr>
        <w:t xml:space="preserve">, se </w:t>
      </w:r>
      <w:proofErr w:type="spellStart"/>
      <w:r w:rsidRPr="00BE1811">
        <w:rPr>
          <w:lang w:val="fr-FR"/>
        </w:rPr>
        <w:t>compun</w:t>
      </w:r>
      <w:proofErr w:type="spellEnd"/>
      <w:r w:rsidRPr="00BE1811">
        <w:rPr>
          <w:lang w:val="fr-FR"/>
        </w:rPr>
        <w:t xml:space="preserve"> </w:t>
      </w:r>
      <w:proofErr w:type="spellStart"/>
      <w:proofErr w:type="gramStart"/>
      <w:r w:rsidRPr="00BE1811">
        <w:rPr>
          <w:lang w:val="fr-FR"/>
        </w:rPr>
        <w:t>din</w:t>
      </w:r>
      <w:proofErr w:type="spellEnd"/>
      <w:r w:rsidRPr="00BE1811">
        <w:rPr>
          <w:lang w:val="fr-FR"/>
        </w:rPr>
        <w:t>:</w:t>
      </w:r>
      <w:proofErr w:type="gramEnd"/>
    </w:p>
    <w:p w14:paraId="5FDE519B" w14:textId="77777777" w:rsidR="006D5896" w:rsidRPr="00BE1811" w:rsidRDefault="006D5896" w:rsidP="006D5896">
      <w:pPr>
        <w:spacing w:after="0"/>
        <w:jc w:val="both"/>
        <w:rPr>
          <w:lang w:val="fr-FR"/>
        </w:rPr>
      </w:pPr>
      <w:r w:rsidRPr="00BE1811">
        <w:rPr>
          <w:lang w:val="fr-FR"/>
        </w:rPr>
        <w:t xml:space="preserve">1. </w:t>
      </w:r>
      <w:proofErr w:type="spellStart"/>
      <w:r w:rsidRPr="00BE1811">
        <w:rPr>
          <w:lang w:val="fr-FR"/>
        </w:rPr>
        <w:t>Planşe</w:t>
      </w:r>
      <w:proofErr w:type="spellEnd"/>
      <w:r w:rsidRPr="00BE1811">
        <w:rPr>
          <w:lang w:val="fr-FR"/>
        </w:rPr>
        <w:t xml:space="preserve"> </w:t>
      </w:r>
      <w:proofErr w:type="spellStart"/>
      <w:r w:rsidRPr="00BE1811">
        <w:rPr>
          <w:lang w:val="fr-FR"/>
        </w:rPr>
        <w:t>generale</w:t>
      </w:r>
      <w:proofErr w:type="spellEnd"/>
    </w:p>
    <w:p w14:paraId="6EED98AC" w14:textId="77777777" w:rsidR="006D5896" w:rsidRPr="00BE1811" w:rsidRDefault="006D5896" w:rsidP="006D5896">
      <w:pPr>
        <w:spacing w:after="0"/>
        <w:jc w:val="both"/>
        <w:rPr>
          <w:lang w:val="fr-FR"/>
        </w:rPr>
      </w:pPr>
      <w:proofErr w:type="spellStart"/>
      <w:r w:rsidRPr="00BE1811">
        <w:rPr>
          <w:lang w:val="fr-FR"/>
        </w:rPr>
        <w:t>Sunt</w:t>
      </w:r>
      <w:proofErr w:type="spellEnd"/>
      <w:r w:rsidRPr="00BE1811">
        <w:rPr>
          <w:lang w:val="fr-FR"/>
        </w:rPr>
        <w:t xml:space="preserve"> </w:t>
      </w:r>
      <w:proofErr w:type="spellStart"/>
      <w:r w:rsidRPr="00BE1811">
        <w:rPr>
          <w:lang w:val="fr-FR"/>
        </w:rPr>
        <w:t>planşe</w:t>
      </w:r>
      <w:proofErr w:type="spellEnd"/>
      <w:r w:rsidRPr="00BE1811">
        <w:rPr>
          <w:lang w:val="fr-FR"/>
        </w:rPr>
        <w:t xml:space="preserve"> de </w:t>
      </w:r>
      <w:proofErr w:type="spellStart"/>
      <w:r w:rsidRPr="00BE1811">
        <w:rPr>
          <w:lang w:val="fr-FR"/>
        </w:rPr>
        <w:t>ansamblu</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proofErr w:type="gramStart"/>
      <w:r w:rsidRPr="00BE1811">
        <w:rPr>
          <w:lang w:val="fr-FR"/>
        </w:rPr>
        <w:t>cuprind</w:t>
      </w:r>
      <w:proofErr w:type="spellEnd"/>
      <w:r w:rsidRPr="00BE1811">
        <w:rPr>
          <w:lang w:val="fr-FR"/>
        </w:rPr>
        <w:t>:</w:t>
      </w:r>
      <w:proofErr w:type="gramEnd"/>
    </w:p>
    <w:p w14:paraId="2C06F7DF" w14:textId="77777777" w:rsidR="006D5896" w:rsidRPr="00BE1811" w:rsidRDefault="006D5896" w:rsidP="006D5896">
      <w:pPr>
        <w:spacing w:after="0"/>
        <w:jc w:val="both"/>
        <w:rPr>
          <w:lang w:val="fr-FR"/>
        </w:rPr>
      </w:pPr>
      <w:r w:rsidRPr="00BE1811">
        <w:rPr>
          <w:lang w:val="fr-FR"/>
        </w:rPr>
        <w:t xml:space="preserve">a) </w:t>
      </w:r>
      <w:proofErr w:type="spellStart"/>
      <w:r w:rsidRPr="00BE1811">
        <w:rPr>
          <w:lang w:val="fr-FR"/>
        </w:rPr>
        <w:t>planşa</w:t>
      </w:r>
      <w:proofErr w:type="spellEnd"/>
      <w:r w:rsidRPr="00BE1811">
        <w:rPr>
          <w:lang w:val="fr-FR"/>
        </w:rPr>
        <w:t xml:space="preserve"> de </w:t>
      </w:r>
      <w:proofErr w:type="spellStart"/>
      <w:r w:rsidRPr="00BE1811">
        <w:rPr>
          <w:lang w:val="fr-FR"/>
        </w:rPr>
        <w:t>încadrare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proofErr w:type="gramStart"/>
      <w:r w:rsidRPr="00BE1811">
        <w:rPr>
          <w:lang w:val="fr-FR"/>
        </w:rPr>
        <w:t>zonă</w:t>
      </w:r>
      <w:proofErr w:type="spellEnd"/>
      <w:r w:rsidRPr="00BE1811">
        <w:rPr>
          <w:lang w:val="fr-FR"/>
        </w:rPr>
        <w:t>;</w:t>
      </w:r>
      <w:proofErr w:type="gramEnd"/>
    </w:p>
    <w:p w14:paraId="225FE361" w14:textId="77777777" w:rsidR="006D5896" w:rsidRPr="00BE1811" w:rsidRDefault="006D5896" w:rsidP="006D5896">
      <w:pPr>
        <w:spacing w:after="0"/>
        <w:jc w:val="both"/>
        <w:rPr>
          <w:lang w:val="fr-FR"/>
        </w:rPr>
      </w:pPr>
      <w:r w:rsidRPr="00BE1811">
        <w:rPr>
          <w:lang w:val="fr-FR"/>
        </w:rPr>
        <w:t xml:space="preserve">b) </w:t>
      </w:r>
      <w:proofErr w:type="spellStart"/>
      <w:r w:rsidRPr="00BE1811">
        <w:rPr>
          <w:lang w:val="fr-FR"/>
        </w:rPr>
        <w:t>planşele</w:t>
      </w:r>
      <w:proofErr w:type="spellEnd"/>
      <w:r w:rsidRPr="00BE1811">
        <w:rPr>
          <w:lang w:val="fr-FR"/>
        </w:rPr>
        <w:t xml:space="preserve"> de </w:t>
      </w:r>
      <w:proofErr w:type="spellStart"/>
      <w:r w:rsidRPr="00BE1811">
        <w:rPr>
          <w:lang w:val="fr-FR"/>
        </w:rPr>
        <w:t>amplasare</w:t>
      </w:r>
      <w:proofErr w:type="spellEnd"/>
      <w:r w:rsidRPr="00BE1811">
        <w:rPr>
          <w:lang w:val="fr-FR"/>
        </w:rPr>
        <w:t xml:space="preserve"> a </w:t>
      </w:r>
      <w:proofErr w:type="spellStart"/>
      <w:r w:rsidRPr="00BE1811">
        <w:rPr>
          <w:lang w:val="fr-FR"/>
        </w:rPr>
        <w:t>reperelor</w:t>
      </w:r>
      <w:proofErr w:type="spellEnd"/>
      <w:r w:rsidRPr="00BE1811">
        <w:rPr>
          <w:lang w:val="fr-FR"/>
        </w:rPr>
        <w:t xml:space="preserve"> de </w:t>
      </w:r>
      <w:proofErr w:type="spellStart"/>
      <w:r w:rsidRPr="00BE1811">
        <w:rPr>
          <w:lang w:val="fr-FR"/>
        </w:rPr>
        <w:t>nivelment</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proofErr w:type="gramStart"/>
      <w:r w:rsidRPr="00BE1811">
        <w:rPr>
          <w:lang w:val="fr-FR"/>
        </w:rPr>
        <w:t>planimetrice</w:t>
      </w:r>
      <w:proofErr w:type="spellEnd"/>
      <w:r w:rsidRPr="00BE1811">
        <w:rPr>
          <w:lang w:val="fr-FR"/>
        </w:rPr>
        <w:t>;</w:t>
      </w:r>
      <w:proofErr w:type="gramEnd"/>
    </w:p>
    <w:p w14:paraId="53A2D103" w14:textId="77777777" w:rsidR="006D5896" w:rsidRPr="00BE1811" w:rsidRDefault="006D5896" w:rsidP="006D5896">
      <w:pPr>
        <w:spacing w:after="0"/>
        <w:jc w:val="both"/>
        <w:rPr>
          <w:lang w:val="fr-FR"/>
        </w:rPr>
      </w:pPr>
      <w:r w:rsidRPr="00BE1811">
        <w:rPr>
          <w:lang w:val="fr-FR"/>
        </w:rPr>
        <w:t xml:space="preserve">c) </w:t>
      </w:r>
      <w:proofErr w:type="spellStart"/>
      <w:r w:rsidRPr="00BE1811">
        <w:rPr>
          <w:lang w:val="fr-FR"/>
        </w:rPr>
        <w:t>planşele</w:t>
      </w:r>
      <w:proofErr w:type="spellEnd"/>
      <w:r w:rsidRPr="00BE1811">
        <w:rPr>
          <w:lang w:val="fr-FR"/>
        </w:rPr>
        <w:t xml:space="preserve"> </w:t>
      </w:r>
      <w:proofErr w:type="spellStart"/>
      <w:r w:rsidRPr="00BE1811">
        <w:rPr>
          <w:lang w:val="fr-FR"/>
        </w:rPr>
        <w:t>topografice</w:t>
      </w:r>
      <w:proofErr w:type="spellEnd"/>
      <w:r w:rsidRPr="00BE1811">
        <w:rPr>
          <w:lang w:val="fr-FR"/>
        </w:rPr>
        <w:t xml:space="preserve"> </w:t>
      </w:r>
      <w:proofErr w:type="gramStart"/>
      <w:r w:rsidRPr="00BE1811">
        <w:rPr>
          <w:lang w:val="fr-FR"/>
        </w:rPr>
        <w:t>principale;</w:t>
      </w:r>
      <w:proofErr w:type="gramEnd"/>
    </w:p>
    <w:p w14:paraId="28393296" w14:textId="77777777" w:rsidR="006D5896" w:rsidRPr="00BE1811" w:rsidRDefault="006D5896" w:rsidP="006D5896">
      <w:pPr>
        <w:spacing w:after="0"/>
        <w:jc w:val="both"/>
        <w:rPr>
          <w:lang w:val="fr-FR"/>
        </w:rPr>
      </w:pPr>
      <w:r w:rsidRPr="00BE1811">
        <w:rPr>
          <w:lang w:val="fr-FR"/>
        </w:rPr>
        <w:t xml:space="preserve">d) </w:t>
      </w:r>
      <w:proofErr w:type="spellStart"/>
      <w:r w:rsidRPr="00BE1811">
        <w:rPr>
          <w:lang w:val="fr-FR"/>
        </w:rPr>
        <w:t>planşele</w:t>
      </w:r>
      <w:proofErr w:type="spellEnd"/>
      <w:r w:rsidRPr="00BE1811">
        <w:rPr>
          <w:lang w:val="fr-FR"/>
        </w:rPr>
        <w:t xml:space="preserve"> de </w:t>
      </w:r>
      <w:proofErr w:type="spellStart"/>
      <w:r w:rsidRPr="00BE1811">
        <w:rPr>
          <w:lang w:val="fr-FR"/>
        </w:rPr>
        <w:t>amplasare</w:t>
      </w:r>
      <w:proofErr w:type="spellEnd"/>
      <w:r w:rsidRPr="00BE1811">
        <w:rPr>
          <w:lang w:val="fr-FR"/>
        </w:rPr>
        <w:t xml:space="preserve"> a </w:t>
      </w:r>
      <w:proofErr w:type="spellStart"/>
      <w:r w:rsidRPr="00BE1811">
        <w:rPr>
          <w:lang w:val="fr-FR"/>
        </w:rPr>
        <w:t>forajelor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profilurilor</w:t>
      </w:r>
      <w:proofErr w:type="spellEnd"/>
      <w:r w:rsidRPr="00BE1811">
        <w:rPr>
          <w:lang w:val="fr-FR"/>
        </w:rPr>
        <w:t xml:space="preserve"> </w:t>
      </w:r>
      <w:proofErr w:type="spellStart"/>
      <w:r w:rsidRPr="00BE1811">
        <w:rPr>
          <w:lang w:val="fr-FR"/>
        </w:rPr>
        <w:t>geotehnice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înscrierea</w:t>
      </w:r>
      <w:proofErr w:type="spellEnd"/>
      <w:r w:rsidRPr="00BE1811">
        <w:rPr>
          <w:lang w:val="fr-FR"/>
        </w:rPr>
        <w:t xml:space="preserve"> </w:t>
      </w:r>
      <w:proofErr w:type="spellStart"/>
      <w:r w:rsidRPr="00BE1811">
        <w:rPr>
          <w:lang w:val="fr-FR"/>
        </w:rPr>
        <w:t>condiţiilor</w:t>
      </w:r>
      <w:proofErr w:type="spellEnd"/>
      <w:r w:rsidRPr="00BE1811">
        <w:rPr>
          <w:lang w:val="fr-FR"/>
        </w:rPr>
        <w:t xml:space="preserve"> </w:t>
      </w:r>
      <w:proofErr w:type="spellStart"/>
      <w:r w:rsidRPr="00BE1811">
        <w:rPr>
          <w:lang w:val="fr-FR"/>
        </w:rPr>
        <w:t>şi</w:t>
      </w:r>
      <w:proofErr w:type="spellEnd"/>
    </w:p>
    <w:p w14:paraId="35567DCF" w14:textId="77777777" w:rsidR="006D5896" w:rsidRPr="00BE1811" w:rsidRDefault="006D5896" w:rsidP="006D5896">
      <w:pPr>
        <w:spacing w:after="0"/>
        <w:jc w:val="both"/>
        <w:rPr>
          <w:lang w:val="fr-FR"/>
        </w:rPr>
      </w:pPr>
      <w:proofErr w:type="spellStart"/>
      <w:proofErr w:type="gramStart"/>
      <w:r w:rsidRPr="00BE1811">
        <w:rPr>
          <w:lang w:val="fr-FR"/>
        </w:rPr>
        <w:t>a</w:t>
      </w:r>
      <w:proofErr w:type="spellEnd"/>
      <w:proofErr w:type="gramEnd"/>
      <w:r w:rsidRPr="00BE1811">
        <w:rPr>
          <w:lang w:val="fr-FR"/>
        </w:rPr>
        <w:t xml:space="preserve"> </w:t>
      </w:r>
      <w:proofErr w:type="spellStart"/>
      <w:r w:rsidRPr="00BE1811">
        <w:rPr>
          <w:lang w:val="fr-FR"/>
        </w:rPr>
        <w:t>recomandărilor</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lucrările</w:t>
      </w:r>
      <w:proofErr w:type="spellEnd"/>
      <w:r w:rsidRPr="00BE1811">
        <w:rPr>
          <w:lang w:val="fr-FR"/>
        </w:rPr>
        <w:t xml:space="preserve"> de </w:t>
      </w:r>
      <w:proofErr w:type="spellStart"/>
      <w:r w:rsidRPr="00BE1811">
        <w:rPr>
          <w:lang w:val="fr-FR"/>
        </w:rPr>
        <w:t>fundare</w:t>
      </w:r>
      <w:proofErr w:type="spellEnd"/>
      <w:r w:rsidRPr="00BE1811">
        <w:rPr>
          <w:lang w:val="fr-FR"/>
        </w:rPr>
        <w:t>;</w:t>
      </w:r>
    </w:p>
    <w:p w14:paraId="52253575" w14:textId="77777777" w:rsidR="006D5896" w:rsidRPr="00BE1811" w:rsidRDefault="006D5896" w:rsidP="006D5896">
      <w:pPr>
        <w:spacing w:after="0"/>
        <w:jc w:val="both"/>
        <w:rPr>
          <w:lang w:val="fr-FR"/>
        </w:rPr>
      </w:pPr>
      <w:r w:rsidRPr="00BE1811">
        <w:rPr>
          <w:lang w:val="fr-FR"/>
        </w:rPr>
        <w:t xml:space="preserve">e) </w:t>
      </w:r>
      <w:proofErr w:type="spellStart"/>
      <w:r w:rsidRPr="00BE1811">
        <w:rPr>
          <w:lang w:val="fr-FR"/>
        </w:rPr>
        <w:t>planşele</w:t>
      </w:r>
      <w:proofErr w:type="spellEnd"/>
      <w:r w:rsidRPr="00BE1811">
        <w:rPr>
          <w:lang w:val="fr-FR"/>
        </w:rPr>
        <w:t xml:space="preserve"> principale de </w:t>
      </w:r>
      <w:proofErr w:type="spellStart"/>
      <w:r w:rsidRPr="00BE1811">
        <w:rPr>
          <w:lang w:val="fr-FR"/>
        </w:rPr>
        <w:t>amplasare</w:t>
      </w:r>
      <w:proofErr w:type="spellEnd"/>
      <w:r w:rsidRPr="00BE1811">
        <w:rPr>
          <w:lang w:val="fr-FR"/>
        </w:rPr>
        <w:t xml:space="preserve"> a </w:t>
      </w:r>
      <w:proofErr w:type="spellStart"/>
      <w:r w:rsidRPr="00BE1811">
        <w:rPr>
          <w:lang w:val="fr-FR"/>
        </w:rPr>
        <w:t>obiectelor</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înscrierea</w:t>
      </w:r>
      <w:proofErr w:type="spellEnd"/>
      <w:r w:rsidRPr="00BE1811">
        <w:rPr>
          <w:lang w:val="fr-FR"/>
        </w:rPr>
        <w:t xml:space="preserve"> </w:t>
      </w:r>
      <w:proofErr w:type="spellStart"/>
      <w:r w:rsidRPr="00BE1811">
        <w:rPr>
          <w:lang w:val="fr-FR"/>
        </w:rPr>
        <w:t>cotelor</w:t>
      </w:r>
      <w:proofErr w:type="spellEnd"/>
      <w:r w:rsidRPr="00BE1811">
        <w:rPr>
          <w:lang w:val="fr-FR"/>
        </w:rPr>
        <w:t xml:space="preserve"> de </w:t>
      </w:r>
      <w:proofErr w:type="spellStart"/>
      <w:r w:rsidRPr="00BE1811">
        <w:rPr>
          <w:lang w:val="fr-FR"/>
        </w:rPr>
        <w:t>nivel</w:t>
      </w:r>
      <w:proofErr w:type="spellEnd"/>
      <w:r w:rsidRPr="00BE1811">
        <w:rPr>
          <w:lang w:val="fr-FR"/>
        </w:rPr>
        <w:t xml:space="preserve">, a </w:t>
      </w:r>
      <w:proofErr w:type="spellStart"/>
      <w:r w:rsidRPr="00BE1811">
        <w:rPr>
          <w:lang w:val="fr-FR"/>
        </w:rPr>
        <w:t>distanţelor</w:t>
      </w:r>
      <w:proofErr w:type="spellEnd"/>
      <w:r w:rsidRPr="00BE1811">
        <w:rPr>
          <w:lang w:val="fr-FR"/>
        </w:rPr>
        <w:t xml:space="preserve"> de </w:t>
      </w:r>
      <w:proofErr w:type="spellStart"/>
      <w:r w:rsidRPr="00BE1811">
        <w:rPr>
          <w:lang w:val="fr-FR"/>
        </w:rPr>
        <w:t>amplasare</w:t>
      </w:r>
      <w:proofErr w:type="spellEnd"/>
      <w:r w:rsidRPr="00BE1811">
        <w:rPr>
          <w:lang w:val="fr-FR"/>
        </w:rPr>
        <w:t xml:space="preserve">, </w:t>
      </w:r>
      <w:proofErr w:type="spellStart"/>
      <w:r w:rsidRPr="00BE1811">
        <w:rPr>
          <w:lang w:val="fr-FR"/>
        </w:rPr>
        <w:t>orientărilor</w:t>
      </w:r>
      <w:proofErr w:type="spellEnd"/>
      <w:r w:rsidRPr="00BE1811">
        <w:rPr>
          <w:lang w:val="fr-FR"/>
        </w:rPr>
        <w:t xml:space="preserve">, </w:t>
      </w:r>
      <w:proofErr w:type="spellStart"/>
      <w:r w:rsidRPr="00BE1811">
        <w:rPr>
          <w:lang w:val="fr-FR"/>
        </w:rPr>
        <w:t>coordonatelor</w:t>
      </w:r>
      <w:proofErr w:type="spellEnd"/>
      <w:r w:rsidRPr="00BE1811">
        <w:rPr>
          <w:lang w:val="fr-FR"/>
        </w:rPr>
        <w:t xml:space="preserve">, </w:t>
      </w:r>
      <w:proofErr w:type="spellStart"/>
      <w:r w:rsidRPr="00BE1811">
        <w:rPr>
          <w:lang w:val="fr-FR"/>
        </w:rPr>
        <w:t>axelor</w:t>
      </w:r>
      <w:proofErr w:type="spellEnd"/>
      <w:r w:rsidRPr="00BE1811">
        <w:rPr>
          <w:lang w:val="fr-FR"/>
        </w:rPr>
        <w:t xml:space="preserve">, </w:t>
      </w:r>
      <w:proofErr w:type="spellStart"/>
      <w:r w:rsidRPr="00BE1811">
        <w:rPr>
          <w:lang w:val="fr-FR"/>
        </w:rPr>
        <w:t>reperelor</w:t>
      </w:r>
      <w:proofErr w:type="spellEnd"/>
      <w:r w:rsidRPr="00BE1811">
        <w:rPr>
          <w:lang w:val="fr-FR"/>
        </w:rPr>
        <w:t xml:space="preserve"> de </w:t>
      </w:r>
      <w:proofErr w:type="spellStart"/>
      <w:r w:rsidRPr="00BE1811">
        <w:rPr>
          <w:lang w:val="fr-FR"/>
        </w:rPr>
        <w:t>nivelment</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planimetrice</w:t>
      </w:r>
      <w:proofErr w:type="spellEnd"/>
      <w:r w:rsidRPr="00BE1811">
        <w:rPr>
          <w:lang w:val="fr-FR"/>
        </w:rPr>
        <w:t xml:space="preserve">, a </w:t>
      </w:r>
      <w:proofErr w:type="spellStart"/>
      <w:r w:rsidRPr="00BE1811">
        <w:rPr>
          <w:lang w:val="fr-FR"/>
        </w:rPr>
        <w:t>cotei</w:t>
      </w:r>
      <w:proofErr w:type="spellEnd"/>
      <w:r w:rsidRPr="00BE1811">
        <w:rPr>
          <w:lang w:val="fr-FR"/>
        </w:rPr>
        <w:t xml:space="preserve"> ± 0,00, a </w:t>
      </w:r>
      <w:proofErr w:type="spellStart"/>
      <w:r w:rsidRPr="00BE1811">
        <w:rPr>
          <w:lang w:val="fr-FR"/>
        </w:rPr>
        <w:t>cotelor</w:t>
      </w:r>
      <w:proofErr w:type="spellEnd"/>
      <w:r w:rsidRPr="00BE1811">
        <w:rPr>
          <w:lang w:val="fr-FR"/>
        </w:rPr>
        <w:t xml:space="preserve"> </w:t>
      </w:r>
      <w:proofErr w:type="spellStart"/>
      <w:r w:rsidRPr="00BE1811">
        <w:rPr>
          <w:lang w:val="fr-FR"/>
        </w:rPr>
        <w:t>trotuarelor</w:t>
      </w:r>
      <w:proofErr w:type="spellEnd"/>
      <w:r w:rsidRPr="00BE1811">
        <w:rPr>
          <w:lang w:val="fr-FR"/>
        </w:rPr>
        <w:t xml:space="preserve">, a </w:t>
      </w:r>
      <w:proofErr w:type="spellStart"/>
      <w:r w:rsidRPr="00BE1811">
        <w:rPr>
          <w:lang w:val="fr-FR"/>
        </w:rPr>
        <w:t>cotelor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distanţelor</w:t>
      </w:r>
      <w:proofErr w:type="spellEnd"/>
      <w:r w:rsidRPr="00BE1811">
        <w:rPr>
          <w:lang w:val="fr-FR"/>
        </w:rPr>
        <w:t xml:space="preserve"> principale de </w:t>
      </w:r>
      <w:proofErr w:type="spellStart"/>
      <w:r w:rsidRPr="00BE1811">
        <w:rPr>
          <w:lang w:val="fr-FR"/>
        </w:rPr>
        <w:t>amplasare</w:t>
      </w:r>
      <w:proofErr w:type="spellEnd"/>
      <w:r w:rsidRPr="00BE1811">
        <w:rPr>
          <w:lang w:val="fr-FR"/>
        </w:rPr>
        <w:t xml:space="preserve"> a </w:t>
      </w:r>
      <w:proofErr w:type="spellStart"/>
      <w:r w:rsidRPr="00BE1811">
        <w:rPr>
          <w:lang w:val="fr-FR"/>
        </w:rPr>
        <w:t>drumurilor</w:t>
      </w:r>
      <w:proofErr w:type="spellEnd"/>
      <w:r w:rsidRPr="00BE1811">
        <w:rPr>
          <w:lang w:val="fr-FR"/>
        </w:rPr>
        <w:t xml:space="preserve">, </w:t>
      </w:r>
      <w:proofErr w:type="spellStart"/>
      <w:r w:rsidRPr="00BE1811">
        <w:rPr>
          <w:lang w:val="fr-FR"/>
        </w:rPr>
        <w:t>trotuarelor</w:t>
      </w:r>
      <w:proofErr w:type="spellEnd"/>
      <w:r w:rsidRPr="00BE1811">
        <w:rPr>
          <w:lang w:val="fr-FR"/>
        </w:rPr>
        <w:t xml:space="preserve">, </w:t>
      </w:r>
      <w:proofErr w:type="spellStart"/>
      <w:r w:rsidRPr="00BE1811">
        <w:rPr>
          <w:lang w:val="fr-FR"/>
        </w:rPr>
        <w:t>aleilor</w:t>
      </w:r>
      <w:proofErr w:type="spellEnd"/>
      <w:r w:rsidRPr="00BE1811">
        <w:rPr>
          <w:lang w:val="fr-FR"/>
        </w:rPr>
        <w:t xml:space="preserve"> </w:t>
      </w:r>
      <w:proofErr w:type="spellStart"/>
      <w:r w:rsidRPr="00BE1811">
        <w:rPr>
          <w:lang w:val="fr-FR"/>
        </w:rPr>
        <w:t>pietonale</w:t>
      </w:r>
      <w:proofErr w:type="spellEnd"/>
      <w:r w:rsidRPr="00BE1811">
        <w:rPr>
          <w:lang w:val="fr-FR"/>
        </w:rPr>
        <w:t xml:space="preserve">, </w:t>
      </w:r>
      <w:proofErr w:type="spellStart"/>
      <w:r w:rsidRPr="00BE1811">
        <w:rPr>
          <w:lang w:val="fr-FR"/>
        </w:rPr>
        <w:t>platformelor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proofErr w:type="gramStart"/>
      <w:r w:rsidRPr="00BE1811">
        <w:rPr>
          <w:lang w:val="fr-FR"/>
        </w:rPr>
        <w:t>asemenea</w:t>
      </w:r>
      <w:proofErr w:type="spellEnd"/>
      <w:r w:rsidRPr="00BE1811">
        <w:rPr>
          <w:lang w:val="fr-FR"/>
        </w:rPr>
        <w:t>;</w:t>
      </w:r>
      <w:proofErr w:type="gramEnd"/>
    </w:p>
    <w:p w14:paraId="78809960" w14:textId="77777777" w:rsidR="006D5896" w:rsidRPr="00BE1811" w:rsidRDefault="006D5896" w:rsidP="006D5896">
      <w:pPr>
        <w:spacing w:after="0"/>
        <w:jc w:val="both"/>
        <w:rPr>
          <w:lang w:val="fr-FR"/>
        </w:rPr>
      </w:pPr>
      <w:r w:rsidRPr="00BE1811">
        <w:rPr>
          <w:lang w:val="fr-FR"/>
        </w:rPr>
        <w:t xml:space="preserve">f) </w:t>
      </w:r>
      <w:proofErr w:type="spellStart"/>
      <w:r w:rsidRPr="00BE1811">
        <w:rPr>
          <w:lang w:val="fr-FR"/>
        </w:rPr>
        <w:t>planşele</w:t>
      </w:r>
      <w:proofErr w:type="spellEnd"/>
      <w:r w:rsidRPr="00BE1811">
        <w:rPr>
          <w:lang w:val="fr-FR"/>
        </w:rPr>
        <w:t xml:space="preserve"> principale </w:t>
      </w:r>
      <w:proofErr w:type="spellStart"/>
      <w:r w:rsidRPr="00BE1811">
        <w:rPr>
          <w:lang w:val="fr-FR"/>
        </w:rPr>
        <w:t>privind</w:t>
      </w:r>
      <w:proofErr w:type="spellEnd"/>
      <w:r w:rsidRPr="00BE1811">
        <w:rPr>
          <w:lang w:val="fr-FR"/>
        </w:rPr>
        <w:t xml:space="preserve"> </w:t>
      </w:r>
      <w:proofErr w:type="spellStart"/>
      <w:r w:rsidRPr="00BE1811">
        <w:rPr>
          <w:lang w:val="fr-FR"/>
        </w:rPr>
        <w:t>sistematizarea</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verticală</w:t>
      </w:r>
      <w:proofErr w:type="spellEnd"/>
      <w:r w:rsidRPr="00BE1811">
        <w:rPr>
          <w:lang w:val="fr-FR"/>
        </w:rPr>
        <w:t xml:space="preserve"> a </w:t>
      </w:r>
      <w:proofErr w:type="spellStart"/>
      <w:r w:rsidRPr="00BE1811">
        <w:rPr>
          <w:lang w:val="fr-FR"/>
        </w:rPr>
        <w:t>terenului</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înscrierea</w:t>
      </w:r>
      <w:proofErr w:type="spellEnd"/>
      <w:r w:rsidRPr="00BE1811">
        <w:rPr>
          <w:lang w:val="fr-FR"/>
        </w:rPr>
        <w:t xml:space="preserve"> </w:t>
      </w:r>
      <w:proofErr w:type="spellStart"/>
      <w:r w:rsidRPr="00BE1811">
        <w:rPr>
          <w:lang w:val="fr-FR"/>
        </w:rPr>
        <w:t>volumelor</w:t>
      </w:r>
      <w:proofErr w:type="spellEnd"/>
      <w:r w:rsidRPr="00BE1811">
        <w:rPr>
          <w:lang w:val="fr-FR"/>
        </w:rPr>
        <w:t xml:space="preserve"> de </w:t>
      </w:r>
      <w:proofErr w:type="spellStart"/>
      <w:r w:rsidRPr="00BE1811">
        <w:rPr>
          <w:lang w:val="fr-FR"/>
        </w:rPr>
        <w:t>terasamente</w:t>
      </w:r>
      <w:proofErr w:type="spellEnd"/>
      <w:r w:rsidRPr="00BE1811">
        <w:rPr>
          <w:lang w:val="fr-FR"/>
        </w:rPr>
        <w:t xml:space="preserve">, </w:t>
      </w:r>
      <w:proofErr w:type="spellStart"/>
      <w:r w:rsidRPr="00BE1811">
        <w:rPr>
          <w:lang w:val="fr-FR"/>
        </w:rPr>
        <w:t>săpături</w:t>
      </w:r>
      <w:proofErr w:type="spellEnd"/>
      <w:r w:rsidRPr="00BE1811">
        <w:rPr>
          <w:lang w:val="fr-FR"/>
        </w:rPr>
        <w:t xml:space="preserve"> - </w:t>
      </w:r>
      <w:proofErr w:type="spellStart"/>
      <w:r w:rsidRPr="00BE1811">
        <w:rPr>
          <w:lang w:val="fr-FR"/>
        </w:rPr>
        <w:t>umpluturi</w:t>
      </w:r>
      <w:proofErr w:type="spellEnd"/>
      <w:r w:rsidRPr="00BE1811">
        <w:rPr>
          <w:lang w:val="fr-FR"/>
        </w:rPr>
        <w:t xml:space="preserve">, </w:t>
      </w:r>
      <w:proofErr w:type="spellStart"/>
      <w:r w:rsidRPr="00BE1811">
        <w:rPr>
          <w:lang w:val="fr-FR"/>
        </w:rPr>
        <w:t>depozite</w:t>
      </w:r>
      <w:proofErr w:type="spellEnd"/>
      <w:r w:rsidRPr="00BE1811">
        <w:rPr>
          <w:lang w:val="fr-FR"/>
        </w:rPr>
        <w:t xml:space="preserve"> de </w:t>
      </w:r>
      <w:proofErr w:type="spellStart"/>
      <w:r w:rsidRPr="00BE1811">
        <w:rPr>
          <w:lang w:val="fr-FR"/>
        </w:rPr>
        <w:t>pământ</w:t>
      </w:r>
      <w:proofErr w:type="spellEnd"/>
      <w:r w:rsidRPr="00BE1811">
        <w:rPr>
          <w:lang w:val="fr-FR"/>
        </w:rPr>
        <w:t xml:space="preserve">, </w:t>
      </w:r>
      <w:proofErr w:type="spellStart"/>
      <w:r w:rsidRPr="00BE1811">
        <w:rPr>
          <w:lang w:val="fr-FR"/>
        </w:rPr>
        <w:t>volumul</w:t>
      </w:r>
      <w:proofErr w:type="spellEnd"/>
      <w:r w:rsidRPr="00BE1811">
        <w:rPr>
          <w:lang w:val="fr-FR"/>
        </w:rPr>
        <w:t xml:space="preserve"> </w:t>
      </w:r>
      <w:proofErr w:type="spellStart"/>
      <w:r w:rsidRPr="00BE1811">
        <w:rPr>
          <w:lang w:val="fr-FR"/>
        </w:rPr>
        <w:t>pământului</w:t>
      </w:r>
      <w:proofErr w:type="spellEnd"/>
      <w:r w:rsidRPr="00BE1811">
        <w:rPr>
          <w:lang w:val="fr-FR"/>
        </w:rPr>
        <w:t xml:space="preserve"> </w:t>
      </w:r>
      <w:proofErr w:type="spellStart"/>
      <w:r w:rsidRPr="00BE1811">
        <w:rPr>
          <w:lang w:val="fr-FR"/>
        </w:rPr>
        <w:t>transportat</w:t>
      </w:r>
      <w:proofErr w:type="spellEnd"/>
      <w:r w:rsidRPr="00BE1811">
        <w:rPr>
          <w:lang w:val="fr-FR"/>
        </w:rPr>
        <w:t xml:space="preserve"> (</w:t>
      </w:r>
      <w:proofErr w:type="spellStart"/>
      <w:r w:rsidRPr="00BE1811">
        <w:rPr>
          <w:lang w:val="fr-FR"/>
        </w:rPr>
        <w:t>excedent</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deficit</w:t>
      </w:r>
      <w:proofErr w:type="spellEnd"/>
      <w:r w:rsidRPr="00BE1811">
        <w:rPr>
          <w:lang w:val="fr-FR"/>
        </w:rPr>
        <w:t xml:space="preserve">), a </w:t>
      </w:r>
      <w:proofErr w:type="spellStart"/>
      <w:r w:rsidRPr="00BE1811">
        <w:rPr>
          <w:lang w:val="fr-FR"/>
        </w:rPr>
        <w:t>lucrărilor</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stratul</w:t>
      </w:r>
      <w:proofErr w:type="spellEnd"/>
      <w:r w:rsidRPr="00BE1811">
        <w:rPr>
          <w:lang w:val="fr-FR"/>
        </w:rPr>
        <w:t xml:space="preserve"> </w:t>
      </w:r>
      <w:proofErr w:type="spellStart"/>
      <w:r w:rsidRPr="00BE1811">
        <w:rPr>
          <w:lang w:val="fr-FR"/>
        </w:rPr>
        <w:t>vegetal</w:t>
      </w:r>
      <w:proofErr w:type="spellEnd"/>
      <w:r w:rsidRPr="00BE1811">
        <w:rPr>
          <w:lang w:val="fr-FR"/>
        </w:rPr>
        <w:t xml:space="preserve">, a </w:t>
      </w:r>
      <w:proofErr w:type="spellStart"/>
      <w:r w:rsidRPr="00BE1811">
        <w:rPr>
          <w:lang w:val="fr-FR"/>
        </w:rPr>
        <w:t>precizărilor</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utilajele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echipamentele</w:t>
      </w:r>
      <w:proofErr w:type="spellEnd"/>
      <w:r w:rsidRPr="00BE1811">
        <w:rPr>
          <w:lang w:val="fr-FR"/>
        </w:rPr>
        <w:t xml:space="preserve"> de </w:t>
      </w:r>
      <w:proofErr w:type="spellStart"/>
      <w:r w:rsidRPr="00BE1811">
        <w:rPr>
          <w:lang w:val="fr-FR"/>
        </w:rPr>
        <w:t>lucru</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a </w:t>
      </w:r>
      <w:proofErr w:type="spellStart"/>
      <w:r w:rsidRPr="00BE1811">
        <w:rPr>
          <w:lang w:val="fr-FR"/>
        </w:rPr>
        <w:t>altor</w:t>
      </w:r>
      <w:proofErr w:type="spellEnd"/>
      <w:r w:rsidRPr="00BE1811">
        <w:rPr>
          <w:lang w:val="fr-FR"/>
        </w:rPr>
        <w:t xml:space="preserve"> </w:t>
      </w:r>
      <w:proofErr w:type="spellStart"/>
      <w:r w:rsidRPr="00BE1811">
        <w:rPr>
          <w:lang w:val="fr-FR"/>
        </w:rPr>
        <w:t>informaţii</w:t>
      </w:r>
      <w:proofErr w:type="spellEnd"/>
      <w:r w:rsidRPr="00BE1811">
        <w:rPr>
          <w:lang w:val="fr-FR"/>
        </w:rPr>
        <w:t xml:space="preserve"> </w:t>
      </w:r>
      <w:proofErr w:type="spellStart"/>
      <w:r w:rsidRPr="00BE1811">
        <w:rPr>
          <w:lang w:val="fr-FR"/>
        </w:rPr>
        <w:t>şi</w:t>
      </w:r>
      <w:proofErr w:type="spellEnd"/>
    </w:p>
    <w:p w14:paraId="7888E9D6" w14:textId="77777777" w:rsidR="006D5896" w:rsidRPr="00BE1811" w:rsidRDefault="006D5896" w:rsidP="006D5896">
      <w:pPr>
        <w:spacing w:after="0"/>
        <w:jc w:val="both"/>
        <w:rPr>
          <w:lang w:val="fr-FR"/>
        </w:rPr>
      </w:pPr>
      <w:proofErr w:type="spellStart"/>
      <w:proofErr w:type="gramStart"/>
      <w:r w:rsidRPr="00BE1811">
        <w:rPr>
          <w:lang w:val="fr-FR"/>
        </w:rPr>
        <w:t>elemente</w:t>
      </w:r>
      <w:proofErr w:type="spellEnd"/>
      <w:proofErr w:type="gram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tehnologice</w:t>
      </w:r>
      <w:proofErr w:type="spellEnd"/>
      <w:r w:rsidRPr="00BE1811">
        <w:rPr>
          <w:lang w:val="fr-FR"/>
        </w:rPr>
        <w:t>;</w:t>
      </w:r>
    </w:p>
    <w:p w14:paraId="377FC196" w14:textId="77777777" w:rsidR="006D5896" w:rsidRPr="00BE1811" w:rsidRDefault="006D5896" w:rsidP="006D5896">
      <w:pPr>
        <w:spacing w:after="0"/>
        <w:jc w:val="both"/>
        <w:rPr>
          <w:lang w:val="fr-FR"/>
        </w:rPr>
      </w:pPr>
      <w:r w:rsidRPr="00BE1811">
        <w:rPr>
          <w:lang w:val="fr-FR"/>
        </w:rPr>
        <w:t xml:space="preserve">g) </w:t>
      </w:r>
      <w:proofErr w:type="spellStart"/>
      <w:r w:rsidRPr="00BE1811">
        <w:rPr>
          <w:lang w:val="fr-FR"/>
        </w:rPr>
        <w:t>planşele</w:t>
      </w:r>
      <w:proofErr w:type="spellEnd"/>
      <w:r w:rsidRPr="00BE1811">
        <w:rPr>
          <w:lang w:val="fr-FR"/>
        </w:rPr>
        <w:t xml:space="preserve"> principale </w:t>
      </w:r>
      <w:proofErr w:type="spellStart"/>
      <w:r w:rsidRPr="00BE1811">
        <w:rPr>
          <w:lang w:val="fr-FR"/>
        </w:rPr>
        <w:t>privind</w:t>
      </w:r>
      <w:proofErr w:type="spellEnd"/>
      <w:r w:rsidRPr="00BE1811">
        <w:rPr>
          <w:lang w:val="fr-FR"/>
        </w:rPr>
        <w:t xml:space="preserve"> </w:t>
      </w:r>
      <w:proofErr w:type="spellStart"/>
      <w:r w:rsidRPr="00BE1811">
        <w:rPr>
          <w:lang w:val="fr-FR"/>
        </w:rPr>
        <w:t>construcţiile</w:t>
      </w:r>
      <w:proofErr w:type="spellEnd"/>
      <w:r w:rsidRPr="00BE1811">
        <w:rPr>
          <w:lang w:val="fr-FR"/>
        </w:rPr>
        <w:t xml:space="preserve"> </w:t>
      </w:r>
      <w:proofErr w:type="spellStart"/>
      <w:r w:rsidRPr="00BE1811">
        <w:rPr>
          <w:lang w:val="fr-FR"/>
        </w:rPr>
        <w:t>subterane</w:t>
      </w:r>
      <w:proofErr w:type="spellEnd"/>
      <w:r w:rsidRPr="00BE1811">
        <w:rPr>
          <w:lang w:val="fr-FR"/>
        </w:rPr>
        <w:t xml:space="preserve">, </w:t>
      </w:r>
      <w:proofErr w:type="spellStart"/>
      <w:r w:rsidRPr="00BE1811">
        <w:rPr>
          <w:lang w:val="fr-FR"/>
        </w:rPr>
        <w:t>cuprinzând</w:t>
      </w:r>
      <w:proofErr w:type="spellEnd"/>
      <w:r w:rsidRPr="00BE1811">
        <w:rPr>
          <w:lang w:val="fr-FR"/>
        </w:rPr>
        <w:t xml:space="preserve"> </w:t>
      </w:r>
      <w:proofErr w:type="spellStart"/>
      <w:r w:rsidRPr="00BE1811">
        <w:rPr>
          <w:lang w:val="fr-FR"/>
        </w:rPr>
        <w:t>amplasarea</w:t>
      </w:r>
      <w:proofErr w:type="spellEnd"/>
      <w:r w:rsidRPr="00BE1811">
        <w:rPr>
          <w:lang w:val="fr-FR"/>
        </w:rPr>
        <w:t xml:space="preserve"> </w:t>
      </w:r>
      <w:proofErr w:type="spellStart"/>
      <w:r w:rsidRPr="00BE1811">
        <w:rPr>
          <w:lang w:val="fr-FR"/>
        </w:rPr>
        <w:t>lor</w:t>
      </w:r>
      <w:proofErr w:type="spellEnd"/>
      <w:r w:rsidRPr="00BE1811">
        <w:rPr>
          <w:lang w:val="fr-FR"/>
        </w:rPr>
        <w:t xml:space="preserve">, </w:t>
      </w:r>
      <w:proofErr w:type="spellStart"/>
      <w:r w:rsidRPr="00BE1811">
        <w:rPr>
          <w:lang w:val="fr-FR"/>
        </w:rPr>
        <w:t>secţiuni</w:t>
      </w:r>
      <w:proofErr w:type="spellEnd"/>
      <w:r w:rsidRPr="00BE1811">
        <w:rPr>
          <w:lang w:val="fr-FR"/>
        </w:rPr>
        <w:t xml:space="preserve">, </w:t>
      </w:r>
      <w:proofErr w:type="spellStart"/>
      <w:r w:rsidRPr="00BE1811">
        <w:rPr>
          <w:lang w:val="fr-FR"/>
        </w:rPr>
        <w:t>profiluri</w:t>
      </w:r>
      <w:proofErr w:type="spellEnd"/>
      <w:r w:rsidRPr="00BE1811">
        <w:rPr>
          <w:lang w:val="fr-FR"/>
        </w:rPr>
        <w:t xml:space="preserve"> longitudinale/transversale, </w:t>
      </w:r>
      <w:proofErr w:type="spellStart"/>
      <w:r w:rsidRPr="00BE1811">
        <w:rPr>
          <w:lang w:val="fr-FR"/>
        </w:rPr>
        <w:t>dimensiuni</w:t>
      </w:r>
      <w:proofErr w:type="spellEnd"/>
      <w:r w:rsidRPr="00BE1811">
        <w:rPr>
          <w:lang w:val="fr-FR"/>
        </w:rPr>
        <w:t xml:space="preserve">, cote de </w:t>
      </w:r>
      <w:proofErr w:type="spellStart"/>
      <w:r w:rsidRPr="00BE1811">
        <w:rPr>
          <w:lang w:val="fr-FR"/>
        </w:rPr>
        <w:t>nivel</w:t>
      </w:r>
      <w:proofErr w:type="spellEnd"/>
      <w:r w:rsidRPr="00BE1811">
        <w:rPr>
          <w:lang w:val="fr-FR"/>
        </w:rPr>
        <w:t xml:space="preserve">, </w:t>
      </w:r>
      <w:proofErr w:type="spellStart"/>
      <w:r w:rsidRPr="00BE1811">
        <w:rPr>
          <w:lang w:val="fr-FR"/>
        </w:rPr>
        <w:t>cofraj</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armare</w:t>
      </w:r>
      <w:proofErr w:type="spellEnd"/>
      <w:r w:rsidRPr="00BE1811">
        <w:rPr>
          <w:lang w:val="fr-FR"/>
        </w:rPr>
        <w:t xml:space="preserve">, </w:t>
      </w:r>
      <w:proofErr w:type="spellStart"/>
      <w:r w:rsidRPr="00BE1811">
        <w:rPr>
          <w:lang w:val="fr-FR"/>
        </w:rPr>
        <w:t>ariile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cerinţele</w:t>
      </w:r>
      <w:proofErr w:type="spellEnd"/>
      <w:r w:rsidRPr="00BE1811">
        <w:rPr>
          <w:lang w:val="fr-FR"/>
        </w:rPr>
        <w:t xml:space="preserve"> </w:t>
      </w:r>
      <w:proofErr w:type="spellStart"/>
      <w:r w:rsidRPr="00BE1811">
        <w:rPr>
          <w:lang w:val="fr-FR"/>
        </w:rPr>
        <w:t>specifice</w:t>
      </w:r>
      <w:proofErr w:type="spellEnd"/>
      <w:r w:rsidRPr="00BE1811">
        <w:rPr>
          <w:lang w:val="fr-FR"/>
        </w:rPr>
        <w:t xml:space="preserve"> ale </w:t>
      </w:r>
      <w:proofErr w:type="spellStart"/>
      <w:r w:rsidRPr="00BE1811">
        <w:rPr>
          <w:lang w:val="fr-FR"/>
        </w:rPr>
        <w:t>oţelului</w:t>
      </w:r>
      <w:proofErr w:type="spellEnd"/>
      <w:r w:rsidRPr="00BE1811">
        <w:rPr>
          <w:lang w:val="fr-FR"/>
        </w:rPr>
        <w:t xml:space="preserve">, </w:t>
      </w:r>
      <w:proofErr w:type="spellStart"/>
      <w:r w:rsidRPr="00BE1811">
        <w:rPr>
          <w:lang w:val="fr-FR"/>
        </w:rPr>
        <w:t>clasa</w:t>
      </w:r>
      <w:proofErr w:type="spellEnd"/>
      <w:r w:rsidRPr="00BE1811">
        <w:rPr>
          <w:lang w:val="fr-FR"/>
        </w:rPr>
        <w:t xml:space="preserve"> </w:t>
      </w:r>
      <w:proofErr w:type="spellStart"/>
      <w:r w:rsidRPr="00BE1811">
        <w:rPr>
          <w:lang w:val="fr-FR"/>
        </w:rPr>
        <w:t>betoanelor</w:t>
      </w:r>
      <w:proofErr w:type="spellEnd"/>
      <w:r w:rsidRPr="00BE1811">
        <w:rPr>
          <w:lang w:val="fr-FR"/>
        </w:rPr>
        <w:t xml:space="preserve">, </w:t>
      </w:r>
      <w:proofErr w:type="spellStart"/>
      <w:r w:rsidRPr="00BE1811">
        <w:rPr>
          <w:lang w:val="fr-FR"/>
        </w:rPr>
        <w:t>protecţii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izolaţii</w:t>
      </w:r>
      <w:proofErr w:type="spellEnd"/>
      <w:r w:rsidRPr="00BE1811">
        <w:rPr>
          <w:lang w:val="fr-FR"/>
        </w:rPr>
        <w:t xml:space="preserve"> </w:t>
      </w:r>
      <w:proofErr w:type="spellStart"/>
      <w:r w:rsidRPr="00BE1811">
        <w:rPr>
          <w:lang w:val="fr-FR"/>
        </w:rPr>
        <w:t>hidrofuge</w:t>
      </w:r>
      <w:proofErr w:type="spellEnd"/>
      <w:r w:rsidRPr="00BE1811">
        <w:rPr>
          <w:lang w:val="fr-FR"/>
        </w:rPr>
        <w:t xml:space="preserve">, </w:t>
      </w:r>
      <w:proofErr w:type="spellStart"/>
      <w:r w:rsidRPr="00BE1811">
        <w:rPr>
          <w:lang w:val="fr-FR"/>
        </w:rPr>
        <w:t>protecţii</w:t>
      </w:r>
      <w:proofErr w:type="spellEnd"/>
      <w:r w:rsidRPr="00BE1811">
        <w:rPr>
          <w:lang w:val="fr-FR"/>
        </w:rPr>
        <w:t xml:space="preserve"> </w:t>
      </w:r>
      <w:proofErr w:type="spellStart"/>
      <w:r w:rsidRPr="00BE1811">
        <w:rPr>
          <w:lang w:val="fr-FR"/>
        </w:rPr>
        <w:t>împotriva</w:t>
      </w:r>
      <w:proofErr w:type="spellEnd"/>
      <w:r w:rsidRPr="00BE1811">
        <w:rPr>
          <w:lang w:val="fr-FR"/>
        </w:rPr>
        <w:t xml:space="preserve"> </w:t>
      </w:r>
      <w:proofErr w:type="spellStart"/>
      <w:r w:rsidRPr="00BE1811">
        <w:rPr>
          <w:lang w:val="fr-FR"/>
        </w:rPr>
        <w:t>agresivităţii</w:t>
      </w:r>
      <w:proofErr w:type="spellEnd"/>
      <w:r w:rsidRPr="00BE1811">
        <w:rPr>
          <w:lang w:val="fr-FR"/>
        </w:rPr>
        <w:t xml:space="preserve"> </w:t>
      </w:r>
      <w:proofErr w:type="spellStart"/>
      <w:r w:rsidRPr="00BE1811">
        <w:rPr>
          <w:lang w:val="fr-FR"/>
        </w:rPr>
        <w:t>solului</w:t>
      </w:r>
      <w:proofErr w:type="spellEnd"/>
      <w:r w:rsidRPr="00BE1811">
        <w:rPr>
          <w:lang w:val="fr-FR"/>
        </w:rPr>
        <w:t xml:space="preserve">, a </w:t>
      </w:r>
      <w:proofErr w:type="spellStart"/>
      <w:r w:rsidRPr="00BE1811">
        <w:rPr>
          <w:lang w:val="fr-FR"/>
        </w:rPr>
        <w:t>coroziunii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proofErr w:type="gramStart"/>
      <w:r w:rsidRPr="00BE1811">
        <w:rPr>
          <w:lang w:val="fr-FR"/>
        </w:rPr>
        <w:t>asemenea</w:t>
      </w:r>
      <w:proofErr w:type="spellEnd"/>
      <w:r w:rsidRPr="00BE1811">
        <w:rPr>
          <w:lang w:val="fr-FR"/>
        </w:rPr>
        <w:t>;</w:t>
      </w:r>
      <w:proofErr w:type="gramEnd"/>
    </w:p>
    <w:p w14:paraId="3B32614C" w14:textId="77777777" w:rsidR="006D5896" w:rsidRPr="00BE1811" w:rsidRDefault="006D5896" w:rsidP="006D5896">
      <w:pPr>
        <w:spacing w:after="0"/>
        <w:jc w:val="both"/>
        <w:rPr>
          <w:lang w:val="fr-FR"/>
        </w:rPr>
      </w:pPr>
      <w:r w:rsidRPr="00BE1811">
        <w:rPr>
          <w:lang w:val="fr-FR"/>
        </w:rPr>
        <w:t xml:space="preserve">h) </w:t>
      </w:r>
      <w:proofErr w:type="spellStart"/>
      <w:r w:rsidRPr="00BE1811">
        <w:rPr>
          <w:lang w:val="fr-FR"/>
        </w:rPr>
        <w:t>planşele</w:t>
      </w:r>
      <w:proofErr w:type="spellEnd"/>
      <w:r w:rsidRPr="00BE1811">
        <w:rPr>
          <w:lang w:val="fr-FR"/>
        </w:rPr>
        <w:t xml:space="preserve"> de </w:t>
      </w:r>
      <w:proofErr w:type="spellStart"/>
      <w:r w:rsidRPr="00BE1811">
        <w:rPr>
          <w:lang w:val="fr-FR"/>
        </w:rPr>
        <w:t>amplasare</w:t>
      </w:r>
      <w:proofErr w:type="spellEnd"/>
      <w:r w:rsidRPr="00BE1811">
        <w:rPr>
          <w:lang w:val="fr-FR"/>
        </w:rPr>
        <w:t xml:space="preserve"> a </w:t>
      </w:r>
      <w:proofErr w:type="spellStart"/>
      <w:r w:rsidRPr="00BE1811">
        <w:rPr>
          <w:lang w:val="fr-FR"/>
        </w:rPr>
        <w:t>reperelor</w:t>
      </w:r>
      <w:proofErr w:type="spellEnd"/>
      <w:r w:rsidRPr="00BE1811">
        <w:rPr>
          <w:lang w:val="fr-FR"/>
        </w:rPr>
        <w:t xml:space="preserve"> fixe </w:t>
      </w:r>
      <w:proofErr w:type="spellStart"/>
      <w:r w:rsidRPr="00BE1811">
        <w:rPr>
          <w:lang w:val="fr-FR"/>
        </w:rPr>
        <w:t>şi</w:t>
      </w:r>
      <w:proofErr w:type="spellEnd"/>
      <w:r w:rsidRPr="00BE1811">
        <w:rPr>
          <w:lang w:val="fr-FR"/>
        </w:rPr>
        <w:t xml:space="preserve"> mobile de </w:t>
      </w:r>
      <w:proofErr w:type="spellStart"/>
      <w:r w:rsidRPr="00BE1811">
        <w:rPr>
          <w:lang w:val="fr-FR"/>
        </w:rPr>
        <w:t>trasare</w:t>
      </w:r>
      <w:proofErr w:type="spellEnd"/>
      <w:r w:rsidRPr="00BE1811">
        <w:rPr>
          <w:lang w:val="fr-FR"/>
        </w:rPr>
        <w:t>.</w:t>
      </w:r>
    </w:p>
    <w:p w14:paraId="16CB773B" w14:textId="77777777" w:rsidR="006D5896" w:rsidRPr="00BE1811" w:rsidRDefault="006D5896" w:rsidP="006D5896">
      <w:pPr>
        <w:spacing w:after="0"/>
        <w:jc w:val="both"/>
        <w:rPr>
          <w:lang w:val="fr-FR"/>
        </w:rPr>
      </w:pPr>
      <w:r w:rsidRPr="00BE1811">
        <w:rPr>
          <w:lang w:val="fr-FR"/>
        </w:rPr>
        <w:t xml:space="preserve">2. </w:t>
      </w:r>
      <w:proofErr w:type="spellStart"/>
      <w:r w:rsidRPr="00BE1811">
        <w:rPr>
          <w:lang w:val="fr-FR"/>
        </w:rPr>
        <w:t>Planşele</w:t>
      </w:r>
      <w:proofErr w:type="spellEnd"/>
      <w:r w:rsidRPr="00BE1811">
        <w:rPr>
          <w:lang w:val="fr-FR"/>
        </w:rPr>
        <w:t xml:space="preserve"> </w:t>
      </w:r>
      <w:proofErr w:type="spellStart"/>
      <w:r w:rsidRPr="00BE1811">
        <w:rPr>
          <w:lang w:val="fr-FR"/>
        </w:rPr>
        <w:t>aferente</w:t>
      </w:r>
      <w:proofErr w:type="spellEnd"/>
      <w:r w:rsidRPr="00BE1811">
        <w:rPr>
          <w:lang w:val="fr-FR"/>
        </w:rPr>
        <w:t xml:space="preserve"> </w:t>
      </w:r>
      <w:proofErr w:type="spellStart"/>
      <w:r w:rsidRPr="00BE1811">
        <w:rPr>
          <w:lang w:val="fr-FR"/>
        </w:rPr>
        <w:t>specialităţilor</w:t>
      </w:r>
      <w:proofErr w:type="spellEnd"/>
    </w:p>
    <w:p w14:paraId="16A9C503" w14:textId="77777777" w:rsidR="006D5896" w:rsidRPr="00BE1811" w:rsidRDefault="006D5896" w:rsidP="006D5896">
      <w:pPr>
        <w:spacing w:after="0"/>
        <w:jc w:val="both"/>
        <w:rPr>
          <w:lang w:val="fr-FR"/>
        </w:rPr>
      </w:pPr>
      <w:proofErr w:type="spellStart"/>
      <w:r w:rsidRPr="00BE1811">
        <w:rPr>
          <w:lang w:val="fr-FR"/>
        </w:rPr>
        <w:t>Sunt</w:t>
      </w:r>
      <w:proofErr w:type="spellEnd"/>
      <w:r w:rsidRPr="00BE1811">
        <w:rPr>
          <w:lang w:val="fr-FR"/>
        </w:rPr>
        <w:t xml:space="preserve"> </w:t>
      </w:r>
      <w:proofErr w:type="spellStart"/>
      <w:r w:rsidRPr="00BE1811">
        <w:rPr>
          <w:lang w:val="fr-FR"/>
        </w:rPr>
        <w:t>planşe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caracter</w:t>
      </w:r>
      <w:proofErr w:type="spellEnd"/>
      <w:r w:rsidRPr="00BE1811">
        <w:rPr>
          <w:lang w:val="fr-FR"/>
        </w:rPr>
        <w:t xml:space="preserve"> </w:t>
      </w:r>
      <w:proofErr w:type="spellStart"/>
      <w:r w:rsidRPr="00BE1811">
        <w:rPr>
          <w:lang w:val="fr-FR"/>
        </w:rPr>
        <w:t>tehnic</w:t>
      </w:r>
      <w:proofErr w:type="spellEnd"/>
      <w:r w:rsidRPr="00BE1811">
        <w:rPr>
          <w:lang w:val="fr-FR"/>
        </w:rPr>
        <w:t xml:space="preserve">, care </w:t>
      </w:r>
      <w:proofErr w:type="spellStart"/>
      <w:r w:rsidRPr="00BE1811">
        <w:rPr>
          <w:lang w:val="fr-FR"/>
        </w:rPr>
        <w:t>definesc</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explicitează</w:t>
      </w:r>
      <w:proofErr w:type="spellEnd"/>
      <w:r w:rsidRPr="00BE1811">
        <w:rPr>
          <w:lang w:val="fr-FR"/>
        </w:rPr>
        <w:t xml:space="preserve"> </w:t>
      </w:r>
      <w:proofErr w:type="spellStart"/>
      <w:r w:rsidRPr="00BE1811">
        <w:rPr>
          <w:lang w:val="fr-FR"/>
        </w:rPr>
        <w:t>toate</w:t>
      </w:r>
      <w:proofErr w:type="spellEnd"/>
      <w:r w:rsidRPr="00BE1811">
        <w:rPr>
          <w:lang w:val="fr-FR"/>
        </w:rPr>
        <w:t xml:space="preserve"> </w:t>
      </w:r>
      <w:proofErr w:type="spellStart"/>
      <w:r w:rsidRPr="00BE1811">
        <w:rPr>
          <w:lang w:val="fr-FR"/>
        </w:rPr>
        <w:t>elementele</w:t>
      </w:r>
      <w:proofErr w:type="spellEnd"/>
      <w:r w:rsidRPr="00BE1811">
        <w:rPr>
          <w:lang w:val="fr-FR"/>
        </w:rPr>
        <w:t xml:space="preserve"> </w:t>
      </w:r>
      <w:proofErr w:type="spellStart"/>
      <w:r w:rsidRPr="00BE1811">
        <w:rPr>
          <w:lang w:val="fr-FR"/>
        </w:rPr>
        <w:t>construcţiei</w:t>
      </w:r>
      <w:proofErr w:type="spellEnd"/>
      <w:r w:rsidRPr="00BE1811">
        <w:rPr>
          <w:lang w:val="fr-FR"/>
        </w:rPr>
        <w:t>.</w:t>
      </w:r>
    </w:p>
    <w:p w14:paraId="09F7CEDF" w14:textId="77777777" w:rsidR="006D5896" w:rsidRPr="00BE1811" w:rsidRDefault="006D5896" w:rsidP="006D5896">
      <w:pPr>
        <w:spacing w:after="0"/>
        <w:jc w:val="both"/>
        <w:rPr>
          <w:lang w:val="fr-FR"/>
        </w:rPr>
      </w:pPr>
      <w:r w:rsidRPr="00BE1811">
        <w:rPr>
          <w:lang w:val="fr-FR"/>
        </w:rPr>
        <w:t xml:space="preserve">Se </w:t>
      </w:r>
      <w:proofErr w:type="spellStart"/>
      <w:r w:rsidRPr="00BE1811">
        <w:rPr>
          <w:lang w:val="fr-FR"/>
        </w:rPr>
        <w:t>recomandă</w:t>
      </w:r>
      <w:proofErr w:type="spellEnd"/>
      <w:r w:rsidRPr="00BE1811">
        <w:rPr>
          <w:lang w:val="fr-FR"/>
        </w:rPr>
        <w:t xml:space="preserve"> </w:t>
      </w:r>
      <w:proofErr w:type="gramStart"/>
      <w:r w:rsidRPr="00BE1811">
        <w:rPr>
          <w:lang w:val="fr-FR"/>
        </w:rPr>
        <w:t>ca</w:t>
      </w:r>
      <w:proofErr w:type="gramEnd"/>
      <w:r w:rsidRPr="00BE1811">
        <w:rPr>
          <w:lang w:val="fr-FR"/>
        </w:rPr>
        <w:t xml:space="preserve"> </w:t>
      </w:r>
      <w:proofErr w:type="spellStart"/>
      <w:r w:rsidRPr="00BE1811">
        <w:rPr>
          <w:lang w:val="fr-FR"/>
        </w:rPr>
        <w:t>fiecare</w:t>
      </w:r>
      <w:proofErr w:type="spellEnd"/>
      <w:r w:rsidRPr="00BE1811">
        <w:rPr>
          <w:lang w:val="fr-FR"/>
        </w:rPr>
        <w:t xml:space="preserve"> </w:t>
      </w:r>
      <w:proofErr w:type="spellStart"/>
      <w:r w:rsidRPr="00BE1811">
        <w:rPr>
          <w:lang w:val="fr-FR"/>
        </w:rPr>
        <w:t>obiect</w:t>
      </w:r>
      <w:proofErr w:type="spellEnd"/>
      <w:r w:rsidRPr="00BE1811">
        <w:rPr>
          <w:lang w:val="fr-FR"/>
        </w:rPr>
        <w:t xml:space="preserve"> </w:t>
      </w:r>
      <w:proofErr w:type="spellStart"/>
      <w:r w:rsidRPr="00BE1811">
        <w:rPr>
          <w:lang w:val="fr-FR"/>
        </w:rPr>
        <w:t>subteran</w:t>
      </w:r>
      <w:proofErr w:type="spellEnd"/>
      <w:r w:rsidRPr="00BE1811">
        <w:rPr>
          <w:lang w:val="fr-FR"/>
        </w:rPr>
        <w:t>/</w:t>
      </w:r>
      <w:proofErr w:type="spellStart"/>
      <w:r w:rsidRPr="00BE1811">
        <w:rPr>
          <w:lang w:val="fr-FR"/>
        </w:rPr>
        <w:t>suprateran</w:t>
      </w:r>
      <w:proofErr w:type="spellEnd"/>
      <w:r w:rsidRPr="00BE1811">
        <w:rPr>
          <w:lang w:val="fr-FR"/>
        </w:rPr>
        <w:t xml:space="preserve"> </w:t>
      </w:r>
      <w:proofErr w:type="spellStart"/>
      <w:r w:rsidRPr="00BE1811">
        <w:rPr>
          <w:lang w:val="fr-FR"/>
        </w:rPr>
        <w:t>să</w:t>
      </w:r>
      <w:proofErr w:type="spellEnd"/>
      <w:r w:rsidRPr="00BE1811">
        <w:rPr>
          <w:lang w:val="fr-FR"/>
        </w:rPr>
        <w:t xml:space="preserve"> fie </w:t>
      </w:r>
      <w:proofErr w:type="spellStart"/>
      <w:r w:rsidRPr="00BE1811">
        <w:rPr>
          <w:lang w:val="fr-FR"/>
        </w:rPr>
        <w:t>identificat</w:t>
      </w:r>
      <w:proofErr w:type="spellEnd"/>
      <w:r w:rsidRPr="00BE1811">
        <w:rPr>
          <w:lang w:val="fr-FR"/>
        </w:rPr>
        <w:t xml:space="preserve"> </w:t>
      </w:r>
      <w:proofErr w:type="spellStart"/>
      <w:r w:rsidRPr="00BE1811">
        <w:rPr>
          <w:lang w:val="fr-FR"/>
        </w:rPr>
        <w:t>prin</w:t>
      </w:r>
      <w:proofErr w:type="spellEnd"/>
      <w:r w:rsidRPr="00BE1811">
        <w:rPr>
          <w:lang w:val="fr-FR"/>
        </w:rPr>
        <w:t xml:space="preserve"> </w:t>
      </w:r>
      <w:proofErr w:type="spellStart"/>
      <w:r w:rsidRPr="00BE1811">
        <w:rPr>
          <w:lang w:val="fr-FR"/>
        </w:rPr>
        <w:t>număr</w:t>
      </w:r>
      <w:proofErr w:type="spellEnd"/>
      <w:r w:rsidRPr="00BE1811">
        <w:rPr>
          <w:lang w:val="fr-FR"/>
        </w:rPr>
        <w:t>/</w:t>
      </w:r>
      <w:proofErr w:type="spellStart"/>
      <w:r w:rsidRPr="00BE1811">
        <w:rPr>
          <w:lang w:val="fr-FR"/>
        </w:rPr>
        <w:t>cod</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denumire</w:t>
      </w:r>
      <w:proofErr w:type="spellEnd"/>
      <w:r w:rsidRPr="00BE1811">
        <w:rPr>
          <w:lang w:val="fr-FR"/>
        </w:rPr>
        <w:t xml:space="preserve"> </w:t>
      </w:r>
      <w:proofErr w:type="spellStart"/>
      <w:r w:rsidRPr="00BE1811">
        <w:rPr>
          <w:lang w:val="fr-FR"/>
        </w:rPr>
        <w:t>proprii</w:t>
      </w:r>
      <w:proofErr w:type="spellEnd"/>
      <w:r w:rsidRPr="00BE1811">
        <w:rPr>
          <w:lang w:val="fr-FR"/>
        </w:rPr>
        <w:t>.</w:t>
      </w:r>
    </w:p>
    <w:p w14:paraId="02C7FF22" w14:textId="77777777" w:rsidR="006D5896" w:rsidRPr="00BE1811" w:rsidRDefault="006D5896" w:rsidP="006D5896">
      <w:pPr>
        <w:spacing w:after="0"/>
        <w:jc w:val="both"/>
        <w:rPr>
          <w:lang w:val="fr-FR"/>
        </w:rPr>
      </w:pPr>
      <w:proofErr w:type="spellStart"/>
      <w:r w:rsidRPr="00BE1811">
        <w:rPr>
          <w:lang w:val="fr-FR"/>
        </w:rPr>
        <w:t>Planşele</w:t>
      </w:r>
      <w:proofErr w:type="spellEnd"/>
      <w:r w:rsidRPr="00BE1811">
        <w:rPr>
          <w:lang w:val="fr-FR"/>
        </w:rPr>
        <w:t xml:space="preserve"> principale se </w:t>
      </w:r>
      <w:proofErr w:type="spellStart"/>
      <w:r w:rsidRPr="00BE1811">
        <w:rPr>
          <w:lang w:val="fr-FR"/>
        </w:rPr>
        <w:t>elaborează</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obiecte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general</w:t>
      </w:r>
      <w:proofErr w:type="spellEnd"/>
      <w:r w:rsidRPr="00BE1811">
        <w:rPr>
          <w:lang w:val="fr-FR"/>
        </w:rPr>
        <w:t xml:space="preserve">, </w:t>
      </w:r>
      <w:proofErr w:type="spellStart"/>
      <w:proofErr w:type="gramStart"/>
      <w:r w:rsidRPr="00BE1811">
        <w:rPr>
          <w:lang w:val="fr-FR"/>
        </w:rPr>
        <w:t>cuprind</w:t>
      </w:r>
      <w:proofErr w:type="spellEnd"/>
      <w:r w:rsidRPr="00BE1811">
        <w:rPr>
          <w:lang w:val="fr-FR"/>
        </w:rPr>
        <w:t>:</w:t>
      </w:r>
      <w:proofErr w:type="gramEnd"/>
    </w:p>
    <w:p w14:paraId="4D935EB8" w14:textId="77777777" w:rsidR="006D5896" w:rsidRPr="00BE1811" w:rsidRDefault="006D5896" w:rsidP="006D5896">
      <w:pPr>
        <w:spacing w:after="0"/>
        <w:jc w:val="both"/>
        <w:rPr>
          <w:lang w:val="fr-FR"/>
        </w:rPr>
      </w:pPr>
      <w:r w:rsidRPr="00BE1811">
        <w:rPr>
          <w:lang w:val="fr-FR"/>
        </w:rPr>
        <w:t xml:space="preserve">2.1. </w:t>
      </w:r>
      <w:proofErr w:type="spellStart"/>
      <w:r w:rsidRPr="00BE1811">
        <w:rPr>
          <w:lang w:val="fr-FR"/>
        </w:rPr>
        <w:t>Planşe</w:t>
      </w:r>
      <w:proofErr w:type="spellEnd"/>
      <w:r w:rsidRPr="00BE1811">
        <w:rPr>
          <w:lang w:val="fr-FR"/>
        </w:rPr>
        <w:t xml:space="preserve"> de </w:t>
      </w:r>
      <w:proofErr w:type="spellStart"/>
      <w:r w:rsidRPr="00BE1811">
        <w:rPr>
          <w:lang w:val="fr-FR"/>
        </w:rPr>
        <w:t>arhitectură</w:t>
      </w:r>
      <w:proofErr w:type="spellEnd"/>
    </w:p>
    <w:p w14:paraId="29A5887F" w14:textId="77777777" w:rsidR="006D5896" w:rsidRPr="00BE1811" w:rsidRDefault="006D5896" w:rsidP="006D5896">
      <w:pPr>
        <w:spacing w:after="0"/>
        <w:jc w:val="both"/>
        <w:rPr>
          <w:lang w:val="fr-FR"/>
        </w:rPr>
      </w:pPr>
      <w:proofErr w:type="spellStart"/>
      <w:r w:rsidRPr="00BE1811">
        <w:rPr>
          <w:lang w:val="fr-FR"/>
        </w:rPr>
        <w:t>Definesc</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explicitează</w:t>
      </w:r>
      <w:proofErr w:type="spellEnd"/>
      <w:r w:rsidRPr="00BE1811">
        <w:rPr>
          <w:lang w:val="fr-FR"/>
        </w:rPr>
        <w:t xml:space="preserve"> </w:t>
      </w:r>
      <w:proofErr w:type="spellStart"/>
      <w:r w:rsidRPr="00BE1811">
        <w:rPr>
          <w:lang w:val="fr-FR"/>
        </w:rPr>
        <w:t>toate</w:t>
      </w:r>
      <w:proofErr w:type="spellEnd"/>
      <w:r w:rsidRPr="00BE1811">
        <w:rPr>
          <w:lang w:val="fr-FR"/>
        </w:rPr>
        <w:t xml:space="preserve"> </w:t>
      </w:r>
      <w:proofErr w:type="spellStart"/>
      <w:r w:rsidRPr="00BE1811">
        <w:rPr>
          <w:lang w:val="fr-FR"/>
        </w:rPr>
        <w:t>elementele</w:t>
      </w:r>
      <w:proofErr w:type="spellEnd"/>
      <w:r w:rsidRPr="00BE1811">
        <w:rPr>
          <w:lang w:val="fr-FR"/>
        </w:rPr>
        <w:t xml:space="preserve"> de </w:t>
      </w:r>
      <w:proofErr w:type="spellStart"/>
      <w:r w:rsidRPr="00BE1811">
        <w:rPr>
          <w:lang w:val="fr-FR"/>
        </w:rPr>
        <w:t>arhitectură</w:t>
      </w:r>
      <w:proofErr w:type="spellEnd"/>
      <w:r w:rsidRPr="00BE1811">
        <w:rPr>
          <w:lang w:val="fr-FR"/>
        </w:rPr>
        <w:t xml:space="preserve"> ale </w:t>
      </w:r>
      <w:proofErr w:type="spellStart"/>
      <w:r w:rsidRPr="00BE1811">
        <w:rPr>
          <w:lang w:val="fr-FR"/>
        </w:rPr>
        <w:t>fiecărui</w:t>
      </w:r>
      <w:proofErr w:type="spellEnd"/>
      <w:r w:rsidRPr="00BE1811">
        <w:rPr>
          <w:lang w:val="fr-FR"/>
        </w:rPr>
        <w:t xml:space="preserve"> </w:t>
      </w:r>
      <w:proofErr w:type="spellStart"/>
      <w:r w:rsidRPr="00BE1811">
        <w:rPr>
          <w:lang w:val="fr-FR"/>
        </w:rPr>
        <w:t>obiect</w:t>
      </w:r>
      <w:proofErr w:type="spellEnd"/>
      <w:r w:rsidRPr="00BE1811">
        <w:rPr>
          <w:lang w:val="fr-FR"/>
        </w:rPr>
        <w:t xml:space="preserve">, </w:t>
      </w:r>
      <w:proofErr w:type="spellStart"/>
      <w:r w:rsidRPr="00BE1811">
        <w:rPr>
          <w:lang w:val="fr-FR"/>
        </w:rPr>
        <w:t>inclusiv</w:t>
      </w:r>
      <w:proofErr w:type="spellEnd"/>
      <w:r w:rsidRPr="00BE1811">
        <w:rPr>
          <w:lang w:val="fr-FR"/>
        </w:rPr>
        <w:t xml:space="preserve"> cote, </w:t>
      </w:r>
      <w:proofErr w:type="spellStart"/>
      <w:r w:rsidRPr="00BE1811">
        <w:rPr>
          <w:lang w:val="fr-FR"/>
        </w:rPr>
        <w:t>dimensiuni</w:t>
      </w:r>
      <w:proofErr w:type="spellEnd"/>
      <w:r w:rsidRPr="00BE1811">
        <w:rPr>
          <w:lang w:val="fr-FR"/>
        </w:rPr>
        <w:t xml:space="preserve">, </w:t>
      </w:r>
      <w:proofErr w:type="spellStart"/>
      <w:r w:rsidRPr="00BE1811">
        <w:rPr>
          <w:lang w:val="fr-FR"/>
        </w:rPr>
        <w:t>distanţe</w:t>
      </w:r>
      <w:proofErr w:type="spellEnd"/>
      <w:r w:rsidRPr="00BE1811">
        <w:rPr>
          <w:lang w:val="fr-FR"/>
        </w:rPr>
        <w:t xml:space="preserve">, </w:t>
      </w:r>
      <w:proofErr w:type="spellStart"/>
      <w:r w:rsidRPr="00BE1811">
        <w:rPr>
          <w:lang w:val="fr-FR"/>
        </w:rPr>
        <w:t>funcţiuni</w:t>
      </w:r>
      <w:proofErr w:type="spellEnd"/>
      <w:r w:rsidRPr="00BE1811">
        <w:rPr>
          <w:lang w:val="fr-FR"/>
        </w:rPr>
        <w:t xml:space="preserve">, </w:t>
      </w:r>
      <w:proofErr w:type="spellStart"/>
      <w:r w:rsidRPr="00BE1811">
        <w:rPr>
          <w:lang w:val="fr-FR"/>
        </w:rPr>
        <w:t>arii</w:t>
      </w:r>
      <w:proofErr w:type="spellEnd"/>
      <w:r w:rsidRPr="00BE1811">
        <w:rPr>
          <w:lang w:val="fr-FR"/>
        </w:rPr>
        <w:t xml:space="preserve">, </w:t>
      </w:r>
      <w:proofErr w:type="spellStart"/>
      <w:r w:rsidRPr="00BE1811">
        <w:rPr>
          <w:lang w:val="fr-FR"/>
        </w:rPr>
        <w:t>precizări</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finisajele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calitatea</w:t>
      </w:r>
      <w:proofErr w:type="spellEnd"/>
      <w:r w:rsidRPr="00BE1811">
        <w:rPr>
          <w:lang w:val="fr-FR"/>
        </w:rPr>
        <w:t xml:space="preserve"> </w:t>
      </w:r>
      <w:proofErr w:type="spellStart"/>
      <w:r w:rsidRPr="00BE1811">
        <w:rPr>
          <w:lang w:val="fr-FR"/>
        </w:rPr>
        <w:t>acestora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w:t>
      </w:r>
      <w:proofErr w:type="spellEnd"/>
      <w:r w:rsidRPr="00BE1811">
        <w:rPr>
          <w:lang w:val="fr-FR"/>
        </w:rPr>
        <w:t xml:space="preserve"> </w:t>
      </w:r>
      <w:proofErr w:type="spellStart"/>
      <w:r w:rsidRPr="00BE1811">
        <w:rPr>
          <w:lang w:val="fr-FR"/>
        </w:rPr>
        <w:t>informaţii</w:t>
      </w:r>
      <w:proofErr w:type="spellEnd"/>
      <w:r w:rsidRPr="00BE1811">
        <w:rPr>
          <w:lang w:val="fr-FR"/>
        </w:rPr>
        <w:t xml:space="preserve"> de </w:t>
      </w:r>
      <w:proofErr w:type="spellStart"/>
      <w:r w:rsidRPr="00BE1811">
        <w:rPr>
          <w:lang w:val="fr-FR"/>
        </w:rPr>
        <w:t>această</w:t>
      </w:r>
      <w:proofErr w:type="spellEnd"/>
      <w:r w:rsidRPr="00BE1811">
        <w:rPr>
          <w:lang w:val="fr-FR"/>
        </w:rPr>
        <w:t xml:space="preserve"> </w:t>
      </w:r>
      <w:proofErr w:type="spellStart"/>
      <w:proofErr w:type="gramStart"/>
      <w:r w:rsidRPr="00BE1811">
        <w:rPr>
          <w:lang w:val="fr-FR"/>
        </w:rPr>
        <w:t>natură</w:t>
      </w:r>
      <w:proofErr w:type="spellEnd"/>
      <w:r w:rsidRPr="00BE1811">
        <w:rPr>
          <w:lang w:val="fr-FR"/>
        </w:rPr>
        <w:t>:</w:t>
      </w:r>
      <w:proofErr w:type="gramEnd"/>
    </w:p>
    <w:p w14:paraId="4E723DD6" w14:textId="77777777" w:rsidR="006D5896" w:rsidRPr="00BE1811" w:rsidRDefault="006D5896" w:rsidP="006D5896">
      <w:pPr>
        <w:spacing w:after="0"/>
        <w:jc w:val="both"/>
        <w:rPr>
          <w:lang w:val="fr-FR"/>
        </w:rPr>
      </w:pPr>
      <w:r w:rsidRPr="00BE1811">
        <w:rPr>
          <w:lang w:val="fr-FR"/>
        </w:rPr>
        <w:lastRenderedPageBreak/>
        <w:t xml:space="preserve">- </w:t>
      </w:r>
      <w:proofErr w:type="spellStart"/>
      <w:r w:rsidRPr="00BE1811">
        <w:rPr>
          <w:lang w:val="fr-FR"/>
        </w:rPr>
        <w:t>planurile</w:t>
      </w:r>
      <w:proofErr w:type="spellEnd"/>
      <w:r w:rsidRPr="00BE1811">
        <w:rPr>
          <w:lang w:val="fr-FR"/>
        </w:rPr>
        <w:t xml:space="preserve"> de </w:t>
      </w:r>
      <w:proofErr w:type="spellStart"/>
      <w:r w:rsidRPr="00BE1811">
        <w:rPr>
          <w:lang w:val="fr-FR"/>
        </w:rPr>
        <w:t>arhitectură</w:t>
      </w:r>
      <w:proofErr w:type="spellEnd"/>
      <w:r w:rsidRPr="00BE1811">
        <w:rPr>
          <w:lang w:val="fr-FR"/>
        </w:rPr>
        <w:t xml:space="preserve"> ale </w:t>
      </w:r>
      <w:proofErr w:type="spellStart"/>
      <w:r w:rsidRPr="00BE1811">
        <w:rPr>
          <w:lang w:val="fr-FR"/>
        </w:rPr>
        <w:t>fiecărui</w:t>
      </w:r>
      <w:proofErr w:type="spellEnd"/>
      <w:r w:rsidRPr="00BE1811">
        <w:rPr>
          <w:lang w:val="fr-FR"/>
        </w:rPr>
        <w:t xml:space="preserve"> </w:t>
      </w:r>
      <w:proofErr w:type="spellStart"/>
      <w:r w:rsidRPr="00BE1811">
        <w:rPr>
          <w:lang w:val="fr-FR"/>
        </w:rPr>
        <w:t>nivel</w:t>
      </w:r>
      <w:proofErr w:type="spellEnd"/>
      <w:r w:rsidRPr="00BE1811">
        <w:rPr>
          <w:lang w:val="fr-FR"/>
        </w:rPr>
        <w:t xml:space="preserve"> </w:t>
      </w:r>
      <w:proofErr w:type="spellStart"/>
      <w:r w:rsidRPr="00BE1811">
        <w:rPr>
          <w:lang w:val="fr-FR"/>
        </w:rPr>
        <w:t>subteran</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suprateran</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sistemul</w:t>
      </w:r>
      <w:proofErr w:type="spellEnd"/>
      <w:r w:rsidRPr="00BE1811">
        <w:rPr>
          <w:lang w:val="fr-FR"/>
        </w:rPr>
        <w:t xml:space="preserve"> de </w:t>
      </w:r>
      <w:proofErr w:type="spellStart"/>
      <w:r w:rsidRPr="00BE1811">
        <w:rPr>
          <w:lang w:val="fr-FR"/>
        </w:rPr>
        <w:t>acoperire</w:t>
      </w:r>
      <w:proofErr w:type="spellEnd"/>
      <w:r w:rsidRPr="00BE1811">
        <w:rPr>
          <w:lang w:val="fr-FR"/>
        </w:rPr>
        <w:t xml:space="preserve">, </w:t>
      </w:r>
      <w:proofErr w:type="spellStart"/>
      <w:r w:rsidRPr="00BE1811">
        <w:rPr>
          <w:lang w:val="fr-FR"/>
        </w:rPr>
        <w:t>cotate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indicarea</w:t>
      </w:r>
      <w:proofErr w:type="spellEnd"/>
      <w:r w:rsidRPr="00BE1811">
        <w:rPr>
          <w:lang w:val="fr-FR"/>
        </w:rPr>
        <w:t xml:space="preserve"> </w:t>
      </w:r>
      <w:proofErr w:type="spellStart"/>
      <w:r w:rsidRPr="00BE1811">
        <w:rPr>
          <w:lang w:val="fr-FR"/>
        </w:rPr>
        <w:t>funcţiunilor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finisaje</w:t>
      </w:r>
      <w:proofErr w:type="spellEnd"/>
      <w:r w:rsidRPr="00BE1811">
        <w:rPr>
          <w:lang w:val="fr-FR"/>
        </w:rPr>
        <w:t xml:space="preserve">, </w:t>
      </w:r>
      <w:proofErr w:type="spellStart"/>
      <w:r w:rsidRPr="00BE1811">
        <w:rPr>
          <w:lang w:val="fr-FR"/>
        </w:rPr>
        <w:t>cu</w:t>
      </w:r>
      <w:proofErr w:type="spellEnd"/>
      <w:r w:rsidRPr="00BE1811">
        <w:rPr>
          <w:lang w:val="fr-FR"/>
        </w:rPr>
        <w:t xml:space="preserve"> mobilier </w:t>
      </w:r>
      <w:proofErr w:type="spellStart"/>
      <w:proofErr w:type="gramStart"/>
      <w:r w:rsidRPr="00BE1811">
        <w:rPr>
          <w:lang w:val="fr-FR"/>
        </w:rPr>
        <w:t>reprezentat</w:t>
      </w:r>
      <w:proofErr w:type="spellEnd"/>
      <w:r w:rsidRPr="00BE1811">
        <w:rPr>
          <w:lang w:val="fr-FR"/>
        </w:rPr>
        <w:t>;</w:t>
      </w:r>
      <w:proofErr w:type="gramEnd"/>
    </w:p>
    <w:p w14:paraId="0FBB2272"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secţiuni</w:t>
      </w:r>
      <w:proofErr w:type="spellEnd"/>
      <w:r w:rsidRPr="00BE1811">
        <w:rPr>
          <w:lang w:val="fr-FR"/>
        </w:rPr>
        <w:t xml:space="preserve"> </w:t>
      </w:r>
      <w:proofErr w:type="spellStart"/>
      <w:r w:rsidRPr="00BE1811">
        <w:rPr>
          <w:lang w:val="fr-FR"/>
        </w:rPr>
        <w:t>caracteristice</w:t>
      </w:r>
      <w:proofErr w:type="spellEnd"/>
      <w:r w:rsidRPr="00BE1811">
        <w:rPr>
          <w:lang w:val="fr-FR"/>
        </w:rPr>
        <w:t xml:space="preserve">, </w:t>
      </w:r>
      <w:proofErr w:type="spellStart"/>
      <w:r w:rsidRPr="00BE1811">
        <w:rPr>
          <w:lang w:val="fr-FR"/>
        </w:rPr>
        <w:t>cotate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indicarea</w:t>
      </w:r>
      <w:proofErr w:type="spellEnd"/>
      <w:r w:rsidRPr="00BE1811">
        <w:rPr>
          <w:lang w:val="fr-FR"/>
        </w:rPr>
        <w:t xml:space="preserve"> </w:t>
      </w:r>
      <w:proofErr w:type="spellStart"/>
      <w:proofErr w:type="gramStart"/>
      <w:r w:rsidRPr="00BE1811">
        <w:rPr>
          <w:lang w:val="fr-FR"/>
        </w:rPr>
        <w:t>finisajelor</w:t>
      </w:r>
      <w:proofErr w:type="spellEnd"/>
      <w:r w:rsidRPr="00BE1811">
        <w:rPr>
          <w:lang w:val="fr-FR"/>
        </w:rPr>
        <w:t>;</w:t>
      </w:r>
      <w:proofErr w:type="gramEnd"/>
    </w:p>
    <w:p w14:paraId="192531E1"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faţade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indicarea</w:t>
      </w:r>
      <w:proofErr w:type="spellEnd"/>
      <w:r w:rsidRPr="00BE1811">
        <w:rPr>
          <w:lang w:val="fr-FR"/>
        </w:rPr>
        <w:t xml:space="preserve"> </w:t>
      </w:r>
      <w:proofErr w:type="spellStart"/>
      <w:r w:rsidRPr="00BE1811">
        <w:rPr>
          <w:lang w:val="fr-FR"/>
        </w:rPr>
        <w:t>finisajelor</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reprezentarea</w:t>
      </w:r>
      <w:proofErr w:type="spellEnd"/>
      <w:r w:rsidRPr="00BE1811">
        <w:rPr>
          <w:lang w:val="fr-FR"/>
        </w:rPr>
        <w:t xml:space="preserve"> </w:t>
      </w:r>
      <w:proofErr w:type="spellStart"/>
      <w:r w:rsidRPr="00BE1811">
        <w:rPr>
          <w:lang w:val="fr-FR"/>
        </w:rPr>
        <w:t>încadrării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frontul</w:t>
      </w:r>
      <w:proofErr w:type="spellEnd"/>
      <w:r w:rsidRPr="00BE1811">
        <w:rPr>
          <w:lang w:val="fr-FR"/>
        </w:rPr>
        <w:t xml:space="preserve"> </w:t>
      </w:r>
      <w:proofErr w:type="spellStart"/>
      <w:r w:rsidRPr="00BE1811">
        <w:rPr>
          <w:lang w:val="fr-FR"/>
        </w:rPr>
        <w:t>stradal</w:t>
      </w:r>
      <w:proofErr w:type="spellEnd"/>
      <w:r w:rsidRPr="00BE1811">
        <w:rPr>
          <w:lang w:val="fr-FR"/>
        </w:rPr>
        <w:t xml:space="preserve"> existent, </w:t>
      </w:r>
      <w:proofErr w:type="spellStart"/>
      <w:r w:rsidRPr="00BE1811">
        <w:rPr>
          <w:lang w:val="fr-FR"/>
        </w:rPr>
        <w:t>după</w:t>
      </w:r>
      <w:proofErr w:type="spellEnd"/>
      <w:r w:rsidRPr="00BE1811">
        <w:rPr>
          <w:lang w:val="fr-FR"/>
        </w:rPr>
        <w:t xml:space="preserve"> </w:t>
      </w:r>
      <w:proofErr w:type="spellStart"/>
      <w:r w:rsidRPr="00BE1811">
        <w:rPr>
          <w:lang w:val="fr-FR"/>
        </w:rPr>
        <w:t>caz</w:t>
      </w:r>
      <w:proofErr w:type="spellEnd"/>
      <w:r w:rsidRPr="00BE1811">
        <w:rPr>
          <w:lang w:val="fr-FR"/>
        </w:rPr>
        <w:t>.</w:t>
      </w:r>
    </w:p>
    <w:p w14:paraId="42F73CA3" w14:textId="77777777" w:rsidR="006D5896" w:rsidRPr="00BE1811" w:rsidRDefault="006D5896" w:rsidP="006D5896">
      <w:pPr>
        <w:spacing w:after="0"/>
        <w:jc w:val="both"/>
        <w:rPr>
          <w:lang w:val="fr-FR"/>
        </w:rPr>
      </w:pPr>
      <w:r w:rsidRPr="00BE1811">
        <w:rPr>
          <w:lang w:val="fr-FR"/>
        </w:rPr>
        <w:t xml:space="preserve">2.2. </w:t>
      </w:r>
      <w:proofErr w:type="spellStart"/>
      <w:r w:rsidRPr="00BE1811">
        <w:rPr>
          <w:lang w:val="fr-FR"/>
        </w:rPr>
        <w:t>Planşe</w:t>
      </w:r>
      <w:proofErr w:type="spellEnd"/>
      <w:r w:rsidRPr="00BE1811">
        <w:rPr>
          <w:lang w:val="fr-FR"/>
        </w:rPr>
        <w:t xml:space="preserve"> de </w:t>
      </w:r>
      <w:proofErr w:type="spellStart"/>
      <w:r w:rsidRPr="00BE1811">
        <w:rPr>
          <w:lang w:val="fr-FR"/>
        </w:rPr>
        <w:t>structură</w:t>
      </w:r>
      <w:proofErr w:type="spellEnd"/>
    </w:p>
    <w:p w14:paraId="21DE0006" w14:textId="77777777" w:rsidR="006D5896" w:rsidRPr="00BE1811" w:rsidRDefault="006D5896" w:rsidP="006D5896">
      <w:pPr>
        <w:spacing w:after="0"/>
        <w:jc w:val="both"/>
        <w:rPr>
          <w:lang w:val="fr-FR"/>
        </w:rPr>
      </w:pPr>
      <w:proofErr w:type="spellStart"/>
      <w:r w:rsidRPr="00BE1811">
        <w:rPr>
          <w:lang w:val="fr-FR"/>
        </w:rPr>
        <w:t>Definesc</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explicitează</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fiecare</w:t>
      </w:r>
      <w:proofErr w:type="spellEnd"/>
      <w:r w:rsidRPr="00BE1811">
        <w:rPr>
          <w:lang w:val="fr-FR"/>
        </w:rPr>
        <w:t xml:space="preserve"> </w:t>
      </w:r>
      <w:proofErr w:type="spellStart"/>
      <w:r w:rsidRPr="00BE1811">
        <w:rPr>
          <w:lang w:val="fr-FR"/>
        </w:rPr>
        <w:t>obiect</w:t>
      </w:r>
      <w:proofErr w:type="spellEnd"/>
      <w:r w:rsidRPr="00BE1811">
        <w:rPr>
          <w:lang w:val="fr-FR"/>
        </w:rPr>
        <w:t xml:space="preserve"> </w:t>
      </w:r>
      <w:proofErr w:type="spellStart"/>
      <w:r w:rsidRPr="00BE1811">
        <w:rPr>
          <w:lang w:val="fr-FR"/>
        </w:rPr>
        <w:t>alcătuirea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execuţia</w:t>
      </w:r>
      <w:proofErr w:type="spellEnd"/>
      <w:r w:rsidRPr="00BE1811">
        <w:rPr>
          <w:lang w:val="fr-FR"/>
        </w:rPr>
        <w:t xml:space="preserve"> </w:t>
      </w:r>
      <w:proofErr w:type="spellStart"/>
      <w:r w:rsidRPr="00BE1811">
        <w:rPr>
          <w:lang w:val="fr-FR"/>
        </w:rPr>
        <w:t>structurii</w:t>
      </w:r>
      <w:proofErr w:type="spellEnd"/>
      <w:r w:rsidRPr="00BE1811">
        <w:rPr>
          <w:lang w:val="fr-FR"/>
        </w:rPr>
        <w:t xml:space="preserve"> de </w:t>
      </w:r>
      <w:proofErr w:type="spellStart"/>
      <w:r w:rsidRPr="00BE1811">
        <w:rPr>
          <w:lang w:val="fr-FR"/>
        </w:rPr>
        <w:t>rezistenţă</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toate</w:t>
      </w:r>
      <w:proofErr w:type="spellEnd"/>
      <w:r w:rsidRPr="00BE1811">
        <w:rPr>
          <w:lang w:val="fr-FR"/>
        </w:rPr>
        <w:t xml:space="preserve"> </w:t>
      </w:r>
      <w:proofErr w:type="spellStart"/>
      <w:r w:rsidRPr="00BE1811">
        <w:rPr>
          <w:lang w:val="fr-FR"/>
        </w:rPr>
        <w:t>caracteristicile</w:t>
      </w:r>
      <w:proofErr w:type="spellEnd"/>
      <w:r w:rsidRPr="00BE1811">
        <w:rPr>
          <w:lang w:val="fr-FR"/>
        </w:rPr>
        <w:t xml:space="preserve"> </w:t>
      </w:r>
      <w:proofErr w:type="spellStart"/>
      <w:r w:rsidRPr="00BE1811">
        <w:rPr>
          <w:lang w:val="fr-FR"/>
        </w:rPr>
        <w:t>acesteia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proofErr w:type="gramStart"/>
      <w:r w:rsidRPr="00BE1811">
        <w:rPr>
          <w:lang w:val="fr-FR"/>
        </w:rPr>
        <w:t>cuprind</w:t>
      </w:r>
      <w:proofErr w:type="spellEnd"/>
      <w:r w:rsidRPr="00BE1811">
        <w:rPr>
          <w:lang w:val="fr-FR"/>
        </w:rPr>
        <w:t>:</w:t>
      </w:r>
      <w:proofErr w:type="gramEnd"/>
    </w:p>
    <w:p w14:paraId="5CB3B29B"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planurile</w:t>
      </w:r>
      <w:proofErr w:type="spellEnd"/>
      <w:r w:rsidRPr="00BE1811">
        <w:rPr>
          <w:lang w:val="fr-FR"/>
        </w:rPr>
        <w:t xml:space="preserve"> </w:t>
      </w:r>
      <w:proofErr w:type="spellStart"/>
      <w:r w:rsidRPr="00BE1811">
        <w:rPr>
          <w:lang w:val="fr-FR"/>
        </w:rPr>
        <w:t>infrastructurii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secţiunile</w:t>
      </w:r>
      <w:proofErr w:type="spellEnd"/>
      <w:r w:rsidRPr="00BE1811">
        <w:rPr>
          <w:lang w:val="fr-FR"/>
        </w:rPr>
        <w:t xml:space="preserve"> </w:t>
      </w:r>
      <w:proofErr w:type="spellStart"/>
      <w:r w:rsidRPr="00BE1811">
        <w:rPr>
          <w:lang w:val="fr-FR"/>
        </w:rPr>
        <w:t>caracteristice</w:t>
      </w:r>
      <w:proofErr w:type="spellEnd"/>
      <w:r w:rsidRPr="00BE1811">
        <w:rPr>
          <w:lang w:val="fr-FR"/>
        </w:rPr>
        <w:t xml:space="preserve"> </w:t>
      </w:r>
      <w:proofErr w:type="spellStart"/>
      <w:proofErr w:type="gramStart"/>
      <w:r w:rsidRPr="00BE1811">
        <w:rPr>
          <w:lang w:val="fr-FR"/>
        </w:rPr>
        <w:t>cotate</w:t>
      </w:r>
      <w:proofErr w:type="spellEnd"/>
      <w:r w:rsidRPr="00BE1811">
        <w:rPr>
          <w:lang w:val="fr-FR"/>
        </w:rPr>
        <w:t>;</w:t>
      </w:r>
      <w:proofErr w:type="gramEnd"/>
    </w:p>
    <w:p w14:paraId="74D7C8A2"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planurile</w:t>
      </w:r>
      <w:proofErr w:type="spellEnd"/>
      <w:r w:rsidRPr="00BE1811">
        <w:rPr>
          <w:lang w:val="fr-FR"/>
        </w:rPr>
        <w:t xml:space="preserve"> </w:t>
      </w:r>
      <w:proofErr w:type="spellStart"/>
      <w:r w:rsidRPr="00BE1811">
        <w:rPr>
          <w:lang w:val="fr-FR"/>
        </w:rPr>
        <w:t>suprastructurii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secţiunile</w:t>
      </w:r>
      <w:proofErr w:type="spellEnd"/>
      <w:r w:rsidRPr="00BE1811">
        <w:rPr>
          <w:lang w:val="fr-FR"/>
        </w:rPr>
        <w:t xml:space="preserve"> </w:t>
      </w:r>
      <w:proofErr w:type="spellStart"/>
      <w:r w:rsidRPr="00BE1811">
        <w:rPr>
          <w:lang w:val="fr-FR"/>
        </w:rPr>
        <w:t>caracteristice</w:t>
      </w:r>
      <w:proofErr w:type="spellEnd"/>
      <w:r w:rsidRPr="00BE1811">
        <w:rPr>
          <w:lang w:val="fr-FR"/>
        </w:rPr>
        <w:t xml:space="preserve"> </w:t>
      </w:r>
      <w:proofErr w:type="spellStart"/>
      <w:proofErr w:type="gramStart"/>
      <w:r w:rsidRPr="00BE1811">
        <w:rPr>
          <w:lang w:val="fr-FR"/>
        </w:rPr>
        <w:t>cotate</w:t>
      </w:r>
      <w:proofErr w:type="spellEnd"/>
      <w:r w:rsidRPr="00BE1811">
        <w:rPr>
          <w:lang w:val="fr-FR"/>
        </w:rPr>
        <w:t>;</w:t>
      </w:r>
      <w:proofErr w:type="gramEnd"/>
    </w:p>
    <w:p w14:paraId="1538F760"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descrierea</w:t>
      </w:r>
      <w:proofErr w:type="spellEnd"/>
      <w:r w:rsidRPr="00BE1811">
        <w:rPr>
          <w:lang w:val="fr-FR"/>
        </w:rPr>
        <w:t xml:space="preserve"> </w:t>
      </w:r>
      <w:proofErr w:type="spellStart"/>
      <w:r w:rsidRPr="00BE1811">
        <w:rPr>
          <w:lang w:val="fr-FR"/>
        </w:rPr>
        <w:t>soluţiilor</w:t>
      </w:r>
      <w:proofErr w:type="spellEnd"/>
      <w:r w:rsidRPr="00BE1811">
        <w:rPr>
          <w:lang w:val="fr-FR"/>
        </w:rPr>
        <w:t xml:space="preserve"> constructive, </w:t>
      </w:r>
      <w:proofErr w:type="spellStart"/>
      <w:r w:rsidRPr="00BE1811">
        <w:rPr>
          <w:lang w:val="fr-FR"/>
        </w:rPr>
        <w:t>descrierea</w:t>
      </w:r>
      <w:proofErr w:type="spellEnd"/>
      <w:r w:rsidRPr="00BE1811">
        <w:rPr>
          <w:lang w:val="fr-FR"/>
        </w:rPr>
        <w:t xml:space="preserve"> </w:t>
      </w:r>
      <w:proofErr w:type="spellStart"/>
      <w:r w:rsidRPr="00BE1811">
        <w:rPr>
          <w:lang w:val="fr-FR"/>
        </w:rPr>
        <w:t>ordinii</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montaj</w:t>
      </w:r>
      <w:proofErr w:type="spellEnd"/>
      <w:r w:rsidRPr="00BE1811">
        <w:rPr>
          <w:lang w:val="fr-FR"/>
        </w:rPr>
        <w:t xml:space="preserve"> (</w:t>
      </w:r>
      <w:proofErr w:type="spellStart"/>
      <w:r w:rsidRPr="00BE1811">
        <w:rPr>
          <w:lang w:val="fr-FR"/>
        </w:rPr>
        <w:t>numai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situaţiile</w:t>
      </w:r>
      <w:proofErr w:type="spellEnd"/>
      <w:r w:rsidRPr="00BE1811">
        <w:rPr>
          <w:lang w:val="fr-FR"/>
        </w:rPr>
        <w:t xml:space="preserve"> </w:t>
      </w:r>
      <w:proofErr w:type="spellStart"/>
      <w:r w:rsidRPr="00BE1811">
        <w:rPr>
          <w:lang w:val="fr-FR"/>
        </w:rPr>
        <w:t>speciale</w:t>
      </w:r>
      <w:proofErr w:type="spellEnd"/>
      <w:r w:rsidRPr="00BE1811">
        <w:rPr>
          <w:lang w:val="fr-FR"/>
        </w:rPr>
        <w:t xml:space="preserve"> </w:t>
      </w:r>
      <w:proofErr w:type="spellStart"/>
      <w:r w:rsidRPr="00BE1811">
        <w:rPr>
          <w:lang w:val="fr-FR"/>
        </w:rPr>
        <w:t>în</w:t>
      </w:r>
      <w:proofErr w:type="spellEnd"/>
      <w:r w:rsidRPr="00BE1811">
        <w:rPr>
          <w:lang w:val="fr-FR"/>
        </w:rPr>
        <w:t xml:space="preserve"> care </w:t>
      </w:r>
      <w:proofErr w:type="spellStart"/>
      <w:r w:rsidRPr="00BE1811">
        <w:rPr>
          <w:lang w:val="fr-FR"/>
        </w:rPr>
        <w:t>aceasta</w:t>
      </w:r>
      <w:proofErr w:type="spellEnd"/>
      <w:r w:rsidRPr="00BE1811">
        <w:rPr>
          <w:lang w:val="fr-FR"/>
        </w:rPr>
        <w:t xml:space="preserve"> este </w:t>
      </w:r>
      <w:proofErr w:type="spellStart"/>
      <w:r w:rsidRPr="00BE1811">
        <w:rPr>
          <w:lang w:val="fr-FR"/>
        </w:rPr>
        <w:t>obligatorie</w:t>
      </w:r>
      <w:proofErr w:type="spellEnd"/>
      <w:r w:rsidRPr="00BE1811">
        <w:rPr>
          <w:lang w:val="fr-FR"/>
        </w:rPr>
        <w:t xml:space="preserve">), </w:t>
      </w:r>
      <w:proofErr w:type="spellStart"/>
      <w:r w:rsidRPr="00BE1811">
        <w:rPr>
          <w:lang w:val="fr-FR"/>
        </w:rPr>
        <w:t>recomandări</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transportul</w:t>
      </w:r>
      <w:proofErr w:type="spellEnd"/>
      <w:r w:rsidRPr="00BE1811">
        <w:rPr>
          <w:lang w:val="fr-FR"/>
        </w:rPr>
        <w:t xml:space="preserve">, </w:t>
      </w:r>
      <w:proofErr w:type="spellStart"/>
      <w:r w:rsidRPr="00BE1811">
        <w:rPr>
          <w:lang w:val="fr-FR"/>
        </w:rPr>
        <w:t>manipularea</w:t>
      </w:r>
      <w:proofErr w:type="spellEnd"/>
      <w:r w:rsidRPr="00BE1811">
        <w:rPr>
          <w:lang w:val="fr-FR"/>
        </w:rPr>
        <w:t xml:space="preserve">, </w:t>
      </w:r>
      <w:proofErr w:type="spellStart"/>
      <w:r w:rsidRPr="00BE1811">
        <w:rPr>
          <w:lang w:val="fr-FR"/>
        </w:rPr>
        <w:t>depozitarea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montajul</w:t>
      </w:r>
      <w:proofErr w:type="spellEnd"/>
      <w:r w:rsidRPr="00BE1811">
        <w:rPr>
          <w:lang w:val="fr-FR"/>
        </w:rPr>
        <w:t>.</w:t>
      </w:r>
    </w:p>
    <w:p w14:paraId="4576CF8D" w14:textId="77777777" w:rsidR="006D5896" w:rsidRPr="00BE1811" w:rsidRDefault="006D5896" w:rsidP="006D5896">
      <w:pPr>
        <w:spacing w:after="0"/>
        <w:jc w:val="both"/>
        <w:rPr>
          <w:lang w:val="fr-FR"/>
        </w:rPr>
      </w:pPr>
      <w:r w:rsidRPr="00BE1811">
        <w:rPr>
          <w:lang w:val="fr-FR"/>
        </w:rPr>
        <w:t xml:space="preserve">2.3. </w:t>
      </w:r>
      <w:proofErr w:type="spellStart"/>
      <w:r w:rsidRPr="00BE1811">
        <w:rPr>
          <w:lang w:val="fr-FR"/>
        </w:rPr>
        <w:t>Planşe</w:t>
      </w:r>
      <w:proofErr w:type="spellEnd"/>
      <w:r w:rsidRPr="00BE1811">
        <w:rPr>
          <w:lang w:val="fr-FR"/>
        </w:rPr>
        <w:t xml:space="preserve"> de </w:t>
      </w:r>
      <w:proofErr w:type="spellStart"/>
      <w:r w:rsidRPr="00BE1811">
        <w:rPr>
          <w:lang w:val="fr-FR"/>
        </w:rPr>
        <w:t>instalaţii</w:t>
      </w:r>
      <w:proofErr w:type="spellEnd"/>
    </w:p>
    <w:p w14:paraId="7A053E78" w14:textId="77777777" w:rsidR="006D5896" w:rsidRPr="00BE1811" w:rsidRDefault="006D5896" w:rsidP="006D5896">
      <w:pPr>
        <w:spacing w:after="0"/>
        <w:jc w:val="both"/>
        <w:rPr>
          <w:lang w:val="fr-FR"/>
        </w:rPr>
      </w:pPr>
      <w:proofErr w:type="spellStart"/>
      <w:r w:rsidRPr="00BE1811">
        <w:rPr>
          <w:lang w:val="fr-FR"/>
        </w:rPr>
        <w:t>Definesc</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explicitează</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fiecare</w:t>
      </w:r>
      <w:proofErr w:type="spellEnd"/>
      <w:r w:rsidRPr="00BE1811">
        <w:rPr>
          <w:lang w:val="fr-FR"/>
        </w:rPr>
        <w:t xml:space="preserve"> </w:t>
      </w:r>
      <w:proofErr w:type="spellStart"/>
      <w:r w:rsidRPr="00BE1811">
        <w:rPr>
          <w:lang w:val="fr-FR"/>
        </w:rPr>
        <w:t>obiect</w:t>
      </w:r>
      <w:proofErr w:type="spellEnd"/>
      <w:r w:rsidRPr="00BE1811">
        <w:rPr>
          <w:lang w:val="fr-FR"/>
        </w:rPr>
        <w:t xml:space="preserve"> </w:t>
      </w:r>
      <w:proofErr w:type="spellStart"/>
      <w:r w:rsidRPr="00BE1811">
        <w:rPr>
          <w:lang w:val="fr-FR"/>
        </w:rPr>
        <w:t>amplasarea</w:t>
      </w:r>
      <w:proofErr w:type="spellEnd"/>
      <w:r w:rsidRPr="00BE1811">
        <w:rPr>
          <w:lang w:val="fr-FR"/>
        </w:rPr>
        <w:t xml:space="preserve">, </w:t>
      </w:r>
      <w:proofErr w:type="spellStart"/>
      <w:r w:rsidRPr="00BE1811">
        <w:rPr>
          <w:lang w:val="fr-FR"/>
        </w:rPr>
        <w:t>alcătuirea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execuţia</w:t>
      </w:r>
      <w:proofErr w:type="spellEnd"/>
      <w:r w:rsidRPr="00BE1811">
        <w:rPr>
          <w:lang w:val="fr-FR"/>
        </w:rPr>
        <w:t xml:space="preserve"> </w:t>
      </w:r>
      <w:proofErr w:type="spellStart"/>
      <w:r w:rsidRPr="00BE1811">
        <w:rPr>
          <w:lang w:val="fr-FR"/>
        </w:rPr>
        <w:t>instalaţiilor</w:t>
      </w:r>
      <w:proofErr w:type="spellEnd"/>
      <w:r w:rsidRPr="00BE1811">
        <w:rPr>
          <w:lang w:val="fr-FR"/>
        </w:rPr>
        <w:t xml:space="preserve">, </w:t>
      </w:r>
      <w:proofErr w:type="spellStart"/>
      <w:r w:rsidRPr="00BE1811">
        <w:rPr>
          <w:lang w:val="fr-FR"/>
        </w:rPr>
        <w:t>inclusiv</w:t>
      </w:r>
      <w:proofErr w:type="spellEnd"/>
      <w:r w:rsidRPr="00BE1811">
        <w:rPr>
          <w:lang w:val="fr-FR"/>
        </w:rPr>
        <w:t xml:space="preserve"> cote, </w:t>
      </w:r>
      <w:proofErr w:type="spellStart"/>
      <w:r w:rsidRPr="00BE1811">
        <w:rPr>
          <w:lang w:val="fr-FR"/>
        </w:rPr>
        <w:t>dimensiuni</w:t>
      </w:r>
      <w:proofErr w:type="spellEnd"/>
      <w:r w:rsidRPr="00BE1811">
        <w:rPr>
          <w:lang w:val="fr-FR"/>
        </w:rPr>
        <w:t xml:space="preserve">, </w:t>
      </w:r>
      <w:proofErr w:type="spellStart"/>
      <w:r w:rsidRPr="00BE1811">
        <w:rPr>
          <w:lang w:val="fr-FR"/>
        </w:rPr>
        <w:t>toleranţe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r w:rsidRPr="00BE1811">
        <w:rPr>
          <w:lang w:val="fr-FR"/>
        </w:rPr>
        <w:t>asemenea</w:t>
      </w:r>
      <w:proofErr w:type="spellEnd"/>
      <w:r w:rsidRPr="00BE1811">
        <w:rPr>
          <w:lang w:val="fr-FR"/>
        </w:rPr>
        <w:t>.</w:t>
      </w:r>
    </w:p>
    <w:p w14:paraId="363A712A" w14:textId="77777777" w:rsidR="006D5896" w:rsidRPr="00BE1811" w:rsidRDefault="006D5896" w:rsidP="006D5896">
      <w:pPr>
        <w:spacing w:after="0"/>
        <w:jc w:val="both"/>
        <w:rPr>
          <w:lang w:val="fr-FR"/>
        </w:rPr>
      </w:pPr>
      <w:r w:rsidRPr="00BE1811">
        <w:rPr>
          <w:lang w:val="fr-FR"/>
        </w:rPr>
        <w:t xml:space="preserve">2.4. </w:t>
      </w:r>
      <w:proofErr w:type="spellStart"/>
      <w:r w:rsidRPr="00BE1811">
        <w:rPr>
          <w:lang w:val="fr-FR"/>
        </w:rPr>
        <w:t>Planşe</w:t>
      </w:r>
      <w:proofErr w:type="spellEnd"/>
      <w:r w:rsidRPr="00BE1811">
        <w:rPr>
          <w:lang w:val="fr-FR"/>
        </w:rPr>
        <w:t xml:space="preserve"> de </w:t>
      </w:r>
      <w:proofErr w:type="spellStart"/>
      <w:r w:rsidRPr="00BE1811">
        <w:rPr>
          <w:lang w:val="fr-FR"/>
        </w:rPr>
        <w:t>utilaje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echipamente</w:t>
      </w:r>
      <w:proofErr w:type="spellEnd"/>
      <w:r w:rsidRPr="00BE1811">
        <w:rPr>
          <w:lang w:val="fr-FR"/>
        </w:rPr>
        <w:t xml:space="preserve"> </w:t>
      </w:r>
      <w:proofErr w:type="spellStart"/>
      <w:r w:rsidRPr="00BE1811">
        <w:rPr>
          <w:lang w:val="fr-FR"/>
        </w:rPr>
        <w:t>tehnologice</w:t>
      </w:r>
      <w:proofErr w:type="spellEnd"/>
    </w:p>
    <w:p w14:paraId="7B141D90" w14:textId="77777777" w:rsidR="006D5896" w:rsidRPr="00BE1811" w:rsidRDefault="006D5896" w:rsidP="006D5896">
      <w:pPr>
        <w:spacing w:after="0"/>
        <w:jc w:val="both"/>
        <w:rPr>
          <w:lang w:val="fr-FR"/>
        </w:rPr>
      </w:pPr>
      <w:r w:rsidRPr="00BE1811">
        <w:rPr>
          <w:lang w:val="fr-FR"/>
        </w:rPr>
        <w:t xml:space="preserve">Vor </w:t>
      </w:r>
      <w:proofErr w:type="spellStart"/>
      <w:r w:rsidRPr="00BE1811">
        <w:rPr>
          <w:lang w:val="fr-FR"/>
        </w:rPr>
        <w:t>cuprinde</w:t>
      </w:r>
      <w:proofErr w:type="spellEnd"/>
      <w:r w:rsidRPr="00BE1811">
        <w:rPr>
          <w:lang w:val="fr-FR"/>
        </w:rPr>
        <w:t xml:space="preserve">, </w:t>
      </w:r>
      <w:proofErr w:type="spellStart"/>
      <w:r w:rsidRPr="00BE1811">
        <w:rPr>
          <w:lang w:val="fr-FR"/>
        </w:rPr>
        <w:t>în</w:t>
      </w:r>
      <w:proofErr w:type="spellEnd"/>
      <w:r w:rsidRPr="00BE1811">
        <w:rPr>
          <w:lang w:val="fr-FR"/>
        </w:rPr>
        <w:t xml:space="preserve"> principal, </w:t>
      </w:r>
      <w:proofErr w:type="spellStart"/>
      <w:r w:rsidRPr="00BE1811">
        <w:rPr>
          <w:lang w:val="fr-FR"/>
        </w:rPr>
        <w:t>planşele</w:t>
      </w:r>
      <w:proofErr w:type="spellEnd"/>
      <w:r w:rsidRPr="00BE1811">
        <w:rPr>
          <w:lang w:val="fr-FR"/>
        </w:rPr>
        <w:t xml:space="preserve"> principale de </w:t>
      </w:r>
      <w:proofErr w:type="spellStart"/>
      <w:r w:rsidRPr="00BE1811">
        <w:rPr>
          <w:lang w:val="fr-FR"/>
        </w:rPr>
        <w:t>tehnologie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montaj</w:t>
      </w:r>
      <w:proofErr w:type="spellEnd"/>
      <w:r w:rsidRPr="00BE1811">
        <w:rPr>
          <w:lang w:val="fr-FR"/>
        </w:rPr>
        <w:t xml:space="preserve">, </w:t>
      </w:r>
      <w:proofErr w:type="spellStart"/>
      <w:r w:rsidRPr="00BE1811">
        <w:rPr>
          <w:lang w:val="fr-FR"/>
        </w:rPr>
        <w:t>secţiuni</w:t>
      </w:r>
      <w:proofErr w:type="spellEnd"/>
      <w:r w:rsidRPr="00BE1811">
        <w:rPr>
          <w:lang w:val="fr-FR"/>
        </w:rPr>
        <w:t xml:space="preserve">, </w:t>
      </w:r>
      <w:proofErr w:type="spellStart"/>
      <w:r w:rsidRPr="00BE1811">
        <w:rPr>
          <w:lang w:val="fr-FR"/>
        </w:rPr>
        <w:t>vederi</w:t>
      </w:r>
      <w:proofErr w:type="spellEnd"/>
      <w:r w:rsidRPr="00BE1811">
        <w:rPr>
          <w:lang w:val="fr-FR"/>
        </w:rPr>
        <w:t xml:space="preserve">, </w:t>
      </w:r>
      <w:proofErr w:type="spellStart"/>
      <w:r w:rsidRPr="00BE1811">
        <w:rPr>
          <w:lang w:val="fr-FR"/>
        </w:rPr>
        <w:t>detalii</w:t>
      </w:r>
      <w:proofErr w:type="spellEnd"/>
      <w:r w:rsidRPr="00BE1811">
        <w:rPr>
          <w:lang w:val="fr-FR"/>
        </w:rPr>
        <w:t xml:space="preserve">, </w:t>
      </w:r>
      <w:proofErr w:type="spellStart"/>
      <w:r w:rsidRPr="00BE1811">
        <w:rPr>
          <w:lang w:val="fr-FR"/>
        </w:rPr>
        <w:t>inclusiv</w:t>
      </w:r>
      <w:proofErr w:type="spellEnd"/>
      <w:r w:rsidRPr="00BE1811">
        <w:rPr>
          <w:lang w:val="fr-FR"/>
        </w:rPr>
        <w:t xml:space="preserve"> cote, </w:t>
      </w:r>
      <w:proofErr w:type="spellStart"/>
      <w:r w:rsidRPr="00BE1811">
        <w:rPr>
          <w:lang w:val="fr-FR"/>
        </w:rPr>
        <w:t>dimensiuni</w:t>
      </w:r>
      <w:proofErr w:type="spellEnd"/>
      <w:r w:rsidRPr="00BE1811">
        <w:rPr>
          <w:lang w:val="fr-FR"/>
        </w:rPr>
        <w:t xml:space="preserve">, </w:t>
      </w:r>
      <w:proofErr w:type="spellStart"/>
      <w:r w:rsidRPr="00BE1811">
        <w:rPr>
          <w:lang w:val="fr-FR"/>
        </w:rPr>
        <w:t>toleranţe</w:t>
      </w:r>
      <w:proofErr w:type="spellEnd"/>
      <w:r w:rsidRPr="00BE1811">
        <w:rPr>
          <w:lang w:val="fr-FR"/>
        </w:rPr>
        <w:t xml:space="preserve">, </w:t>
      </w:r>
      <w:proofErr w:type="spellStart"/>
      <w:r w:rsidRPr="00BE1811">
        <w:rPr>
          <w:lang w:val="fr-FR"/>
        </w:rPr>
        <w:t>detalii</w:t>
      </w:r>
      <w:proofErr w:type="spellEnd"/>
      <w:r w:rsidRPr="00BE1811">
        <w:rPr>
          <w:lang w:val="fr-FR"/>
        </w:rPr>
        <w:t xml:space="preserve"> </w:t>
      </w:r>
      <w:proofErr w:type="spellStart"/>
      <w:r w:rsidRPr="00BE1811">
        <w:rPr>
          <w:lang w:val="fr-FR"/>
        </w:rPr>
        <w:t>montaj</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proofErr w:type="gramStart"/>
      <w:r w:rsidRPr="00BE1811">
        <w:rPr>
          <w:lang w:val="fr-FR"/>
        </w:rPr>
        <w:t>anume</w:t>
      </w:r>
      <w:proofErr w:type="spellEnd"/>
      <w:r w:rsidRPr="00BE1811">
        <w:rPr>
          <w:lang w:val="fr-FR"/>
        </w:rPr>
        <w:t>:</w:t>
      </w:r>
      <w:proofErr w:type="gramEnd"/>
    </w:p>
    <w:p w14:paraId="4DBF1E30"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planşe</w:t>
      </w:r>
      <w:proofErr w:type="spellEnd"/>
      <w:r w:rsidRPr="00BE1811">
        <w:rPr>
          <w:lang w:val="fr-FR"/>
        </w:rPr>
        <w:t xml:space="preserve"> de </w:t>
      </w:r>
      <w:proofErr w:type="spellStart"/>
      <w:proofErr w:type="gramStart"/>
      <w:r w:rsidRPr="00BE1811">
        <w:rPr>
          <w:lang w:val="fr-FR"/>
        </w:rPr>
        <w:t>ansamblu</w:t>
      </w:r>
      <w:proofErr w:type="spellEnd"/>
      <w:r w:rsidRPr="00BE1811">
        <w:rPr>
          <w:lang w:val="fr-FR"/>
        </w:rPr>
        <w:t>;</w:t>
      </w:r>
      <w:proofErr w:type="gramEnd"/>
    </w:p>
    <w:p w14:paraId="37F60176"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scheme</w:t>
      </w:r>
      <w:proofErr w:type="spellEnd"/>
      <w:r w:rsidRPr="00BE1811">
        <w:rPr>
          <w:lang w:val="fr-FR"/>
        </w:rPr>
        <w:t xml:space="preserve"> ale </w:t>
      </w:r>
      <w:proofErr w:type="spellStart"/>
      <w:r w:rsidRPr="00BE1811">
        <w:rPr>
          <w:lang w:val="fr-FR"/>
        </w:rPr>
        <w:t>fluxului</w:t>
      </w:r>
      <w:proofErr w:type="spellEnd"/>
      <w:r w:rsidRPr="00BE1811">
        <w:rPr>
          <w:lang w:val="fr-FR"/>
        </w:rPr>
        <w:t xml:space="preserve"> </w:t>
      </w:r>
      <w:proofErr w:type="spellStart"/>
      <w:proofErr w:type="gramStart"/>
      <w:r w:rsidRPr="00BE1811">
        <w:rPr>
          <w:lang w:val="fr-FR"/>
        </w:rPr>
        <w:t>tehnologic</w:t>
      </w:r>
      <w:proofErr w:type="spellEnd"/>
      <w:r w:rsidRPr="00BE1811">
        <w:rPr>
          <w:lang w:val="fr-FR"/>
        </w:rPr>
        <w:t>;</w:t>
      </w:r>
      <w:proofErr w:type="gramEnd"/>
    </w:p>
    <w:p w14:paraId="73A2E687"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scheme</w:t>
      </w:r>
      <w:proofErr w:type="spellEnd"/>
      <w:r w:rsidRPr="00BE1811">
        <w:rPr>
          <w:lang w:val="fr-FR"/>
        </w:rPr>
        <w:t xml:space="preserve"> </w:t>
      </w:r>
      <w:proofErr w:type="spellStart"/>
      <w:r w:rsidRPr="00BE1811">
        <w:rPr>
          <w:lang w:val="fr-FR"/>
        </w:rPr>
        <w:t>cinematice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indicarea</w:t>
      </w:r>
      <w:proofErr w:type="spellEnd"/>
      <w:r w:rsidRPr="00BE1811">
        <w:rPr>
          <w:lang w:val="fr-FR"/>
        </w:rPr>
        <w:t xml:space="preserve"> </w:t>
      </w:r>
      <w:proofErr w:type="spellStart"/>
      <w:r w:rsidRPr="00BE1811">
        <w:rPr>
          <w:lang w:val="fr-FR"/>
        </w:rPr>
        <w:t>principalilor</w:t>
      </w:r>
      <w:proofErr w:type="spellEnd"/>
      <w:r w:rsidRPr="00BE1811">
        <w:rPr>
          <w:lang w:val="fr-FR"/>
        </w:rPr>
        <w:t xml:space="preserve"> </w:t>
      </w:r>
      <w:proofErr w:type="spellStart"/>
      <w:proofErr w:type="gramStart"/>
      <w:r w:rsidRPr="00BE1811">
        <w:rPr>
          <w:lang w:val="fr-FR"/>
        </w:rPr>
        <w:t>parametri</w:t>
      </w:r>
      <w:proofErr w:type="spellEnd"/>
      <w:r w:rsidRPr="00BE1811">
        <w:rPr>
          <w:lang w:val="fr-FR"/>
        </w:rPr>
        <w:t>;</w:t>
      </w:r>
      <w:proofErr w:type="gramEnd"/>
    </w:p>
    <w:p w14:paraId="4B72C101"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scheme</w:t>
      </w:r>
      <w:proofErr w:type="spellEnd"/>
      <w:r w:rsidRPr="00BE1811">
        <w:rPr>
          <w:lang w:val="fr-FR"/>
        </w:rPr>
        <w:t xml:space="preserve"> ale </w:t>
      </w:r>
      <w:proofErr w:type="spellStart"/>
      <w:r w:rsidRPr="00BE1811">
        <w:rPr>
          <w:lang w:val="fr-FR"/>
        </w:rPr>
        <w:t>instalaţiilor</w:t>
      </w:r>
      <w:proofErr w:type="spellEnd"/>
      <w:r w:rsidRPr="00BE1811">
        <w:rPr>
          <w:lang w:val="fr-FR"/>
        </w:rPr>
        <w:t xml:space="preserve"> </w:t>
      </w:r>
      <w:proofErr w:type="spellStart"/>
      <w:r w:rsidRPr="00BE1811">
        <w:rPr>
          <w:lang w:val="fr-FR"/>
        </w:rPr>
        <w:t>hidraulice</w:t>
      </w:r>
      <w:proofErr w:type="spellEnd"/>
      <w:r w:rsidRPr="00BE1811">
        <w:rPr>
          <w:lang w:val="fr-FR"/>
        </w:rPr>
        <w:t xml:space="preserve">, </w:t>
      </w:r>
      <w:proofErr w:type="spellStart"/>
      <w:r w:rsidRPr="00BE1811">
        <w:rPr>
          <w:lang w:val="fr-FR"/>
        </w:rPr>
        <w:t>pneumatice</w:t>
      </w:r>
      <w:proofErr w:type="spellEnd"/>
      <w:r w:rsidRPr="00BE1811">
        <w:rPr>
          <w:lang w:val="fr-FR"/>
        </w:rPr>
        <w:t xml:space="preserve">, </w:t>
      </w:r>
      <w:proofErr w:type="spellStart"/>
      <w:r w:rsidRPr="00BE1811">
        <w:rPr>
          <w:lang w:val="fr-FR"/>
        </w:rPr>
        <w:t>electrice</w:t>
      </w:r>
      <w:proofErr w:type="spellEnd"/>
      <w:r w:rsidRPr="00BE1811">
        <w:rPr>
          <w:lang w:val="fr-FR"/>
        </w:rPr>
        <w:t xml:space="preserve">, de </w:t>
      </w:r>
      <w:proofErr w:type="spellStart"/>
      <w:r w:rsidRPr="00BE1811">
        <w:rPr>
          <w:lang w:val="fr-FR"/>
        </w:rPr>
        <w:t>automatizare</w:t>
      </w:r>
      <w:proofErr w:type="spellEnd"/>
      <w:r w:rsidRPr="00BE1811">
        <w:rPr>
          <w:lang w:val="fr-FR"/>
        </w:rPr>
        <w:t>,</w:t>
      </w:r>
    </w:p>
    <w:p w14:paraId="0C6315DD" w14:textId="77777777" w:rsidR="006D5896" w:rsidRPr="00BE1811" w:rsidRDefault="006D5896" w:rsidP="006D5896">
      <w:pPr>
        <w:spacing w:after="0"/>
        <w:jc w:val="both"/>
        <w:rPr>
          <w:lang w:val="fr-FR"/>
        </w:rPr>
      </w:pPr>
      <w:proofErr w:type="spellStart"/>
      <w:proofErr w:type="gramStart"/>
      <w:r w:rsidRPr="00BE1811">
        <w:rPr>
          <w:lang w:val="fr-FR"/>
        </w:rPr>
        <w:t>comunicaţii</w:t>
      </w:r>
      <w:proofErr w:type="spellEnd"/>
      <w:proofErr w:type="gramEnd"/>
      <w:r w:rsidRPr="00BE1811">
        <w:rPr>
          <w:lang w:val="fr-FR"/>
        </w:rPr>
        <w:t xml:space="preserve">, </w:t>
      </w:r>
      <w:proofErr w:type="spellStart"/>
      <w:r w:rsidRPr="00BE1811">
        <w:rPr>
          <w:lang w:val="fr-FR"/>
        </w:rPr>
        <w:t>reţele</w:t>
      </w:r>
      <w:proofErr w:type="spellEnd"/>
      <w:r w:rsidRPr="00BE1811">
        <w:rPr>
          <w:lang w:val="fr-FR"/>
        </w:rPr>
        <w:t xml:space="preserve"> de </w:t>
      </w:r>
      <w:proofErr w:type="spellStart"/>
      <w:r w:rsidRPr="00BE1811">
        <w:rPr>
          <w:lang w:val="fr-FR"/>
        </w:rPr>
        <w:t>combustibil</w:t>
      </w:r>
      <w:proofErr w:type="spellEnd"/>
      <w:r w:rsidRPr="00BE1811">
        <w:rPr>
          <w:lang w:val="fr-FR"/>
        </w:rPr>
        <w:t xml:space="preserve">, </w:t>
      </w:r>
      <w:proofErr w:type="spellStart"/>
      <w:r w:rsidRPr="00BE1811">
        <w:rPr>
          <w:lang w:val="fr-FR"/>
        </w:rPr>
        <w:t>apă</w:t>
      </w:r>
      <w:proofErr w:type="spellEnd"/>
      <w:r w:rsidRPr="00BE1811">
        <w:rPr>
          <w:lang w:val="fr-FR"/>
        </w:rPr>
        <w:t xml:space="preserve">, </w:t>
      </w:r>
      <w:proofErr w:type="spellStart"/>
      <w:r w:rsidRPr="00BE1811">
        <w:rPr>
          <w:lang w:val="fr-FR"/>
        </w:rPr>
        <w:t>iluminat</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r w:rsidRPr="00BE1811">
        <w:rPr>
          <w:lang w:val="fr-FR"/>
        </w:rPr>
        <w:t>asemenea</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ale </w:t>
      </w:r>
      <w:proofErr w:type="spellStart"/>
      <w:r w:rsidRPr="00BE1811">
        <w:rPr>
          <w:lang w:val="fr-FR"/>
        </w:rPr>
        <w:t>instalaţiilor</w:t>
      </w:r>
      <w:proofErr w:type="spellEnd"/>
      <w:r w:rsidRPr="00BE1811">
        <w:rPr>
          <w:lang w:val="fr-FR"/>
        </w:rPr>
        <w:t xml:space="preserve"> </w:t>
      </w:r>
      <w:proofErr w:type="spellStart"/>
      <w:r w:rsidRPr="00BE1811">
        <w:rPr>
          <w:lang w:val="fr-FR"/>
        </w:rPr>
        <w:t>tehnologice</w:t>
      </w:r>
      <w:proofErr w:type="spellEnd"/>
      <w:r w:rsidRPr="00BE1811">
        <w:rPr>
          <w:lang w:val="fr-FR"/>
        </w:rPr>
        <w:t>;</w:t>
      </w:r>
    </w:p>
    <w:p w14:paraId="504A723C"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planşe</w:t>
      </w:r>
      <w:proofErr w:type="spellEnd"/>
      <w:r w:rsidRPr="00BE1811">
        <w:rPr>
          <w:lang w:val="fr-FR"/>
        </w:rPr>
        <w:t xml:space="preserve"> de </w:t>
      </w:r>
      <w:proofErr w:type="spellStart"/>
      <w:r w:rsidRPr="00BE1811">
        <w:rPr>
          <w:lang w:val="fr-FR"/>
        </w:rPr>
        <w:t>montaj</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indicarea</w:t>
      </w:r>
      <w:proofErr w:type="spellEnd"/>
      <w:r w:rsidRPr="00BE1811">
        <w:rPr>
          <w:lang w:val="fr-FR"/>
        </w:rPr>
        <w:t xml:space="preserve"> </w:t>
      </w:r>
      <w:proofErr w:type="spellStart"/>
      <w:r w:rsidRPr="00BE1811">
        <w:rPr>
          <w:lang w:val="fr-FR"/>
        </w:rPr>
        <w:t>geometriilor</w:t>
      </w:r>
      <w:proofErr w:type="spellEnd"/>
      <w:r w:rsidRPr="00BE1811">
        <w:rPr>
          <w:lang w:val="fr-FR"/>
        </w:rPr>
        <w:t xml:space="preserve">, </w:t>
      </w:r>
      <w:proofErr w:type="spellStart"/>
      <w:r w:rsidRPr="00BE1811">
        <w:rPr>
          <w:lang w:val="fr-FR"/>
        </w:rPr>
        <w:t>dimensiunilor</w:t>
      </w:r>
      <w:proofErr w:type="spellEnd"/>
      <w:r w:rsidRPr="00BE1811">
        <w:rPr>
          <w:lang w:val="fr-FR"/>
        </w:rPr>
        <w:t xml:space="preserve"> de </w:t>
      </w:r>
      <w:proofErr w:type="spellStart"/>
      <w:r w:rsidRPr="00BE1811">
        <w:rPr>
          <w:lang w:val="fr-FR"/>
        </w:rPr>
        <w:t>amplasare</w:t>
      </w:r>
      <w:proofErr w:type="spellEnd"/>
      <w:r w:rsidRPr="00BE1811">
        <w:rPr>
          <w:lang w:val="fr-FR"/>
        </w:rPr>
        <w:t xml:space="preserve">, </w:t>
      </w:r>
      <w:proofErr w:type="spellStart"/>
      <w:r w:rsidRPr="00BE1811">
        <w:rPr>
          <w:lang w:val="fr-FR"/>
        </w:rPr>
        <w:t>prestaţiilor</w:t>
      </w:r>
      <w:proofErr w:type="spellEnd"/>
      <w:r w:rsidRPr="00BE1811">
        <w:rPr>
          <w:lang w:val="fr-FR"/>
        </w:rPr>
        <w:t xml:space="preserve">, </w:t>
      </w:r>
      <w:proofErr w:type="spellStart"/>
      <w:r w:rsidRPr="00BE1811">
        <w:rPr>
          <w:lang w:val="fr-FR"/>
        </w:rPr>
        <w:t>sarcinilor</w:t>
      </w:r>
      <w:proofErr w:type="spellEnd"/>
      <w:r w:rsidRPr="00BE1811">
        <w:rPr>
          <w:lang w:val="fr-FR"/>
        </w:rPr>
        <w:t xml:space="preserve"> </w:t>
      </w:r>
      <w:proofErr w:type="spellStart"/>
      <w:r w:rsidRPr="00BE1811">
        <w:rPr>
          <w:lang w:val="fr-FR"/>
        </w:rPr>
        <w:t>şi</w:t>
      </w:r>
      <w:proofErr w:type="spellEnd"/>
      <w:r w:rsidRPr="00BE1811">
        <w:rPr>
          <w:lang w:val="fr-FR"/>
        </w:rPr>
        <w:t xml:space="preserve"> a </w:t>
      </w:r>
      <w:proofErr w:type="spellStart"/>
      <w:r w:rsidRPr="00BE1811">
        <w:rPr>
          <w:lang w:val="fr-FR"/>
        </w:rPr>
        <w:t>altor</w:t>
      </w:r>
      <w:proofErr w:type="spellEnd"/>
      <w:r w:rsidRPr="00BE1811">
        <w:rPr>
          <w:lang w:val="fr-FR"/>
        </w:rPr>
        <w:t xml:space="preserve"> </w:t>
      </w:r>
      <w:proofErr w:type="spellStart"/>
      <w:r w:rsidRPr="00BE1811">
        <w:rPr>
          <w:lang w:val="fr-FR"/>
        </w:rPr>
        <w:t>informaţii</w:t>
      </w:r>
      <w:proofErr w:type="spellEnd"/>
      <w:r w:rsidRPr="00BE1811">
        <w:rPr>
          <w:lang w:val="fr-FR"/>
        </w:rPr>
        <w:t xml:space="preserve"> de </w:t>
      </w:r>
      <w:proofErr w:type="spellStart"/>
      <w:r w:rsidRPr="00BE1811">
        <w:rPr>
          <w:lang w:val="fr-FR"/>
        </w:rPr>
        <w:t>aceeaşi</w:t>
      </w:r>
      <w:proofErr w:type="spellEnd"/>
      <w:r w:rsidRPr="00BE1811">
        <w:rPr>
          <w:lang w:val="fr-FR"/>
        </w:rPr>
        <w:t xml:space="preserve"> </w:t>
      </w:r>
      <w:proofErr w:type="spellStart"/>
      <w:r w:rsidRPr="00BE1811">
        <w:rPr>
          <w:lang w:val="fr-FR"/>
        </w:rPr>
        <w:t>natură</w:t>
      </w:r>
      <w:proofErr w:type="spellEnd"/>
      <w:r w:rsidRPr="00BE1811">
        <w:rPr>
          <w:lang w:val="fr-FR"/>
        </w:rPr>
        <w:t xml:space="preserve">, </w:t>
      </w:r>
      <w:proofErr w:type="spellStart"/>
      <w:r w:rsidRPr="00BE1811">
        <w:rPr>
          <w:lang w:val="fr-FR"/>
        </w:rPr>
        <w:t>inclusiv</w:t>
      </w:r>
      <w:proofErr w:type="spellEnd"/>
      <w:r w:rsidRPr="00BE1811">
        <w:rPr>
          <w:lang w:val="fr-FR"/>
        </w:rPr>
        <w:t xml:space="preserve"> a </w:t>
      </w:r>
      <w:proofErr w:type="spellStart"/>
      <w:r w:rsidRPr="00BE1811">
        <w:rPr>
          <w:lang w:val="fr-FR"/>
        </w:rPr>
        <w:t>schemelor</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de </w:t>
      </w:r>
      <w:proofErr w:type="spellStart"/>
      <w:proofErr w:type="gramStart"/>
      <w:r w:rsidRPr="00BE1811">
        <w:rPr>
          <w:lang w:val="fr-FR"/>
        </w:rPr>
        <w:t>montaj</w:t>
      </w:r>
      <w:proofErr w:type="spellEnd"/>
      <w:r w:rsidRPr="00BE1811">
        <w:rPr>
          <w:lang w:val="fr-FR"/>
        </w:rPr>
        <w:t>;</w:t>
      </w:r>
      <w:proofErr w:type="gramEnd"/>
    </w:p>
    <w:p w14:paraId="530D556B"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diagrame</w:t>
      </w:r>
      <w:proofErr w:type="spellEnd"/>
      <w:r w:rsidRPr="00BE1811">
        <w:rPr>
          <w:lang w:val="fr-FR"/>
        </w:rPr>
        <w:t xml:space="preserve">, </w:t>
      </w:r>
      <w:proofErr w:type="spellStart"/>
      <w:r w:rsidRPr="00BE1811">
        <w:rPr>
          <w:lang w:val="fr-FR"/>
        </w:rPr>
        <w:t>nomograme</w:t>
      </w:r>
      <w:proofErr w:type="spellEnd"/>
      <w:r w:rsidRPr="00BE1811">
        <w:rPr>
          <w:lang w:val="fr-FR"/>
        </w:rPr>
        <w:t xml:space="preserve">, calcule </w:t>
      </w:r>
      <w:proofErr w:type="spellStart"/>
      <w:r w:rsidRPr="00BE1811">
        <w:rPr>
          <w:lang w:val="fr-FR"/>
        </w:rPr>
        <w:t>inginereşti</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şi</w:t>
      </w:r>
      <w:proofErr w:type="spellEnd"/>
      <w:r w:rsidRPr="00BE1811">
        <w:rPr>
          <w:lang w:val="fr-FR"/>
        </w:rPr>
        <w:t xml:space="preserve"> de </w:t>
      </w:r>
      <w:proofErr w:type="spellStart"/>
      <w:r w:rsidRPr="00BE1811">
        <w:rPr>
          <w:lang w:val="fr-FR"/>
        </w:rPr>
        <w:t>montaj</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materialul</w:t>
      </w:r>
      <w:proofErr w:type="spellEnd"/>
      <w:r w:rsidRPr="00BE1811">
        <w:rPr>
          <w:lang w:val="fr-FR"/>
        </w:rPr>
        <w:t xml:space="preserve"> </w:t>
      </w:r>
      <w:proofErr w:type="spellStart"/>
      <w:r w:rsidRPr="00BE1811">
        <w:rPr>
          <w:lang w:val="fr-FR"/>
        </w:rPr>
        <w:t>grafic</w:t>
      </w:r>
      <w:proofErr w:type="spellEnd"/>
      <w:r w:rsidRPr="00BE1811">
        <w:rPr>
          <w:lang w:val="fr-FR"/>
        </w:rPr>
        <w:t xml:space="preserve"> </w:t>
      </w:r>
      <w:proofErr w:type="spellStart"/>
      <w:r w:rsidRPr="00BE1811">
        <w:rPr>
          <w:lang w:val="fr-FR"/>
        </w:rPr>
        <w:t>necesar</w:t>
      </w:r>
      <w:proofErr w:type="spellEnd"/>
      <w:r w:rsidRPr="00BE1811">
        <w:rPr>
          <w:lang w:val="fr-FR"/>
        </w:rPr>
        <w:t xml:space="preserve"> </w:t>
      </w:r>
      <w:proofErr w:type="spellStart"/>
      <w:r w:rsidRPr="00BE1811">
        <w:rPr>
          <w:lang w:val="fr-FR"/>
        </w:rPr>
        <w:t>punerii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funcţiune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proofErr w:type="gramStart"/>
      <w:r w:rsidRPr="00BE1811">
        <w:rPr>
          <w:lang w:val="fr-FR"/>
        </w:rPr>
        <w:t>exploatării</w:t>
      </w:r>
      <w:proofErr w:type="spellEnd"/>
      <w:r w:rsidRPr="00BE1811">
        <w:rPr>
          <w:lang w:val="fr-FR"/>
        </w:rPr>
        <w:t>;</w:t>
      </w:r>
      <w:proofErr w:type="gramEnd"/>
    </w:p>
    <w:p w14:paraId="4192B9BF" w14:textId="77777777" w:rsidR="006D5896" w:rsidRPr="00BE1811" w:rsidRDefault="006D5896" w:rsidP="006D5896">
      <w:pPr>
        <w:spacing w:after="0"/>
        <w:jc w:val="both"/>
        <w:rPr>
          <w:lang w:val="fr-FR"/>
        </w:rPr>
      </w:pPr>
      <w:r w:rsidRPr="00BE1811">
        <w:rPr>
          <w:lang w:val="fr-FR"/>
        </w:rPr>
        <w:t xml:space="preserve">- liste </w:t>
      </w:r>
      <w:proofErr w:type="spellStart"/>
      <w:r w:rsidRPr="00BE1811">
        <w:rPr>
          <w:lang w:val="fr-FR"/>
        </w:rPr>
        <w:t>cu</w:t>
      </w:r>
      <w:proofErr w:type="spellEnd"/>
      <w:r w:rsidRPr="00BE1811">
        <w:rPr>
          <w:lang w:val="fr-FR"/>
        </w:rPr>
        <w:t xml:space="preserve"> </w:t>
      </w:r>
      <w:proofErr w:type="spellStart"/>
      <w:r w:rsidRPr="00BE1811">
        <w:rPr>
          <w:lang w:val="fr-FR"/>
        </w:rPr>
        <w:t>utilaje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echipamente</w:t>
      </w:r>
      <w:proofErr w:type="spellEnd"/>
      <w:r w:rsidRPr="00BE1811">
        <w:rPr>
          <w:lang w:val="fr-FR"/>
        </w:rPr>
        <w:t xml:space="preserve"> </w:t>
      </w:r>
      <w:proofErr w:type="spellStart"/>
      <w:r w:rsidRPr="00BE1811">
        <w:rPr>
          <w:lang w:val="fr-FR"/>
        </w:rPr>
        <w:t>din</w:t>
      </w:r>
      <w:proofErr w:type="spellEnd"/>
      <w:r w:rsidRPr="00BE1811">
        <w:rPr>
          <w:lang w:val="fr-FR"/>
        </w:rPr>
        <w:t xml:space="preserve"> </w:t>
      </w:r>
      <w:proofErr w:type="spellStart"/>
      <w:r w:rsidRPr="00BE1811">
        <w:rPr>
          <w:lang w:val="fr-FR"/>
        </w:rPr>
        <w:t>componenţa</w:t>
      </w:r>
      <w:proofErr w:type="spellEnd"/>
      <w:r w:rsidRPr="00BE1811">
        <w:rPr>
          <w:lang w:val="fr-FR"/>
        </w:rPr>
        <w:t xml:space="preserve"> </w:t>
      </w:r>
      <w:proofErr w:type="spellStart"/>
      <w:r w:rsidRPr="00BE1811">
        <w:rPr>
          <w:lang w:val="fr-FR"/>
        </w:rPr>
        <w:t>planşelor</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inclusiv</w:t>
      </w:r>
      <w:proofErr w:type="spellEnd"/>
      <w:r w:rsidRPr="00BE1811">
        <w:rPr>
          <w:lang w:val="fr-FR"/>
        </w:rPr>
        <w:t xml:space="preserve"> </w:t>
      </w:r>
      <w:proofErr w:type="spellStart"/>
      <w:r w:rsidRPr="00BE1811">
        <w:rPr>
          <w:lang w:val="fr-FR"/>
        </w:rPr>
        <w:t>fişe</w:t>
      </w:r>
      <w:proofErr w:type="spellEnd"/>
      <w:r w:rsidRPr="00BE1811">
        <w:rPr>
          <w:lang w:val="fr-FR"/>
        </w:rPr>
        <w:t xml:space="preserve"> </w:t>
      </w:r>
      <w:proofErr w:type="spellStart"/>
      <w:r w:rsidRPr="00BE1811">
        <w:rPr>
          <w:lang w:val="fr-FR"/>
        </w:rPr>
        <w:t>cuprinzând</w:t>
      </w:r>
      <w:proofErr w:type="spellEnd"/>
      <w:r w:rsidRPr="00BE1811">
        <w:rPr>
          <w:lang w:val="fr-FR"/>
        </w:rPr>
        <w:t xml:space="preserve"> </w:t>
      </w:r>
      <w:proofErr w:type="spellStart"/>
      <w:r w:rsidRPr="00BE1811">
        <w:rPr>
          <w:lang w:val="fr-FR"/>
        </w:rPr>
        <w:t>parametrii</w:t>
      </w:r>
      <w:proofErr w:type="spellEnd"/>
      <w:r w:rsidRPr="00BE1811">
        <w:rPr>
          <w:lang w:val="fr-FR"/>
        </w:rPr>
        <w:t xml:space="preserve">, </w:t>
      </w:r>
      <w:proofErr w:type="spellStart"/>
      <w:r w:rsidRPr="00BE1811">
        <w:rPr>
          <w:lang w:val="fr-FR"/>
        </w:rPr>
        <w:t>performanţele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caracteristicile</w:t>
      </w:r>
      <w:proofErr w:type="spellEnd"/>
      <w:r w:rsidRPr="00BE1811">
        <w:rPr>
          <w:lang w:val="fr-FR"/>
        </w:rPr>
        <w:t xml:space="preserve"> </w:t>
      </w:r>
      <w:proofErr w:type="spellStart"/>
      <w:r w:rsidRPr="00BE1811">
        <w:rPr>
          <w:lang w:val="fr-FR"/>
        </w:rPr>
        <w:t>acestora</w:t>
      </w:r>
      <w:proofErr w:type="spellEnd"/>
      <w:r w:rsidRPr="00BE1811">
        <w:rPr>
          <w:lang w:val="fr-FR"/>
        </w:rPr>
        <w:t>.</w:t>
      </w:r>
    </w:p>
    <w:p w14:paraId="34EC9FFE" w14:textId="77777777" w:rsidR="006D5896" w:rsidRPr="00BE1811" w:rsidRDefault="006D5896" w:rsidP="006D5896">
      <w:pPr>
        <w:spacing w:after="0"/>
        <w:jc w:val="both"/>
        <w:rPr>
          <w:lang w:val="fr-FR"/>
        </w:rPr>
      </w:pPr>
      <w:r w:rsidRPr="00BE1811">
        <w:rPr>
          <w:lang w:val="fr-FR"/>
        </w:rPr>
        <w:t xml:space="preserve">2.5. </w:t>
      </w:r>
      <w:proofErr w:type="spellStart"/>
      <w:r w:rsidRPr="00BE1811">
        <w:rPr>
          <w:lang w:val="fr-FR"/>
        </w:rPr>
        <w:t>Planşe</w:t>
      </w:r>
      <w:proofErr w:type="spellEnd"/>
      <w:r w:rsidRPr="00BE1811">
        <w:rPr>
          <w:lang w:val="fr-FR"/>
        </w:rPr>
        <w:t xml:space="preserve"> de </w:t>
      </w:r>
      <w:proofErr w:type="spellStart"/>
      <w:r w:rsidRPr="00BE1811">
        <w:rPr>
          <w:lang w:val="fr-FR"/>
        </w:rPr>
        <w:t>dotări</w:t>
      </w:r>
      <w:proofErr w:type="spellEnd"/>
    </w:p>
    <w:p w14:paraId="74C29150" w14:textId="77777777" w:rsidR="006D5896" w:rsidRPr="00BE1811" w:rsidRDefault="006D5896" w:rsidP="006D5896">
      <w:pPr>
        <w:spacing w:after="0"/>
        <w:jc w:val="both"/>
        <w:rPr>
          <w:lang w:val="fr-FR"/>
        </w:rPr>
      </w:pPr>
      <w:proofErr w:type="spellStart"/>
      <w:r w:rsidRPr="00BE1811">
        <w:rPr>
          <w:lang w:val="fr-FR"/>
        </w:rPr>
        <w:t>Cuprind</w:t>
      </w:r>
      <w:proofErr w:type="spellEnd"/>
      <w:r w:rsidRPr="00BE1811">
        <w:rPr>
          <w:lang w:val="fr-FR"/>
        </w:rPr>
        <w:t xml:space="preserve"> </w:t>
      </w:r>
      <w:proofErr w:type="spellStart"/>
      <w:r w:rsidRPr="00BE1811">
        <w:rPr>
          <w:lang w:val="fr-FR"/>
        </w:rPr>
        <w:t>planşe</w:t>
      </w:r>
      <w:proofErr w:type="spellEnd"/>
      <w:r w:rsidRPr="00BE1811">
        <w:rPr>
          <w:lang w:val="fr-FR"/>
        </w:rPr>
        <w:t xml:space="preserve"> de </w:t>
      </w:r>
      <w:proofErr w:type="spellStart"/>
      <w:r w:rsidRPr="00BE1811">
        <w:rPr>
          <w:lang w:val="fr-FR"/>
        </w:rPr>
        <w:t>amplasare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montaj</w:t>
      </w:r>
      <w:proofErr w:type="spellEnd"/>
      <w:r w:rsidRPr="00BE1811">
        <w:rPr>
          <w:lang w:val="fr-FR"/>
        </w:rPr>
        <w:t xml:space="preserve">, </w:t>
      </w:r>
      <w:proofErr w:type="spellStart"/>
      <w:r w:rsidRPr="00BE1811">
        <w:rPr>
          <w:lang w:val="fr-FR"/>
        </w:rPr>
        <w:t>inclusiv</w:t>
      </w:r>
      <w:proofErr w:type="spellEnd"/>
      <w:r w:rsidRPr="00BE1811">
        <w:rPr>
          <w:lang w:val="fr-FR"/>
        </w:rPr>
        <w:t xml:space="preserve"> cote, </w:t>
      </w:r>
      <w:proofErr w:type="spellStart"/>
      <w:r w:rsidRPr="00BE1811">
        <w:rPr>
          <w:lang w:val="fr-FR"/>
        </w:rPr>
        <w:t>dimensiuni</w:t>
      </w:r>
      <w:proofErr w:type="spellEnd"/>
      <w:r w:rsidRPr="00BE1811">
        <w:rPr>
          <w:lang w:val="fr-FR"/>
        </w:rPr>
        <w:t xml:space="preserve">, </w:t>
      </w:r>
      <w:proofErr w:type="spellStart"/>
      <w:r w:rsidRPr="00BE1811">
        <w:rPr>
          <w:lang w:val="fr-FR"/>
        </w:rPr>
        <w:t>secţiuni</w:t>
      </w:r>
      <w:proofErr w:type="spellEnd"/>
      <w:r w:rsidRPr="00BE1811">
        <w:rPr>
          <w:lang w:val="fr-FR"/>
        </w:rPr>
        <w:t xml:space="preserve">, </w:t>
      </w:r>
      <w:proofErr w:type="spellStart"/>
      <w:r w:rsidRPr="00BE1811">
        <w:rPr>
          <w:lang w:val="fr-FR"/>
        </w:rPr>
        <w:t>vederi</w:t>
      </w:r>
      <w:proofErr w:type="spellEnd"/>
      <w:r w:rsidRPr="00BE1811">
        <w:rPr>
          <w:lang w:val="fr-FR"/>
        </w:rPr>
        <w:t xml:space="preserve">, </w:t>
      </w:r>
      <w:proofErr w:type="spellStart"/>
      <w:r w:rsidRPr="00BE1811">
        <w:rPr>
          <w:lang w:val="fr-FR"/>
        </w:rPr>
        <w:t>tablouri</w:t>
      </w:r>
      <w:proofErr w:type="spellEnd"/>
      <w:r w:rsidRPr="00BE1811">
        <w:rPr>
          <w:lang w:val="fr-FR"/>
        </w:rPr>
        <w:t xml:space="preserve"> de </w:t>
      </w:r>
      <w:proofErr w:type="spellStart"/>
      <w:r w:rsidRPr="00BE1811">
        <w:rPr>
          <w:lang w:val="fr-FR"/>
        </w:rPr>
        <w:t>dotări</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altele</w:t>
      </w:r>
      <w:proofErr w:type="spellEnd"/>
      <w:r w:rsidRPr="00BE1811">
        <w:rPr>
          <w:lang w:val="fr-FR"/>
        </w:rPr>
        <w:t xml:space="preserve"> </w:t>
      </w:r>
      <w:proofErr w:type="spellStart"/>
      <w:r w:rsidRPr="00BE1811">
        <w:rPr>
          <w:lang w:val="fr-FR"/>
        </w:rPr>
        <w:t>asemenea</w:t>
      </w:r>
      <w:proofErr w:type="spellEnd"/>
      <w:r w:rsidRPr="00BE1811">
        <w:rPr>
          <w:lang w:val="fr-FR"/>
        </w:rPr>
        <w:t xml:space="preserve">, </w:t>
      </w:r>
      <w:proofErr w:type="spellStart"/>
      <w:proofErr w:type="gramStart"/>
      <w:r w:rsidRPr="00BE1811">
        <w:rPr>
          <w:lang w:val="fr-FR"/>
        </w:rPr>
        <w:t>pentru</w:t>
      </w:r>
      <w:proofErr w:type="spellEnd"/>
      <w:r w:rsidRPr="00BE1811">
        <w:rPr>
          <w:lang w:val="fr-FR"/>
        </w:rPr>
        <w:t>:</w:t>
      </w:r>
      <w:proofErr w:type="gramEnd"/>
    </w:p>
    <w:p w14:paraId="674D932F"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piese</w:t>
      </w:r>
      <w:proofErr w:type="spellEnd"/>
      <w:r w:rsidRPr="00BE1811">
        <w:rPr>
          <w:lang w:val="fr-FR"/>
        </w:rPr>
        <w:t xml:space="preserve"> de </w:t>
      </w:r>
      <w:proofErr w:type="gramStart"/>
      <w:r w:rsidRPr="00BE1811">
        <w:rPr>
          <w:lang w:val="fr-FR"/>
        </w:rPr>
        <w:t>mobilier;</w:t>
      </w:r>
      <w:proofErr w:type="gramEnd"/>
    </w:p>
    <w:p w14:paraId="26146C49"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elemente</w:t>
      </w:r>
      <w:proofErr w:type="spellEnd"/>
      <w:r w:rsidRPr="00BE1811">
        <w:rPr>
          <w:lang w:val="fr-FR"/>
        </w:rPr>
        <w:t xml:space="preserve"> de </w:t>
      </w:r>
      <w:proofErr w:type="spellStart"/>
      <w:r w:rsidRPr="00BE1811">
        <w:rPr>
          <w:lang w:val="fr-FR"/>
        </w:rPr>
        <w:t>inventar</w:t>
      </w:r>
      <w:proofErr w:type="spellEnd"/>
      <w:r w:rsidRPr="00BE1811">
        <w:rPr>
          <w:lang w:val="fr-FR"/>
        </w:rPr>
        <w:t xml:space="preserve"> </w:t>
      </w:r>
      <w:proofErr w:type="spellStart"/>
      <w:proofErr w:type="gramStart"/>
      <w:r w:rsidRPr="00BE1811">
        <w:rPr>
          <w:lang w:val="fr-FR"/>
        </w:rPr>
        <w:t>gospodăresc</w:t>
      </w:r>
      <w:proofErr w:type="spellEnd"/>
      <w:r w:rsidRPr="00BE1811">
        <w:rPr>
          <w:lang w:val="fr-FR"/>
        </w:rPr>
        <w:t>;</w:t>
      </w:r>
      <w:proofErr w:type="gramEnd"/>
    </w:p>
    <w:p w14:paraId="788AE9CF"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dotări</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mijloace</w:t>
      </w:r>
      <w:proofErr w:type="spellEnd"/>
      <w:r w:rsidRPr="00BE1811">
        <w:rPr>
          <w:lang w:val="fr-FR"/>
        </w:rPr>
        <w:t xml:space="preserve"> </w:t>
      </w:r>
      <w:proofErr w:type="spellStart"/>
      <w:r w:rsidRPr="00BE1811">
        <w:rPr>
          <w:lang w:val="fr-FR"/>
        </w:rPr>
        <w:t>tehnice</w:t>
      </w:r>
      <w:proofErr w:type="spellEnd"/>
      <w:r w:rsidRPr="00BE1811">
        <w:rPr>
          <w:lang w:val="fr-FR"/>
        </w:rPr>
        <w:t xml:space="preserve"> de </w:t>
      </w:r>
      <w:proofErr w:type="spellStart"/>
      <w:r w:rsidRPr="00BE1811">
        <w:rPr>
          <w:lang w:val="fr-FR"/>
        </w:rPr>
        <w:t>apărare</w:t>
      </w:r>
      <w:proofErr w:type="spellEnd"/>
      <w:r w:rsidRPr="00BE1811">
        <w:rPr>
          <w:lang w:val="fr-FR"/>
        </w:rPr>
        <w:t xml:space="preserve"> </w:t>
      </w:r>
      <w:proofErr w:type="spellStart"/>
      <w:r w:rsidRPr="00BE1811">
        <w:rPr>
          <w:lang w:val="fr-FR"/>
        </w:rPr>
        <w:t>împotriva</w:t>
      </w:r>
      <w:proofErr w:type="spellEnd"/>
      <w:r w:rsidRPr="00BE1811">
        <w:rPr>
          <w:lang w:val="fr-FR"/>
        </w:rPr>
        <w:t xml:space="preserve"> </w:t>
      </w:r>
      <w:proofErr w:type="spellStart"/>
      <w:proofErr w:type="gramStart"/>
      <w:r w:rsidRPr="00BE1811">
        <w:rPr>
          <w:lang w:val="fr-FR"/>
        </w:rPr>
        <w:t>incendiilor</w:t>
      </w:r>
      <w:proofErr w:type="spellEnd"/>
      <w:r w:rsidRPr="00BE1811">
        <w:rPr>
          <w:lang w:val="fr-FR"/>
        </w:rPr>
        <w:t>;</w:t>
      </w:r>
      <w:proofErr w:type="gramEnd"/>
    </w:p>
    <w:p w14:paraId="04389A5F"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dotări</w:t>
      </w:r>
      <w:proofErr w:type="spellEnd"/>
      <w:r w:rsidRPr="00BE1811">
        <w:rPr>
          <w:lang w:val="fr-FR"/>
        </w:rPr>
        <w:t xml:space="preserve"> </w:t>
      </w:r>
      <w:proofErr w:type="spellStart"/>
      <w:r w:rsidRPr="00BE1811">
        <w:rPr>
          <w:lang w:val="fr-FR"/>
        </w:rPr>
        <w:t>necesare</w:t>
      </w:r>
      <w:proofErr w:type="spellEnd"/>
      <w:r w:rsidRPr="00BE1811">
        <w:rPr>
          <w:lang w:val="fr-FR"/>
        </w:rPr>
        <w:t xml:space="preserve"> </w:t>
      </w:r>
      <w:proofErr w:type="spellStart"/>
      <w:r w:rsidRPr="00BE1811">
        <w:rPr>
          <w:lang w:val="fr-FR"/>
        </w:rPr>
        <w:t>securităţii</w:t>
      </w:r>
      <w:proofErr w:type="spellEnd"/>
      <w:r w:rsidRPr="00BE1811">
        <w:rPr>
          <w:lang w:val="fr-FR"/>
        </w:rPr>
        <w:t xml:space="preserve"> </w:t>
      </w:r>
      <w:proofErr w:type="spellStart"/>
      <w:proofErr w:type="gramStart"/>
      <w:r w:rsidRPr="00BE1811">
        <w:rPr>
          <w:lang w:val="fr-FR"/>
        </w:rPr>
        <w:t>muncii</w:t>
      </w:r>
      <w:proofErr w:type="spellEnd"/>
      <w:r w:rsidRPr="00BE1811">
        <w:rPr>
          <w:lang w:val="fr-FR"/>
        </w:rPr>
        <w:t>;</w:t>
      </w:r>
      <w:proofErr w:type="gramEnd"/>
    </w:p>
    <w:p w14:paraId="0A86DED8" w14:textId="77777777" w:rsidR="006D5896" w:rsidRPr="00BE1811" w:rsidRDefault="006D5896" w:rsidP="006D5896">
      <w:pPr>
        <w:spacing w:after="0"/>
        <w:jc w:val="both"/>
        <w:rPr>
          <w:lang w:val="fr-FR"/>
        </w:rPr>
      </w:pPr>
      <w:r w:rsidRPr="00BE1811">
        <w:rPr>
          <w:lang w:val="fr-FR"/>
        </w:rPr>
        <w:t xml:space="preserve">- </w:t>
      </w:r>
      <w:proofErr w:type="spellStart"/>
      <w:r w:rsidRPr="00BE1811">
        <w:rPr>
          <w:lang w:val="fr-FR"/>
        </w:rPr>
        <w:t>alte</w:t>
      </w:r>
      <w:proofErr w:type="spellEnd"/>
      <w:r w:rsidRPr="00BE1811">
        <w:rPr>
          <w:lang w:val="fr-FR"/>
        </w:rPr>
        <w:t xml:space="preserve"> </w:t>
      </w:r>
      <w:proofErr w:type="spellStart"/>
      <w:r w:rsidRPr="00BE1811">
        <w:rPr>
          <w:lang w:val="fr-FR"/>
        </w:rPr>
        <w:t>dotări</w:t>
      </w:r>
      <w:proofErr w:type="spellEnd"/>
      <w:r w:rsidRPr="00BE1811">
        <w:rPr>
          <w:lang w:val="fr-FR"/>
        </w:rPr>
        <w:t xml:space="preserve"> </w:t>
      </w:r>
      <w:proofErr w:type="spellStart"/>
      <w:r w:rsidRPr="00BE1811">
        <w:rPr>
          <w:lang w:val="fr-FR"/>
        </w:rPr>
        <w:t>necesare</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funcţie</w:t>
      </w:r>
      <w:proofErr w:type="spellEnd"/>
      <w:r w:rsidRPr="00BE1811">
        <w:rPr>
          <w:lang w:val="fr-FR"/>
        </w:rPr>
        <w:t xml:space="preserve"> de </w:t>
      </w:r>
      <w:proofErr w:type="spellStart"/>
      <w:r w:rsidRPr="00BE1811">
        <w:rPr>
          <w:lang w:val="fr-FR"/>
        </w:rPr>
        <w:t>specific</w:t>
      </w:r>
      <w:proofErr w:type="spellEnd"/>
      <w:r w:rsidRPr="00BE1811">
        <w:rPr>
          <w:lang w:val="fr-FR"/>
        </w:rPr>
        <w:t>.</w:t>
      </w:r>
    </w:p>
    <w:p w14:paraId="731FBE03" w14:textId="77777777" w:rsidR="006D5896" w:rsidRPr="00BE1811" w:rsidRDefault="006D5896" w:rsidP="006D5896">
      <w:pPr>
        <w:spacing w:after="0"/>
        <w:jc w:val="both"/>
        <w:rPr>
          <w:lang w:val="fr-FR"/>
        </w:rPr>
      </w:pPr>
      <w:r w:rsidRPr="00BE1811">
        <w:rPr>
          <w:lang w:val="fr-FR"/>
        </w:rPr>
        <w:t>NOTĂ</w:t>
      </w:r>
    </w:p>
    <w:p w14:paraId="23C9661D" w14:textId="77777777" w:rsidR="006D5896" w:rsidRPr="00BE1811" w:rsidRDefault="006D5896" w:rsidP="006D5896">
      <w:pPr>
        <w:spacing w:after="0"/>
        <w:jc w:val="both"/>
        <w:rPr>
          <w:lang w:val="fr-FR"/>
        </w:rPr>
      </w:pPr>
      <w:r w:rsidRPr="00BE1811">
        <w:rPr>
          <w:lang w:val="fr-FR"/>
        </w:rPr>
        <w:t xml:space="preserve">La </w:t>
      </w:r>
      <w:proofErr w:type="spellStart"/>
      <w:r w:rsidRPr="00BE1811">
        <w:rPr>
          <w:lang w:val="fr-FR"/>
        </w:rPr>
        <w:t>elaborarea</w:t>
      </w:r>
      <w:proofErr w:type="spellEnd"/>
      <w:r w:rsidRPr="00BE1811">
        <w:rPr>
          <w:lang w:val="fr-FR"/>
        </w:rPr>
        <w:t xml:space="preserve"> </w:t>
      </w:r>
      <w:proofErr w:type="spellStart"/>
      <w:r w:rsidRPr="00BE1811">
        <w:rPr>
          <w:lang w:val="fr-FR"/>
        </w:rPr>
        <w:t>proiectelor</w:t>
      </w:r>
      <w:proofErr w:type="spellEnd"/>
      <w:r w:rsidRPr="00BE1811">
        <w:rPr>
          <w:lang w:val="fr-FR"/>
        </w:rPr>
        <w:t xml:space="preserve">, </w:t>
      </w:r>
      <w:proofErr w:type="spellStart"/>
      <w:r w:rsidRPr="00BE1811">
        <w:rPr>
          <w:lang w:val="fr-FR"/>
        </w:rPr>
        <w:t>materialele</w:t>
      </w:r>
      <w:proofErr w:type="spellEnd"/>
      <w:r w:rsidRPr="00BE1811">
        <w:rPr>
          <w:lang w:val="fr-FR"/>
        </w:rPr>
        <w:t xml:space="preserve">, </w:t>
      </w:r>
      <w:proofErr w:type="spellStart"/>
      <w:r w:rsidRPr="00BE1811">
        <w:rPr>
          <w:lang w:val="fr-FR"/>
        </w:rPr>
        <w:t>confecţiile</w:t>
      </w:r>
      <w:proofErr w:type="spellEnd"/>
      <w:r w:rsidRPr="00BE1811">
        <w:rPr>
          <w:lang w:val="fr-FR"/>
        </w:rPr>
        <w:t xml:space="preserve">, </w:t>
      </w:r>
      <w:proofErr w:type="spellStart"/>
      <w:r w:rsidRPr="00BE1811">
        <w:rPr>
          <w:lang w:val="fr-FR"/>
        </w:rPr>
        <w:t>elementele</w:t>
      </w:r>
      <w:proofErr w:type="spellEnd"/>
      <w:r w:rsidRPr="00BE1811">
        <w:rPr>
          <w:lang w:val="fr-FR"/>
        </w:rPr>
        <w:t xml:space="preserve"> </w:t>
      </w:r>
      <w:proofErr w:type="spellStart"/>
      <w:r w:rsidRPr="00BE1811">
        <w:rPr>
          <w:lang w:val="fr-FR"/>
        </w:rPr>
        <w:t>prefabricate</w:t>
      </w:r>
      <w:proofErr w:type="spellEnd"/>
      <w:r w:rsidRPr="00BE1811">
        <w:rPr>
          <w:lang w:val="fr-FR"/>
        </w:rPr>
        <w:t xml:space="preserve">, </w:t>
      </w:r>
      <w:proofErr w:type="spellStart"/>
      <w:r w:rsidRPr="00BE1811">
        <w:rPr>
          <w:lang w:val="fr-FR"/>
        </w:rPr>
        <w:t>utilajele</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echipamentele</w:t>
      </w:r>
      <w:proofErr w:type="spellEnd"/>
      <w:r w:rsidRPr="00BE1811">
        <w:rPr>
          <w:lang w:val="fr-FR"/>
        </w:rPr>
        <w:t xml:space="preserve"> vor fi </w:t>
      </w:r>
      <w:proofErr w:type="spellStart"/>
      <w:r w:rsidRPr="00BE1811">
        <w:rPr>
          <w:lang w:val="fr-FR"/>
        </w:rPr>
        <w:t>definite</w:t>
      </w:r>
      <w:proofErr w:type="spellEnd"/>
      <w:r w:rsidRPr="00BE1811">
        <w:rPr>
          <w:lang w:val="fr-FR"/>
        </w:rPr>
        <w:t xml:space="preserve"> </w:t>
      </w:r>
      <w:proofErr w:type="spellStart"/>
      <w:r w:rsidRPr="00BE1811">
        <w:rPr>
          <w:lang w:val="fr-FR"/>
        </w:rPr>
        <w:t>prin</w:t>
      </w:r>
      <w:proofErr w:type="spellEnd"/>
      <w:r w:rsidRPr="00BE1811">
        <w:rPr>
          <w:lang w:val="fr-FR"/>
        </w:rPr>
        <w:t xml:space="preserve"> </w:t>
      </w:r>
      <w:proofErr w:type="spellStart"/>
      <w:r w:rsidRPr="00BE1811">
        <w:rPr>
          <w:lang w:val="fr-FR"/>
        </w:rPr>
        <w:t>parametri</w:t>
      </w:r>
      <w:proofErr w:type="spellEnd"/>
      <w:r w:rsidRPr="00BE1811">
        <w:rPr>
          <w:lang w:val="fr-FR"/>
        </w:rPr>
        <w:t xml:space="preserve">, </w:t>
      </w:r>
      <w:proofErr w:type="spellStart"/>
      <w:r w:rsidRPr="00BE1811">
        <w:rPr>
          <w:lang w:val="fr-FR"/>
        </w:rPr>
        <w:t>performanţe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caracteristici</w:t>
      </w:r>
      <w:proofErr w:type="spellEnd"/>
      <w:r w:rsidRPr="00BE1811">
        <w:rPr>
          <w:lang w:val="fr-FR"/>
        </w:rPr>
        <w:t xml:space="preserve">. Este </w:t>
      </w:r>
      <w:proofErr w:type="spellStart"/>
      <w:r w:rsidRPr="00BE1811">
        <w:rPr>
          <w:lang w:val="fr-FR"/>
        </w:rPr>
        <w:t>interzis</w:t>
      </w:r>
      <w:proofErr w:type="spellEnd"/>
      <w:r w:rsidRPr="00BE1811">
        <w:rPr>
          <w:lang w:val="fr-FR"/>
        </w:rPr>
        <w:t xml:space="preserve"> a se face </w:t>
      </w:r>
      <w:proofErr w:type="spellStart"/>
      <w:r w:rsidRPr="00BE1811">
        <w:rPr>
          <w:lang w:val="fr-FR"/>
        </w:rPr>
        <w:t>referiri</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trimiteri</w:t>
      </w:r>
      <w:proofErr w:type="spellEnd"/>
      <w:r w:rsidRPr="00BE1811">
        <w:rPr>
          <w:lang w:val="fr-FR"/>
        </w:rPr>
        <w:t xml:space="preserve"> la </w:t>
      </w:r>
      <w:proofErr w:type="spellStart"/>
      <w:r w:rsidRPr="00BE1811">
        <w:rPr>
          <w:lang w:val="fr-FR"/>
        </w:rPr>
        <w:t>mărci</w:t>
      </w:r>
      <w:proofErr w:type="spellEnd"/>
      <w:r w:rsidRPr="00BE1811">
        <w:rPr>
          <w:lang w:val="fr-FR"/>
        </w:rPr>
        <w:t xml:space="preserve"> de </w:t>
      </w:r>
      <w:proofErr w:type="spellStart"/>
      <w:r w:rsidRPr="00BE1811">
        <w:rPr>
          <w:lang w:val="fr-FR"/>
        </w:rPr>
        <w:t>fabrică</w:t>
      </w:r>
      <w:proofErr w:type="spellEnd"/>
      <w:r w:rsidRPr="00BE1811">
        <w:rPr>
          <w:lang w:val="fr-FR"/>
        </w:rPr>
        <w:t xml:space="preserve">, </w:t>
      </w:r>
      <w:proofErr w:type="spellStart"/>
      <w:r w:rsidRPr="00BE1811">
        <w:rPr>
          <w:lang w:val="fr-FR"/>
        </w:rPr>
        <w:t>producători</w:t>
      </w:r>
      <w:proofErr w:type="spellEnd"/>
      <w:r w:rsidRPr="00BE1811">
        <w:rPr>
          <w:lang w:val="fr-FR"/>
        </w:rPr>
        <w:t xml:space="preserve">, </w:t>
      </w:r>
      <w:proofErr w:type="spellStart"/>
      <w:r w:rsidRPr="00BE1811">
        <w:rPr>
          <w:lang w:val="fr-FR"/>
        </w:rPr>
        <w:t>furnizori</w:t>
      </w:r>
      <w:proofErr w:type="spellEnd"/>
      <w:r w:rsidRPr="00BE1811">
        <w:rPr>
          <w:lang w:val="fr-FR"/>
        </w:rPr>
        <w:t xml:space="preserve"> </w:t>
      </w:r>
      <w:proofErr w:type="spellStart"/>
      <w:r w:rsidRPr="00BE1811">
        <w:rPr>
          <w:lang w:val="fr-FR"/>
        </w:rPr>
        <w:t>sau</w:t>
      </w:r>
      <w:proofErr w:type="spellEnd"/>
      <w:r w:rsidRPr="00BE1811">
        <w:rPr>
          <w:lang w:val="fr-FR"/>
        </w:rPr>
        <w:t xml:space="preserve"> la </w:t>
      </w:r>
      <w:proofErr w:type="spellStart"/>
      <w:r w:rsidRPr="00BE1811">
        <w:rPr>
          <w:lang w:val="fr-FR"/>
        </w:rPr>
        <w:t>alte</w:t>
      </w:r>
      <w:proofErr w:type="spellEnd"/>
      <w:r w:rsidRPr="00BE1811">
        <w:rPr>
          <w:lang w:val="fr-FR"/>
        </w:rPr>
        <w:t xml:space="preserve"> </w:t>
      </w:r>
      <w:proofErr w:type="spellStart"/>
      <w:r w:rsidRPr="00BE1811">
        <w:rPr>
          <w:lang w:val="fr-FR"/>
        </w:rPr>
        <w:t>asemenea</w:t>
      </w:r>
      <w:proofErr w:type="spellEnd"/>
      <w:r w:rsidRPr="00BE1811">
        <w:rPr>
          <w:lang w:val="fr-FR"/>
        </w:rPr>
        <w:t xml:space="preserve"> </w:t>
      </w:r>
      <w:proofErr w:type="spellStart"/>
      <w:r w:rsidRPr="00BE1811">
        <w:rPr>
          <w:lang w:val="fr-FR"/>
        </w:rPr>
        <w:t>recomandări</w:t>
      </w:r>
      <w:proofErr w:type="spellEnd"/>
      <w:r w:rsidRPr="00BE1811">
        <w:rPr>
          <w:lang w:val="fr-FR"/>
        </w:rPr>
        <w:t xml:space="preserve"> </w:t>
      </w:r>
      <w:proofErr w:type="spellStart"/>
      <w:r w:rsidRPr="00BE1811">
        <w:rPr>
          <w:lang w:val="fr-FR"/>
        </w:rPr>
        <w:t>ori</w:t>
      </w:r>
      <w:proofErr w:type="spellEnd"/>
      <w:r w:rsidRPr="00BE1811">
        <w:rPr>
          <w:lang w:val="fr-FR"/>
        </w:rPr>
        <w:t xml:space="preserve"> </w:t>
      </w:r>
      <w:proofErr w:type="spellStart"/>
      <w:r w:rsidRPr="00BE1811">
        <w:rPr>
          <w:lang w:val="fr-FR"/>
        </w:rPr>
        <w:t>precizări</w:t>
      </w:r>
      <w:proofErr w:type="spellEnd"/>
      <w:r w:rsidRPr="00BE1811">
        <w:rPr>
          <w:lang w:val="fr-FR"/>
        </w:rPr>
        <w:t xml:space="preserve"> care </w:t>
      </w:r>
      <w:proofErr w:type="spellStart"/>
      <w:r w:rsidRPr="00BE1811">
        <w:rPr>
          <w:lang w:val="fr-FR"/>
        </w:rPr>
        <w:t>să</w:t>
      </w:r>
      <w:proofErr w:type="spellEnd"/>
      <w:r w:rsidRPr="00BE1811">
        <w:rPr>
          <w:lang w:val="fr-FR"/>
        </w:rPr>
        <w:t xml:space="preserve"> indice </w:t>
      </w:r>
      <w:proofErr w:type="spellStart"/>
      <w:r w:rsidRPr="00BE1811">
        <w:rPr>
          <w:lang w:val="fr-FR"/>
        </w:rPr>
        <w:t>preferinţe</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să</w:t>
      </w:r>
      <w:proofErr w:type="spellEnd"/>
      <w:r w:rsidRPr="00BE1811">
        <w:rPr>
          <w:lang w:val="fr-FR"/>
        </w:rPr>
        <w:t xml:space="preserve"> </w:t>
      </w:r>
      <w:proofErr w:type="spellStart"/>
      <w:r w:rsidRPr="00BE1811">
        <w:rPr>
          <w:lang w:val="fr-FR"/>
        </w:rPr>
        <w:t>restrângă</w:t>
      </w:r>
      <w:proofErr w:type="spellEnd"/>
      <w:r w:rsidRPr="00BE1811">
        <w:rPr>
          <w:lang w:val="fr-FR"/>
        </w:rPr>
        <w:t xml:space="preserve"> </w:t>
      </w:r>
      <w:proofErr w:type="spellStart"/>
      <w:r w:rsidRPr="00BE1811">
        <w:rPr>
          <w:lang w:val="fr-FR"/>
        </w:rPr>
        <w:t>concurenţa</w:t>
      </w:r>
      <w:proofErr w:type="spellEnd"/>
      <w:r w:rsidRPr="00BE1811">
        <w:rPr>
          <w:lang w:val="fr-FR"/>
        </w:rPr>
        <w:t>.</w:t>
      </w:r>
    </w:p>
    <w:p w14:paraId="005F251B" w14:textId="77777777" w:rsidR="006D5896" w:rsidRPr="00BE1811" w:rsidRDefault="006D5896" w:rsidP="006D5896">
      <w:pPr>
        <w:spacing w:after="0"/>
        <w:jc w:val="both"/>
        <w:rPr>
          <w:lang w:val="fr-FR"/>
        </w:rPr>
      </w:pPr>
      <w:proofErr w:type="spellStart"/>
      <w:r w:rsidRPr="00BE1811">
        <w:rPr>
          <w:lang w:val="fr-FR"/>
        </w:rPr>
        <w:t>Caracteristicile</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parametrii</w:t>
      </w:r>
      <w:proofErr w:type="spellEnd"/>
      <w:r w:rsidRPr="00BE1811">
        <w:rPr>
          <w:lang w:val="fr-FR"/>
        </w:rPr>
        <w:t xml:space="preserve"> </w:t>
      </w:r>
      <w:proofErr w:type="spellStart"/>
      <w:r w:rsidRPr="00BE1811">
        <w:rPr>
          <w:lang w:val="fr-FR"/>
        </w:rPr>
        <w:t>funcţionali</w:t>
      </w:r>
      <w:proofErr w:type="spellEnd"/>
      <w:r w:rsidRPr="00BE1811">
        <w:rPr>
          <w:lang w:val="fr-FR"/>
        </w:rPr>
        <w:t xml:space="preserve"> vor fi </w:t>
      </w:r>
      <w:proofErr w:type="spellStart"/>
      <w:r w:rsidRPr="00BE1811">
        <w:rPr>
          <w:lang w:val="fr-FR"/>
        </w:rPr>
        <w:t>prezentaţi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cadrul</w:t>
      </w:r>
      <w:proofErr w:type="spellEnd"/>
      <w:r w:rsidRPr="00BE1811">
        <w:rPr>
          <w:lang w:val="fr-FR"/>
        </w:rPr>
        <w:t xml:space="preserve"> </w:t>
      </w:r>
      <w:proofErr w:type="spellStart"/>
      <w:r w:rsidRPr="00BE1811">
        <w:rPr>
          <w:lang w:val="fr-FR"/>
        </w:rPr>
        <w:t>unor</w:t>
      </w:r>
      <w:proofErr w:type="spellEnd"/>
      <w:r w:rsidRPr="00BE1811">
        <w:rPr>
          <w:lang w:val="fr-FR"/>
        </w:rPr>
        <w:t xml:space="preserve"> limite (</w:t>
      </w:r>
      <w:proofErr w:type="spellStart"/>
      <w:r w:rsidRPr="00BE1811">
        <w:rPr>
          <w:lang w:val="fr-FR"/>
        </w:rPr>
        <w:t>pe</w:t>
      </w:r>
      <w:proofErr w:type="spellEnd"/>
      <w:r w:rsidRPr="00BE1811">
        <w:rPr>
          <w:lang w:val="fr-FR"/>
        </w:rPr>
        <w:t xml:space="preserve"> </w:t>
      </w:r>
      <w:proofErr w:type="spellStart"/>
      <w:r w:rsidRPr="00BE1811">
        <w:rPr>
          <w:lang w:val="fr-FR"/>
        </w:rPr>
        <w:t>cât</w:t>
      </w:r>
      <w:proofErr w:type="spellEnd"/>
      <w:r w:rsidRPr="00BE1811">
        <w:rPr>
          <w:lang w:val="fr-FR"/>
        </w:rPr>
        <w:t xml:space="preserve"> </w:t>
      </w:r>
      <w:proofErr w:type="spellStart"/>
      <w:r w:rsidRPr="00BE1811">
        <w:rPr>
          <w:lang w:val="fr-FR"/>
        </w:rPr>
        <w:t>posibil</w:t>
      </w:r>
      <w:proofErr w:type="spellEnd"/>
      <w:r w:rsidRPr="00BE1811">
        <w:rPr>
          <w:lang w:val="fr-FR"/>
        </w:rPr>
        <w:t xml:space="preserve">) </w:t>
      </w:r>
      <w:proofErr w:type="spellStart"/>
      <w:r w:rsidRPr="00BE1811">
        <w:rPr>
          <w:lang w:val="fr-FR"/>
        </w:rPr>
        <w:t>rezultate</w:t>
      </w:r>
      <w:proofErr w:type="spellEnd"/>
      <w:r w:rsidRPr="00BE1811">
        <w:rPr>
          <w:lang w:val="fr-FR"/>
        </w:rPr>
        <w:t xml:space="preserve"> </w:t>
      </w:r>
      <w:proofErr w:type="spellStart"/>
      <w:r w:rsidRPr="00BE1811">
        <w:rPr>
          <w:lang w:val="fr-FR"/>
        </w:rPr>
        <w:t>din</w:t>
      </w:r>
      <w:proofErr w:type="spellEnd"/>
      <w:r w:rsidRPr="00BE1811">
        <w:rPr>
          <w:lang w:val="fr-FR"/>
        </w:rPr>
        <w:t xml:space="preserve"> </w:t>
      </w:r>
      <w:proofErr w:type="spellStart"/>
      <w:r w:rsidRPr="00BE1811">
        <w:rPr>
          <w:lang w:val="fr-FR"/>
        </w:rPr>
        <w:t>breviarele</w:t>
      </w:r>
      <w:proofErr w:type="spellEnd"/>
      <w:r w:rsidRPr="00BE1811">
        <w:rPr>
          <w:lang w:val="fr-FR"/>
        </w:rPr>
        <w:t xml:space="preserve"> de calcul </w:t>
      </w:r>
      <w:proofErr w:type="spellStart"/>
      <w:r w:rsidRPr="00BE1811">
        <w:rPr>
          <w:lang w:val="fr-FR"/>
        </w:rPr>
        <w:t>şi</w:t>
      </w:r>
      <w:proofErr w:type="spellEnd"/>
      <w:r w:rsidRPr="00BE1811">
        <w:rPr>
          <w:lang w:val="fr-FR"/>
        </w:rPr>
        <w:t xml:space="preserve"> nu vor fi date </w:t>
      </w:r>
      <w:proofErr w:type="spellStart"/>
      <w:r w:rsidRPr="00BE1811">
        <w:rPr>
          <w:lang w:val="fr-FR"/>
        </w:rPr>
        <w:t>în</w:t>
      </w:r>
      <w:proofErr w:type="spellEnd"/>
      <w:r w:rsidRPr="00BE1811">
        <w:rPr>
          <w:lang w:val="fr-FR"/>
        </w:rPr>
        <w:t xml:space="preserve"> mod </w:t>
      </w:r>
      <w:proofErr w:type="spellStart"/>
      <w:r w:rsidRPr="00BE1811">
        <w:rPr>
          <w:lang w:val="fr-FR"/>
        </w:rPr>
        <w:t>determinist</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scopul</w:t>
      </w:r>
      <w:proofErr w:type="spellEnd"/>
      <w:r w:rsidRPr="00BE1811">
        <w:rPr>
          <w:lang w:val="fr-FR"/>
        </w:rPr>
        <w:t xml:space="preserve"> </w:t>
      </w:r>
      <w:proofErr w:type="gramStart"/>
      <w:r w:rsidRPr="00BE1811">
        <w:rPr>
          <w:lang w:val="fr-FR"/>
        </w:rPr>
        <w:t>de a</w:t>
      </w:r>
      <w:proofErr w:type="gramEnd"/>
      <w:r w:rsidRPr="00BE1811">
        <w:rPr>
          <w:lang w:val="fr-FR"/>
        </w:rPr>
        <w:t xml:space="preserve"> </w:t>
      </w:r>
      <w:proofErr w:type="spellStart"/>
      <w:r w:rsidRPr="00BE1811">
        <w:rPr>
          <w:lang w:val="fr-FR"/>
        </w:rPr>
        <w:t>favoriza</w:t>
      </w:r>
      <w:proofErr w:type="spellEnd"/>
      <w:r w:rsidRPr="00BE1811">
        <w:rPr>
          <w:lang w:val="fr-FR"/>
        </w:rPr>
        <w:t xml:space="preserve"> un </w:t>
      </w:r>
      <w:proofErr w:type="spellStart"/>
      <w:r w:rsidRPr="00BE1811">
        <w:rPr>
          <w:lang w:val="fr-FR"/>
        </w:rPr>
        <w:t>anumit</w:t>
      </w:r>
      <w:proofErr w:type="spellEnd"/>
      <w:r w:rsidRPr="00BE1811">
        <w:rPr>
          <w:lang w:val="fr-FR"/>
        </w:rPr>
        <w:t xml:space="preserve"> </w:t>
      </w:r>
      <w:proofErr w:type="spellStart"/>
      <w:r w:rsidRPr="00BE1811">
        <w:rPr>
          <w:lang w:val="fr-FR"/>
        </w:rPr>
        <w:t>furnizor</w:t>
      </w:r>
      <w:proofErr w:type="spellEnd"/>
      <w:r w:rsidRPr="00BE1811">
        <w:rPr>
          <w:lang w:val="fr-FR"/>
        </w:rPr>
        <w:t xml:space="preserve"> (</w:t>
      </w:r>
      <w:proofErr w:type="spellStart"/>
      <w:r w:rsidRPr="00BE1811">
        <w:rPr>
          <w:lang w:val="fr-FR"/>
        </w:rPr>
        <w:t>producător</w:t>
      </w:r>
      <w:proofErr w:type="spellEnd"/>
      <w:r w:rsidRPr="00BE1811">
        <w:rPr>
          <w:lang w:val="fr-FR"/>
        </w:rPr>
        <w:t>).</w:t>
      </w:r>
    </w:p>
    <w:p w14:paraId="5D1F239F" w14:textId="77777777" w:rsidR="006D5896" w:rsidRPr="00BE1811" w:rsidRDefault="006D5896" w:rsidP="006D5896">
      <w:pPr>
        <w:spacing w:after="0"/>
        <w:jc w:val="both"/>
        <w:rPr>
          <w:lang w:val="fr-FR"/>
        </w:rPr>
      </w:pPr>
      <w:r w:rsidRPr="00BE1811">
        <w:rPr>
          <w:lang w:val="fr-FR"/>
        </w:rPr>
        <w:t xml:space="preserve">CAPITOLUL </w:t>
      </w:r>
      <w:proofErr w:type="gramStart"/>
      <w:r w:rsidRPr="00BE1811">
        <w:rPr>
          <w:lang w:val="fr-FR"/>
        </w:rPr>
        <w:t>III:</w:t>
      </w:r>
      <w:proofErr w:type="gramEnd"/>
      <w:r w:rsidRPr="00BE1811">
        <w:rPr>
          <w:lang w:val="fr-FR"/>
        </w:rPr>
        <w:t xml:space="preserve"> C. DETALII DE EXECUŢIE</w:t>
      </w:r>
    </w:p>
    <w:p w14:paraId="0EA6680D" w14:textId="77777777" w:rsidR="006D5896" w:rsidRPr="00BE1811" w:rsidRDefault="006D5896" w:rsidP="006D5896">
      <w:pPr>
        <w:spacing w:after="0"/>
        <w:jc w:val="both"/>
        <w:rPr>
          <w:lang w:val="fr-FR"/>
        </w:rPr>
      </w:pPr>
      <w:proofErr w:type="spellStart"/>
      <w:r w:rsidRPr="00BE1811">
        <w:rPr>
          <w:lang w:val="fr-FR"/>
        </w:rPr>
        <w:t>Detaliile</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parte </w:t>
      </w:r>
      <w:proofErr w:type="spellStart"/>
      <w:r w:rsidRPr="00BE1811">
        <w:rPr>
          <w:lang w:val="fr-FR"/>
        </w:rPr>
        <w:t>componentă</w:t>
      </w:r>
      <w:proofErr w:type="spellEnd"/>
      <w:r w:rsidRPr="00BE1811">
        <w:rPr>
          <w:lang w:val="fr-FR"/>
        </w:rPr>
        <w:t xml:space="preserve"> a </w:t>
      </w:r>
      <w:proofErr w:type="spellStart"/>
      <w:r w:rsidRPr="00BE1811">
        <w:rPr>
          <w:lang w:val="fr-FR"/>
        </w:rPr>
        <w:t>proiectului</w:t>
      </w:r>
      <w:proofErr w:type="spellEnd"/>
      <w:r w:rsidRPr="00BE1811">
        <w:rPr>
          <w:lang w:val="fr-FR"/>
        </w:rPr>
        <w:t xml:space="preserve"> </w:t>
      </w:r>
      <w:proofErr w:type="spellStart"/>
      <w:r w:rsidRPr="00BE1811">
        <w:rPr>
          <w:lang w:val="fr-FR"/>
        </w:rPr>
        <w:t>tehnic</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respectă</w:t>
      </w:r>
      <w:proofErr w:type="spellEnd"/>
      <w:r w:rsidRPr="00BE1811">
        <w:rPr>
          <w:lang w:val="fr-FR"/>
        </w:rPr>
        <w:t xml:space="preserve"> </w:t>
      </w:r>
      <w:proofErr w:type="spellStart"/>
      <w:r w:rsidRPr="00BE1811">
        <w:rPr>
          <w:lang w:val="fr-FR"/>
        </w:rPr>
        <w:t>prevederile</w:t>
      </w:r>
      <w:proofErr w:type="spellEnd"/>
      <w:r w:rsidRPr="00BE1811">
        <w:rPr>
          <w:lang w:val="fr-FR"/>
        </w:rPr>
        <w:t xml:space="preserve"> </w:t>
      </w:r>
      <w:proofErr w:type="spellStart"/>
      <w:r w:rsidRPr="00BE1811">
        <w:rPr>
          <w:lang w:val="fr-FR"/>
        </w:rPr>
        <w:t>acestuia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detaliază</w:t>
      </w:r>
      <w:proofErr w:type="spellEnd"/>
      <w:r w:rsidRPr="00BE1811">
        <w:rPr>
          <w:lang w:val="fr-FR"/>
        </w:rPr>
        <w:t xml:space="preserve"> </w:t>
      </w:r>
      <w:proofErr w:type="spellStart"/>
      <w:r w:rsidRPr="00BE1811">
        <w:rPr>
          <w:lang w:val="fr-FR"/>
        </w:rPr>
        <w:t>soluţiile</w:t>
      </w:r>
      <w:proofErr w:type="spellEnd"/>
      <w:r w:rsidRPr="00BE1811">
        <w:rPr>
          <w:lang w:val="fr-FR"/>
        </w:rPr>
        <w:t xml:space="preserve"> de </w:t>
      </w:r>
      <w:proofErr w:type="spellStart"/>
      <w:r w:rsidRPr="00BE1811">
        <w:rPr>
          <w:lang w:val="fr-FR"/>
        </w:rPr>
        <w:t>alcătuire</w:t>
      </w:r>
      <w:proofErr w:type="spellEnd"/>
      <w:r w:rsidRPr="00BE1811">
        <w:rPr>
          <w:lang w:val="fr-FR"/>
        </w:rPr>
        <w:t xml:space="preserve">, </w:t>
      </w:r>
      <w:proofErr w:type="spellStart"/>
      <w:r w:rsidRPr="00BE1811">
        <w:rPr>
          <w:lang w:val="fr-FR"/>
        </w:rPr>
        <w:t>asamblare</w:t>
      </w:r>
      <w:proofErr w:type="spellEnd"/>
      <w:r w:rsidRPr="00BE1811">
        <w:rPr>
          <w:lang w:val="fr-FR"/>
        </w:rPr>
        <w:t xml:space="preserve">, </w:t>
      </w:r>
      <w:proofErr w:type="spellStart"/>
      <w:r w:rsidRPr="00BE1811">
        <w:rPr>
          <w:lang w:val="fr-FR"/>
        </w:rPr>
        <w:t>executare</w:t>
      </w:r>
      <w:proofErr w:type="spellEnd"/>
      <w:r w:rsidRPr="00BE1811">
        <w:rPr>
          <w:lang w:val="fr-FR"/>
        </w:rPr>
        <w:t xml:space="preserve">, </w:t>
      </w:r>
      <w:proofErr w:type="spellStart"/>
      <w:r w:rsidRPr="00BE1811">
        <w:rPr>
          <w:lang w:val="fr-FR"/>
        </w:rPr>
        <w:t>montare</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alte</w:t>
      </w:r>
      <w:proofErr w:type="spellEnd"/>
      <w:r w:rsidRPr="00BE1811">
        <w:rPr>
          <w:lang w:val="fr-FR"/>
        </w:rPr>
        <w:t xml:space="preserve"> </w:t>
      </w:r>
      <w:proofErr w:type="spellStart"/>
      <w:r w:rsidRPr="00BE1811">
        <w:rPr>
          <w:lang w:val="fr-FR"/>
        </w:rPr>
        <w:t>asemenea</w:t>
      </w:r>
      <w:proofErr w:type="spellEnd"/>
      <w:r w:rsidRPr="00BE1811">
        <w:rPr>
          <w:lang w:val="fr-FR"/>
        </w:rPr>
        <w:t xml:space="preserve"> </w:t>
      </w:r>
      <w:proofErr w:type="spellStart"/>
      <w:r w:rsidRPr="00BE1811">
        <w:rPr>
          <w:lang w:val="fr-FR"/>
        </w:rPr>
        <w:t>operaţiuni</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părţi</w:t>
      </w:r>
      <w:proofErr w:type="spellEnd"/>
      <w:r w:rsidRPr="00BE1811">
        <w:rPr>
          <w:lang w:val="fr-FR"/>
        </w:rPr>
        <w:t>/</w:t>
      </w:r>
      <w:proofErr w:type="spellStart"/>
      <w:r w:rsidRPr="00BE1811">
        <w:rPr>
          <w:lang w:val="fr-FR"/>
        </w:rPr>
        <w:t>elemente</w:t>
      </w:r>
      <w:proofErr w:type="spellEnd"/>
      <w:r w:rsidRPr="00BE1811">
        <w:rPr>
          <w:lang w:val="fr-FR"/>
        </w:rPr>
        <w:t xml:space="preserve"> de </w:t>
      </w:r>
      <w:proofErr w:type="spellStart"/>
      <w:r w:rsidRPr="00BE1811">
        <w:rPr>
          <w:lang w:val="fr-FR"/>
        </w:rPr>
        <w:t>construcţie</w:t>
      </w:r>
      <w:proofErr w:type="spellEnd"/>
      <w:r w:rsidRPr="00BE1811">
        <w:rPr>
          <w:lang w:val="fr-FR"/>
        </w:rPr>
        <w:t xml:space="preserve"> </w:t>
      </w:r>
      <w:proofErr w:type="spellStart"/>
      <w:r w:rsidRPr="00BE1811">
        <w:rPr>
          <w:lang w:val="fr-FR"/>
        </w:rPr>
        <w:t>ori</w:t>
      </w:r>
      <w:proofErr w:type="spellEnd"/>
      <w:r w:rsidRPr="00BE1811">
        <w:rPr>
          <w:lang w:val="fr-FR"/>
        </w:rPr>
        <w:t xml:space="preserve"> de </w:t>
      </w:r>
      <w:proofErr w:type="spellStart"/>
      <w:r w:rsidRPr="00BE1811">
        <w:rPr>
          <w:lang w:val="fr-FR"/>
        </w:rPr>
        <w:t>instalaţii</w:t>
      </w:r>
      <w:proofErr w:type="spellEnd"/>
      <w:r w:rsidRPr="00BE1811">
        <w:rPr>
          <w:lang w:val="fr-FR"/>
        </w:rPr>
        <w:t xml:space="preserve"> </w:t>
      </w:r>
      <w:proofErr w:type="spellStart"/>
      <w:r w:rsidRPr="00BE1811">
        <w:rPr>
          <w:lang w:val="fr-FR"/>
        </w:rPr>
        <w:t>aferente</w:t>
      </w:r>
      <w:proofErr w:type="spellEnd"/>
      <w:r w:rsidRPr="00BE1811">
        <w:rPr>
          <w:lang w:val="fr-FR"/>
        </w:rPr>
        <w:t xml:space="preserve"> </w:t>
      </w:r>
      <w:proofErr w:type="spellStart"/>
      <w:r w:rsidRPr="00BE1811">
        <w:rPr>
          <w:lang w:val="fr-FR"/>
        </w:rPr>
        <w:t>acesteia</w:t>
      </w:r>
      <w:proofErr w:type="spellEnd"/>
      <w:r w:rsidRPr="00BE1811">
        <w:rPr>
          <w:lang w:val="fr-FR"/>
        </w:rPr>
        <w:t xml:space="preserve"> </w:t>
      </w:r>
      <w:proofErr w:type="spellStart"/>
      <w:r w:rsidRPr="00BE1811">
        <w:rPr>
          <w:lang w:val="fr-FR"/>
        </w:rPr>
        <w:t>şi</w:t>
      </w:r>
      <w:proofErr w:type="spellEnd"/>
      <w:r w:rsidRPr="00BE1811">
        <w:rPr>
          <w:lang w:val="fr-FR"/>
        </w:rPr>
        <w:t xml:space="preserve"> care </w:t>
      </w:r>
      <w:proofErr w:type="spellStart"/>
      <w:r w:rsidRPr="00BE1811">
        <w:rPr>
          <w:lang w:val="fr-FR"/>
        </w:rPr>
        <w:t>indică</w:t>
      </w:r>
      <w:proofErr w:type="spellEnd"/>
      <w:r w:rsidRPr="00BE1811">
        <w:rPr>
          <w:lang w:val="fr-FR"/>
        </w:rPr>
        <w:t xml:space="preserve"> </w:t>
      </w:r>
      <w:proofErr w:type="spellStart"/>
      <w:r w:rsidRPr="00BE1811">
        <w:rPr>
          <w:lang w:val="fr-FR"/>
        </w:rPr>
        <w:t>dimensiuni</w:t>
      </w:r>
      <w:proofErr w:type="spellEnd"/>
      <w:r w:rsidRPr="00BE1811">
        <w:rPr>
          <w:lang w:val="fr-FR"/>
        </w:rPr>
        <w:t xml:space="preserve">, </w:t>
      </w:r>
      <w:proofErr w:type="spellStart"/>
      <w:r w:rsidRPr="00BE1811">
        <w:rPr>
          <w:lang w:val="fr-FR"/>
        </w:rPr>
        <w:t>materiale</w:t>
      </w:r>
      <w:proofErr w:type="spellEnd"/>
      <w:r w:rsidRPr="00BE1811">
        <w:rPr>
          <w:lang w:val="fr-FR"/>
        </w:rPr>
        <w:t xml:space="preserve">, </w:t>
      </w:r>
      <w:proofErr w:type="spellStart"/>
      <w:r w:rsidRPr="00BE1811">
        <w:rPr>
          <w:lang w:val="fr-FR"/>
        </w:rPr>
        <w:t>tehnologii</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legături</w:t>
      </w:r>
      <w:proofErr w:type="spellEnd"/>
      <w:r w:rsidRPr="00BE1811">
        <w:rPr>
          <w:lang w:val="fr-FR"/>
        </w:rPr>
        <w:t xml:space="preserve"> </w:t>
      </w:r>
      <w:proofErr w:type="spellStart"/>
      <w:r w:rsidRPr="00BE1811">
        <w:rPr>
          <w:lang w:val="fr-FR"/>
        </w:rPr>
        <w:t>între</w:t>
      </w:r>
      <w:proofErr w:type="spellEnd"/>
      <w:r w:rsidRPr="00BE1811">
        <w:rPr>
          <w:lang w:val="fr-FR"/>
        </w:rPr>
        <w:t xml:space="preserve"> </w:t>
      </w:r>
      <w:proofErr w:type="spellStart"/>
      <w:r w:rsidRPr="00BE1811">
        <w:rPr>
          <w:lang w:val="fr-FR"/>
        </w:rPr>
        <w:t>elementele</w:t>
      </w:r>
      <w:proofErr w:type="spellEnd"/>
      <w:r w:rsidRPr="00BE1811">
        <w:rPr>
          <w:lang w:val="fr-FR"/>
        </w:rPr>
        <w:t xml:space="preserve"> constructive structurale/</w:t>
      </w:r>
      <w:proofErr w:type="spellStart"/>
      <w:r w:rsidRPr="00BE1811">
        <w:rPr>
          <w:lang w:val="fr-FR"/>
        </w:rPr>
        <w:t>nestructurale</w:t>
      </w:r>
      <w:proofErr w:type="spellEnd"/>
      <w:r w:rsidRPr="00BE1811">
        <w:rPr>
          <w:lang w:val="fr-FR"/>
        </w:rPr>
        <w:t xml:space="preserve"> ale </w:t>
      </w:r>
      <w:proofErr w:type="spellStart"/>
      <w:r w:rsidRPr="00BE1811">
        <w:rPr>
          <w:lang w:val="fr-FR"/>
        </w:rPr>
        <w:t>obiectivului</w:t>
      </w:r>
      <w:proofErr w:type="spellEnd"/>
      <w:r w:rsidRPr="00BE1811">
        <w:rPr>
          <w:lang w:val="fr-FR"/>
        </w:rPr>
        <w:t xml:space="preserve"> de </w:t>
      </w:r>
      <w:proofErr w:type="spellStart"/>
      <w:r w:rsidRPr="00BE1811">
        <w:rPr>
          <w:lang w:val="fr-FR"/>
        </w:rPr>
        <w:t>investiţii</w:t>
      </w:r>
      <w:proofErr w:type="spellEnd"/>
      <w:r w:rsidRPr="00BE1811">
        <w:rPr>
          <w:lang w:val="fr-FR"/>
        </w:rPr>
        <w:t>.</w:t>
      </w:r>
    </w:p>
    <w:p w14:paraId="20F2820E" w14:textId="77777777" w:rsidR="006D5896" w:rsidRPr="00BE1811" w:rsidRDefault="006D5896" w:rsidP="006D5896">
      <w:pPr>
        <w:spacing w:after="0"/>
        <w:jc w:val="both"/>
        <w:rPr>
          <w:lang w:val="fr-FR"/>
        </w:rPr>
      </w:pPr>
      <w:proofErr w:type="spellStart"/>
      <w:r w:rsidRPr="00BE1811">
        <w:rPr>
          <w:lang w:val="fr-FR"/>
        </w:rPr>
        <w:lastRenderedPageBreak/>
        <w:t>În</w:t>
      </w:r>
      <w:proofErr w:type="spellEnd"/>
      <w:r w:rsidRPr="00BE1811">
        <w:rPr>
          <w:lang w:val="fr-FR"/>
        </w:rPr>
        <w:t xml:space="preserve"> </w:t>
      </w:r>
      <w:proofErr w:type="spellStart"/>
      <w:r w:rsidRPr="00BE1811">
        <w:rPr>
          <w:lang w:val="fr-FR"/>
        </w:rPr>
        <w:t>funcţie</w:t>
      </w:r>
      <w:proofErr w:type="spellEnd"/>
      <w:r w:rsidRPr="00BE1811">
        <w:rPr>
          <w:lang w:val="fr-FR"/>
        </w:rPr>
        <w:t xml:space="preserve"> de </w:t>
      </w:r>
      <w:proofErr w:type="spellStart"/>
      <w:r w:rsidRPr="00BE1811">
        <w:rPr>
          <w:lang w:val="fr-FR"/>
        </w:rPr>
        <w:t>complexitatea</w:t>
      </w:r>
      <w:proofErr w:type="spellEnd"/>
      <w:r w:rsidRPr="00BE1811">
        <w:rPr>
          <w:lang w:val="fr-FR"/>
        </w:rPr>
        <w:t xml:space="preserve"> </w:t>
      </w:r>
      <w:proofErr w:type="spellStart"/>
      <w:r w:rsidRPr="00BE1811">
        <w:rPr>
          <w:lang w:val="fr-FR"/>
        </w:rPr>
        <w:t>proiectului</w:t>
      </w:r>
      <w:proofErr w:type="spellEnd"/>
      <w:r w:rsidRPr="00BE1811">
        <w:rPr>
          <w:lang w:val="fr-FR"/>
        </w:rPr>
        <w:t xml:space="preserve"> </w:t>
      </w:r>
      <w:proofErr w:type="spellStart"/>
      <w:r w:rsidRPr="00BE1811">
        <w:rPr>
          <w:lang w:val="fr-FR"/>
        </w:rPr>
        <w:t>şi</w:t>
      </w:r>
      <w:proofErr w:type="spellEnd"/>
      <w:r w:rsidRPr="00BE1811">
        <w:rPr>
          <w:lang w:val="fr-FR"/>
        </w:rPr>
        <w:t xml:space="preserve"> de </w:t>
      </w:r>
      <w:proofErr w:type="spellStart"/>
      <w:r w:rsidRPr="00BE1811">
        <w:rPr>
          <w:lang w:val="fr-FR"/>
        </w:rPr>
        <w:t>natura</w:t>
      </w:r>
      <w:proofErr w:type="spellEnd"/>
      <w:r w:rsidRPr="00BE1811">
        <w:rPr>
          <w:lang w:val="fr-FR"/>
        </w:rPr>
        <w:t xml:space="preserve"> </w:t>
      </w:r>
      <w:proofErr w:type="spellStart"/>
      <w:r w:rsidRPr="00BE1811">
        <w:rPr>
          <w:lang w:val="fr-FR"/>
        </w:rPr>
        <w:t>lucrărilor</w:t>
      </w:r>
      <w:proofErr w:type="spellEnd"/>
      <w:r w:rsidRPr="00BE1811">
        <w:rPr>
          <w:lang w:val="fr-FR"/>
        </w:rPr>
        <w:t xml:space="preserve"> de </w:t>
      </w:r>
      <w:proofErr w:type="spellStart"/>
      <w:r w:rsidRPr="00BE1811">
        <w:rPr>
          <w:lang w:val="fr-FR"/>
        </w:rPr>
        <w:t>intervenţii</w:t>
      </w:r>
      <w:proofErr w:type="spellEnd"/>
      <w:r w:rsidRPr="00BE1811">
        <w:rPr>
          <w:lang w:val="fr-FR"/>
        </w:rPr>
        <w:t xml:space="preserve">, </w:t>
      </w:r>
      <w:proofErr w:type="spellStart"/>
      <w:r w:rsidRPr="00BE1811">
        <w:rPr>
          <w:lang w:val="fr-FR"/>
        </w:rPr>
        <w:t>precum</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cazul</w:t>
      </w:r>
      <w:proofErr w:type="spellEnd"/>
      <w:r w:rsidRPr="00BE1811">
        <w:rPr>
          <w:lang w:val="fr-FR"/>
        </w:rPr>
        <w:t xml:space="preserve"> </w:t>
      </w:r>
      <w:proofErr w:type="spellStart"/>
      <w:r w:rsidRPr="00BE1811">
        <w:rPr>
          <w:lang w:val="fr-FR"/>
        </w:rPr>
        <w:t>obiectivelor</w:t>
      </w:r>
      <w:proofErr w:type="spellEnd"/>
      <w:r w:rsidRPr="00BE1811">
        <w:rPr>
          <w:lang w:val="fr-FR"/>
        </w:rPr>
        <w:t xml:space="preserve"> de </w:t>
      </w:r>
      <w:proofErr w:type="spellStart"/>
      <w:r w:rsidRPr="00BE1811">
        <w:rPr>
          <w:lang w:val="fr-FR"/>
        </w:rPr>
        <w:t>investiţii</w:t>
      </w:r>
      <w:proofErr w:type="spellEnd"/>
      <w:r w:rsidRPr="00BE1811">
        <w:rPr>
          <w:lang w:val="fr-FR"/>
        </w:rPr>
        <w:t xml:space="preserve"> a </w:t>
      </w:r>
      <w:proofErr w:type="spellStart"/>
      <w:r w:rsidRPr="00BE1811">
        <w:rPr>
          <w:lang w:val="fr-FR"/>
        </w:rPr>
        <w:t>căror</w:t>
      </w:r>
      <w:proofErr w:type="spellEnd"/>
      <w:r w:rsidRPr="00BE1811">
        <w:rPr>
          <w:lang w:val="fr-FR"/>
        </w:rPr>
        <w:t xml:space="preserve"> </w:t>
      </w:r>
      <w:proofErr w:type="spellStart"/>
      <w:r w:rsidRPr="00BE1811">
        <w:rPr>
          <w:lang w:val="fr-FR"/>
        </w:rPr>
        <w:t>funcţionare</w:t>
      </w:r>
      <w:proofErr w:type="spellEnd"/>
      <w:r w:rsidRPr="00BE1811">
        <w:rPr>
          <w:lang w:val="fr-FR"/>
        </w:rPr>
        <w:t xml:space="preserve"> </w:t>
      </w:r>
      <w:proofErr w:type="spellStart"/>
      <w:r w:rsidRPr="00BE1811">
        <w:rPr>
          <w:lang w:val="fr-FR"/>
        </w:rPr>
        <w:t>implică</w:t>
      </w:r>
      <w:proofErr w:type="spellEnd"/>
      <w:r w:rsidRPr="00BE1811">
        <w:rPr>
          <w:lang w:val="fr-FR"/>
        </w:rPr>
        <w:t xml:space="preserve"> </w:t>
      </w:r>
      <w:proofErr w:type="spellStart"/>
      <w:r w:rsidRPr="00BE1811">
        <w:rPr>
          <w:lang w:val="fr-FR"/>
        </w:rPr>
        <w:t>procese</w:t>
      </w:r>
      <w:proofErr w:type="spellEnd"/>
      <w:r w:rsidRPr="00BE1811">
        <w:rPr>
          <w:lang w:val="fr-FR"/>
        </w:rPr>
        <w:t xml:space="preserve"> </w:t>
      </w:r>
      <w:proofErr w:type="spellStart"/>
      <w:r w:rsidRPr="00BE1811">
        <w:rPr>
          <w:lang w:val="fr-FR"/>
        </w:rPr>
        <w:t>tehnologice</w:t>
      </w:r>
      <w:proofErr w:type="spellEnd"/>
      <w:r w:rsidRPr="00BE1811">
        <w:rPr>
          <w:lang w:val="fr-FR"/>
        </w:rPr>
        <w:t xml:space="preserve"> </w:t>
      </w:r>
      <w:proofErr w:type="spellStart"/>
      <w:r w:rsidRPr="00BE1811">
        <w:rPr>
          <w:lang w:val="fr-FR"/>
        </w:rPr>
        <w:t>specifice</w:t>
      </w:r>
      <w:proofErr w:type="spellEnd"/>
      <w:r w:rsidRPr="00BE1811">
        <w:rPr>
          <w:lang w:val="fr-FR"/>
        </w:rPr>
        <w:t xml:space="preserve">, </w:t>
      </w:r>
      <w:proofErr w:type="spellStart"/>
      <w:r w:rsidRPr="00BE1811">
        <w:rPr>
          <w:lang w:val="fr-FR"/>
        </w:rPr>
        <w:t>anumite</w:t>
      </w:r>
      <w:proofErr w:type="spellEnd"/>
      <w:r w:rsidRPr="00BE1811">
        <w:rPr>
          <w:lang w:val="fr-FR"/>
        </w:rPr>
        <w:t xml:space="preserve"> </w:t>
      </w:r>
      <w:proofErr w:type="spellStart"/>
      <w:r w:rsidRPr="00BE1811">
        <w:rPr>
          <w:lang w:val="fr-FR"/>
        </w:rPr>
        <w:t>detalii</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se pot </w:t>
      </w:r>
      <w:proofErr w:type="spellStart"/>
      <w:r w:rsidRPr="00BE1811">
        <w:rPr>
          <w:lang w:val="fr-FR"/>
        </w:rPr>
        <w:t>elabora</w:t>
      </w:r>
      <w:proofErr w:type="spellEnd"/>
      <w:r w:rsidRPr="00BE1811">
        <w:rPr>
          <w:lang w:val="fr-FR"/>
        </w:rPr>
        <w:t>/</w:t>
      </w:r>
      <w:proofErr w:type="spellStart"/>
      <w:r w:rsidRPr="00BE1811">
        <w:rPr>
          <w:lang w:val="fr-FR"/>
        </w:rPr>
        <w:t>definitiva</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parcursul</w:t>
      </w:r>
      <w:proofErr w:type="spellEnd"/>
      <w:r w:rsidRPr="00BE1811">
        <w:rPr>
          <w:lang w:val="fr-FR"/>
        </w:rPr>
        <w:t xml:space="preserve"> </w:t>
      </w:r>
      <w:proofErr w:type="spellStart"/>
      <w:r w:rsidRPr="00BE1811">
        <w:rPr>
          <w:lang w:val="fr-FR"/>
        </w:rPr>
        <w:t>execuţiei</w:t>
      </w:r>
      <w:proofErr w:type="spellEnd"/>
    </w:p>
    <w:p w14:paraId="127429EE" w14:textId="77777777" w:rsidR="006D5896" w:rsidRPr="00BE1811" w:rsidRDefault="006D5896" w:rsidP="006D5896">
      <w:pPr>
        <w:spacing w:after="0"/>
        <w:jc w:val="both"/>
        <w:rPr>
          <w:lang w:val="fr-FR"/>
        </w:rPr>
      </w:pPr>
      <w:proofErr w:type="spellStart"/>
      <w:proofErr w:type="gramStart"/>
      <w:r w:rsidRPr="00BE1811">
        <w:rPr>
          <w:lang w:val="fr-FR"/>
        </w:rPr>
        <w:t>obiectivului</w:t>
      </w:r>
      <w:proofErr w:type="spellEnd"/>
      <w:proofErr w:type="gramEnd"/>
      <w:r w:rsidRPr="00BE1811">
        <w:rPr>
          <w:lang w:val="fr-FR"/>
        </w:rPr>
        <w:t xml:space="preserve"> de </w:t>
      </w:r>
      <w:proofErr w:type="spellStart"/>
      <w:r w:rsidRPr="00BE1811">
        <w:rPr>
          <w:lang w:val="fr-FR"/>
        </w:rPr>
        <w:t>investiţii</w:t>
      </w:r>
      <w:proofErr w:type="spellEnd"/>
      <w:r w:rsidRPr="00BE1811">
        <w:rPr>
          <w:lang w:val="fr-FR"/>
        </w:rPr>
        <w:t xml:space="preserve"> (</w:t>
      </w:r>
      <w:proofErr w:type="spellStart"/>
      <w:r w:rsidRPr="00BE1811">
        <w:rPr>
          <w:lang w:val="fr-FR"/>
        </w:rPr>
        <w:t>proiectantul</w:t>
      </w:r>
      <w:proofErr w:type="spellEnd"/>
      <w:r w:rsidRPr="00BE1811">
        <w:rPr>
          <w:lang w:val="fr-FR"/>
        </w:rPr>
        <w:t xml:space="preserve"> va </w:t>
      </w:r>
      <w:proofErr w:type="spellStart"/>
      <w:r w:rsidRPr="00BE1811">
        <w:rPr>
          <w:lang w:val="fr-FR"/>
        </w:rPr>
        <w:t>specifica</w:t>
      </w:r>
      <w:proofErr w:type="spellEnd"/>
      <w:r w:rsidRPr="00BE1811">
        <w:rPr>
          <w:lang w:val="fr-FR"/>
        </w:rPr>
        <w:t xml:space="preserve"> </w:t>
      </w:r>
      <w:proofErr w:type="spellStart"/>
      <w:r w:rsidRPr="00BE1811">
        <w:rPr>
          <w:lang w:val="fr-FR"/>
        </w:rPr>
        <w:t>pe</w:t>
      </w:r>
      <w:proofErr w:type="spellEnd"/>
      <w:r w:rsidRPr="00BE1811">
        <w:rPr>
          <w:lang w:val="fr-FR"/>
        </w:rPr>
        <w:t xml:space="preserve"> </w:t>
      </w:r>
      <w:proofErr w:type="spellStart"/>
      <w:r w:rsidRPr="00BE1811">
        <w:rPr>
          <w:lang w:val="fr-FR"/>
        </w:rPr>
        <w:t>planşe</w:t>
      </w:r>
      <w:proofErr w:type="spellEnd"/>
      <w:r w:rsidRPr="00BE1811">
        <w:rPr>
          <w:lang w:val="fr-FR"/>
        </w:rPr>
        <w:t xml:space="preserve"> care </w:t>
      </w:r>
      <w:proofErr w:type="spellStart"/>
      <w:r w:rsidRPr="00BE1811">
        <w:rPr>
          <w:lang w:val="fr-FR"/>
        </w:rPr>
        <w:t>sunt</w:t>
      </w:r>
      <w:proofErr w:type="spellEnd"/>
      <w:r w:rsidRPr="00BE1811">
        <w:rPr>
          <w:lang w:val="fr-FR"/>
        </w:rPr>
        <w:t xml:space="preserve"> </w:t>
      </w:r>
      <w:proofErr w:type="spellStart"/>
      <w:r w:rsidRPr="00BE1811">
        <w:rPr>
          <w:lang w:val="fr-FR"/>
        </w:rPr>
        <w:t>detaliile</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ce </w:t>
      </w:r>
      <w:proofErr w:type="spellStart"/>
      <w:r w:rsidRPr="00BE1811">
        <w:rPr>
          <w:lang w:val="fr-FR"/>
        </w:rPr>
        <w:t>urmează</w:t>
      </w:r>
      <w:proofErr w:type="spellEnd"/>
      <w:r w:rsidRPr="00BE1811">
        <w:rPr>
          <w:lang w:val="fr-FR"/>
        </w:rPr>
        <w:t xml:space="preserve"> a fi </w:t>
      </w:r>
      <w:proofErr w:type="spellStart"/>
      <w:r w:rsidRPr="00BE1811">
        <w:rPr>
          <w:lang w:val="fr-FR"/>
        </w:rPr>
        <w:t>elaborate</w:t>
      </w:r>
      <w:proofErr w:type="spellEnd"/>
      <w:r w:rsidRPr="00BE1811">
        <w:rPr>
          <w:lang w:val="fr-FR"/>
        </w:rPr>
        <w:t>/</w:t>
      </w:r>
      <w:proofErr w:type="spellStart"/>
      <w:r w:rsidRPr="00BE1811">
        <w:rPr>
          <w:lang w:val="fr-FR"/>
        </w:rPr>
        <w:t>definitivate</w:t>
      </w:r>
      <w:proofErr w:type="spellEnd"/>
      <w:r w:rsidRPr="00BE1811">
        <w:rPr>
          <w:lang w:val="fr-FR"/>
        </w:rPr>
        <w:t xml:space="preserve"> </w:t>
      </w:r>
      <w:proofErr w:type="spellStart"/>
      <w:r w:rsidRPr="00BE1811">
        <w:rPr>
          <w:lang w:val="fr-FR"/>
        </w:rPr>
        <w:t>astfel</w:t>
      </w:r>
      <w:proofErr w:type="spellEnd"/>
      <w:r w:rsidRPr="00BE1811">
        <w:rPr>
          <w:lang w:val="fr-FR"/>
        </w:rPr>
        <w:t>).</w:t>
      </w:r>
    </w:p>
    <w:p w14:paraId="0D7956F2" w14:textId="77777777" w:rsidR="006D5896" w:rsidRPr="00BE1811" w:rsidRDefault="006D5896" w:rsidP="006D5896">
      <w:pPr>
        <w:spacing w:after="0"/>
        <w:jc w:val="both"/>
        <w:rPr>
          <w:lang w:val="fr-FR"/>
        </w:rPr>
      </w:pPr>
      <w:proofErr w:type="spellStart"/>
      <w:r w:rsidRPr="00BE1811">
        <w:rPr>
          <w:lang w:val="fr-FR"/>
        </w:rPr>
        <w:t>Detaliile</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pot fi de 3 </w:t>
      </w:r>
      <w:proofErr w:type="spellStart"/>
      <w:proofErr w:type="gramStart"/>
      <w:r w:rsidRPr="00BE1811">
        <w:rPr>
          <w:lang w:val="fr-FR"/>
        </w:rPr>
        <w:t>tipuri</w:t>
      </w:r>
      <w:proofErr w:type="spellEnd"/>
      <w:r w:rsidRPr="00BE1811">
        <w:rPr>
          <w:lang w:val="fr-FR"/>
        </w:rPr>
        <w:t>:</w:t>
      </w:r>
      <w:proofErr w:type="gramEnd"/>
    </w:p>
    <w:p w14:paraId="03094055" w14:textId="77777777" w:rsidR="006D5896" w:rsidRPr="00BE1811" w:rsidRDefault="006D5896" w:rsidP="006D5896">
      <w:pPr>
        <w:spacing w:after="0"/>
        <w:jc w:val="both"/>
        <w:rPr>
          <w:lang w:val="fr-FR"/>
        </w:rPr>
      </w:pPr>
      <w:r w:rsidRPr="00BE1811">
        <w:rPr>
          <w:lang w:val="fr-FR"/>
        </w:rPr>
        <w:t xml:space="preserve">a) </w:t>
      </w:r>
      <w:proofErr w:type="spellStart"/>
      <w:r w:rsidRPr="00BE1811">
        <w:rPr>
          <w:lang w:val="fr-FR"/>
        </w:rPr>
        <w:t>detalii</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privind</w:t>
      </w:r>
      <w:proofErr w:type="spellEnd"/>
      <w:r w:rsidRPr="00BE1811">
        <w:rPr>
          <w:lang w:val="fr-FR"/>
        </w:rPr>
        <w:t xml:space="preserve"> </w:t>
      </w:r>
      <w:proofErr w:type="spellStart"/>
      <w:r w:rsidRPr="00BE1811">
        <w:rPr>
          <w:lang w:val="fr-FR"/>
        </w:rPr>
        <w:t>soluţionările</w:t>
      </w:r>
      <w:proofErr w:type="spellEnd"/>
      <w:r w:rsidRPr="00BE1811">
        <w:rPr>
          <w:lang w:val="fr-FR"/>
        </w:rPr>
        <w:t xml:space="preserve"> </w:t>
      </w:r>
      <w:proofErr w:type="spellStart"/>
      <w:r w:rsidRPr="00BE1811">
        <w:rPr>
          <w:lang w:val="fr-FR"/>
        </w:rPr>
        <w:t>elaborate</w:t>
      </w:r>
      <w:proofErr w:type="spellEnd"/>
      <w:r w:rsidRPr="00BE1811">
        <w:rPr>
          <w:lang w:val="fr-FR"/>
        </w:rPr>
        <w:t xml:space="preserve"> de </w:t>
      </w:r>
      <w:proofErr w:type="spellStart"/>
      <w:proofErr w:type="gramStart"/>
      <w:r w:rsidRPr="00BE1811">
        <w:rPr>
          <w:lang w:val="fr-FR"/>
        </w:rPr>
        <w:t>proiectant</w:t>
      </w:r>
      <w:proofErr w:type="spellEnd"/>
      <w:r w:rsidRPr="00BE1811">
        <w:rPr>
          <w:lang w:val="fr-FR"/>
        </w:rPr>
        <w:t>;</w:t>
      </w:r>
      <w:proofErr w:type="gramEnd"/>
    </w:p>
    <w:p w14:paraId="14F5BC1F" w14:textId="77777777" w:rsidR="006D5896" w:rsidRPr="00BE1811" w:rsidRDefault="006D5896" w:rsidP="006D5896">
      <w:pPr>
        <w:spacing w:after="0"/>
        <w:jc w:val="both"/>
        <w:rPr>
          <w:lang w:val="fr-FR"/>
        </w:rPr>
      </w:pPr>
      <w:r w:rsidRPr="00BE1811">
        <w:rPr>
          <w:lang w:val="fr-FR"/>
        </w:rPr>
        <w:t xml:space="preserve">b) </w:t>
      </w:r>
      <w:proofErr w:type="spellStart"/>
      <w:r w:rsidRPr="00BE1811">
        <w:rPr>
          <w:lang w:val="fr-FR"/>
        </w:rPr>
        <w:t>detalii</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pentru</w:t>
      </w:r>
      <w:proofErr w:type="spellEnd"/>
      <w:r w:rsidRPr="00BE1811">
        <w:rPr>
          <w:lang w:val="fr-FR"/>
        </w:rPr>
        <w:t xml:space="preserve"> </w:t>
      </w:r>
      <w:proofErr w:type="spellStart"/>
      <w:r w:rsidRPr="00BE1811">
        <w:rPr>
          <w:lang w:val="fr-FR"/>
        </w:rPr>
        <w:t>echiparea</w:t>
      </w:r>
      <w:proofErr w:type="spellEnd"/>
      <w:r w:rsidRPr="00BE1811">
        <w:rPr>
          <w:lang w:val="fr-FR"/>
        </w:rPr>
        <w:t xml:space="preserve"> </w:t>
      </w:r>
      <w:proofErr w:type="spellStart"/>
      <w:r w:rsidRPr="00BE1811">
        <w:rPr>
          <w:lang w:val="fr-FR"/>
        </w:rPr>
        <w:t>obiectivului</w:t>
      </w:r>
      <w:proofErr w:type="spellEnd"/>
      <w:r w:rsidRPr="00BE1811">
        <w:rPr>
          <w:lang w:val="fr-FR"/>
        </w:rPr>
        <w:t xml:space="preserve"> de </w:t>
      </w:r>
      <w:proofErr w:type="spellStart"/>
      <w:r w:rsidRPr="00BE1811">
        <w:rPr>
          <w:lang w:val="fr-FR"/>
        </w:rPr>
        <w:t>investiţii</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timpul</w:t>
      </w:r>
      <w:proofErr w:type="spellEnd"/>
      <w:r w:rsidRPr="00BE1811">
        <w:rPr>
          <w:lang w:val="fr-FR"/>
        </w:rPr>
        <w:t xml:space="preserve"> </w:t>
      </w:r>
      <w:proofErr w:type="spellStart"/>
      <w:r w:rsidRPr="00BE1811">
        <w:rPr>
          <w:lang w:val="fr-FR"/>
        </w:rPr>
        <w:t>execuţiei</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aparatură</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echipamente</w:t>
      </w:r>
      <w:proofErr w:type="spellEnd"/>
      <w:r w:rsidRPr="00BE1811">
        <w:rPr>
          <w:lang w:val="fr-FR"/>
        </w:rPr>
        <w:t xml:space="preserve">, </w:t>
      </w:r>
      <w:proofErr w:type="spellStart"/>
      <w:r w:rsidRPr="00BE1811">
        <w:rPr>
          <w:lang w:val="fr-FR"/>
        </w:rPr>
        <w:t>realizate</w:t>
      </w:r>
      <w:proofErr w:type="spellEnd"/>
      <w:r w:rsidRPr="00BE1811">
        <w:rPr>
          <w:lang w:val="fr-FR"/>
        </w:rPr>
        <w:t xml:space="preserve"> </w:t>
      </w:r>
      <w:proofErr w:type="spellStart"/>
      <w:r w:rsidRPr="00BE1811">
        <w:rPr>
          <w:lang w:val="fr-FR"/>
        </w:rPr>
        <w:t>cu</w:t>
      </w:r>
      <w:proofErr w:type="spellEnd"/>
      <w:r w:rsidRPr="00BE1811">
        <w:rPr>
          <w:lang w:val="fr-FR"/>
        </w:rPr>
        <w:t xml:space="preserve"> </w:t>
      </w:r>
      <w:proofErr w:type="spellStart"/>
      <w:r w:rsidRPr="00BE1811">
        <w:rPr>
          <w:lang w:val="fr-FR"/>
        </w:rPr>
        <w:t>respectarea</w:t>
      </w:r>
      <w:proofErr w:type="spellEnd"/>
      <w:r w:rsidRPr="00BE1811">
        <w:rPr>
          <w:lang w:val="fr-FR"/>
        </w:rPr>
        <w:t xml:space="preserve"> </w:t>
      </w:r>
      <w:proofErr w:type="spellStart"/>
      <w:r w:rsidRPr="00BE1811">
        <w:rPr>
          <w:lang w:val="fr-FR"/>
        </w:rPr>
        <w:t>datelor</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informaţiilor</w:t>
      </w:r>
      <w:proofErr w:type="spellEnd"/>
      <w:r w:rsidRPr="00BE1811">
        <w:rPr>
          <w:lang w:val="fr-FR"/>
        </w:rPr>
        <w:t xml:space="preserve"> </w:t>
      </w:r>
      <w:proofErr w:type="spellStart"/>
      <w:r w:rsidRPr="00BE1811">
        <w:rPr>
          <w:lang w:val="fr-FR"/>
        </w:rPr>
        <w:t>oferite</w:t>
      </w:r>
      <w:proofErr w:type="spellEnd"/>
      <w:r w:rsidRPr="00BE1811">
        <w:rPr>
          <w:lang w:val="fr-FR"/>
        </w:rPr>
        <w:t xml:space="preserve"> de </w:t>
      </w:r>
      <w:proofErr w:type="spellStart"/>
      <w:r w:rsidRPr="00BE1811">
        <w:rPr>
          <w:lang w:val="fr-FR"/>
        </w:rPr>
        <w:t>către</w:t>
      </w:r>
      <w:proofErr w:type="spellEnd"/>
      <w:r w:rsidRPr="00BE1811">
        <w:rPr>
          <w:lang w:val="fr-FR"/>
        </w:rPr>
        <w:t xml:space="preserve"> </w:t>
      </w:r>
      <w:proofErr w:type="spellStart"/>
      <w:r w:rsidRPr="00BE1811">
        <w:rPr>
          <w:lang w:val="fr-FR"/>
        </w:rPr>
        <w:t>furnizorii</w:t>
      </w:r>
      <w:proofErr w:type="spellEnd"/>
      <w:r w:rsidRPr="00BE1811">
        <w:rPr>
          <w:lang w:val="fr-FR"/>
        </w:rPr>
        <w:t xml:space="preserve"> </w:t>
      </w:r>
      <w:proofErr w:type="spellStart"/>
      <w:proofErr w:type="gramStart"/>
      <w:r w:rsidRPr="00BE1811">
        <w:rPr>
          <w:lang w:val="fr-FR"/>
        </w:rPr>
        <w:t>acestora</w:t>
      </w:r>
      <w:proofErr w:type="spellEnd"/>
      <w:r w:rsidRPr="00BE1811">
        <w:rPr>
          <w:lang w:val="fr-FR"/>
        </w:rPr>
        <w:t>;</w:t>
      </w:r>
      <w:proofErr w:type="gramEnd"/>
    </w:p>
    <w:p w14:paraId="323EB06E" w14:textId="77777777" w:rsidR="006D5896" w:rsidRPr="00BE1811" w:rsidRDefault="006D5896" w:rsidP="006D5896">
      <w:pPr>
        <w:spacing w:after="0"/>
        <w:jc w:val="both"/>
        <w:rPr>
          <w:lang w:val="fr-FR"/>
        </w:rPr>
      </w:pPr>
      <w:r w:rsidRPr="00BE1811">
        <w:rPr>
          <w:lang w:val="fr-FR"/>
        </w:rPr>
        <w:t xml:space="preserve">c) </w:t>
      </w:r>
      <w:proofErr w:type="spellStart"/>
      <w:r w:rsidRPr="00BE1811">
        <w:rPr>
          <w:lang w:val="fr-FR"/>
        </w:rPr>
        <w:t>detalii</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curente</w:t>
      </w:r>
      <w:proofErr w:type="spellEnd"/>
      <w:r w:rsidRPr="00BE1811">
        <w:rPr>
          <w:lang w:val="fr-FR"/>
        </w:rPr>
        <w:t xml:space="preserve"> </w:t>
      </w:r>
      <w:proofErr w:type="spellStart"/>
      <w:r w:rsidRPr="00BE1811">
        <w:rPr>
          <w:lang w:val="fr-FR"/>
        </w:rPr>
        <w:t>standardizate</w:t>
      </w:r>
      <w:proofErr w:type="spellEnd"/>
      <w:r w:rsidRPr="00BE1811">
        <w:rPr>
          <w:lang w:val="fr-FR"/>
        </w:rPr>
        <w:t xml:space="preserve"> (</w:t>
      </w:r>
      <w:proofErr w:type="spellStart"/>
      <w:r w:rsidRPr="00BE1811">
        <w:rPr>
          <w:lang w:val="fr-FR"/>
        </w:rPr>
        <w:t>conform</w:t>
      </w:r>
      <w:proofErr w:type="spellEnd"/>
      <w:r w:rsidRPr="00BE1811">
        <w:rPr>
          <w:lang w:val="fr-FR"/>
        </w:rPr>
        <w:t xml:space="preserve"> </w:t>
      </w:r>
      <w:proofErr w:type="spellStart"/>
      <w:r w:rsidRPr="00BE1811">
        <w:rPr>
          <w:lang w:val="fr-FR"/>
        </w:rPr>
        <w:t>detaliilor</w:t>
      </w:r>
      <w:proofErr w:type="spellEnd"/>
      <w:r w:rsidRPr="00BE1811">
        <w:rPr>
          <w:lang w:val="fr-FR"/>
        </w:rPr>
        <w:t xml:space="preserve">-tip ale </w:t>
      </w:r>
      <w:proofErr w:type="spellStart"/>
      <w:r w:rsidRPr="00BE1811">
        <w:rPr>
          <w:lang w:val="fr-FR"/>
        </w:rPr>
        <w:t>furnizorilor</w:t>
      </w:r>
      <w:proofErr w:type="spellEnd"/>
      <w:r w:rsidRPr="00BE1811">
        <w:rPr>
          <w:lang w:val="fr-FR"/>
        </w:rPr>
        <w:t xml:space="preserve"> de </w:t>
      </w:r>
      <w:proofErr w:type="spellStart"/>
      <w:r w:rsidRPr="00BE1811">
        <w:rPr>
          <w:lang w:val="fr-FR"/>
        </w:rPr>
        <w:t>subansamble</w:t>
      </w:r>
      <w:proofErr w:type="spellEnd"/>
      <w:r w:rsidRPr="00BE1811">
        <w:rPr>
          <w:lang w:val="fr-FR"/>
        </w:rPr>
        <w:t xml:space="preserve">) </w:t>
      </w:r>
      <w:proofErr w:type="spellStart"/>
      <w:r w:rsidRPr="00BE1811">
        <w:rPr>
          <w:lang w:val="fr-FR"/>
        </w:rPr>
        <w:t>sau</w:t>
      </w:r>
      <w:proofErr w:type="spellEnd"/>
      <w:r w:rsidRPr="00BE1811">
        <w:rPr>
          <w:lang w:val="fr-FR"/>
        </w:rPr>
        <w:t xml:space="preserve"> </w:t>
      </w:r>
      <w:proofErr w:type="spellStart"/>
      <w:r w:rsidRPr="00BE1811">
        <w:rPr>
          <w:lang w:val="fr-FR"/>
        </w:rPr>
        <w:t>detalii</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care </w:t>
      </w:r>
      <w:proofErr w:type="spellStart"/>
      <w:r w:rsidRPr="00BE1811">
        <w:rPr>
          <w:lang w:val="fr-FR"/>
        </w:rPr>
        <w:t>depind</w:t>
      </w:r>
      <w:proofErr w:type="spellEnd"/>
      <w:r w:rsidRPr="00BE1811">
        <w:rPr>
          <w:lang w:val="fr-FR"/>
        </w:rPr>
        <w:t xml:space="preserve"> de </w:t>
      </w:r>
      <w:proofErr w:type="spellStart"/>
      <w:r w:rsidRPr="00BE1811">
        <w:rPr>
          <w:lang w:val="fr-FR"/>
        </w:rPr>
        <w:t>specificul</w:t>
      </w:r>
      <w:proofErr w:type="spellEnd"/>
      <w:r w:rsidRPr="00BE1811">
        <w:rPr>
          <w:lang w:val="fr-FR"/>
        </w:rPr>
        <w:t xml:space="preserve"> </w:t>
      </w:r>
      <w:proofErr w:type="spellStart"/>
      <w:r w:rsidRPr="00BE1811">
        <w:rPr>
          <w:lang w:val="fr-FR"/>
        </w:rPr>
        <w:t>tehnologic</w:t>
      </w:r>
      <w:proofErr w:type="spellEnd"/>
      <w:r w:rsidRPr="00BE1811">
        <w:rPr>
          <w:lang w:val="fr-FR"/>
        </w:rPr>
        <w:t xml:space="preserve"> al </w:t>
      </w:r>
      <w:proofErr w:type="spellStart"/>
      <w:r w:rsidRPr="00BE1811">
        <w:rPr>
          <w:lang w:val="fr-FR"/>
        </w:rPr>
        <w:t>firmei</w:t>
      </w:r>
      <w:proofErr w:type="spellEnd"/>
      <w:r w:rsidRPr="00BE1811">
        <w:rPr>
          <w:lang w:val="fr-FR"/>
        </w:rPr>
        <w:t xml:space="preserve"> </w:t>
      </w:r>
      <w:proofErr w:type="spellStart"/>
      <w:r w:rsidRPr="00BE1811">
        <w:rPr>
          <w:lang w:val="fr-FR"/>
        </w:rPr>
        <w:t>constructoare</w:t>
      </w:r>
      <w:proofErr w:type="spellEnd"/>
      <w:r w:rsidRPr="00BE1811">
        <w:rPr>
          <w:lang w:val="fr-FR"/>
        </w:rPr>
        <w:t xml:space="preserve">, care se vor </w:t>
      </w:r>
      <w:proofErr w:type="spellStart"/>
      <w:r w:rsidRPr="00BE1811">
        <w:rPr>
          <w:lang w:val="fr-FR"/>
        </w:rPr>
        <w:t>executa</w:t>
      </w:r>
      <w:proofErr w:type="spellEnd"/>
      <w:r w:rsidRPr="00BE1811">
        <w:rPr>
          <w:lang w:val="fr-FR"/>
        </w:rPr>
        <w:t xml:space="preserve">, de </w:t>
      </w:r>
      <w:proofErr w:type="spellStart"/>
      <w:r w:rsidRPr="00BE1811">
        <w:rPr>
          <w:lang w:val="fr-FR"/>
        </w:rPr>
        <w:t>regulă</w:t>
      </w:r>
      <w:proofErr w:type="spellEnd"/>
      <w:r w:rsidRPr="00BE1811">
        <w:rPr>
          <w:lang w:val="fr-FR"/>
        </w:rPr>
        <w:t xml:space="preserve">, de </w:t>
      </w:r>
      <w:proofErr w:type="spellStart"/>
      <w:r w:rsidRPr="00BE1811">
        <w:rPr>
          <w:lang w:val="fr-FR"/>
        </w:rPr>
        <w:t>către</w:t>
      </w:r>
      <w:proofErr w:type="spellEnd"/>
      <w:r w:rsidRPr="00BE1811">
        <w:rPr>
          <w:lang w:val="fr-FR"/>
        </w:rPr>
        <w:t xml:space="preserve"> </w:t>
      </w:r>
      <w:proofErr w:type="spellStart"/>
      <w:r w:rsidRPr="00BE1811">
        <w:rPr>
          <w:lang w:val="fr-FR"/>
        </w:rPr>
        <w:t>constructor</w:t>
      </w:r>
      <w:proofErr w:type="spellEnd"/>
      <w:r w:rsidRPr="00BE1811">
        <w:rPr>
          <w:lang w:val="fr-FR"/>
        </w:rPr>
        <w:t>.</w:t>
      </w:r>
    </w:p>
    <w:p w14:paraId="2A033B29" w14:textId="77777777" w:rsidR="006D5896" w:rsidRPr="00BE1811" w:rsidRDefault="006D5896" w:rsidP="006D5896">
      <w:pPr>
        <w:spacing w:after="0"/>
        <w:jc w:val="both"/>
        <w:rPr>
          <w:lang w:val="fr-FR"/>
        </w:rPr>
      </w:pPr>
      <w:proofErr w:type="spellStart"/>
      <w:r w:rsidRPr="00BE1811">
        <w:rPr>
          <w:lang w:val="fr-FR"/>
        </w:rPr>
        <w:t>În</w:t>
      </w:r>
      <w:proofErr w:type="spellEnd"/>
      <w:r w:rsidRPr="00BE1811">
        <w:rPr>
          <w:lang w:val="fr-FR"/>
        </w:rPr>
        <w:t xml:space="preserve"> </w:t>
      </w:r>
      <w:proofErr w:type="spellStart"/>
      <w:r w:rsidRPr="00BE1811">
        <w:rPr>
          <w:lang w:val="fr-FR"/>
        </w:rPr>
        <w:t>toate</w:t>
      </w:r>
      <w:proofErr w:type="spellEnd"/>
      <w:r w:rsidRPr="00BE1811">
        <w:rPr>
          <w:lang w:val="fr-FR"/>
        </w:rPr>
        <w:t xml:space="preserve"> </w:t>
      </w:r>
      <w:proofErr w:type="spellStart"/>
      <w:r w:rsidRPr="00BE1811">
        <w:rPr>
          <w:lang w:val="fr-FR"/>
        </w:rPr>
        <w:t>cazurile</w:t>
      </w:r>
      <w:proofErr w:type="spellEnd"/>
      <w:r w:rsidRPr="00BE1811">
        <w:rPr>
          <w:lang w:val="fr-FR"/>
        </w:rPr>
        <w:t xml:space="preserve"> </w:t>
      </w:r>
      <w:proofErr w:type="spellStart"/>
      <w:r w:rsidRPr="00BE1811">
        <w:rPr>
          <w:lang w:val="fr-FR"/>
        </w:rPr>
        <w:t>prevăzute</w:t>
      </w:r>
      <w:proofErr w:type="spellEnd"/>
      <w:r w:rsidRPr="00BE1811">
        <w:rPr>
          <w:lang w:val="fr-FR"/>
        </w:rPr>
        <w:t xml:space="preserve"> mai sus, </w:t>
      </w:r>
      <w:proofErr w:type="spellStart"/>
      <w:r w:rsidRPr="00BE1811">
        <w:rPr>
          <w:lang w:val="fr-FR"/>
        </w:rPr>
        <w:t>proiectantul</w:t>
      </w:r>
      <w:proofErr w:type="spellEnd"/>
      <w:r w:rsidRPr="00BE1811">
        <w:rPr>
          <w:lang w:val="fr-FR"/>
        </w:rPr>
        <w:t xml:space="preserve">, </w:t>
      </w:r>
      <w:proofErr w:type="spellStart"/>
      <w:r w:rsidRPr="00BE1811">
        <w:rPr>
          <w:lang w:val="fr-FR"/>
        </w:rPr>
        <w:t>în</w:t>
      </w:r>
      <w:proofErr w:type="spellEnd"/>
      <w:r w:rsidRPr="00BE1811">
        <w:rPr>
          <w:lang w:val="fr-FR"/>
        </w:rPr>
        <w:t xml:space="preserve"> </w:t>
      </w:r>
      <w:proofErr w:type="spellStart"/>
      <w:r w:rsidRPr="00BE1811">
        <w:rPr>
          <w:lang w:val="fr-FR"/>
        </w:rPr>
        <w:t>cadrul</w:t>
      </w:r>
      <w:proofErr w:type="spellEnd"/>
      <w:r w:rsidRPr="00BE1811">
        <w:rPr>
          <w:lang w:val="fr-FR"/>
        </w:rPr>
        <w:t xml:space="preserve"> </w:t>
      </w:r>
      <w:proofErr w:type="spellStart"/>
      <w:r w:rsidRPr="00BE1811">
        <w:rPr>
          <w:lang w:val="fr-FR"/>
        </w:rPr>
        <w:t>asistenţei</w:t>
      </w:r>
      <w:proofErr w:type="spellEnd"/>
      <w:r w:rsidRPr="00BE1811">
        <w:rPr>
          <w:lang w:val="fr-FR"/>
        </w:rPr>
        <w:t xml:space="preserve"> </w:t>
      </w:r>
      <w:proofErr w:type="spellStart"/>
      <w:r w:rsidRPr="00BE1811">
        <w:rPr>
          <w:lang w:val="fr-FR"/>
        </w:rPr>
        <w:t>tehnice</w:t>
      </w:r>
      <w:proofErr w:type="spellEnd"/>
      <w:r w:rsidRPr="00BE1811">
        <w:rPr>
          <w:lang w:val="fr-FR"/>
        </w:rPr>
        <w:t xml:space="preserve">, </w:t>
      </w:r>
      <w:proofErr w:type="spellStart"/>
      <w:r w:rsidRPr="00BE1811">
        <w:rPr>
          <w:lang w:val="fr-FR"/>
        </w:rPr>
        <w:t>trebuie</w:t>
      </w:r>
      <w:proofErr w:type="spellEnd"/>
      <w:r w:rsidRPr="00BE1811">
        <w:rPr>
          <w:lang w:val="fr-FR"/>
        </w:rPr>
        <w:t xml:space="preserve"> </w:t>
      </w:r>
      <w:proofErr w:type="spellStart"/>
      <w:r w:rsidRPr="00BE1811">
        <w:rPr>
          <w:lang w:val="fr-FR"/>
        </w:rPr>
        <w:t>să</w:t>
      </w:r>
      <w:proofErr w:type="spellEnd"/>
      <w:r w:rsidRPr="00BE1811">
        <w:rPr>
          <w:lang w:val="fr-FR"/>
        </w:rPr>
        <w:t xml:space="preserve"> </w:t>
      </w:r>
      <w:proofErr w:type="spellStart"/>
      <w:r w:rsidRPr="00BE1811">
        <w:rPr>
          <w:lang w:val="fr-FR"/>
        </w:rPr>
        <w:t>supervizeze</w:t>
      </w:r>
      <w:proofErr w:type="spellEnd"/>
      <w:r w:rsidRPr="00BE1811">
        <w:rPr>
          <w:lang w:val="fr-FR"/>
        </w:rPr>
        <w:t xml:space="preserve"> </w:t>
      </w:r>
      <w:proofErr w:type="spellStart"/>
      <w:r w:rsidRPr="00BE1811">
        <w:rPr>
          <w:lang w:val="fr-FR"/>
        </w:rPr>
        <w:t>întocmirea</w:t>
      </w:r>
      <w:proofErr w:type="spellEnd"/>
      <w:r w:rsidRPr="00BE1811">
        <w:rPr>
          <w:lang w:val="fr-FR"/>
        </w:rPr>
        <w:t xml:space="preserve"> </w:t>
      </w:r>
      <w:proofErr w:type="spellStart"/>
      <w:r w:rsidRPr="00BE1811">
        <w:rPr>
          <w:lang w:val="fr-FR"/>
        </w:rPr>
        <w:t>şi</w:t>
      </w:r>
      <w:proofErr w:type="spellEnd"/>
      <w:r w:rsidRPr="00BE1811">
        <w:rPr>
          <w:lang w:val="fr-FR"/>
        </w:rPr>
        <w:t xml:space="preserve"> </w:t>
      </w:r>
      <w:proofErr w:type="spellStart"/>
      <w:r w:rsidRPr="00BE1811">
        <w:rPr>
          <w:lang w:val="fr-FR"/>
        </w:rPr>
        <w:t>adaptarea</w:t>
      </w:r>
      <w:proofErr w:type="spellEnd"/>
      <w:r w:rsidRPr="00BE1811">
        <w:rPr>
          <w:lang w:val="fr-FR"/>
        </w:rPr>
        <w:t xml:space="preserve"> </w:t>
      </w:r>
      <w:proofErr w:type="spellStart"/>
      <w:r w:rsidRPr="00BE1811">
        <w:rPr>
          <w:lang w:val="fr-FR"/>
        </w:rPr>
        <w:t>luncţională</w:t>
      </w:r>
      <w:proofErr w:type="spellEnd"/>
      <w:r w:rsidRPr="00BE1811">
        <w:rPr>
          <w:lang w:val="fr-FR"/>
        </w:rPr>
        <w:t xml:space="preserve"> a </w:t>
      </w:r>
      <w:proofErr w:type="spellStart"/>
      <w:r w:rsidRPr="00BE1811">
        <w:rPr>
          <w:lang w:val="fr-FR"/>
        </w:rPr>
        <w:t>tuturor</w:t>
      </w:r>
      <w:proofErr w:type="spellEnd"/>
      <w:r w:rsidRPr="00BE1811">
        <w:rPr>
          <w:lang w:val="fr-FR"/>
        </w:rPr>
        <w:t xml:space="preserve"> </w:t>
      </w:r>
      <w:proofErr w:type="spellStart"/>
      <w:r w:rsidRPr="00BE1811">
        <w:rPr>
          <w:lang w:val="fr-FR"/>
        </w:rPr>
        <w:t>detaliilor</w:t>
      </w:r>
      <w:proofErr w:type="spellEnd"/>
      <w:r w:rsidRPr="00BE1811">
        <w:rPr>
          <w:lang w:val="fr-FR"/>
        </w:rPr>
        <w:t xml:space="preserve"> de </w:t>
      </w:r>
      <w:proofErr w:type="spellStart"/>
      <w:r w:rsidRPr="00BE1811">
        <w:rPr>
          <w:lang w:val="fr-FR"/>
        </w:rPr>
        <w:t>execuţie</w:t>
      </w:r>
      <w:proofErr w:type="spellEnd"/>
      <w:r w:rsidRPr="00BE1811">
        <w:rPr>
          <w:lang w:val="fr-FR"/>
        </w:rPr>
        <w:t xml:space="preserve">, </w:t>
      </w:r>
      <w:proofErr w:type="spellStart"/>
      <w:r w:rsidRPr="00BE1811">
        <w:rPr>
          <w:lang w:val="fr-FR"/>
        </w:rPr>
        <w:t>indiferent</w:t>
      </w:r>
      <w:proofErr w:type="spellEnd"/>
      <w:r w:rsidRPr="00BE1811">
        <w:rPr>
          <w:lang w:val="fr-FR"/>
        </w:rPr>
        <w:t xml:space="preserve"> de </w:t>
      </w:r>
      <w:proofErr w:type="spellStart"/>
      <w:r w:rsidRPr="00BE1811">
        <w:rPr>
          <w:lang w:val="fr-FR"/>
        </w:rPr>
        <w:t>elaboratorul</w:t>
      </w:r>
      <w:proofErr w:type="spellEnd"/>
      <w:r w:rsidRPr="00BE1811">
        <w:rPr>
          <w:lang w:val="fr-FR"/>
        </w:rPr>
        <w:t xml:space="preserve"> </w:t>
      </w:r>
      <w:proofErr w:type="spellStart"/>
      <w:r w:rsidRPr="00BE1811">
        <w:rPr>
          <w:lang w:val="fr-FR"/>
        </w:rPr>
        <w:t>acestora</w:t>
      </w:r>
      <w:proofErr w:type="spellEnd"/>
    </w:p>
    <w:p w14:paraId="79A97B3C" w14:textId="77777777" w:rsidR="00362F18" w:rsidRPr="00BE1811" w:rsidRDefault="00362F18" w:rsidP="00BE1811">
      <w:pPr>
        <w:jc w:val="center"/>
        <w:rPr>
          <w:color w:val="000000"/>
        </w:rPr>
      </w:pPr>
    </w:p>
    <w:p w14:paraId="75E9A8F3" w14:textId="77777777" w:rsidR="00362F18" w:rsidRPr="00BE1811" w:rsidRDefault="00362F18" w:rsidP="00BE1811">
      <w:pPr>
        <w:jc w:val="center"/>
        <w:rPr>
          <w:color w:val="000000"/>
        </w:rPr>
      </w:pPr>
    </w:p>
    <w:p w14:paraId="200371BC" w14:textId="77777777" w:rsidR="00362F18" w:rsidRPr="00BE1811" w:rsidRDefault="00362F18" w:rsidP="00BE1811">
      <w:pPr>
        <w:jc w:val="center"/>
        <w:rPr>
          <w:color w:val="000000"/>
        </w:rPr>
      </w:pPr>
    </w:p>
    <w:p w14:paraId="3F2EEBB9" w14:textId="77777777" w:rsidR="00362F18" w:rsidRPr="00BE1811" w:rsidRDefault="00362F18" w:rsidP="00BE1811">
      <w:pPr>
        <w:jc w:val="center"/>
        <w:rPr>
          <w:color w:val="000000"/>
        </w:rPr>
      </w:pPr>
    </w:p>
    <w:p w14:paraId="0615FB6A" w14:textId="77777777" w:rsidR="00362F18" w:rsidRPr="00BE1811" w:rsidRDefault="00362F18" w:rsidP="00BE1811">
      <w:pPr>
        <w:jc w:val="center"/>
        <w:rPr>
          <w:color w:val="000000"/>
        </w:rPr>
      </w:pPr>
    </w:p>
    <w:p w14:paraId="145AD7DE" w14:textId="77777777" w:rsidR="00362F18" w:rsidRPr="00BE1811" w:rsidRDefault="00362F18" w:rsidP="00BE1811">
      <w:pPr>
        <w:jc w:val="center"/>
        <w:rPr>
          <w:color w:val="000000"/>
        </w:rPr>
      </w:pPr>
    </w:p>
    <w:p w14:paraId="7C1828A0" w14:textId="77777777" w:rsidR="00362F18" w:rsidRPr="00BE1811" w:rsidRDefault="00362F18" w:rsidP="00BE1811">
      <w:pPr>
        <w:jc w:val="center"/>
        <w:rPr>
          <w:color w:val="000000"/>
        </w:rPr>
      </w:pPr>
    </w:p>
    <w:p w14:paraId="45DB7F2E" w14:textId="77777777" w:rsidR="00362F18" w:rsidRPr="00BE1811" w:rsidRDefault="00362F18" w:rsidP="00BE1811">
      <w:pPr>
        <w:jc w:val="center"/>
        <w:rPr>
          <w:color w:val="000000"/>
        </w:rPr>
      </w:pPr>
    </w:p>
    <w:p w14:paraId="10AAE7B3" w14:textId="77777777" w:rsidR="00362F18" w:rsidRPr="00BE1811" w:rsidRDefault="00362F18" w:rsidP="00BE1811">
      <w:pPr>
        <w:jc w:val="center"/>
        <w:rPr>
          <w:color w:val="000000"/>
        </w:rPr>
      </w:pPr>
    </w:p>
    <w:p w14:paraId="0787654B" w14:textId="77777777" w:rsidR="00362F18" w:rsidRPr="00BE1811" w:rsidRDefault="00362F18" w:rsidP="00BE1811">
      <w:pPr>
        <w:jc w:val="center"/>
        <w:rPr>
          <w:color w:val="000000"/>
        </w:rPr>
      </w:pPr>
    </w:p>
    <w:p w14:paraId="7045A89D" w14:textId="77777777" w:rsidR="00362F18" w:rsidRPr="00BE1811" w:rsidRDefault="00362F18" w:rsidP="00BE1811">
      <w:pPr>
        <w:jc w:val="center"/>
        <w:rPr>
          <w:color w:val="000000"/>
        </w:rPr>
      </w:pPr>
    </w:p>
    <w:p w14:paraId="3B627BFB" w14:textId="77777777" w:rsidR="00362F18" w:rsidRPr="00BE1811" w:rsidRDefault="00362F18" w:rsidP="00BE1811">
      <w:pPr>
        <w:jc w:val="center"/>
        <w:rPr>
          <w:color w:val="000000"/>
        </w:rPr>
      </w:pPr>
    </w:p>
    <w:p w14:paraId="4C3B2A38" w14:textId="77777777" w:rsidR="00362F18" w:rsidRPr="00BE1811" w:rsidRDefault="00362F18" w:rsidP="00BE1811">
      <w:pPr>
        <w:jc w:val="center"/>
        <w:rPr>
          <w:color w:val="000000"/>
        </w:rPr>
      </w:pPr>
    </w:p>
    <w:p w14:paraId="14CF7E9D" w14:textId="77777777" w:rsidR="00362F18" w:rsidRPr="00BE1811" w:rsidRDefault="00362F18" w:rsidP="00BE1811">
      <w:pPr>
        <w:jc w:val="center"/>
        <w:rPr>
          <w:color w:val="000000"/>
        </w:rPr>
      </w:pPr>
    </w:p>
    <w:p w14:paraId="7738FF75" w14:textId="77777777" w:rsidR="00362F18" w:rsidRPr="00BE1811" w:rsidRDefault="00362F18" w:rsidP="00BE1811">
      <w:pPr>
        <w:jc w:val="center"/>
        <w:rPr>
          <w:color w:val="000000"/>
        </w:rPr>
      </w:pPr>
    </w:p>
    <w:p w14:paraId="60AD3512" w14:textId="77777777" w:rsidR="00362F18" w:rsidRPr="00BE1811" w:rsidRDefault="00362F18" w:rsidP="00BE1811">
      <w:pPr>
        <w:jc w:val="center"/>
        <w:rPr>
          <w:color w:val="000000"/>
        </w:rPr>
      </w:pPr>
    </w:p>
    <w:p w14:paraId="6FD9E042" w14:textId="77777777" w:rsidR="00362F18" w:rsidRPr="00BE1811" w:rsidRDefault="00362F18" w:rsidP="00BE1811">
      <w:pPr>
        <w:jc w:val="center"/>
        <w:rPr>
          <w:color w:val="000000"/>
        </w:rPr>
      </w:pPr>
    </w:p>
    <w:p w14:paraId="147D3353" w14:textId="77777777" w:rsidR="00362F18" w:rsidRPr="00BE1811" w:rsidRDefault="00362F18" w:rsidP="00BE1811">
      <w:pPr>
        <w:jc w:val="center"/>
        <w:rPr>
          <w:color w:val="000000"/>
        </w:rPr>
      </w:pPr>
    </w:p>
    <w:p w14:paraId="2226A7A2" w14:textId="77777777" w:rsidR="00362F18" w:rsidRPr="00BE1811" w:rsidRDefault="00362F18" w:rsidP="00BE1811">
      <w:pPr>
        <w:jc w:val="center"/>
        <w:rPr>
          <w:color w:val="000000"/>
        </w:rPr>
      </w:pPr>
    </w:p>
    <w:p w14:paraId="3FF9B955" w14:textId="77777777" w:rsidR="00362F18" w:rsidRPr="00BE1811" w:rsidRDefault="00362F18" w:rsidP="00BE1811">
      <w:pPr>
        <w:jc w:val="center"/>
        <w:rPr>
          <w:color w:val="000000"/>
        </w:rPr>
      </w:pPr>
    </w:p>
    <w:p w14:paraId="6A47D6A8" w14:textId="77777777" w:rsidR="00362F18" w:rsidRPr="00BE1811" w:rsidRDefault="00362F18" w:rsidP="00BE1811">
      <w:pPr>
        <w:jc w:val="center"/>
        <w:rPr>
          <w:color w:val="000000"/>
        </w:rPr>
      </w:pPr>
    </w:p>
    <w:p w14:paraId="6102D0A2" w14:textId="77777777" w:rsidR="00362F18" w:rsidRPr="00BE1811" w:rsidRDefault="00362F18" w:rsidP="00BE1811">
      <w:pPr>
        <w:jc w:val="center"/>
        <w:rPr>
          <w:color w:val="000000"/>
        </w:rPr>
      </w:pPr>
    </w:p>
    <w:p w14:paraId="440ABC61" w14:textId="77777777" w:rsidR="00362F18" w:rsidRPr="00BE1811" w:rsidRDefault="00362F18" w:rsidP="00BE1811">
      <w:pPr>
        <w:jc w:val="center"/>
        <w:rPr>
          <w:color w:val="000000"/>
        </w:rPr>
      </w:pPr>
    </w:p>
    <w:p w14:paraId="0241D2F2" w14:textId="77777777" w:rsidR="00FC11BA" w:rsidRPr="00BE1811" w:rsidRDefault="00FC11BA" w:rsidP="00FC11BA">
      <w:pPr>
        <w:pStyle w:val="FootnoteText"/>
        <w:jc w:val="right"/>
        <w:rPr>
          <w:b/>
          <w:noProof/>
          <w:color w:val="000000" w:themeColor="text1"/>
          <w:sz w:val="22"/>
          <w:szCs w:val="22"/>
          <w:lang w:val="ro-RO"/>
        </w:rPr>
      </w:pPr>
      <w:r>
        <w:rPr>
          <w:b/>
          <w:color w:val="000000"/>
        </w:rPr>
        <w:lastRenderedPageBreak/>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noProof/>
          <w:color w:val="000000" w:themeColor="text1"/>
          <w:sz w:val="22"/>
          <w:szCs w:val="22"/>
          <w:lang w:val="ro-RO"/>
        </w:rPr>
        <w:t>ANEXA 5.3</w:t>
      </w:r>
    </w:p>
    <w:p w14:paraId="583D7140" w14:textId="219B58EE" w:rsidR="00FC11BA" w:rsidRDefault="00FC11BA" w:rsidP="00BE1811">
      <w:pPr>
        <w:jc w:val="center"/>
        <w:rPr>
          <w:b/>
          <w:color w:val="000000"/>
        </w:rPr>
      </w:pPr>
    </w:p>
    <w:p w14:paraId="1D919083" w14:textId="77777777" w:rsidR="00FC11BA" w:rsidRDefault="00FC11BA" w:rsidP="00BE1811">
      <w:pPr>
        <w:jc w:val="center"/>
        <w:rPr>
          <w:b/>
          <w:color w:val="000000"/>
        </w:rPr>
      </w:pPr>
    </w:p>
    <w:p w14:paraId="2801F407" w14:textId="77777777" w:rsidR="00FC11BA" w:rsidRDefault="00FC11BA" w:rsidP="00BE1811">
      <w:pPr>
        <w:jc w:val="center"/>
        <w:rPr>
          <w:b/>
          <w:color w:val="000000"/>
        </w:rPr>
      </w:pPr>
    </w:p>
    <w:p w14:paraId="208977DC" w14:textId="773D24BF" w:rsidR="00A315E0" w:rsidRPr="00BE1811" w:rsidRDefault="00A315E0" w:rsidP="00BE1811">
      <w:pPr>
        <w:jc w:val="center"/>
        <w:rPr>
          <w:lang w:val="fr-FR"/>
        </w:rPr>
      </w:pPr>
      <w:r w:rsidRPr="00BE1811">
        <w:rPr>
          <w:b/>
          <w:lang w:eastAsia="ro-RO" w:bidi="ro-RO"/>
        </w:rPr>
        <w:t>Model plan de afaceri</w:t>
      </w:r>
      <w:bookmarkEnd w:id="294"/>
      <w:bookmarkEnd w:id="295"/>
      <w:bookmarkEnd w:id="296"/>
      <w:bookmarkEnd w:id="297"/>
    </w:p>
    <w:p w14:paraId="54C80292" w14:textId="63A92102" w:rsidR="00A315E0" w:rsidRPr="00BE1811" w:rsidRDefault="00A315E0" w:rsidP="00BE1811">
      <w:pPr>
        <w:rPr>
          <w:lang w:val="fr-FR"/>
        </w:rPr>
      </w:pPr>
      <w:bookmarkStart w:id="298" w:name="bookmark24"/>
      <w:bookmarkStart w:id="299" w:name="_Toc74560944"/>
      <w:bookmarkStart w:id="300" w:name="_Toc75446531"/>
      <w:bookmarkStart w:id="301" w:name="_Toc75446643"/>
      <w:r w:rsidRPr="00BE1811">
        <w:rPr>
          <w:b/>
        </w:rPr>
        <w:t xml:space="preserve">Denumire </w:t>
      </w:r>
      <w:proofErr w:type="spellStart"/>
      <w:r w:rsidRPr="00BE1811">
        <w:rPr>
          <w:b/>
          <w:color w:val="000000" w:themeColor="text1"/>
          <w:lang w:eastAsia="ro-RO" w:bidi="ro-RO"/>
        </w:rPr>
        <w:t>întrerpindere</w:t>
      </w:r>
      <w:proofErr w:type="spellEnd"/>
      <w:r w:rsidRPr="00BE1811">
        <w:rPr>
          <w:b/>
          <w:color w:val="000000" w:themeColor="text1"/>
          <w:lang w:eastAsia="ro-RO" w:bidi="ro-RO"/>
        </w:rPr>
        <w:t>...</w:t>
      </w:r>
      <w:r w:rsidRPr="00BE1811">
        <w:rPr>
          <w:b/>
        </w:rPr>
        <w:t>.........</w:t>
      </w:r>
      <w:bookmarkEnd w:id="298"/>
      <w:bookmarkEnd w:id="299"/>
      <w:bookmarkEnd w:id="300"/>
      <w:bookmarkEnd w:id="301"/>
    </w:p>
    <w:p w14:paraId="1817781A" w14:textId="52AA90E0" w:rsidR="00A315E0" w:rsidRPr="00BE1811" w:rsidRDefault="00A315E0" w:rsidP="00A315E0">
      <w:pPr>
        <w:pStyle w:val="Bodytext90"/>
        <w:shd w:val="clear" w:color="auto" w:fill="auto"/>
        <w:tabs>
          <w:tab w:val="left" w:leader="dot" w:pos="3844"/>
          <w:tab w:val="left" w:leader="dot" w:pos="3994"/>
        </w:tabs>
        <w:spacing w:before="0" w:after="0" w:line="317" w:lineRule="exact"/>
        <w:ind w:left="400"/>
        <w:jc w:val="both"/>
        <w:rPr>
          <w:lang w:val="fr-FR"/>
        </w:rPr>
      </w:pPr>
      <w:r w:rsidRPr="00BE1811">
        <w:rPr>
          <w:color w:val="000000"/>
          <w:lang w:val="ro-RO"/>
        </w:rPr>
        <w:t>Adresa completa a sediului social</w:t>
      </w:r>
      <w:r w:rsidRPr="00BE1811">
        <w:rPr>
          <w:color w:val="000000"/>
          <w:lang w:val="ro-RO"/>
        </w:rPr>
        <w:tab/>
      </w:r>
    </w:p>
    <w:p w14:paraId="576747D9" w14:textId="7484D2ED" w:rsidR="00A315E0" w:rsidRPr="00BE1811" w:rsidRDefault="00A315E0" w:rsidP="00A315E0">
      <w:pPr>
        <w:pStyle w:val="Bodytext90"/>
        <w:shd w:val="clear" w:color="auto" w:fill="auto"/>
        <w:tabs>
          <w:tab w:val="left" w:leader="dot" w:pos="3262"/>
          <w:tab w:val="left" w:leader="dot" w:pos="3447"/>
          <w:tab w:val="left" w:leader="dot" w:pos="4271"/>
          <w:tab w:val="left" w:leader="dot" w:pos="4462"/>
        </w:tabs>
        <w:spacing w:before="0" w:after="0" w:line="317" w:lineRule="exact"/>
        <w:ind w:left="400"/>
        <w:jc w:val="both"/>
        <w:rPr>
          <w:lang w:val="fr-FR"/>
        </w:rPr>
      </w:pPr>
      <w:r w:rsidRPr="00BE1811">
        <w:rPr>
          <w:color w:val="000000"/>
          <w:lang w:val="ro-RO"/>
        </w:rPr>
        <w:t>Cod unic de înregistrare</w:t>
      </w:r>
      <w:r w:rsidRPr="00BE1811">
        <w:rPr>
          <w:color w:val="000000"/>
          <w:lang w:val="ro-RO"/>
        </w:rPr>
        <w:tab/>
      </w:r>
    </w:p>
    <w:p w14:paraId="303C37D5" w14:textId="77777777" w:rsidR="00A315E0" w:rsidRPr="00BE1811" w:rsidRDefault="00A315E0" w:rsidP="00A315E0">
      <w:pPr>
        <w:pStyle w:val="Bodytext90"/>
        <w:shd w:val="clear" w:color="auto" w:fill="auto"/>
        <w:spacing w:before="0" w:after="542" w:line="317" w:lineRule="exact"/>
        <w:ind w:left="400"/>
        <w:jc w:val="both"/>
        <w:rPr>
          <w:lang w:val="fr-FR"/>
        </w:rPr>
      </w:pPr>
      <w:r w:rsidRPr="00BE1811">
        <w:rPr>
          <w:color w:val="000000"/>
          <w:lang w:val="ro-RO"/>
        </w:rPr>
        <w:t xml:space="preserve">Nr înmatriculare la Oficiul Registrului </w:t>
      </w:r>
      <w:proofErr w:type="spellStart"/>
      <w:r w:rsidRPr="00BE1811">
        <w:rPr>
          <w:color w:val="000000"/>
          <w:lang w:val="ro-RO"/>
        </w:rPr>
        <w:t>Comerţului</w:t>
      </w:r>
      <w:proofErr w:type="spellEnd"/>
      <w:r w:rsidRPr="00BE1811">
        <w:rPr>
          <w:color w:val="000000"/>
          <w:lang w:val="ro-RO"/>
        </w:rPr>
        <w:t>,</w:t>
      </w:r>
    </w:p>
    <w:p w14:paraId="1136C4B8" w14:textId="77777777" w:rsidR="00A315E0" w:rsidRPr="00BE1811" w:rsidRDefault="00A315E0" w:rsidP="00BE1811">
      <w:bookmarkStart w:id="302" w:name="bookmark25"/>
      <w:bookmarkStart w:id="303" w:name="_Toc74560945"/>
      <w:bookmarkStart w:id="304" w:name="_Toc75446532"/>
      <w:bookmarkStart w:id="305" w:name="_Toc75446644"/>
      <w:r w:rsidRPr="00BE1811">
        <w:rPr>
          <w:b/>
        </w:rPr>
        <w:t>A. DESCRIEREA ACTIVITATII CURENTE</w:t>
      </w:r>
      <w:bookmarkEnd w:id="302"/>
      <w:bookmarkEnd w:id="303"/>
      <w:bookmarkEnd w:id="304"/>
      <w:bookmarkEnd w:id="305"/>
    </w:p>
    <w:p w14:paraId="7D256E41" w14:textId="77777777" w:rsidR="00A315E0" w:rsidRPr="00BE1811" w:rsidRDefault="00A315E0" w:rsidP="00BE1811">
      <w:bookmarkStart w:id="306" w:name="bookmark26"/>
      <w:bookmarkStart w:id="307" w:name="_Toc74560946"/>
      <w:bookmarkStart w:id="308" w:name="_Toc75446533"/>
      <w:bookmarkStart w:id="309" w:name="_Toc75446645"/>
      <w:r w:rsidRPr="00BE1811">
        <w:rPr>
          <w:b/>
        </w:rPr>
        <w:t xml:space="preserve">Descrierea </w:t>
      </w:r>
      <w:proofErr w:type="spellStart"/>
      <w:r w:rsidRPr="00BE1811">
        <w:rPr>
          <w:b/>
        </w:rPr>
        <w:t>activităţii</w:t>
      </w:r>
      <w:proofErr w:type="spellEnd"/>
      <w:r w:rsidRPr="00BE1811">
        <w:rPr>
          <w:b/>
        </w:rPr>
        <w:t xml:space="preserve"> curente</w:t>
      </w:r>
      <w:bookmarkEnd w:id="306"/>
      <w:bookmarkEnd w:id="307"/>
      <w:bookmarkEnd w:id="308"/>
      <w:bookmarkEnd w:id="309"/>
    </w:p>
    <w:p w14:paraId="2003A249" w14:textId="77777777" w:rsidR="00A315E0" w:rsidRPr="00BE1811" w:rsidRDefault="00A315E0" w:rsidP="00741F5B">
      <w:pPr>
        <w:widowControl w:val="0"/>
        <w:numPr>
          <w:ilvl w:val="1"/>
          <w:numId w:val="178"/>
        </w:numPr>
        <w:tabs>
          <w:tab w:val="left" w:pos="430"/>
        </w:tabs>
        <w:spacing w:after="0" w:line="274" w:lineRule="exact"/>
        <w:ind w:left="400" w:hanging="400"/>
        <w:jc w:val="both"/>
      </w:pPr>
      <w:r w:rsidRPr="00BE1811">
        <w:rPr>
          <w:color w:val="000000"/>
        </w:rPr>
        <w:t xml:space="preserve">Scurt istoric al </w:t>
      </w:r>
      <w:proofErr w:type="spellStart"/>
      <w:r w:rsidRPr="00BE1811">
        <w:rPr>
          <w:color w:val="000000"/>
        </w:rPr>
        <w:t>organizaţiei</w:t>
      </w:r>
      <w:proofErr w:type="spellEnd"/>
    </w:p>
    <w:p w14:paraId="467588EF" w14:textId="77777777" w:rsidR="00A315E0" w:rsidRPr="00BE1811" w:rsidRDefault="00A315E0" w:rsidP="00741F5B">
      <w:pPr>
        <w:widowControl w:val="0"/>
        <w:numPr>
          <w:ilvl w:val="1"/>
          <w:numId w:val="178"/>
        </w:numPr>
        <w:tabs>
          <w:tab w:val="left" w:pos="456"/>
        </w:tabs>
        <w:spacing w:after="0" w:line="274" w:lineRule="exact"/>
        <w:ind w:left="400" w:hanging="400"/>
        <w:jc w:val="both"/>
      </w:pPr>
      <w:r w:rsidRPr="00BE1811">
        <w:rPr>
          <w:color w:val="000000"/>
        </w:rPr>
        <w:t xml:space="preserve">Descrierea </w:t>
      </w:r>
      <w:proofErr w:type="spellStart"/>
      <w:r w:rsidRPr="00BE1811">
        <w:rPr>
          <w:color w:val="000000"/>
        </w:rPr>
        <w:t>activităţii</w:t>
      </w:r>
      <w:proofErr w:type="spellEnd"/>
      <w:r w:rsidRPr="00BE1811">
        <w:rPr>
          <w:color w:val="000000"/>
        </w:rPr>
        <w:t xml:space="preserve"> curente (produse/servicii), politica de aprovizionare, </w:t>
      </w:r>
      <w:proofErr w:type="spellStart"/>
      <w:r w:rsidRPr="00BE1811">
        <w:rPr>
          <w:color w:val="000000"/>
        </w:rPr>
        <w:t>clienţii</w:t>
      </w:r>
      <w:proofErr w:type="spellEnd"/>
      <w:r w:rsidRPr="00BE1811">
        <w:rPr>
          <w:color w:val="000000"/>
        </w:rPr>
        <w:t>;</w:t>
      </w:r>
    </w:p>
    <w:p w14:paraId="26131E6E" w14:textId="77777777" w:rsidR="00A315E0" w:rsidRPr="00BE1811" w:rsidRDefault="00A315E0" w:rsidP="00741F5B">
      <w:pPr>
        <w:widowControl w:val="0"/>
        <w:numPr>
          <w:ilvl w:val="1"/>
          <w:numId w:val="178"/>
        </w:numPr>
        <w:tabs>
          <w:tab w:val="left" w:pos="456"/>
        </w:tabs>
        <w:spacing w:after="0" w:line="274" w:lineRule="exact"/>
        <w:ind w:left="400" w:hanging="400"/>
        <w:jc w:val="both"/>
      </w:pPr>
      <w:proofErr w:type="spellStart"/>
      <w:r w:rsidRPr="00BE1811">
        <w:rPr>
          <w:color w:val="000000"/>
        </w:rPr>
        <w:t>Experienţa</w:t>
      </w:r>
      <w:proofErr w:type="spellEnd"/>
      <w:r w:rsidRPr="00BE1811">
        <w:rPr>
          <w:color w:val="000000"/>
        </w:rPr>
        <w:t xml:space="preserve"> anterioara in gestionarea de proiecte cu </w:t>
      </w:r>
      <w:proofErr w:type="spellStart"/>
      <w:r w:rsidRPr="00BE1811">
        <w:rPr>
          <w:color w:val="000000"/>
        </w:rPr>
        <w:t>finanţare</w:t>
      </w:r>
      <w:proofErr w:type="spellEnd"/>
      <w:r w:rsidRPr="00BE1811">
        <w:rPr>
          <w:color w:val="000000"/>
        </w:rPr>
        <w:t xml:space="preserve"> publică (fonduri </w:t>
      </w:r>
      <w:proofErr w:type="spellStart"/>
      <w:r w:rsidRPr="00BE1811">
        <w:rPr>
          <w:color w:val="000000"/>
        </w:rPr>
        <w:t>naţionale</w:t>
      </w:r>
      <w:proofErr w:type="spellEnd"/>
      <w:r w:rsidRPr="00BE1811">
        <w:rPr>
          <w:color w:val="000000"/>
        </w:rPr>
        <w:t>, fonduri europene, alte fonduri publice ), daca este cazul</w:t>
      </w:r>
    </w:p>
    <w:p w14:paraId="46832120" w14:textId="77777777" w:rsidR="00A315E0" w:rsidRPr="00BE1811" w:rsidRDefault="00A315E0" w:rsidP="00741F5B">
      <w:pPr>
        <w:widowControl w:val="0"/>
        <w:numPr>
          <w:ilvl w:val="1"/>
          <w:numId w:val="178"/>
        </w:numPr>
        <w:tabs>
          <w:tab w:val="left" w:pos="463"/>
        </w:tabs>
        <w:spacing w:after="267" w:line="274" w:lineRule="exact"/>
        <w:ind w:left="400" w:hanging="400"/>
        <w:jc w:val="both"/>
      </w:pPr>
      <w:r w:rsidRPr="00BE1811">
        <w:rPr>
          <w:color w:val="000000"/>
        </w:rPr>
        <w:t xml:space="preserve">Descrierea </w:t>
      </w:r>
      <w:proofErr w:type="spellStart"/>
      <w:r w:rsidRPr="00BE1811">
        <w:rPr>
          <w:color w:val="000000"/>
        </w:rPr>
        <w:t>activităţii</w:t>
      </w:r>
      <w:proofErr w:type="spellEnd"/>
      <w:r w:rsidRPr="00BE1811">
        <w:rPr>
          <w:color w:val="000000"/>
        </w:rPr>
        <w:t xml:space="preserve">/rolului întreprinderii în cadrul clusterului de inovare/parcului </w:t>
      </w:r>
      <w:proofErr w:type="spellStart"/>
      <w:r w:rsidRPr="00BE1811">
        <w:rPr>
          <w:color w:val="000000"/>
        </w:rPr>
        <w:t>ştiinţific</w:t>
      </w:r>
      <w:proofErr w:type="spellEnd"/>
      <w:r w:rsidRPr="00BE1811">
        <w:rPr>
          <w:color w:val="000000"/>
        </w:rPr>
        <w:t>/parcului tehnologic/zonei tehnologice etc din care aceasta face parte</w:t>
      </w:r>
    </w:p>
    <w:p w14:paraId="2F9AA730" w14:textId="77777777" w:rsidR="00A315E0" w:rsidRPr="00BE1811" w:rsidRDefault="00A315E0" w:rsidP="00BE1811">
      <w:bookmarkStart w:id="310" w:name="bookmark27"/>
      <w:bookmarkStart w:id="311" w:name="_Toc74560947"/>
      <w:bookmarkStart w:id="312" w:name="_Toc75446534"/>
      <w:bookmarkStart w:id="313" w:name="_Toc75446646"/>
      <w:r w:rsidRPr="00BE1811">
        <w:rPr>
          <w:b/>
        </w:rPr>
        <w:t xml:space="preserve">Descrierea </w:t>
      </w:r>
      <w:proofErr w:type="spellStart"/>
      <w:r w:rsidRPr="00BE1811">
        <w:rPr>
          <w:b/>
        </w:rPr>
        <w:t>activităţii</w:t>
      </w:r>
      <w:proofErr w:type="spellEnd"/>
      <w:r w:rsidRPr="00BE1811">
        <w:rPr>
          <w:b/>
        </w:rPr>
        <w:t xml:space="preserve"> de CD</w:t>
      </w:r>
      <w:bookmarkEnd w:id="310"/>
      <w:bookmarkEnd w:id="311"/>
      <w:bookmarkEnd w:id="312"/>
      <w:bookmarkEnd w:id="313"/>
    </w:p>
    <w:p w14:paraId="5B0C98C1" w14:textId="77777777" w:rsidR="00A315E0" w:rsidRPr="00BE1811" w:rsidRDefault="00A315E0" w:rsidP="00741F5B">
      <w:pPr>
        <w:widowControl w:val="0"/>
        <w:numPr>
          <w:ilvl w:val="1"/>
          <w:numId w:val="178"/>
        </w:numPr>
        <w:tabs>
          <w:tab w:val="left" w:pos="463"/>
        </w:tabs>
        <w:spacing w:after="0" w:line="274" w:lineRule="exact"/>
        <w:ind w:left="400" w:hanging="400"/>
        <w:jc w:val="both"/>
      </w:pPr>
      <w:r w:rsidRPr="00BE1811">
        <w:rPr>
          <w:color w:val="000000"/>
        </w:rPr>
        <w:t xml:space="preserve">Descrierea </w:t>
      </w:r>
      <w:proofErr w:type="spellStart"/>
      <w:r w:rsidRPr="00BE1811">
        <w:rPr>
          <w:color w:val="000000"/>
        </w:rPr>
        <w:t>activităţilor</w:t>
      </w:r>
      <w:proofErr w:type="spellEnd"/>
      <w:r w:rsidRPr="00BE1811">
        <w:rPr>
          <w:color w:val="000000"/>
        </w:rPr>
        <w:t xml:space="preserve"> de CD, </w:t>
      </w:r>
      <w:proofErr w:type="spellStart"/>
      <w:r w:rsidRPr="00BE1811">
        <w:rPr>
          <w:color w:val="000000"/>
        </w:rPr>
        <w:t>evoluţia</w:t>
      </w:r>
      <w:proofErr w:type="spellEnd"/>
      <w:r w:rsidRPr="00BE1811">
        <w:rPr>
          <w:color w:val="000000"/>
        </w:rPr>
        <w:t xml:space="preserve"> venituri si cheltuieli din activitatea de CD pe ultimii 2 ani</w:t>
      </w:r>
    </w:p>
    <w:p w14:paraId="0D4D066C" w14:textId="77777777" w:rsidR="00A315E0" w:rsidRPr="00BE1811" w:rsidRDefault="00A315E0" w:rsidP="00741F5B">
      <w:pPr>
        <w:pStyle w:val="Bodytext100"/>
        <w:numPr>
          <w:ilvl w:val="1"/>
          <w:numId w:val="178"/>
        </w:numPr>
        <w:shd w:val="clear" w:color="auto" w:fill="auto"/>
        <w:tabs>
          <w:tab w:val="left" w:pos="484"/>
        </w:tabs>
        <w:spacing w:before="0" w:after="0" w:line="274" w:lineRule="exact"/>
        <w:ind w:left="400" w:hanging="400"/>
        <w:rPr>
          <w:lang w:val="fr-FR"/>
        </w:rPr>
      </w:pPr>
      <w:r w:rsidRPr="00BE1811">
        <w:rPr>
          <w:rStyle w:val="Bodytext10NotItalic"/>
          <w:sz w:val="22"/>
          <w:szCs w:val="22"/>
        </w:rPr>
        <w:t xml:space="preserve">Descrierea infrastructurii existente de CD </w:t>
      </w:r>
      <w:r w:rsidRPr="00BE1811">
        <w:rPr>
          <w:color w:val="000000"/>
          <w:lang w:val="ro-RO"/>
        </w:rPr>
        <w:t xml:space="preserve">{laboratoare, centre de cercetări, echipamente </w:t>
      </w:r>
      <w:proofErr w:type="spellStart"/>
      <w:r w:rsidRPr="00BE1811">
        <w:rPr>
          <w:color w:val="000000"/>
          <w:lang w:val="ro-RO"/>
        </w:rPr>
        <w:t>deţinute</w:t>
      </w:r>
      <w:proofErr w:type="spellEnd"/>
      <w:r w:rsidRPr="00BE1811">
        <w:rPr>
          <w:color w:val="000000"/>
          <w:lang w:val="ro-RO"/>
        </w:rPr>
        <w:t>, brevete, patente)</w:t>
      </w:r>
    </w:p>
    <w:p w14:paraId="5EFC1CB2" w14:textId="77777777" w:rsidR="00A315E0" w:rsidRPr="00BE1811" w:rsidRDefault="00A315E0" w:rsidP="00741F5B">
      <w:pPr>
        <w:widowControl w:val="0"/>
        <w:numPr>
          <w:ilvl w:val="1"/>
          <w:numId w:val="178"/>
        </w:numPr>
        <w:tabs>
          <w:tab w:val="left" w:pos="484"/>
        </w:tabs>
        <w:spacing w:after="0" w:line="274" w:lineRule="exact"/>
        <w:ind w:left="400" w:hanging="400"/>
        <w:jc w:val="both"/>
      </w:pPr>
      <w:r w:rsidRPr="00BE1811">
        <w:rPr>
          <w:color w:val="000000"/>
        </w:rPr>
        <w:t>Personal propriu</w:t>
      </w:r>
      <w:r w:rsidRPr="00BE1811">
        <w:rPr>
          <w:color w:val="000000"/>
          <w:vertAlign w:val="superscript"/>
        </w:rPr>
        <w:footnoteReference w:id="24"/>
      </w:r>
      <w:r w:rsidRPr="00BE1811">
        <w:rPr>
          <w:color w:val="000000"/>
        </w:rPr>
        <w:t xml:space="preserve"> alocat </w:t>
      </w:r>
      <w:proofErr w:type="spellStart"/>
      <w:r w:rsidRPr="00BE1811">
        <w:rPr>
          <w:color w:val="000000"/>
        </w:rPr>
        <w:t>activităţii</w:t>
      </w:r>
      <w:proofErr w:type="spellEnd"/>
      <w:r w:rsidRPr="00BE1811">
        <w:rPr>
          <w:color w:val="000000"/>
        </w:rPr>
        <w:t xml:space="preserve"> de CD (număr, </w:t>
      </w:r>
      <w:proofErr w:type="spellStart"/>
      <w:r w:rsidRPr="00BE1811">
        <w:rPr>
          <w:color w:val="000000"/>
        </w:rPr>
        <w:t>specialităţi</w:t>
      </w:r>
      <w:proofErr w:type="spellEnd"/>
      <w:r w:rsidRPr="00BE1811">
        <w:rPr>
          <w:color w:val="000000"/>
        </w:rPr>
        <w:t xml:space="preserve">, calificări, competente, </w:t>
      </w:r>
      <w:proofErr w:type="spellStart"/>
      <w:r w:rsidRPr="00BE1811">
        <w:rPr>
          <w:color w:val="000000"/>
        </w:rPr>
        <w:t>experienţa</w:t>
      </w:r>
      <w:proofErr w:type="spellEnd"/>
      <w:r w:rsidRPr="00BE1811">
        <w:rPr>
          <w:color w:val="000000"/>
        </w:rPr>
        <w:t>)</w:t>
      </w:r>
    </w:p>
    <w:p w14:paraId="08E5D31A" w14:textId="77777777" w:rsidR="00A315E0" w:rsidRPr="00BE1811" w:rsidRDefault="00A315E0" w:rsidP="00741F5B">
      <w:pPr>
        <w:widowControl w:val="0"/>
        <w:numPr>
          <w:ilvl w:val="1"/>
          <w:numId w:val="178"/>
        </w:numPr>
        <w:tabs>
          <w:tab w:val="left" w:pos="488"/>
        </w:tabs>
        <w:spacing w:after="507" w:line="274" w:lineRule="exact"/>
        <w:ind w:left="400" w:hanging="400"/>
        <w:jc w:val="both"/>
      </w:pPr>
      <w:proofErr w:type="spellStart"/>
      <w:r w:rsidRPr="00BE1811">
        <w:rPr>
          <w:color w:val="000000"/>
        </w:rPr>
        <w:t>Experienţa</w:t>
      </w:r>
      <w:proofErr w:type="spellEnd"/>
      <w:r w:rsidRPr="00BE1811">
        <w:rPr>
          <w:color w:val="000000"/>
        </w:rPr>
        <w:t xml:space="preserve"> sau competente în domeniul</w:t>
      </w:r>
      <w:r w:rsidRPr="00BE1811">
        <w:rPr>
          <w:color w:val="000000"/>
          <w:vertAlign w:val="superscript"/>
        </w:rPr>
        <w:footnoteReference w:id="25"/>
      </w:r>
      <w:r w:rsidRPr="00BE1811">
        <w:rPr>
          <w:color w:val="000000"/>
        </w:rPr>
        <w:t xml:space="preserve"> în care se </w:t>
      </w:r>
      <w:proofErr w:type="spellStart"/>
      <w:r w:rsidRPr="00BE1811">
        <w:rPr>
          <w:color w:val="000000"/>
        </w:rPr>
        <w:t>doreşte</w:t>
      </w:r>
      <w:proofErr w:type="spellEnd"/>
      <w:r w:rsidRPr="00BE1811">
        <w:rPr>
          <w:color w:val="000000"/>
        </w:rPr>
        <w:t xml:space="preserve"> realizarea </w:t>
      </w:r>
      <w:proofErr w:type="spellStart"/>
      <w:r w:rsidRPr="00BE1811">
        <w:rPr>
          <w:color w:val="000000"/>
        </w:rPr>
        <w:t>investiţiei</w:t>
      </w:r>
      <w:proofErr w:type="spellEnd"/>
    </w:p>
    <w:p w14:paraId="73E03847" w14:textId="77777777" w:rsidR="00A315E0" w:rsidRPr="00BE1811" w:rsidRDefault="00A315E0" w:rsidP="00BE1811">
      <w:bookmarkStart w:id="314" w:name="bookmark28"/>
      <w:bookmarkStart w:id="315" w:name="_Toc74560948"/>
      <w:bookmarkStart w:id="316" w:name="_Toc75446535"/>
      <w:bookmarkStart w:id="317" w:name="_Toc75446647"/>
      <w:r w:rsidRPr="00BE1811">
        <w:rPr>
          <w:b/>
        </w:rPr>
        <w:t>B. DESCRIEREA PROIECTULUI</w:t>
      </w:r>
      <w:bookmarkEnd w:id="314"/>
      <w:bookmarkEnd w:id="315"/>
      <w:bookmarkEnd w:id="316"/>
      <w:bookmarkEnd w:id="317"/>
    </w:p>
    <w:p w14:paraId="7BDBDF98" w14:textId="2EF49B01" w:rsidR="00A315E0" w:rsidRPr="00BE1811" w:rsidRDefault="00A315E0" w:rsidP="00BE1811">
      <w:bookmarkStart w:id="318" w:name="bookmark29"/>
      <w:bookmarkStart w:id="319" w:name="_Toc74560949"/>
      <w:bookmarkStart w:id="320" w:name="_Toc75446536"/>
      <w:bookmarkStart w:id="321" w:name="_Toc75446648"/>
      <w:r w:rsidRPr="00BE1811">
        <w:rPr>
          <w:b/>
        </w:rPr>
        <w:t>Prezentarea proiectului</w:t>
      </w:r>
      <w:bookmarkEnd w:id="318"/>
      <w:bookmarkEnd w:id="319"/>
      <w:bookmarkEnd w:id="320"/>
      <w:bookmarkEnd w:id="321"/>
    </w:p>
    <w:p w14:paraId="3D1DC853" w14:textId="77777777" w:rsidR="00A315E0" w:rsidRPr="00BE1811" w:rsidRDefault="00A315E0" w:rsidP="00741F5B">
      <w:pPr>
        <w:widowControl w:val="0"/>
        <w:numPr>
          <w:ilvl w:val="1"/>
          <w:numId w:val="178"/>
        </w:numPr>
        <w:tabs>
          <w:tab w:val="left" w:pos="459"/>
        </w:tabs>
        <w:spacing w:after="0" w:line="274" w:lineRule="exact"/>
        <w:ind w:left="400" w:hanging="400"/>
        <w:jc w:val="both"/>
      </w:pPr>
      <w:r w:rsidRPr="00BE1811">
        <w:rPr>
          <w:color w:val="000000"/>
        </w:rPr>
        <w:t xml:space="preserve">Justificarea </w:t>
      </w:r>
      <w:proofErr w:type="spellStart"/>
      <w:r w:rsidRPr="00BE1811">
        <w:rPr>
          <w:color w:val="000000"/>
        </w:rPr>
        <w:t>necesităţii</w:t>
      </w:r>
      <w:proofErr w:type="spellEnd"/>
      <w:r w:rsidRPr="00BE1811">
        <w:rPr>
          <w:color w:val="000000"/>
        </w:rPr>
        <w:t xml:space="preserve"> proiectului (</w:t>
      </w:r>
      <w:proofErr w:type="spellStart"/>
      <w:r w:rsidRPr="00BE1811">
        <w:rPr>
          <w:color w:val="000000"/>
        </w:rPr>
        <w:t>oportunităţile</w:t>
      </w:r>
      <w:proofErr w:type="spellEnd"/>
      <w:r w:rsidRPr="00BE1811">
        <w:rPr>
          <w:color w:val="000000"/>
        </w:rPr>
        <w:t xml:space="preserve"> sau constrângerile identificate in strânsă legătura cu punctele tari/slabe ale întreprinderii)</w:t>
      </w:r>
    </w:p>
    <w:p w14:paraId="3A9AE69A" w14:textId="77777777" w:rsidR="00A315E0" w:rsidRPr="00BE1811" w:rsidRDefault="00A315E0" w:rsidP="00741F5B">
      <w:pPr>
        <w:widowControl w:val="0"/>
        <w:numPr>
          <w:ilvl w:val="1"/>
          <w:numId w:val="178"/>
        </w:numPr>
        <w:tabs>
          <w:tab w:val="left" w:pos="484"/>
        </w:tabs>
        <w:spacing w:after="0" w:line="274" w:lineRule="exact"/>
        <w:ind w:left="400" w:hanging="400"/>
        <w:jc w:val="both"/>
      </w:pPr>
      <w:r w:rsidRPr="00BE1811">
        <w:rPr>
          <w:color w:val="000000"/>
        </w:rPr>
        <w:t xml:space="preserve">Justificarea </w:t>
      </w:r>
      <w:proofErr w:type="spellStart"/>
      <w:r w:rsidRPr="00BE1811">
        <w:rPr>
          <w:color w:val="000000"/>
        </w:rPr>
        <w:t>modalităţii</w:t>
      </w:r>
      <w:proofErr w:type="spellEnd"/>
      <w:r w:rsidRPr="00BE1811">
        <w:rPr>
          <w:color w:val="000000"/>
        </w:rPr>
        <w:t xml:space="preserve"> în care </w:t>
      </w:r>
      <w:proofErr w:type="spellStart"/>
      <w:r w:rsidRPr="00BE1811">
        <w:rPr>
          <w:color w:val="000000"/>
        </w:rPr>
        <w:t>investiţia</w:t>
      </w:r>
      <w:proofErr w:type="spellEnd"/>
      <w:r w:rsidRPr="00BE1811">
        <w:rPr>
          <w:color w:val="000000"/>
        </w:rPr>
        <w:t xml:space="preserve"> contribuie la dezvoltarea de noi </w:t>
      </w:r>
      <w:proofErr w:type="spellStart"/>
      <w:r w:rsidRPr="00BE1811">
        <w:rPr>
          <w:color w:val="000000"/>
        </w:rPr>
        <w:t>activităţi</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/sau </w:t>
      </w:r>
      <w:proofErr w:type="spellStart"/>
      <w:r w:rsidRPr="00BE1811">
        <w:rPr>
          <w:color w:val="000000"/>
        </w:rPr>
        <w:t>direcţii</w:t>
      </w:r>
      <w:proofErr w:type="spellEnd"/>
      <w:r w:rsidRPr="00BE1811">
        <w:rPr>
          <w:color w:val="000000"/>
        </w:rPr>
        <w:t xml:space="preserve"> de cercetare, precum </w:t>
      </w:r>
      <w:proofErr w:type="spellStart"/>
      <w:r w:rsidRPr="00BE1811">
        <w:rPr>
          <w:color w:val="000000"/>
        </w:rPr>
        <w:t>şi</w:t>
      </w:r>
      <w:proofErr w:type="spellEnd"/>
      <w:r w:rsidRPr="00BE1811">
        <w:rPr>
          <w:color w:val="000000"/>
        </w:rPr>
        <w:t xml:space="preserve"> </w:t>
      </w:r>
      <w:proofErr w:type="spellStart"/>
      <w:r w:rsidRPr="00BE1811">
        <w:rPr>
          <w:color w:val="000000"/>
        </w:rPr>
        <w:t>contribuţia</w:t>
      </w:r>
      <w:proofErr w:type="spellEnd"/>
      <w:r w:rsidRPr="00BE1811">
        <w:rPr>
          <w:color w:val="000000"/>
        </w:rPr>
        <w:t xml:space="preserve"> lor la crearea de valoare adăugată din punct de vedere </w:t>
      </w:r>
      <w:proofErr w:type="spellStart"/>
      <w:r w:rsidRPr="00BE1811">
        <w:rPr>
          <w:color w:val="000000"/>
        </w:rPr>
        <w:t>ştiinţific</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 economic. Modul în care </w:t>
      </w:r>
      <w:proofErr w:type="spellStart"/>
      <w:r w:rsidRPr="00BE1811">
        <w:rPr>
          <w:color w:val="000000"/>
        </w:rPr>
        <w:t>investiţia</w:t>
      </w:r>
      <w:proofErr w:type="spellEnd"/>
      <w:r w:rsidRPr="00BE1811">
        <w:rPr>
          <w:color w:val="000000"/>
        </w:rPr>
        <w:t xml:space="preserve"> propusă va contribui la </w:t>
      </w:r>
      <w:proofErr w:type="spellStart"/>
      <w:r w:rsidRPr="00BE1811">
        <w:rPr>
          <w:color w:val="000000"/>
        </w:rPr>
        <w:t>obţinerea</w:t>
      </w:r>
      <w:proofErr w:type="spellEnd"/>
      <w:r w:rsidRPr="00BE1811">
        <w:rPr>
          <w:color w:val="000000"/>
        </w:rPr>
        <w:t xml:space="preserve"> de rezultate direct aplicabile pe </w:t>
      </w:r>
      <w:proofErr w:type="spellStart"/>
      <w:r w:rsidRPr="00BE1811">
        <w:rPr>
          <w:color w:val="000000"/>
        </w:rPr>
        <w:t>piaţă</w:t>
      </w:r>
      <w:proofErr w:type="spellEnd"/>
      <w:r w:rsidRPr="00BE1811">
        <w:rPr>
          <w:color w:val="000000"/>
        </w:rPr>
        <w:t xml:space="preserve">. Descrierea modului în care proiectul va sprijini/încuraja dezvoltarea de proiecte cu parteneri </w:t>
      </w:r>
      <w:proofErr w:type="spellStart"/>
      <w:r w:rsidRPr="00BE1811">
        <w:rPr>
          <w:color w:val="000000"/>
        </w:rPr>
        <w:t>internaţionali</w:t>
      </w:r>
      <w:proofErr w:type="spellEnd"/>
      <w:r w:rsidRPr="00BE1811">
        <w:rPr>
          <w:color w:val="000000"/>
        </w:rPr>
        <w:t xml:space="preserve"> sau cu parteneri din cadrul grupării economice din care întreprinderea face parte, atât pentru </w:t>
      </w:r>
      <w:proofErr w:type="spellStart"/>
      <w:r w:rsidRPr="00BE1811">
        <w:rPr>
          <w:color w:val="000000"/>
        </w:rPr>
        <w:t>activităţi</w:t>
      </w:r>
      <w:proofErr w:type="spellEnd"/>
      <w:r w:rsidRPr="00BE1811">
        <w:rPr>
          <w:color w:val="000000"/>
        </w:rPr>
        <w:t xml:space="preserve"> de CDI cât </w:t>
      </w:r>
      <w:proofErr w:type="spellStart"/>
      <w:r w:rsidRPr="00BE1811">
        <w:rPr>
          <w:color w:val="000000"/>
        </w:rPr>
        <w:t>şi</w:t>
      </w:r>
      <w:proofErr w:type="spellEnd"/>
      <w:r w:rsidRPr="00BE1811">
        <w:rPr>
          <w:color w:val="000000"/>
        </w:rPr>
        <w:t xml:space="preserve"> pentru dezvoltarea de noi tehnologii/servicii/produse.</w:t>
      </w:r>
    </w:p>
    <w:p w14:paraId="638D829A" w14:textId="77777777" w:rsidR="00A315E0" w:rsidRPr="00BE1811" w:rsidRDefault="00A315E0" w:rsidP="00741F5B">
      <w:pPr>
        <w:widowControl w:val="0"/>
        <w:numPr>
          <w:ilvl w:val="1"/>
          <w:numId w:val="178"/>
        </w:numPr>
        <w:tabs>
          <w:tab w:val="left" w:pos="466"/>
        </w:tabs>
        <w:spacing w:after="0" w:line="274" w:lineRule="exact"/>
        <w:ind w:left="380" w:hanging="380"/>
      </w:pPr>
      <w:proofErr w:type="spellStart"/>
      <w:r w:rsidRPr="00BE1811">
        <w:rPr>
          <w:color w:val="000000"/>
        </w:rPr>
        <w:t>Contribuţia</w:t>
      </w:r>
      <w:proofErr w:type="spellEnd"/>
      <w:r w:rsidRPr="00BE1811">
        <w:rPr>
          <w:color w:val="000000"/>
        </w:rPr>
        <w:t xml:space="preserve"> </w:t>
      </w:r>
      <w:proofErr w:type="spellStart"/>
      <w:r w:rsidRPr="00BE1811">
        <w:rPr>
          <w:color w:val="000000"/>
        </w:rPr>
        <w:t>investiţiei</w:t>
      </w:r>
      <w:proofErr w:type="spellEnd"/>
      <w:r w:rsidRPr="00BE1811">
        <w:rPr>
          <w:color w:val="000000"/>
        </w:rPr>
        <w:t xml:space="preserve"> CD la </w:t>
      </w:r>
      <w:proofErr w:type="spellStart"/>
      <w:r w:rsidRPr="00BE1811">
        <w:rPr>
          <w:color w:val="000000"/>
        </w:rPr>
        <w:t>creşterea</w:t>
      </w:r>
      <w:proofErr w:type="spellEnd"/>
      <w:r w:rsidRPr="00BE1811">
        <w:rPr>
          <w:color w:val="000000"/>
        </w:rPr>
        <w:t xml:space="preserve"> </w:t>
      </w:r>
      <w:proofErr w:type="spellStart"/>
      <w:r w:rsidRPr="00BE1811">
        <w:rPr>
          <w:color w:val="000000"/>
        </w:rPr>
        <w:t>competitivităţii</w:t>
      </w:r>
      <w:proofErr w:type="spellEnd"/>
      <w:r w:rsidRPr="00BE1811">
        <w:rPr>
          <w:color w:val="000000"/>
        </w:rPr>
        <w:t xml:space="preserve"> domeniului căruia i se adresează proiectul</w:t>
      </w:r>
    </w:p>
    <w:p w14:paraId="46D833EC" w14:textId="77777777" w:rsidR="00A315E0" w:rsidRPr="00BE1811" w:rsidRDefault="00A315E0" w:rsidP="00741F5B">
      <w:pPr>
        <w:widowControl w:val="0"/>
        <w:numPr>
          <w:ilvl w:val="1"/>
          <w:numId w:val="178"/>
        </w:numPr>
        <w:tabs>
          <w:tab w:val="left" w:pos="476"/>
        </w:tabs>
        <w:spacing w:after="60" w:line="342" w:lineRule="exact"/>
        <w:jc w:val="both"/>
      </w:pPr>
      <w:r w:rsidRPr="00BE1811">
        <w:rPr>
          <w:color w:val="000000"/>
        </w:rPr>
        <w:t>Descrierea tehnica a proiectului</w:t>
      </w:r>
    </w:p>
    <w:p w14:paraId="6F4CC6BD" w14:textId="77777777" w:rsidR="00A315E0" w:rsidRPr="00BE1811" w:rsidRDefault="00A315E0" w:rsidP="00A315E0">
      <w:pPr>
        <w:pStyle w:val="Bodytext100"/>
        <w:shd w:val="clear" w:color="auto" w:fill="auto"/>
        <w:tabs>
          <w:tab w:val="left" w:pos="1433"/>
        </w:tabs>
        <w:spacing w:before="0" w:after="0" w:line="342" w:lineRule="exact"/>
        <w:ind w:firstLine="0"/>
        <w:rPr>
          <w:lang w:val="fr-FR"/>
        </w:rPr>
      </w:pPr>
      <w:r w:rsidRPr="00BE1811">
        <w:rPr>
          <w:rStyle w:val="Bodytext10Bold"/>
          <w:sz w:val="22"/>
          <w:szCs w:val="22"/>
        </w:rPr>
        <w:t>Nota 1:</w:t>
      </w:r>
      <w:r w:rsidRPr="00BE1811">
        <w:rPr>
          <w:rStyle w:val="Bodytext10Bold"/>
          <w:sz w:val="22"/>
          <w:szCs w:val="22"/>
        </w:rPr>
        <w:tab/>
      </w:r>
      <w:r w:rsidRPr="00BE1811">
        <w:rPr>
          <w:color w:val="000000"/>
          <w:lang w:val="ro-RO"/>
        </w:rPr>
        <w:t xml:space="preserve">în cazul este necesară </w:t>
      </w:r>
      <w:proofErr w:type="spellStart"/>
      <w:r w:rsidRPr="00BE1811">
        <w:rPr>
          <w:color w:val="000000"/>
          <w:lang w:val="ro-RO"/>
        </w:rPr>
        <w:t>obţinerea</w:t>
      </w:r>
      <w:proofErr w:type="spellEnd"/>
      <w:r w:rsidRPr="00BE1811">
        <w:rPr>
          <w:color w:val="000000"/>
          <w:lang w:val="ro-RO"/>
        </w:rPr>
        <w:t xml:space="preserve"> unei </w:t>
      </w:r>
      <w:proofErr w:type="spellStart"/>
      <w:r w:rsidRPr="00BE1811">
        <w:rPr>
          <w:color w:val="000000"/>
          <w:lang w:val="ro-RO"/>
        </w:rPr>
        <w:t>autorizaţii</w:t>
      </w:r>
      <w:proofErr w:type="spellEnd"/>
      <w:r w:rsidRPr="00BE1811">
        <w:rPr>
          <w:color w:val="000000"/>
          <w:lang w:val="ro-RO"/>
        </w:rPr>
        <w:t xml:space="preserve"> de construire, se va elabora</w:t>
      </w:r>
    </w:p>
    <w:p w14:paraId="6F7130FA" w14:textId="77777777" w:rsidR="00A315E0" w:rsidRPr="00BE1811" w:rsidRDefault="00A315E0" w:rsidP="00A315E0">
      <w:pPr>
        <w:pStyle w:val="Bodytext100"/>
        <w:shd w:val="clear" w:color="auto" w:fill="auto"/>
        <w:spacing w:before="0" w:after="83" w:line="342" w:lineRule="exact"/>
        <w:ind w:left="1460" w:firstLine="0"/>
        <w:rPr>
          <w:lang w:val="fr-FR"/>
        </w:rPr>
      </w:pPr>
      <w:proofErr w:type="spellStart"/>
      <w:r w:rsidRPr="00BE1811">
        <w:rPr>
          <w:color w:val="000000"/>
          <w:lang w:val="ro-RO"/>
        </w:rPr>
        <w:t>documentaţia</w:t>
      </w:r>
      <w:proofErr w:type="spellEnd"/>
      <w:r w:rsidRPr="00BE1811">
        <w:rPr>
          <w:color w:val="000000"/>
          <w:lang w:val="ro-RO"/>
        </w:rPr>
        <w:t xml:space="preserve"> </w:t>
      </w:r>
      <w:proofErr w:type="spellStart"/>
      <w:r w:rsidRPr="00BE1811">
        <w:rPr>
          <w:color w:val="000000"/>
          <w:lang w:val="ro-RO"/>
        </w:rPr>
        <w:t>tehnico</w:t>
      </w:r>
      <w:proofErr w:type="spellEnd"/>
      <w:r w:rsidRPr="00BE1811">
        <w:rPr>
          <w:color w:val="000000"/>
          <w:lang w:val="ro-RO"/>
        </w:rPr>
        <w:t xml:space="preserve">-economică prevăzută de HG nr. 28/200S </w:t>
      </w:r>
      <w:proofErr w:type="spellStart"/>
      <w:r w:rsidRPr="00BE1811">
        <w:rPr>
          <w:color w:val="000000"/>
          <w:lang w:val="ro-RO"/>
        </w:rPr>
        <w:t>documentaţia</w:t>
      </w:r>
      <w:proofErr w:type="spellEnd"/>
      <w:r w:rsidRPr="00BE1811">
        <w:rPr>
          <w:color w:val="000000"/>
          <w:lang w:val="ro-RO"/>
        </w:rPr>
        <w:t xml:space="preserve"> de avizare a lucrărilor de </w:t>
      </w:r>
      <w:proofErr w:type="spellStart"/>
      <w:r w:rsidRPr="00BE1811">
        <w:rPr>
          <w:color w:val="000000"/>
          <w:lang w:val="ro-RO"/>
        </w:rPr>
        <w:t>construcţii</w:t>
      </w:r>
      <w:proofErr w:type="spellEnd"/>
      <w:r w:rsidRPr="00BE1811">
        <w:rPr>
          <w:color w:val="000000"/>
          <w:lang w:val="ro-RO"/>
        </w:rPr>
        <w:t>).</w:t>
      </w:r>
    </w:p>
    <w:p w14:paraId="6470CB72" w14:textId="77777777" w:rsidR="00A315E0" w:rsidRPr="00BE1811" w:rsidRDefault="00A315E0" w:rsidP="00A315E0">
      <w:pPr>
        <w:pStyle w:val="Bodytext120"/>
        <w:shd w:val="clear" w:color="auto" w:fill="auto"/>
        <w:spacing w:before="0" w:after="469"/>
        <w:ind w:left="1460"/>
        <w:rPr>
          <w:lang w:val="fr-FR"/>
        </w:rPr>
      </w:pPr>
      <w:r w:rsidRPr="00BE1811">
        <w:rPr>
          <w:rStyle w:val="Bodytext12NotBold"/>
          <w:sz w:val="22"/>
          <w:szCs w:val="22"/>
        </w:rPr>
        <w:lastRenderedPageBreak/>
        <w:t xml:space="preserve">In acest caz, la acest punct respectiv </w:t>
      </w:r>
      <w:r w:rsidRPr="00BE1811">
        <w:rPr>
          <w:color w:val="000000"/>
          <w:lang w:val="ro-RO"/>
        </w:rPr>
        <w:t>3.4</w:t>
      </w:r>
      <w:r w:rsidRPr="00BE1811">
        <w:rPr>
          <w:rStyle w:val="Bodytext12NotBold"/>
          <w:sz w:val="22"/>
          <w:szCs w:val="22"/>
        </w:rPr>
        <w:t xml:space="preserve">, se va </w:t>
      </w:r>
      <w:proofErr w:type="spellStart"/>
      <w:r w:rsidRPr="00BE1811">
        <w:rPr>
          <w:rStyle w:val="Bodytext12NotBold"/>
          <w:sz w:val="22"/>
          <w:szCs w:val="22"/>
        </w:rPr>
        <w:t>menţiona</w:t>
      </w:r>
      <w:proofErr w:type="spellEnd"/>
      <w:r w:rsidRPr="00BE1811">
        <w:rPr>
          <w:rStyle w:val="Bodytext12NotBold"/>
          <w:sz w:val="22"/>
          <w:szCs w:val="22"/>
        </w:rPr>
        <w:t xml:space="preserve"> doar </w:t>
      </w:r>
      <w:r w:rsidR="0048183A" w:rsidRPr="00BE1811">
        <w:rPr>
          <w:color w:val="000000"/>
          <w:lang w:val="ro-RO"/>
        </w:rPr>
        <w:t xml:space="preserve">a </w:t>
      </w:r>
      <w:r w:rsidRPr="00BE1811">
        <w:rPr>
          <w:color w:val="000000"/>
          <w:lang w:val="ro-RO"/>
        </w:rPr>
        <w:t xml:space="preserve">se vedea </w:t>
      </w:r>
      <w:proofErr w:type="spellStart"/>
      <w:r w:rsidRPr="00BE1811">
        <w:rPr>
          <w:color w:val="000000"/>
          <w:lang w:val="ro-RO"/>
        </w:rPr>
        <w:t>documentaţia</w:t>
      </w:r>
      <w:proofErr w:type="spellEnd"/>
      <w:r w:rsidRPr="00BE1811">
        <w:rPr>
          <w:color w:val="000000"/>
          <w:lang w:val="ro-RO"/>
        </w:rPr>
        <w:t xml:space="preserve"> de avizare a lucrărilor de </w:t>
      </w:r>
      <w:proofErr w:type="spellStart"/>
      <w:r w:rsidRPr="00BE1811">
        <w:rPr>
          <w:color w:val="000000"/>
          <w:lang w:val="ro-RO"/>
        </w:rPr>
        <w:t>construcţie</w:t>
      </w:r>
      <w:proofErr w:type="spellEnd"/>
      <w:r w:rsidRPr="00BE1811">
        <w:rPr>
          <w:color w:val="000000"/>
          <w:lang w:val="ro-RO"/>
        </w:rPr>
        <w:t xml:space="preserve"> </w:t>
      </w:r>
      <w:r w:rsidRPr="00BE1811">
        <w:rPr>
          <w:rStyle w:val="Bodytext12NotBold"/>
          <w:sz w:val="22"/>
          <w:szCs w:val="22"/>
        </w:rPr>
        <w:t>(după cum este cazul).</w:t>
      </w:r>
    </w:p>
    <w:p w14:paraId="5639D284" w14:textId="77777777" w:rsidR="00A315E0" w:rsidRPr="00BE1811" w:rsidRDefault="00A315E0" w:rsidP="00A315E0">
      <w:pPr>
        <w:pStyle w:val="Bodytext100"/>
        <w:shd w:val="clear" w:color="auto" w:fill="auto"/>
        <w:tabs>
          <w:tab w:val="left" w:pos="1433"/>
        </w:tabs>
        <w:spacing w:before="0" w:after="0" w:line="328" w:lineRule="exact"/>
        <w:ind w:firstLine="0"/>
        <w:rPr>
          <w:lang w:val="fr-FR"/>
        </w:rPr>
      </w:pPr>
      <w:r w:rsidRPr="00BE1811">
        <w:rPr>
          <w:rStyle w:val="Bodytext10Bold"/>
          <w:sz w:val="22"/>
          <w:szCs w:val="22"/>
        </w:rPr>
        <w:t xml:space="preserve">Nota </w:t>
      </w:r>
      <w:r w:rsidRPr="00BE1811">
        <w:rPr>
          <w:color w:val="000000"/>
          <w:lang w:val="ro-RO"/>
        </w:rPr>
        <w:t>2:</w:t>
      </w:r>
      <w:r w:rsidRPr="00BE1811">
        <w:rPr>
          <w:color w:val="000000"/>
          <w:lang w:val="ro-RO"/>
        </w:rPr>
        <w:tab/>
        <w:t xml:space="preserve">In cazul in care </w:t>
      </w:r>
      <w:proofErr w:type="spellStart"/>
      <w:r w:rsidRPr="00BE1811">
        <w:rPr>
          <w:color w:val="000000"/>
          <w:lang w:val="ro-RO"/>
        </w:rPr>
        <w:t>investiţia</w:t>
      </w:r>
      <w:proofErr w:type="spellEnd"/>
      <w:r w:rsidRPr="00BE1811">
        <w:rPr>
          <w:color w:val="000000"/>
          <w:lang w:val="ro-RO"/>
        </w:rPr>
        <w:t xml:space="preserve"> propusa vizează exclusiv </w:t>
      </w:r>
      <w:proofErr w:type="spellStart"/>
      <w:r w:rsidRPr="00BE1811">
        <w:rPr>
          <w:color w:val="000000"/>
          <w:lang w:val="ro-RO"/>
        </w:rPr>
        <w:t>achiziţia</w:t>
      </w:r>
      <w:proofErr w:type="spellEnd"/>
      <w:r w:rsidRPr="00BE1811">
        <w:rPr>
          <w:color w:val="000000"/>
          <w:lang w:val="ro-RO"/>
        </w:rPr>
        <w:t xml:space="preserve"> de echipamente</w:t>
      </w:r>
    </w:p>
    <w:p w14:paraId="034E06B2" w14:textId="77777777" w:rsidR="00A315E0" w:rsidRPr="00BE1811" w:rsidRDefault="00A315E0" w:rsidP="00A315E0">
      <w:pPr>
        <w:pStyle w:val="Bodytext100"/>
        <w:shd w:val="clear" w:color="auto" w:fill="auto"/>
        <w:spacing w:before="0" w:after="550" w:line="328" w:lineRule="exact"/>
        <w:ind w:left="1460" w:firstLine="0"/>
        <w:rPr>
          <w:lang w:val="fr-FR"/>
        </w:rPr>
      </w:pPr>
      <w:r w:rsidRPr="00BE1811">
        <w:rPr>
          <w:color w:val="000000"/>
          <w:lang w:val="ro-RO"/>
        </w:rPr>
        <w:t xml:space="preserve">(eventual </w:t>
      </w:r>
      <w:proofErr w:type="spellStart"/>
      <w:r w:rsidRPr="00BE1811">
        <w:rPr>
          <w:color w:val="000000"/>
          <w:lang w:val="ro-RO"/>
        </w:rPr>
        <w:t>şi</w:t>
      </w:r>
      <w:proofErr w:type="spellEnd"/>
      <w:r w:rsidRPr="00BE1811">
        <w:rPr>
          <w:color w:val="000000"/>
          <w:lang w:val="ro-RO"/>
        </w:rPr>
        <w:t xml:space="preserve"> lucrări care nu necesită emiterea unei </w:t>
      </w:r>
      <w:proofErr w:type="spellStart"/>
      <w:r w:rsidRPr="00BE1811">
        <w:rPr>
          <w:color w:val="000000"/>
          <w:lang w:val="ro-RO"/>
        </w:rPr>
        <w:t>autorizaţii</w:t>
      </w:r>
      <w:proofErr w:type="spellEnd"/>
      <w:r w:rsidRPr="00BE1811">
        <w:rPr>
          <w:color w:val="000000"/>
          <w:lang w:val="ro-RO"/>
        </w:rPr>
        <w:t xml:space="preserve"> de construire), la acest punct respectiv punctul 3.4 </w:t>
      </w:r>
      <w:r w:rsidRPr="00BE1811">
        <w:rPr>
          <w:rStyle w:val="Bodytext10Bold"/>
          <w:sz w:val="22"/>
          <w:szCs w:val="22"/>
        </w:rPr>
        <w:t xml:space="preserve">se va prezenta un Memoriu tehnic </w:t>
      </w:r>
      <w:r w:rsidRPr="00BE1811">
        <w:rPr>
          <w:color w:val="000000"/>
          <w:lang w:val="ro-RO"/>
        </w:rPr>
        <w:t xml:space="preserve">inclusiv </w:t>
      </w:r>
      <w:proofErr w:type="spellStart"/>
      <w:r w:rsidRPr="00BE1811">
        <w:rPr>
          <w:color w:val="000000"/>
          <w:lang w:val="ro-RO"/>
        </w:rPr>
        <w:t>planşe</w:t>
      </w:r>
      <w:proofErr w:type="spellEnd"/>
      <w:r w:rsidRPr="00BE1811">
        <w:rPr>
          <w:color w:val="000000"/>
          <w:lang w:val="ro-RO"/>
        </w:rPr>
        <w:t xml:space="preserve"> anexate acestui memoriu, </w:t>
      </w:r>
      <w:r w:rsidRPr="00BE1811">
        <w:rPr>
          <w:rStyle w:val="Bodytext10Bold"/>
          <w:sz w:val="22"/>
          <w:szCs w:val="22"/>
        </w:rPr>
        <w:t xml:space="preserve">in care se vor detalia </w:t>
      </w:r>
      <w:proofErr w:type="spellStart"/>
      <w:r w:rsidRPr="00BE1811">
        <w:rPr>
          <w:rStyle w:val="Bodytext10Bold"/>
          <w:sz w:val="22"/>
          <w:szCs w:val="22"/>
        </w:rPr>
        <w:t>secţiunile</w:t>
      </w:r>
      <w:proofErr w:type="spellEnd"/>
      <w:r w:rsidRPr="00BE1811">
        <w:rPr>
          <w:rStyle w:val="Bodytext10Bold"/>
          <w:sz w:val="22"/>
          <w:szCs w:val="22"/>
        </w:rPr>
        <w:t xml:space="preserve"> de mai jos (a </w:t>
      </w:r>
      <w:r w:rsidRPr="00BE1811">
        <w:rPr>
          <w:rStyle w:val="Bodytext10NotItalic"/>
          <w:sz w:val="22"/>
          <w:szCs w:val="22"/>
        </w:rPr>
        <w:t>Z</w:t>
      </w:r>
      <w:r w:rsidRPr="00BE1811">
        <w:rPr>
          <w:rStyle w:val="Bodytext10CordiaUPC22ptBoldSpacing-2pt"/>
          <w:rFonts w:ascii="Times New Roman" w:hAnsi="Times New Roman" w:cs="Times New Roman"/>
          <w:sz w:val="22"/>
          <w:szCs w:val="22"/>
        </w:rPr>
        <w:t>4L</w:t>
      </w:r>
    </w:p>
    <w:p w14:paraId="63638DFD" w14:textId="77777777" w:rsidR="00A315E0" w:rsidRPr="00BE1811" w:rsidRDefault="00A315E0" w:rsidP="00935EE3">
      <w:pPr>
        <w:pStyle w:val="Bodytext100"/>
        <w:numPr>
          <w:ilvl w:val="0"/>
          <w:numId w:val="179"/>
        </w:numPr>
        <w:shd w:val="clear" w:color="auto" w:fill="auto"/>
        <w:tabs>
          <w:tab w:val="left" w:pos="756"/>
        </w:tabs>
        <w:spacing w:before="0" w:after="116" w:line="240" w:lineRule="exact"/>
        <w:ind w:left="720" w:hanging="340"/>
      </w:pPr>
      <w:r w:rsidRPr="00BE1811">
        <w:rPr>
          <w:color w:val="000000"/>
          <w:lang w:val="ro-RO"/>
        </w:rPr>
        <w:t xml:space="preserve">amplasarea </w:t>
      </w:r>
      <w:proofErr w:type="spellStart"/>
      <w:r w:rsidRPr="00BE1811">
        <w:rPr>
          <w:color w:val="000000"/>
          <w:lang w:val="ro-RO"/>
        </w:rPr>
        <w:t>investiţiei</w:t>
      </w:r>
      <w:proofErr w:type="spellEnd"/>
    </w:p>
    <w:p w14:paraId="7D4B0D02" w14:textId="77777777" w:rsidR="00A315E0" w:rsidRPr="00BE1811" w:rsidRDefault="00A315E0" w:rsidP="00935EE3">
      <w:pPr>
        <w:spacing w:after="213" w:line="240" w:lineRule="exact"/>
        <w:ind w:left="720" w:hanging="340"/>
        <w:jc w:val="both"/>
      </w:pPr>
      <w:r w:rsidRPr="00BE1811">
        <w:rPr>
          <w:color w:val="000000"/>
        </w:rPr>
        <w:t xml:space="preserve">Se vor prezenta </w:t>
      </w:r>
      <w:proofErr w:type="spellStart"/>
      <w:r w:rsidRPr="00BE1811">
        <w:rPr>
          <w:color w:val="000000"/>
        </w:rPr>
        <w:t>informaţii</w:t>
      </w:r>
      <w:proofErr w:type="spellEnd"/>
      <w:r w:rsidRPr="00BE1811">
        <w:rPr>
          <w:color w:val="000000"/>
        </w:rPr>
        <w:t>/date cu privire la:</w:t>
      </w:r>
    </w:p>
    <w:p w14:paraId="433EFE5C" w14:textId="77777777" w:rsidR="00A315E0" w:rsidRPr="00BE1811" w:rsidRDefault="00A315E0" w:rsidP="00935EE3">
      <w:pPr>
        <w:spacing w:after="0" w:line="274" w:lineRule="exact"/>
        <w:ind w:left="720" w:hanging="340"/>
        <w:jc w:val="both"/>
      </w:pPr>
      <w:r w:rsidRPr="00BE1811">
        <w:rPr>
          <w:color w:val="000000"/>
        </w:rPr>
        <w:t>o modul in care se realizează accesul la clădirea/</w:t>
      </w:r>
      <w:proofErr w:type="spellStart"/>
      <w:r w:rsidRPr="00BE1811">
        <w:rPr>
          <w:color w:val="000000"/>
        </w:rPr>
        <w:t>spaţiul</w:t>
      </w:r>
      <w:proofErr w:type="spellEnd"/>
      <w:r w:rsidRPr="00BE1811">
        <w:rPr>
          <w:color w:val="000000"/>
        </w:rPr>
        <w:t xml:space="preserve"> unde se vor monta/instala echipamentele;</w:t>
      </w:r>
    </w:p>
    <w:p w14:paraId="62B0FA58" w14:textId="77777777" w:rsidR="00A315E0" w:rsidRPr="00BE1811" w:rsidRDefault="00A315E0" w:rsidP="00935EE3">
      <w:pPr>
        <w:spacing w:after="327" w:line="274" w:lineRule="exact"/>
        <w:ind w:left="720" w:hanging="340"/>
        <w:jc w:val="both"/>
      </w:pPr>
      <w:r w:rsidRPr="00BE1811">
        <w:rPr>
          <w:color w:val="000000"/>
        </w:rPr>
        <w:t>o clădirea/</w:t>
      </w:r>
      <w:proofErr w:type="spellStart"/>
      <w:r w:rsidRPr="00BE1811">
        <w:rPr>
          <w:color w:val="000000"/>
        </w:rPr>
        <w:t>spaţiul</w:t>
      </w:r>
      <w:proofErr w:type="spellEnd"/>
      <w:r w:rsidRPr="00BE1811">
        <w:rPr>
          <w:color w:val="000000"/>
        </w:rPr>
        <w:t xml:space="preserve"> unde se vor monta/instala si utiliza utilajele si echipamentele (</w:t>
      </w:r>
      <w:proofErr w:type="spellStart"/>
      <w:r w:rsidRPr="00BE1811">
        <w:rPr>
          <w:color w:val="000000"/>
        </w:rPr>
        <w:t>suprafeţe</w:t>
      </w:r>
      <w:proofErr w:type="spellEnd"/>
      <w:r w:rsidRPr="00BE1811">
        <w:rPr>
          <w:color w:val="000000"/>
        </w:rPr>
        <w:t xml:space="preserve">, </w:t>
      </w:r>
      <w:proofErr w:type="spellStart"/>
      <w:r w:rsidRPr="00BE1811">
        <w:rPr>
          <w:color w:val="000000"/>
        </w:rPr>
        <w:t>funcţiuni</w:t>
      </w:r>
      <w:proofErr w:type="spellEnd"/>
      <w:r w:rsidRPr="00BE1811">
        <w:rPr>
          <w:color w:val="000000"/>
        </w:rPr>
        <w:t xml:space="preserve">, act doveditor privind proprietatea sau dreptul de utilizare, s.a.). Se va preciza dacă este necesară modificarea </w:t>
      </w:r>
      <w:proofErr w:type="spellStart"/>
      <w:r w:rsidRPr="00BE1811">
        <w:rPr>
          <w:color w:val="000000"/>
        </w:rPr>
        <w:t>destinaţiei</w:t>
      </w:r>
      <w:proofErr w:type="spellEnd"/>
      <w:r w:rsidRPr="00BE1811">
        <w:rPr>
          <w:color w:val="000000"/>
        </w:rPr>
        <w:t xml:space="preserve"> clădirii/</w:t>
      </w:r>
      <w:proofErr w:type="spellStart"/>
      <w:r w:rsidRPr="00BE1811">
        <w:rPr>
          <w:color w:val="000000"/>
        </w:rPr>
        <w:t>spaţiului</w:t>
      </w:r>
      <w:proofErr w:type="spellEnd"/>
      <w:r w:rsidRPr="00BE1811">
        <w:rPr>
          <w:color w:val="000000"/>
        </w:rPr>
        <w:t xml:space="preserve"> unde se vor monta/instala utilajele si echipamentele.</w:t>
      </w:r>
    </w:p>
    <w:p w14:paraId="3A80E387" w14:textId="77777777" w:rsidR="00A315E0" w:rsidRPr="00BE1811" w:rsidRDefault="00A315E0" w:rsidP="00935EE3">
      <w:pPr>
        <w:pStyle w:val="Bodytext100"/>
        <w:numPr>
          <w:ilvl w:val="0"/>
          <w:numId w:val="179"/>
        </w:numPr>
        <w:shd w:val="clear" w:color="auto" w:fill="auto"/>
        <w:tabs>
          <w:tab w:val="left" w:pos="756"/>
        </w:tabs>
        <w:spacing w:before="0" w:after="116" w:line="240" w:lineRule="exact"/>
        <w:ind w:left="720" w:hanging="340"/>
      </w:pPr>
      <w:proofErr w:type="spellStart"/>
      <w:r w:rsidRPr="00BE1811">
        <w:rPr>
          <w:color w:val="000000"/>
          <w:lang w:val="ro-RO"/>
        </w:rPr>
        <w:t>utilităţi</w:t>
      </w:r>
      <w:proofErr w:type="spellEnd"/>
      <w:r w:rsidRPr="00BE1811">
        <w:rPr>
          <w:color w:val="000000"/>
          <w:lang w:val="ro-RO"/>
        </w:rPr>
        <w:t xml:space="preserve"> existente/necesare</w:t>
      </w:r>
    </w:p>
    <w:p w14:paraId="7DA5788C" w14:textId="77777777" w:rsidR="00A315E0" w:rsidRPr="00BE1811" w:rsidRDefault="00A315E0" w:rsidP="00935EE3">
      <w:pPr>
        <w:spacing w:after="210" w:line="240" w:lineRule="exact"/>
        <w:ind w:left="720" w:hanging="340"/>
        <w:jc w:val="both"/>
      </w:pPr>
      <w:r w:rsidRPr="00BE1811">
        <w:rPr>
          <w:color w:val="000000"/>
        </w:rPr>
        <w:t xml:space="preserve">Se vor prezenta </w:t>
      </w:r>
      <w:proofErr w:type="spellStart"/>
      <w:r w:rsidRPr="00BE1811">
        <w:rPr>
          <w:color w:val="000000"/>
        </w:rPr>
        <w:t>informaţii</w:t>
      </w:r>
      <w:proofErr w:type="spellEnd"/>
      <w:r w:rsidRPr="00BE1811">
        <w:rPr>
          <w:color w:val="000000"/>
        </w:rPr>
        <w:t>/date cu privire la:</w:t>
      </w:r>
    </w:p>
    <w:p w14:paraId="500E9024" w14:textId="77777777" w:rsidR="00A315E0" w:rsidRPr="00BE1811" w:rsidRDefault="00A315E0" w:rsidP="00935EE3">
      <w:pPr>
        <w:spacing w:after="0" w:line="277" w:lineRule="exact"/>
        <w:ind w:left="720" w:hanging="340"/>
        <w:jc w:val="both"/>
      </w:pPr>
      <w:r w:rsidRPr="00BE1811">
        <w:rPr>
          <w:color w:val="000000"/>
        </w:rPr>
        <w:t>o echiparea clădirii/</w:t>
      </w:r>
      <w:proofErr w:type="spellStart"/>
      <w:r w:rsidRPr="00BE1811">
        <w:rPr>
          <w:color w:val="000000"/>
        </w:rPr>
        <w:t>spaţiului</w:t>
      </w:r>
      <w:proofErr w:type="spellEnd"/>
      <w:r w:rsidRPr="00BE1811">
        <w:rPr>
          <w:color w:val="000000"/>
        </w:rPr>
        <w:t xml:space="preserve"> cu </w:t>
      </w:r>
      <w:proofErr w:type="spellStart"/>
      <w:r w:rsidRPr="00BE1811">
        <w:rPr>
          <w:color w:val="000000"/>
        </w:rPr>
        <w:t>utilităţi</w:t>
      </w:r>
      <w:proofErr w:type="spellEnd"/>
      <w:r w:rsidRPr="00BE1811">
        <w:rPr>
          <w:color w:val="000000"/>
        </w:rPr>
        <w:t xml:space="preserve"> existente.</w:t>
      </w:r>
    </w:p>
    <w:p w14:paraId="59BC8387" w14:textId="77777777" w:rsidR="00A315E0" w:rsidRPr="00BE1811" w:rsidRDefault="00A315E0" w:rsidP="00935EE3">
      <w:pPr>
        <w:spacing w:after="31" w:line="277" w:lineRule="exact"/>
        <w:ind w:left="720" w:hanging="340"/>
        <w:jc w:val="both"/>
      </w:pPr>
      <w:r w:rsidRPr="00BE1811">
        <w:rPr>
          <w:color w:val="000000"/>
        </w:rPr>
        <w:t xml:space="preserve">o </w:t>
      </w:r>
      <w:proofErr w:type="spellStart"/>
      <w:r w:rsidRPr="00BE1811">
        <w:rPr>
          <w:color w:val="000000"/>
        </w:rPr>
        <w:t>informaţii</w:t>
      </w:r>
      <w:proofErr w:type="spellEnd"/>
      <w:r w:rsidRPr="00BE1811">
        <w:rPr>
          <w:color w:val="000000"/>
        </w:rPr>
        <w:t xml:space="preserve">/date cu privire la necesarul de </w:t>
      </w:r>
      <w:proofErr w:type="spellStart"/>
      <w:r w:rsidRPr="00BE1811">
        <w:rPr>
          <w:color w:val="000000"/>
        </w:rPr>
        <w:t>utilităţi</w:t>
      </w:r>
      <w:proofErr w:type="spellEnd"/>
      <w:r w:rsidRPr="00BE1811">
        <w:rPr>
          <w:color w:val="000000"/>
        </w:rPr>
        <w:t xml:space="preserve"> pentru utilajele </w:t>
      </w:r>
      <w:proofErr w:type="spellStart"/>
      <w:r w:rsidRPr="00BE1811">
        <w:rPr>
          <w:color w:val="000000"/>
        </w:rPr>
        <w:t>şi</w:t>
      </w:r>
      <w:proofErr w:type="spellEnd"/>
      <w:r w:rsidRPr="00BE1811">
        <w:rPr>
          <w:color w:val="000000"/>
        </w:rPr>
        <w:t xml:space="preserve"> echipamentele care vor fi montate/instalate. De asemenea, se vor prezenta, dacă este cazul, modificările/</w:t>
      </w:r>
      <w:proofErr w:type="spellStart"/>
      <w:r w:rsidRPr="00BE1811">
        <w:rPr>
          <w:color w:val="000000"/>
        </w:rPr>
        <w:t>intervenţiile</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/sau </w:t>
      </w:r>
      <w:proofErr w:type="spellStart"/>
      <w:r w:rsidRPr="00BE1811">
        <w:rPr>
          <w:color w:val="000000"/>
        </w:rPr>
        <w:t>operaţiunile</w:t>
      </w:r>
      <w:proofErr w:type="spellEnd"/>
      <w:r w:rsidRPr="00BE1811">
        <w:rPr>
          <w:color w:val="000000"/>
        </w:rPr>
        <w:t xml:space="preserve"> necesare conectării utilajelor </w:t>
      </w:r>
      <w:proofErr w:type="spellStart"/>
      <w:r w:rsidRPr="00BE1811">
        <w:rPr>
          <w:color w:val="000000"/>
        </w:rPr>
        <w:t>şi</w:t>
      </w:r>
      <w:proofErr w:type="spellEnd"/>
      <w:r w:rsidRPr="00BE1811">
        <w:rPr>
          <w:color w:val="000000"/>
        </w:rPr>
        <w:t xml:space="preserve"> echipamentelor la </w:t>
      </w:r>
      <w:proofErr w:type="spellStart"/>
      <w:r w:rsidRPr="00BE1811">
        <w:rPr>
          <w:color w:val="000000"/>
        </w:rPr>
        <w:t>reţelele</w:t>
      </w:r>
      <w:proofErr w:type="spellEnd"/>
      <w:r w:rsidRPr="00BE1811">
        <w:rPr>
          <w:color w:val="000000"/>
        </w:rPr>
        <w:t>/</w:t>
      </w:r>
      <w:proofErr w:type="spellStart"/>
      <w:r w:rsidRPr="00BE1811">
        <w:rPr>
          <w:color w:val="000000"/>
        </w:rPr>
        <w:t>instalaţiile</w:t>
      </w:r>
      <w:proofErr w:type="spellEnd"/>
      <w:r w:rsidRPr="00BE1811">
        <w:rPr>
          <w:color w:val="000000"/>
        </w:rPr>
        <w:t xml:space="preserve"> de </w:t>
      </w:r>
      <w:proofErr w:type="spellStart"/>
      <w:r w:rsidRPr="00BE1811">
        <w:rPr>
          <w:color w:val="000000"/>
        </w:rPr>
        <w:t>utilităţi</w:t>
      </w:r>
      <w:proofErr w:type="spellEnd"/>
      <w:r w:rsidRPr="00BE1811">
        <w:rPr>
          <w:color w:val="000000"/>
        </w:rPr>
        <w:t xml:space="preserve"> (apă, canal, energie electrică, s.a.). </w:t>
      </w:r>
      <w:r w:rsidRPr="00BE1811">
        <w:rPr>
          <w:rStyle w:val="Bodytext2Bold"/>
          <w:rFonts w:ascii="Times New Roman" w:hAnsi="Times New Roman" w:cs="Times New Roman"/>
        </w:rPr>
        <w:t>Notă:</w:t>
      </w:r>
    </w:p>
    <w:p w14:paraId="300EB2B4" w14:textId="77777777" w:rsidR="00A315E0" w:rsidRPr="00BE1811" w:rsidRDefault="00A315E0" w:rsidP="00935EE3">
      <w:pPr>
        <w:pStyle w:val="Bodytext100"/>
        <w:shd w:val="clear" w:color="auto" w:fill="auto"/>
        <w:spacing w:before="0" w:after="119"/>
        <w:ind w:left="720" w:firstLine="0"/>
        <w:rPr>
          <w:lang w:val="ro-RO"/>
        </w:rPr>
      </w:pPr>
      <w:r w:rsidRPr="00BE1811">
        <w:rPr>
          <w:color w:val="000000"/>
          <w:lang w:val="ro-RO"/>
        </w:rPr>
        <w:t xml:space="preserve">Realizarea </w:t>
      </w:r>
      <w:proofErr w:type="spellStart"/>
      <w:r w:rsidRPr="00BE1811">
        <w:rPr>
          <w:color w:val="000000"/>
          <w:lang w:val="ro-RO"/>
        </w:rPr>
        <w:t>instalaţiilor</w:t>
      </w:r>
      <w:proofErr w:type="spellEnd"/>
      <w:r w:rsidRPr="00BE1811">
        <w:rPr>
          <w:color w:val="000000"/>
          <w:lang w:val="ro-RO"/>
        </w:rPr>
        <w:t xml:space="preserve"> aferente </w:t>
      </w:r>
      <w:proofErr w:type="spellStart"/>
      <w:r w:rsidRPr="00BE1811">
        <w:rPr>
          <w:color w:val="000000"/>
          <w:lang w:val="ro-RO"/>
        </w:rPr>
        <w:t>construcţiilor</w:t>
      </w:r>
      <w:proofErr w:type="spellEnd"/>
      <w:r w:rsidRPr="00BE1811">
        <w:rPr>
          <w:color w:val="000000"/>
          <w:lang w:val="ro-RO"/>
        </w:rPr>
        <w:t xml:space="preserve"> civile, industriale, agricole sau de orice natură, </w:t>
      </w:r>
      <w:proofErr w:type="spellStart"/>
      <w:r w:rsidRPr="00BE1811">
        <w:rPr>
          <w:color w:val="000000"/>
          <w:lang w:val="ro-RO"/>
        </w:rPr>
        <w:t>aşa</w:t>
      </w:r>
      <w:proofErr w:type="spellEnd"/>
      <w:r w:rsidRPr="00BE1811">
        <w:rPr>
          <w:color w:val="000000"/>
          <w:lang w:val="ro-RO"/>
        </w:rPr>
        <w:t xml:space="preserve"> cum sunt </w:t>
      </w:r>
      <w:proofErr w:type="spellStart"/>
      <w:r w:rsidRPr="00BE1811">
        <w:rPr>
          <w:color w:val="000000"/>
          <w:lang w:val="ro-RO"/>
        </w:rPr>
        <w:t>menţionate</w:t>
      </w:r>
      <w:proofErr w:type="spellEnd"/>
      <w:r w:rsidRPr="00BE1811">
        <w:rPr>
          <w:color w:val="000000"/>
          <w:lang w:val="ro-RO"/>
        </w:rPr>
        <w:t xml:space="preserve"> la art. 3 alin. (1) din Lege, se poate efectua numai în baza </w:t>
      </w:r>
      <w:proofErr w:type="spellStart"/>
      <w:r w:rsidRPr="00BE1811">
        <w:rPr>
          <w:color w:val="000000"/>
          <w:lang w:val="ro-RO"/>
        </w:rPr>
        <w:t>şi</w:t>
      </w:r>
      <w:proofErr w:type="spellEnd"/>
      <w:r w:rsidRPr="00BE1811">
        <w:rPr>
          <w:color w:val="000000"/>
          <w:lang w:val="ro-RO"/>
        </w:rPr>
        <w:t xml:space="preserve"> cu respectarea prevederilor unei </w:t>
      </w:r>
      <w:proofErr w:type="spellStart"/>
      <w:r w:rsidRPr="00BE1811">
        <w:rPr>
          <w:color w:val="000000"/>
          <w:lang w:val="ro-RO"/>
        </w:rPr>
        <w:t>autorizaţii</w:t>
      </w:r>
      <w:proofErr w:type="spellEnd"/>
      <w:r w:rsidRPr="00BE1811">
        <w:rPr>
          <w:color w:val="000000"/>
          <w:lang w:val="ro-RO"/>
        </w:rPr>
        <w:t xml:space="preserve"> de construire</w:t>
      </w:r>
      <w:r w:rsidRPr="00BE1811">
        <w:rPr>
          <w:rStyle w:val="Bodytext10NotItalic"/>
          <w:sz w:val="22"/>
          <w:szCs w:val="22"/>
        </w:rPr>
        <w:t>,</w:t>
      </w:r>
    </w:p>
    <w:p w14:paraId="3EEA6301" w14:textId="77777777" w:rsidR="00A315E0" w:rsidRPr="00BE1811" w:rsidRDefault="00A315E0" w:rsidP="00935EE3">
      <w:pPr>
        <w:pStyle w:val="Bodytext100"/>
        <w:numPr>
          <w:ilvl w:val="0"/>
          <w:numId w:val="179"/>
        </w:numPr>
        <w:shd w:val="clear" w:color="auto" w:fill="auto"/>
        <w:tabs>
          <w:tab w:val="left" w:pos="756"/>
        </w:tabs>
        <w:spacing w:before="0" w:after="59" w:line="240" w:lineRule="exact"/>
        <w:ind w:left="720" w:hanging="340"/>
      </w:pPr>
      <w:proofErr w:type="spellStart"/>
      <w:r w:rsidRPr="00BE1811">
        <w:rPr>
          <w:color w:val="000000"/>
          <w:lang w:val="ro-RO"/>
        </w:rPr>
        <w:t>autorizaţii</w:t>
      </w:r>
      <w:proofErr w:type="spellEnd"/>
      <w:r w:rsidRPr="00BE1811">
        <w:rPr>
          <w:color w:val="000000"/>
          <w:lang w:val="ro-RO"/>
        </w:rPr>
        <w:t xml:space="preserve">, avize </w:t>
      </w:r>
      <w:proofErr w:type="spellStart"/>
      <w:r w:rsidRPr="00BE1811">
        <w:rPr>
          <w:color w:val="000000"/>
          <w:lang w:val="ro-RO"/>
        </w:rPr>
        <w:t>şi</w:t>
      </w:r>
      <w:proofErr w:type="spellEnd"/>
      <w:r w:rsidRPr="00BE1811">
        <w:rPr>
          <w:color w:val="000000"/>
          <w:lang w:val="ro-RO"/>
        </w:rPr>
        <w:t xml:space="preserve"> acorduri </w:t>
      </w:r>
      <w:proofErr w:type="spellStart"/>
      <w:r w:rsidRPr="00BE1811">
        <w:rPr>
          <w:color w:val="000000"/>
          <w:lang w:val="ro-RO"/>
        </w:rPr>
        <w:t>obţinute</w:t>
      </w:r>
      <w:proofErr w:type="spellEnd"/>
      <w:r w:rsidRPr="00BE1811">
        <w:rPr>
          <w:color w:val="000000"/>
          <w:lang w:val="ro-RO"/>
        </w:rPr>
        <w:t>/necesare</w:t>
      </w:r>
    </w:p>
    <w:p w14:paraId="40E4FF5F" w14:textId="77777777" w:rsidR="00A315E0" w:rsidRPr="00BE1811" w:rsidRDefault="00A315E0" w:rsidP="00935EE3">
      <w:pPr>
        <w:spacing w:after="0" w:line="317" w:lineRule="exact"/>
        <w:ind w:left="720" w:hanging="340"/>
        <w:jc w:val="both"/>
      </w:pPr>
      <w:r w:rsidRPr="00BE1811">
        <w:rPr>
          <w:color w:val="000000"/>
        </w:rPr>
        <w:t>Se vor analiza prevederile Certificatului de Urbanism si se va prezenta dacă prin realizarea</w:t>
      </w:r>
    </w:p>
    <w:p w14:paraId="2C25A978" w14:textId="77777777" w:rsidR="00A315E0" w:rsidRPr="00BE1811" w:rsidRDefault="00A315E0" w:rsidP="00935EE3">
      <w:pPr>
        <w:spacing w:after="0" w:line="317" w:lineRule="exact"/>
        <w:ind w:left="720" w:hanging="340"/>
        <w:jc w:val="both"/>
      </w:pPr>
      <w:proofErr w:type="spellStart"/>
      <w:r w:rsidRPr="00BE1811">
        <w:rPr>
          <w:color w:val="000000"/>
        </w:rPr>
        <w:t>investiţiei</w:t>
      </w:r>
      <w:proofErr w:type="spellEnd"/>
      <w:r w:rsidRPr="00BE1811">
        <w:rPr>
          <w:color w:val="000000"/>
        </w:rPr>
        <w:t xml:space="preserve"> propuse sunt respectate reglementările în vigoare cu privire la mediu, securitate</w:t>
      </w:r>
    </w:p>
    <w:p w14:paraId="3BE31EC9" w14:textId="77777777" w:rsidR="00A315E0" w:rsidRPr="00BE1811" w:rsidRDefault="00A315E0" w:rsidP="00935EE3">
      <w:pPr>
        <w:spacing w:after="0" w:line="317" w:lineRule="exact"/>
        <w:ind w:left="720" w:hanging="340"/>
        <w:jc w:val="both"/>
      </w:pPr>
      <w:r w:rsidRPr="00BE1811">
        <w:rPr>
          <w:color w:val="000000"/>
        </w:rPr>
        <w:t>la incendiu, s.a.</w:t>
      </w:r>
    </w:p>
    <w:p w14:paraId="1320D5B8" w14:textId="77777777" w:rsidR="00A315E0" w:rsidRPr="00BE1811" w:rsidRDefault="00A315E0" w:rsidP="00935EE3">
      <w:pPr>
        <w:pStyle w:val="Bodytext100"/>
        <w:numPr>
          <w:ilvl w:val="0"/>
          <w:numId w:val="179"/>
        </w:numPr>
        <w:shd w:val="clear" w:color="auto" w:fill="auto"/>
        <w:tabs>
          <w:tab w:val="left" w:pos="778"/>
        </w:tabs>
        <w:spacing w:before="0" w:after="113" w:line="240" w:lineRule="exact"/>
        <w:ind w:left="760" w:hanging="340"/>
      </w:pPr>
      <w:proofErr w:type="spellStart"/>
      <w:r w:rsidRPr="00BE1811">
        <w:rPr>
          <w:color w:val="000000"/>
          <w:lang w:val="ro-RO"/>
        </w:rPr>
        <w:t>soluţia</w:t>
      </w:r>
      <w:proofErr w:type="spellEnd"/>
      <w:r w:rsidRPr="00BE1811">
        <w:rPr>
          <w:color w:val="000000"/>
          <w:lang w:val="ro-RO"/>
        </w:rPr>
        <w:t xml:space="preserve"> tehnica propusă</w:t>
      </w:r>
    </w:p>
    <w:p w14:paraId="6DB3BF5E" w14:textId="77777777" w:rsidR="00A315E0" w:rsidRPr="00BE1811" w:rsidRDefault="00A315E0" w:rsidP="00A315E0">
      <w:pPr>
        <w:spacing w:after="89" w:line="240" w:lineRule="exact"/>
        <w:ind w:left="760" w:hanging="340"/>
        <w:jc w:val="both"/>
      </w:pPr>
      <w:r w:rsidRPr="00BE1811">
        <w:rPr>
          <w:color w:val="000000"/>
        </w:rPr>
        <w:t xml:space="preserve">Se vor prezenta </w:t>
      </w:r>
      <w:proofErr w:type="spellStart"/>
      <w:r w:rsidRPr="00BE1811">
        <w:rPr>
          <w:color w:val="000000"/>
        </w:rPr>
        <w:t>informaţii</w:t>
      </w:r>
      <w:proofErr w:type="spellEnd"/>
      <w:r w:rsidRPr="00BE1811">
        <w:rPr>
          <w:color w:val="000000"/>
        </w:rPr>
        <w:t>/date cu privire la:</w:t>
      </w:r>
    </w:p>
    <w:p w14:paraId="23C17CF3" w14:textId="77777777" w:rsidR="00A315E0" w:rsidRPr="00BE1811" w:rsidRDefault="00A315E0" w:rsidP="00935EE3">
      <w:pPr>
        <w:spacing w:after="0" w:line="274" w:lineRule="exact"/>
        <w:ind w:left="420"/>
        <w:jc w:val="both"/>
      </w:pPr>
      <w:r w:rsidRPr="00BE1811">
        <w:rPr>
          <w:color w:val="000000"/>
        </w:rPr>
        <w:t xml:space="preserve">o gradul de noutate a utilajelor </w:t>
      </w:r>
      <w:proofErr w:type="spellStart"/>
      <w:r w:rsidRPr="00BE1811">
        <w:rPr>
          <w:color w:val="000000"/>
        </w:rPr>
        <w:t>şi</w:t>
      </w:r>
      <w:proofErr w:type="spellEnd"/>
      <w:r w:rsidRPr="00BE1811">
        <w:rPr>
          <w:color w:val="000000"/>
        </w:rPr>
        <w:t xml:space="preserve"> a echipamentelor propuse a fi </w:t>
      </w:r>
      <w:proofErr w:type="spellStart"/>
      <w:r w:rsidRPr="00BE1811">
        <w:rPr>
          <w:color w:val="000000"/>
        </w:rPr>
        <w:t>achiziţionate</w:t>
      </w:r>
      <w:proofErr w:type="spellEnd"/>
      <w:r w:rsidRPr="00BE1811">
        <w:rPr>
          <w:color w:val="000000"/>
        </w:rPr>
        <w:t xml:space="preserve"> în cadrul proiectului, în context </w:t>
      </w:r>
      <w:proofErr w:type="spellStart"/>
      <w:r w:rsidRPr="00BE1811">
        <w:rPr>
          <w:color w:val="000000"/>
        </w:rPr>
        <w:t>naţional</w:t>
      </w:r>
      <w:proofErr w:type="spellEnd"/>
      <w:r w:rsidRPr="00BE1811">
        <w:rPr>
          <w:color w:val="000000"/>
        </w:rPr>
        <w:t xml:space="preserve">, comparativ cu nivelul </w:t>
      </w:r>
      <w:proofErr w:type="spellStart"/>
      <w:r w:rsidRPr="00BE1811">
        <w:rPr>
          <w:color w:val="000000"/>
        </w:rPr>
        <w:t>internaţional</w:t>
      </w:r>
      <w:proofErr w:type="spellEnd"/>
      <w:r w:rsidRPr="00BE1811">
        <w:rPr>
          <w:color w:val="000000"/>
        </w:rPr>
        <w:t xml:space="preserve"> o Se vor prezenta detalii cu privire la rolul si </w:t>
      </w:r>
      <w:proofErr w:type="spellStart"/>
      <w:r w:rsidRPr="00BE1811">
        <w:rPr>
          <w:color w:val="000000"/>
        </w:rPr>
        <w:t>funcţiunea</w:t>
      </w:r>
      <w:proofErr w:type="spellEnd"/>
      <w:r w:rsidRPr="00BE1811">
        <w:rPr>
          <w:color w:val="000000"/>
        </w:rPr>
        <w:t xml:space="preserve"> fiecărui utilaj si echipament propus pentru dotarea departamentului CD.</w:t>
      </w:r>
    </w:p>
    <w:p w14:paraId="50E33D3C" w14:textId="77777777" w:rsidR="00A315E0" w:rsidRPr="00BE1811" w:rsidRDefault="00A315E0" w:rsidP="00935EE3">
      <w:pPr>
        <w:spacing w:after="0" w:line="274" w:lineRule="exact"/>
        <w:ind w:left="760" w:hanging="340"/>
        <w:jc w:val="both"/>
      </w:pPr>
      <w:r w:rsidRPr="00BE1811">
        <w:rPr>
          <w:color w:val="000000"/>
        </w:rPr>
        <w:t xml:space="preserve">o Se vor prezenta </w:t>
      </w:r>
      <w:proofErr w:type="spellStart"/>
      <w:r w:rsidRPr="00BE1811">
        <w:rPr>
          <w:color w:val="000000"/>
        </w:rPr>
        <w:t>planşe</w:t>
      </w:r>
      <w:proofErr w:type="spellEnd"/>
      <w:r w:rsidRPr="00BE1811">
        <w:rPr>
          <w:color w:val="000000"/>
        </w:rPr>
        <w:t xml:space="preserve"> de utilaje </w:t>
      </w:r>
      <w:proofErr w:type="spellStart"/>
      <w:r w:rsidRPr="00BE1811">
        <w:rPr>
          <w:color w:val="000000"/>
        </w:rPr>
        <w:t>şi</w:t>
      </w:r>
      <w:proofErr w:type="spellEnd"/>
      <w:r w:rsidRPr="00BE1811">
        <w:rPr>
          <w:color w:val="000000"/>
        </w:rPr>
        <w:t xml:space="preserve"> echipamente tehnologice. Se vor cuprinde, în </w:t>
      </w:r>
      <w:proofErr w:type="spellStart"/>
      <w:r w:rsidRPr="00BE1811">
        <w:rPr>
          <w:color w:val="000000"/>
        </w:rPr>
        <w:t>funcţie</w:t>
      </w:r>
      <w:proofErr w:type="spellEnd"/>
      <w:r w:rsidRPr="00BE1811">
        <w:rPr>
          <w:color w:val="000000"/>
        </w:rPr>
        <w:t xml:space="preserve"> de </w:t>
      </w:r>
      <w:proofErr w:type="spellStart"/>
      <w:r w:rsidRPr="00BE1811">
        <w:rPr>
          <w:color w:val="000000"/>
        </w:rPr>
        <w:t>situaţia</w:t>
      </w:r>
      <w:proofErr w:type="spellEnd"/>
      <w:r w:rsidRPr="00BE1811">
        <w:rPr>
          <w:color w:val="000000"/>
        </w:rPr>
        <w:t xml:space="preserve"> aplicabilă, în principal, </w:t>
      </w:r>
      <w:proofErr w:type="spellStart"/>
      <w:r w:rsidRPr="00BE1811">
        <w:rPr>
          <w:color w:val="000000"/>
        </w:rPr>
        <w:t>planşele</w:t>
      </w:r>
      <w:proofErr w:type="spellEnd"/>
      <w:r w:rsidRPr="00BE1811">
        <w:rPr>
          <w:color w:val="000000"/>
        </w:rPr>
        <w:t xml:space="preserve"> principale de tehnologie </w:t>
      </w:r>
      <w:proofErr w:type="spellStart"/>
      <w:r w:rsidRPr="00BE1811">
        <w:rPr>
          <w:color w:val="000000"/>
        </w:rPr>
        <w:t>şi</w:t>
      </w:r>
      <w:proofErr w:type="spellEnd"/>
      <w:r w:rsidRPr="00BE1811">
        <w:rPr>
          <w:color w:val="000000"/>
        </w:rPr>
        <w:t xml:space="preserve"> montaj, , dimensiuni, detalii montaj, </w:t>
      </w:r>
      <w:proofErr w:type="spellStart"/>
      <w:r w:rsidRPr="00BE1811">
        <w:rPr>
          <w:color w:val="000000"/>
        </w:rPr>
        <w:t>şi</w:t>
      </w:r>
      <w:proofErr w:type="spellEnd"/>
      <w:r w:rsidRPr="00BE1811">
        <w:rPr>
          <w:color w:val="000000"/>
        </w:rPr>
        <w:t xml:space="preserve"> anume:</w:t>
      </w:r>
    </w:p>
    <w:p w14:paraId="38B10129" w14:textId="77777777" w:rsidR="00A315E0" w:rsidRPr="00BE1811" w:rsidRDefault="00A315E0" w:rsidP="00935EE3">
      <w:pPr>
        <w:spacing w:after="0" w:line="274" w:lineRule="exact"/>
        <w:ind w:left="1500" w:hanging="360"/>
        <w:jc w:val="both"/>
      </w:pPr>
      <w:r w:rsidRPr="00BE1811">
        <w:rPr>
          <w:rStyle w:val="Bodytext2Italic"/>
          <w:rFonts w:eastAsiaTheme="minorHAnsi"/>
          <w:sz w:val="22"/>
          <w:szCs w:val="22"/>
        </w:rPr>
        <w:t>S</w:t>
      </w:r>
      <w:r w:rsidRPr="00BE1811">
        <w:rPr>
          <w:color w:val="000000"/>
        </w:rPr>
        <w:t xml:space="preserve"> </w:t>
      </w:r>
      <w:proofErr w:type="spellStart"/>
      <w:r w:rsidRPr="00BE1811">
        <w:rPr>
          <w:color w:val="000000"/>
        </w:rPr>
        <w:t>planşe</w:t>
      </w:r>
      <w:proofErr w:type="spellEnd"/>
      <w:r w:rsidRPr="00BE1811">
        <w:rPr>
          <w:color w:val="000000"/>
        </w:rPr>
        <w:t xml:space="preserve"> de ansamblu;</w:t>
      </w:r>
    </w:p>
    <w:p w14:paraId="79865DFA" w14:textId="77777777" w:rsidR="00A315E0" w:rsidRPr="00BE1811" w:rsidRDefault="00A315E0" w:rsidP="00A315E0">
      <w:pPr>
        <w:spacing w:after="0" w:line="274" w:lineRule="exact"/>
        <w:ind w:left="1500" w:hanging="360"/>
        <w:jc w:val="both"/>
      </w:pPr>
      <w:r w:rsidRPr="00BE1811">
        <w:rPr>
          <w:rStyle w:val="Bodytext2Italic"/>
          <w:rFonts w:eastAsiaTheme="minorHAnsi"/>
          <w:sz w:val="22"/>
          <w:szCs w:val="22"/>
        </w:rPr>
        <w:t>S</w:t>
      </w:r>
      <w:r w:rsidRPr="00BE1811">
        <w:rPr>
          <w:color w:val="000000"/>
        </w:rPr>
        <w:t xml:space="preserve"> scheme ale fluxului tehnologic;</w:t>
      </w:r>
    </w:p>
    <w:p w14:paraId="32D04917" w14:textId="77777777" w:rsidR="00A315E0" w:rsidRPr="00BE1811" w:rsidRDefault="00A315E0" w:rsidP="00A315E0">
      <w:pPr>
        <w:spacing w:after="0" w:line="274" w:lineRule="exact"/>
        <w:ind w:left="1500" w:hanging="360"/>
        <w:jc w:val="both"/>
      </w:pPr>
      <w:r w:rsidRPr="00BE1811">
        <w:rPr>
          <w:rStyle w:val="Bodytext2Italic"/>
          <w:rFonts w:eastAsiaTheme="minorHAnsi"/>
          <w:sz w:val="22"/>
          <w:szCs w:val="22"/>
        </w:rPr>
        <w:t>S</w:t>
      </w:r>
      <w:r w:rsidRPr="00BE1811">
        <w:rPr>
          <w:color w:val="000000"/>
        </w:rPr>
        <w:t xml:space="preserve"> scheme ale </w:t>
      </w:r>
      <w:proofErr w:type="spellStart"/>
      <w:r w:rsidRPr="00BE1811">
        <w:rPr>
          <w:color w:val="000000"/>
        </w:rPr>
        <w:t>instalaţiilor</w:t>
      </w:r>
      <w:proofErr w:type="spellEnd"/>
      <w:r w:rsidRPr="00BE1811">
        <w:rPr>
          <w:color w:val="000000"/>
        </w:rPr>
        <w:t xml:space="preserve"> hidraulice, pneumatice, electrice, de automatizare, </w:t>
      </w:r>
      <w:proofErr w:type="spellStart"/>
      <w:r w:rsidRPr="00BE1811">
        <w:rPr>
          <w:color w:val="000000"/>
        </w:rPr>
        <w:t>comunicaţii</w:t>
      </w:r>
      <w:proofErr w:type="spellEnd"/>
      <w:r w:rsidRPr="00BE1811">
        <w:rPr>
          <w:color w:val="000000"/>
        </w:rPr>
        <w:t xml:space="preserve">, </w:t>
      </w:r>
      <w:proofErr w:type="spellStart"/>
      <w:r w:rsidRPr="00BE1811">
        <w:rPr>
          <w:color w:val="000000"/>
        </w:rPr>
        <w:t>reţele</w:t>
      </w:r>
      <w:proofErr w:type="spellEnd"/>
      <w:r w:rsidRPr="00BE1811">
        <w:rPr>
          <w:color w:val="000000"/>
        </w:rPr>
        <w:t xml:space="preserve"> de combustibil, apă, iluminat </w:t>
      </w:r>
      <w:proofErr w:type="spellStart"/>
      <w:r w:rsidRPr="00BE1811">
        <w:rPr>
          <w:color w:val="000000"/>
        </w:rPr>
        <w:t>şi</w:t>
      </w:r>
      <w:proofErr w:type="spellEnd"/>
      <w:r w:rsidRPr="00BE1811">
        <w:rPr>
          <w:color w:val="000000"/>
        </w:rPr>
        <w:t xml:space="preserve"> altele asemenea, precum </w:t>
      </w:r>
      <w:proofErr w:type="spellStart"/>
      <w:r w:rsidRPr="00BE1811">
        <w:rPr>
          <w:color w:val="000000"/>
        </w:rPr>
        <w:t>şi</w:t>
      </w:r>
      <w:proofErr w:type="spellEnd"/>
      <w:r w:rsidRPr="00BE1811">
        <w:rPr>
          <w:color w:val="000000"/>
        </w:rPr>
        <w:t xml:space="preserve"> ale </w:t>
      </w:r>
      <w:proofErr w:type="spellStart"/>
      <w:r w:rsidRPr="00BE1811">
        <w:rPr>
          <w:color w:val="000000"/>
        </w:rPr>
        <w:t>instalaţiilor</w:t>
      </w:r>
      <w:proofErr w:type="spellEnd"/>
      <w:r w:rsidRPr="00BE1811">
        <w:rPr>
          <w:color w:val="000000"/>
        </w:rPr>
        <w:t xml:space="preserve"> tehnologice;</w:t>
      </w:r>
    </w:p>
    <w:p w14:paraId="7B90C833" w14:textId="77777777" w:rsidR="00A315E0" w:rsidRPr="00BE1811" w:rsidRDefault="00A315E0" w:rsidP="00A315E0">
      <w:pPr>
        <w:spacing w:after="0" w:line="274" w:lineRule="exact"/>
        <w:ind w:left="1500"/>
        <w:jc w:val="both"/>
      </w:pPr>
      <w:proofErr w:type="spellStart"/>
      <w:r w:rsidRPr="00BE1811">
        <w:rPr>
          <w:color w:val="000000"/>
        </w:rPr>
        <w:t>planşe</w:t>
      </w:r>
      <w:proofErr w:type="spellEnd"/>
      <w:r w:rsidRPr="00BE1811">
        <w:rPr>
          <w:color w:val="000000"/>
        </w:rPr>
        <w:t xml:space="preserve"> de montaj, cu indicarea </w:t>
      </w:r>
      <w:proofErr w:type="spellStart"/>
      <w:r w:rsidRPr="00BE1811">
        <w:rPr>
          <w:color w:val="000000"/>
        </w:rPr>
        <w:t>geometriilor</w:t>
      </w:r>
      <w:proofErr w:type="spellEnd"/>
      <w:r w:rsidRPr="00BE1811">
        <w:rPr>
          <w:color w:val="000000"/>
        </w:rPr>
        <w:t>, dimensiunilor de amplasare, inclusiv a schemelor tehnologice de montaj;</w:t>
      </w:r>
    </w:p>
    <w:p w14:paraId="7C5D4C5A" w14:textId="77777777" w:rsidR="00A315E0" w:rsidRPr="00BE1811" w:rsidRDefault="00A315E0" w:rsidP="00A315E0">
      <w:pPr>
        <w:spacing w:after="0" w:line="274" w:lineRule="exact"/>
        <w:ind w:left="1500" w:hanging="360"/>
        <w:jc w:val="both"/>
      </w:pPr>
      <w:r w:rsidRPr="00BE1811">
        <w:rPr>
          <w:rStyle w:val="Bodytext2Italic"/>
          <w:rFonts w:eastAsiaTheme="minorHAnsi"/>
          <w:sz w:val="22"/>
          <w:szCs w:val="22"/>
        </w:rPr>
        <w:t>S</w:t>
      </w:r>
      <w:r w:rsidRPr="00BE1811">
        <w:rPr>
          <w:color w:val="000000"/>
        </w:rPr>
        <w:t xml:space="preserve"> liste cu utilaje </w:t>
      </w:r>
      <w:proofErr w:type="spellStart"/>
      <w:r w:rsidRPr="00BE1811">
        <w:rPr>
          <w:color w:val="000000"/>
        </w:rPr>
        <w:t>şi</w:t>
      </w:r>
      <w:proofErr w:type="spellEnd"/>
      <w:r w:rsidRPr="00BE1811">
        <w:rPr>
          <w:color w:val="000000"/>
        </w:rPr>
        <w:t xml:space="preserve"> echipamente din </w:t>
      </w:r>
      <w:proofErr w:type="spellStart"/>
      <w:r w:rsidRPr="00BE1811">
        <w:rPr>
          <w:color w:val="000000"/>
        </w:rPr>
        <w:t>componenţa</w:t>
      </w:r>
      <w:proofErr w:type="spellEnd"/>
      <w:r w:rsidRPr="00BE1811">
        <w:rPr>
          <w:color w:val="000000"/>
        </w:rPr>
        <w:t xml:space="preserve"> </w:t>
      </w:r>
      <w:proofErr w:type="spellStart"/>
      <w:r w:rsidRPr="00BE1811">
        <w:rPr>
          <w:color w:val="000000"/>
        </w:rPr>
        <w:t>planşelor</w:t>
      </w:r>
      <w:proofErr w:type="spellEnd"/>
      <w:r w:rsidRPr="00BE1811">
        <w:rPr>
          <w:color w:val="000000"/>
        </w:rPr>
        <w:t xml:space="preserve"> tehnologice, inclusiv </w:t>
      </w:r>
      <w:proofErr w:type="spellStart"/>
      <w:r w:rsidRPr="00BE1811">
        <w:rPr>
          <w:color w:val="000000"/>
        </w:rPr>
        <w:t>fişe</w:t>
      </w:r>
      <w:proofErr w:type="spellEnd"/>
      <w:r w:rsidRPr="00BE1811">
        <w:rPr>
          <w:color w:val="000000"/>
        </w:rPr>
        <w:t xml:space="preserve"> cuprinzând parametrii, </w:t>
      </w:r>
      <w:proofErr w:type="spellStart"/>
      <w:r w:rsidRPr="00BE1811">
        <w:rPr>
          <w:color w:val="000000"/>
        </w:rPr>
        <w:t>performanţele</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 caracteristicile acestora.</w:t>
      </w:r>
    </w:p>
    <w:p w14:paraId="22471467" w14:textId="77777777" w:rsidR="00A315E0" w:rsidRPr="00BE1811" w:rsidRDefault="00A315E0" w:rsidP="00A315E0">
      <w:pPr>
        <w:spacing w:after="627" w:line="274" w:lineRule="exact"/>
        <w:ind w:left="760" w:hanging="340"/>
        <w:jc w:val="both"/>
      </w:pPr>
      <w:r w:rsidRPr="00BE1811">
        <w:rPr>
          <w:color w:val="000000"/>
        </w:rPr>
        <w:t>1. Se va analiza dacă montarea/instalarea utilajelor si echipamentelor nu presupune modificări constructive ale clădirii/</w:t>
      </w:r>
      <w:proofErr w:type="spellStart"/>
      <w:r w:rsidRPr="00BE1811">
        <w:rPr>
          <w:color w:val="000000"/>
        </w:rPr>
        <w:t>spaţiului</w:t>
      </w:r>
      <w:proofErr w:type="spellEnd"/>
      <w:r w:rsidRPr="00BE1811">
        <w:rPr>
          <w:color w:val="000000"/>
        </w:rPr>
        <w:t>.</w:t>
      </w:r>
    </w:p>
    <w:p w14:paraId="1BE68910" w14:textId="77777777" w:rsidR="00A315E0" w:rsidRPr="00BE1811" w:rsidRDefault="00A315E0" w:rsidP="00741F5B">
      <w:pPr>
        <w:widowControl w:val="0"/>
        <w:numPr>
          <w:ilvl w:val="1"/>
          <w:numId w:val="178"/>
        </w:numPr>
        <w:tabs>
          <w:tab w:val="left" w:pos="455"/>
        </w:tabs>
        <w:spacing w:after="653" w:line="240" w:lineRule="exact"/>
        <w:jc w:val="both"/>
      </w:pPr>
      <w:r w:rsidRPr="00BE1811">
        <w:rPr>
          <w:color w:val="000000"/>
        </w:rPr>
        <w:lastRenderedPageBreak/>
        <w:t>Graficul estimat al proiectului</w:t>
      </w:r>
    </w:p>
    <w:p w14:paraId="6C1F0371" w14:textId="77777777" w:rsidR="00CA1C66" w:rsidRDefault="00CA1C66" w:rsidP="00BE1811">
      <w:pPr>
        <w:rPr>
          <w:b/>
        </w:rPr>
      </w:pPr>
      <w:bookmarkStart w:id="322" w:name="bookmark30"/>
      <w:bookmarkStart w:id="323" w:name="_Toc74560950"/>
      <w:bookmarkStart w:id="324" w:name="_Toc75446537"/>
      <w:bookmarkStart w:id="325" w:name="_Toc75446649"/>
    </w:p>
    <w:p w14:paraId="7624F5E3" w14:textId="0B523745" w:rsidR="00A315E0" w:rsidRPr="00BE1811" w:rsidRDefault="00A315E0" w:rsidP="00BE1811">
      <w:proofErr w:type="spellStart"/>
      <w:r w:rsidRPr="00BE1811">
        <w:rPr>
          <w:b/>
        </w:rPr>
        <w:t>Piaţa</w:t>
      </w:r>
      <w:proofErr w:type="spellEnd"/>
      <w:r w:rsidRPr="00BE1811">
        <w:rPr>
          <w:b/>
        </w:rPr>
        <w:t xml:space="preserve"> proiectului</w:t>
      </w:r>
      <w:bookmarkEnd w:id="322"/>
      <w:bookmarkEnd w:id="323"/>
      <w:bookmarkEnd w:id="324"/>
      <w:bookmarkEnd w:id="325"/>
    </w:p>
    <w:p w14:paraId="02FA05D2" w14:textId="77777777" w:rsidR="00A315E0" w:rsidRPr="00BE1811" w:rsidRDefault="00A315E0" w:rsidP="00935EE3">
      <w:pPr>
        <w:widowControl w:val="0"/>
        <w:numPr>
          <w:ilvl w:val="1"/>
          <w:numId w:val="178"/>
        </w:numPr>
        <w:tabs>
          <w:tab w:val="left" w:pos="1450"/>
        </w:tabs>
        <w:spacing w:after="0" w:line="274" w:lineRule="exact"/>
        <w:ind w:left="1020"/>
        <w:jc w:val="both"/>
      </w:pPr>
      <w:r w:rsidRPr="00BE1811">
        <w:rPr>
          <w:rStyle w:val="Bodytext22"/>
          <w:rFonts w:ascii="Times New Roman" w:hAnsi="Times New Roman" w:cs="Times New Roman"/>
        </w:rPr>
        <w:t xml:space="preserve">Analiza sectorului/industriei in care întreprinderea </w:t>
      </w:r>
      <w:proofErr w:type="spellStart"/>
      <w:r w:rsidRPr="00BE1811">
        <w:rPr>
          <w:rStyle w:val="Bodytext22"/>
          <w:rFonts w:ascii="Times New Roman" w:hAnsi="Times New Roman" w:cs="Times New Roman"/>
        </w:rPr>
        <w:t>îsi</w:t>
      </w:r>
      <w:proofErr w:type="spellEnd"/>
      <w:r w:rsidRPr="00BE1811">
        <w:rPr>
          <w:rStyle w:val="Bodytext22"/>
          <w:rFonts w:ascii="Times New Roman" w:hAnsi="Times New Roman" w:cs="Times New Roman"/>
        </w:rPr>
        <w:t xml:space="preserve"> </w:t>
      </w:r>
      <w:proofErr w:type="spellStart"/>
      <w:r w:rsidRPr="00BE1811">
        <w:rPr>
          <w:rStyle w:val="Bodytext22"/>
          <w:rFonts w:ascii="Times New Roman" w:hAnsi="Times New Roman" w:cs="Times New Roman"/>
        </w:rPr>
        <w:t>desfăşoară</w:t>
      </w:r>
      <w:proofErr w:type="spellEnd"/>
      <w:r w:rsidRPr="00BE1811">
        <w:rPr>
          <w:rStyle w:val="Bodytext22"/>
          <w:rFonts w:ascii="Times New Roman" w:hAnsi="Times New Roman" w:cs="Times New Roman"/>
        </w:rPr>
        <w:t xml:space="preserve"> activitatea</w:t>
      </w:r>
    </w:p>
    <w:p w14:paraId="4CBE029C" w14:textId="77777777" w:rsidR="00A315E0" w:rsidRPr="00BE1811" w:rsidRDefault="00A315E0" w:rsidP="00935EE3">
      <w:pPr>
        <w:spacing w:after="0" w:line="274" w:lineRule="exact"/>
        <w:jc w:val="both"/>
      </w:pPr>
      <w:r w:rsidRPr="00BE1811">
        <w:rPr>
          <w:color w:val="000000"/>
        </w:rPr>
        <w:t xml:space="preserve">o Identificarea si descrierea sectorului/industriei in care întreprinderea </w:t>
      </w:r>
      <w:proofErr w:type="spellStart"/>
      <w:r w:rsidRPr="00BE1811">
        <w:rPr>
          <w:color w:val="000000"/>
        </w:rPr>
        <w:t>îşi</w:t>
      </w:r>
      <w:proofErr w:type="spellEnd"/>
      <w:r w:rsidRPr="00BE1811">
        <w:rPr>
          <w:color w:val="000000"/>
        </w:rPr>
        <w:t xml:space="preserve"> </w:t>
      </w:r>
      <w:proofErr w:type="spellStart"/>
      <w:r w:rsidRPr="00BE1811">
        <w:rPr>
          <w:color w:val="000000"/>
        </w:rPr>
        <w:t>desfăşoară</w:t>
      </w:r>
      <w:proofErr w:type="spellEnd"/>
      <w:r w:rsidRPr="00BE1811">
        <w:rPr>
          <w:color w:val="000000"/>
        </w:rPr>
        <w:t xml:space="preserve"> activitatea cu precizarea mărimii actuale a sectorului/industriei (a se folosi date statistice relevante </w:t>
      </w:r>
      <w:proofErr w:type="spellStart"/>
      <w:r w:rsidRPr="00BE1811">
        <w:rPr>
          <w:color w:val="000000"/>
        </w:rPr>
        <w:t>şi</w:t>
      </w:r>
      <w:proofErr w:type="spellEnd"/>
      <w:r w:rsidRPr="00BE1811">
        <w:rPr>
          <w:color w:val="000000"/>
        </w:rPr>
        <w:t xml:space="preserve"> concise care să </w:t>
      </w:r>
      <w:proofErr w:type="spellStart"/>
      <w:r w:rsidRPr="00BE1811">
        <w:rPr>
          <w:color w:val="000000"/>
        </w:rPr>
        <w:t>susţină</w:t>
      </w:r>
      <w:proofErr w:type="spellEnd"/>
      <w:r w:rsidRPr="00BE1811">
        <w:rPr>
          <w:color w:val="000000"/>
        </w:rPr>
        <w:t xml:space="preserve"> necesitatea implementării proiectului) o Descrierea factorilor economici, politici, legislativi, tehnologici, sociali care au o influenta directa asupra dinamicii ramurii</w:t>
      </w:r>
    </w:p>
    <w:p w14:paraId="3076F2CB" w14:textId="77777777" w:rsidR="00A315E0" w:rsidRPr="00BE1811" w:rsidRDefault="00A315E0" w:rsidP="00935EE3">
      <w:pPr>
        <w:spacing w:after="300" w:line="274" w:lineRule="exact"/>
        <w:jc w:val="both"/>
      </w:pPr>
      <w:r w:rsidRPr="00BE1811">
        <w:rPr>
          <w:color w:val="000000"/>
        </w:rPr>
        <w:t xml:space="preserve">o </w:t>
      </w:r>
      <w:proofErr w:type="spellStart"/>
      <w:r w:rsidRPr="00BE1811">
        <w:rPr>
          <w:color w:val="000000"/>
        </w:rPr>
        <w:t>Tendinţele</w:t>
      </w:r>
      <w:proofErr w:type="spellEnd"/>
      <w:r w:rsidRPr="00BE1811">
        <w:rPr>
          <w:color w:val="000000"/>
        </w:rPr>
        <w:t xml:space="preserve"> de </w:t>
      </w:r>
      <w:proofErr w:type="spellStart"/>
      <w:r w:rsidRPr="00BE1811">
        <w:rPr>
          <w:color w:val="000000"/>
        </w:rPr>
        <w:t>evoluţie</w:t>
      </w:r>
      <w:proofErr w:type="spellEnd"/>
      <w:r w:rsidRPr="00BE1811">
        <w:rPr>
          <w:color w:val="000000"/>
        </w:rPr>
        <w:t xml:space="preserve"> la nivel </w:t>
      </w:r>
      <w:proofErr w:type="spellStart"/>
      <w:r w:rsidRPr="00BE1811">
        <w:rPr>
          <w:color w:val="000000"/>
        </w:rPr>
        <w:t>naţional</w:t>
      </w:r>
      <w:proofErr w:type="spellEnd"/>
      <w:r w:rsidRPr="00BE1811">
        <w:rPr>
          <w:color w:val="000000"/>
        </w:rPr>
        <w:t>/</w:t>
      </w:r>
      <w:proofErr w:type="spellStart"/>
      <w:r w:rsidRPr="00BE1811">
        <w:rPr>
          <w:color w:val="000000"/>
        </w:rPr>
        <w:t>intemaţional</w:t>
      </w:r>
      <w:proofErr w:type="spellEnd"/>
      <w:r w:rsidRPr="00BE1811">
        <w:rPr>
          <w:color w:val="000000"/>
        </w:rPr>
        <w:t xml:space="preserve"> în acest sector privind nivelul CDI</w:t>
      </w:r>
    </w:p>
    <w:p w14:paraId="5E4D113D" w14:textId="77777777" w:rsidR="00A315E0" w:rsidRPr="00BE1811" w:rsidRDefault="00A315E0" w:rsidP="00935EE3">
      <w:pPr>
        <w:widowControl w:val="0"/>
        <w:numPr>
          <w:ilvl w:val="1"/>
          <w:numId w:val="178"/>
        </w:numPr>
        <w:tabs>
          <w:tab w:val="left" w:pos="1490"/>
        </w:tabs>
        <w:spacing w:after="0" w:line="274" w:lineRule="exact"/>
        <w:ind w:left="1020"/>
        <w:jc w:val="both"/>
      </w:pPr>
      <w:r w:rsidRPr="00BE1811">
        <w:rPr>
          <w:rStyle w:val="Bodytext22"/>
          <w:rFonts w:ascii="Times New Roman" w:hAnsi="Times New Roman" w:cs="Times New Roman"/>
        </w:rPr>
        <w:t xml:space="preserve">Analiza </w:t>
      </w:r>
      <w:proofErr w:type="spellStart"/>
      <w:r w:rsidRPr="00BE1811">
        <w:rPr>
          <w:rStyle w:val="Bodytext22"/>
          <w:rFonts w:ascii="Times New Roman" w:hAnsi="Times New Roman" w:cs="Times New Roman"/>
        </w:rPr>
        <w:t>pieţei</w:t>
      </w:r>
      <w:proofErr w:type="spellEnd"/>
      <w:r w:rsidRPr="00BE1811">
        <w:rPr>
          <w:rStyle w:val="Bodytext22"/>
          <w:rFonts w:ascii="Times New Roman" w:hAnsi="Times New Roman" w:cs="Times New Roman"/>
        </w:rPr>
        <w:t xml:space="preserve"> </w:t>
      </w:r>
      <w:proofErr w:type="spellStart"/>
      <w:r w:rsidRPr="00BE1811">
        <w:rPr>
          <w:rStyle w:val="Bodytext22"/>
          <w:rFonts w:ascii="Times New Roman" w:hAnsi="Times New Roman" w:cs="Times New Roman"/>
        </w:rPr>
        <w:t>ţintă</w:t>
      </w:r>
      <w:proofErr w:type="spellEnd"/>
    </w:p>
    <w:p w14:paraId="4D9B338A" w14:textId="77777777" w:rsidR="00A315E0" w:rsidRPr="00BE1811" w:rsidRDefault="00A315E0" w:rsidP="00935EE3">
      <w:pPr>
        <w:spacing w:after="0" w:line="274" w:lineRule="exact"/>
        <w:jc w:val="both"/>
      </w:pPr>
      <w:r w:rsidRPr="00BE1811">
        <w:rPr>
          <w:color w:val="000000"/>
        </w:rPr>
        <w:t xml:space="preserve">o Identificarea si descrierea </w:t>
      </w:r>
      <w:proofErr w:type="spellStart"/>
      <w:r w:rsidRPr="00BE1811">
        <w:rPr>
          <w:color w:val="000000"/>
        </w:rPr>
        <w:t>pieţei</w:t>
      </w:r>
      <w:proofErr w:type="spellEnd"/>
      <w:r w:rsidRPr="00BE1811">
        <w:rPr>
          <w:color w:val="000000"/>
        </w:rPr>
        <w:t xml:space="preserve"> </w:t>
      </w:r>
      <w:proofErr w:type="spellStart"/>
      <w:r w:rsidRPr="00BE1811">
        <w:rPr>
          <w:color w:val="000000"/>
        </w:rPr>
        <w:t>ţintă</w:t>
      </w:r>
      <w:proofErr w:type="spellEnd"/>
      <w:r w:rsidRPr="00BE1811">
        <w:rPr>
          <w:color w:val="000000"/>
        </w:rPr>
        <w:t xml:space="preserve"> (segmentul de </w:t>
      </w:r>
      <w:proofErr w:type="spellStart"/>
      <w:r w:rsidRPr="00BE1811">
        <w:rPr>
          <w:color w:val="000000"/>
        </w:rPr>
        <w:t>piaţă</w:t>
      </w:r>
      <w:proofErr w:type="spellEnd"/>
      <w:r w:rsidRPr="00BE1811">
        <w:rPr>
          <w:color w:val="000000"/>
        </w:rPr>
        <w:t xml:space="preserve">/grupul </w:t>
      </w:r>
      <w:proofErr w:type="spellStart"/>
      <w:r w:rsidRPr="00BE1811">
        <w:rPr>
          <w:color w:val="000000"/>
        </w:rPr>
        <w:t>ţintă</w:t>
      </w:r>
      <w:proofErr w:type="spellEnd"/>
      <w:r w:rsidRPr="00BE1811">
        <w:rPr>
          <w:color w:val="000000"/>
        </w:rPr>
        <w:t xml:space="preserve"> căruia se adresează serviciul/produsul rezultat in urma </w:t>
      </w:r>
      <w:proofErr w:type="spellStart"/>
      <w:r w:rsidRPr="00BE1811">
        <w:rPr>
          <w:color w:val="000000"/>
        </w:rPr>
        <w:t>investiţiei</w:t>
      </w:r>
      <w:proofErr w:type="spellEnd"/>
      <w:r w:rsidRPr="00BE1811">
        <w:rPr>
          <w:color w:val="000000"/>
        </w:rPr>
        <w:t xml:space="preserve">) o Dimensiunea </w:t>
      </w:r>
      <w:proofErr w:type="spellStart"/>
      <w:r w:rsidRPr="00BE1811">
        <w:rPr>
          <w:color w:val="000000"/>
        </w:rPr>
        <w:t>pieţei</w:t>
      </w:r>
      <w:proofErr w:type="spellEnd"/>
      <w:r w:rsidRPr="00BE1811">
        <w:rPr>
          <w:color w:val="000000"/>
        </w:rPr>
        <w:t xml:space="preserve"> </w:t>
      </w:r>
      <w:proofErr w:type="spellStart"/>
      <w:r w:rsidRPr="00BE1811">
        <w:rPr>
          <w:color w:val="000000"/>
        </w:rPr>
        <w:t>ţintă</w:t>
      </w:r>
      <w:proofErr w:type="spellEnd"/>
      <w:r w:rsidRPr="00BE1811">
        <w:rPr>
          <w:color w:val="000000"/>
        </w:rPr>
        <w:t xml:space="preserve"> (mărimea </w:t>
      </w:r>
      <w:proofErr w:type="spellStart"/>
      <w:r w:rsidRPr="00BE1811">
        <w:rPr>
          <w:color w:val="000000"/>
        </w:rPr>
        <w:t>pieţei</w:t>
      </w:r>
      <w:proofErr w:type="spellEnd"/>
      <w:r w:rsidRPr="00BE1811">
        <w:rPr>
          <w:color w:val="000000"/>
        </w:rPr>
        <w:t xml:space="preserve"> </w:t>
      </w:r>
      <w:proofErr w:type="spellStart"/>
      <w:r w:rsidRPr="00BE1811">
        <w:rPr>
          <w:color w:val="000000"/>
        </w:rPr>
        <w:t>ţintă</w:t>
      </w:r>
      <w:proofErr w:type="spellEnd"/>
      <w:r w:rsidRPr="00BE1811">
        <w:rPr>
          <w:color w:val="000000"/>
        </w:rPr>
        <w:t xml:space="preserve"> si </w:t>
      </w:r>
      <w:proofErr w:type="spellStart"/>
      <w:r w:rsidRPr="00BE1811">
        <w:rPr>
          <w:color w:val="000000"/>
        </w:rPr>
        <w:t>tendinţele</w:t>
      </w:r>
      <w:proofErr w:type="spellEnd"/>
      <w:r w:rsidRPr="00BE1811">
        <w:rPr>
          <w:color w:val="000000"/>
        </w:rPr>
        <w:t xml:space="preserve"> de </w:t>
      </w:r>
      <w:proofErr w:type="spellStart"/>
      <w:r w:rsidRPr="00BE1811">
        <w:rPr>
          <w:color w:val="000000"/>
        </w:rPr>
        <w:t>evoluţie</w:t>
      </w:r>
      <w:proofErr w:type="spellEnd"/>
      <w:r w:rsidRPr="00BE1811">
        <w:rPr>
          <w:color w:val="000000"/>
        </w:rPr>
        <w:t xml:space="preserve">) o Analiza </w:t>
      </w:r>
      <w:proofErr w:type="spellStart"/>
      <w:r w:rsidRPr="00BE1811">
        <w:rPr>
          <w:color w:val="000000"/>
        </w:rPr>
        <w:t>necesităţilor</w:t>
      </w:r>
      <w:proofErr w:type="spellEnd"/>
      <w:r w:rsidRPr="00BE1811">
        <w:rPr>
          <w:color w:val="000000"/>
        </w:rPr>
        <w:t xml:space="preserve"> </w:t>
      </w:r>
      <w:proofErr w:type="spellStart"/>
      <w:r w:rsidRPr="00BE1811">
        <w:rPr>
          <w:color w:val="000000"/>
        </w:rPr>
        <w:t>clienţilor</w:t>
      </w:r>
      <w:proofErr w:type="spellEnd"/>
      <w:r w:rsidRPr="00BE1811">
        <w:rPr>
          <w:color w:val="000000"/>
        </w:rPr>
        <w:t xml:space="preserve"> </w:t>
      </w:r>
      <w:proofErr w:type="spellStart"/>
      <w:r w:rsidRPr="00BE1811">
        <w:rPr>
          <w:color w:val="000000"/>
        </w:rPr>
        <w:t>existenţi</w:t>
      </w:r>
      <w:proofErr w:type="spellEnd"/>
      <w:r w:rsidRPr="00BE1811">
        <w:rPr>
          <w:color w:val="000000"/>
        </w:rPr>
        <w:t xml:space="preserve"> si </w:t>
      </w:r>
      <w:proofErr w:type="spellStart"/>
      <w:r w:rsidRPr="00BE1811">
        <w:rPr>
          <w:color w:val="000000"/>
        </w:rPr>
        <w:t>potenţiali</w:t>
      </w:r>
      <w:proofErr w:type="spellEnd"/>
      <w:r w:rsidRPr="00BE1811">
        <w:rPr>
          <w:color w:val="000000"/>
        </w:rPr>
        <w:t xml:space="preserve">; o Analiza mediului </w:t>
      </w:r>
      <w:proofErr w:type="spellStart"/>
      <w:r w:rsidRPr="00BE1811">
        <w:rPr>
          <w:color w:val="000000"/>
        </w:rPr>
        <w:t>concurenţial</w:t>
      </w:r>
      <w:proofErr w:type="spellEnd"/>
      <w:r w:rsidRPr="00BE1811">
        <w:rPr>
          <w:color w:val="000000"/>
        </w:rPr>
        <w:t xml:space="preserve"> care va cuprinde:</w:t>
      </w:r>
    </w:p>
    <w:p w14:paraId="561521ED" w14:textId="77777777" w:rsidR="00A315E0" w:rsidRPr="00BE1811" w:rsidRDefault="00A315E0" w:rsidP="00935EE3">
      <w:pPr>
        <w:spacing w:after="0" w:line="274" w:lineRule="exact"/>
        <w:ind w:left="760" w:right="1100"/>
        <w:jc w:val="both"/>
      </w:pPr>
      <w:r w:rsidRPr="00BE1811">
        <w:rPr>
          <w:color w:val="000000"/>
        </w:rPr>
        <w:t xml:space="preserve">o principalii competitori </w:t>
      </w:r>
      <w:proofErr w:type="spellStart"/>
      <w:r w:rsidRPr="00BE1811">
        <w:rPr>
          <w:color w:val="000000"/>
        </w:rPr>
        <w:t>direcţi</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 modul de pătrundere al acestora pe </w:t>
      </w:r>
      <w:proofErr w:type="spellStart"/>
      <w:r w:rsidRPr="00BE1811">
        <w:rPr>
          <w:color w:val="000000"/>
        </w:rPr>
        <w:t>piaţă</w:t>
      </w:r>
      <w:proofErr w:type="spellEnd"/>
      <w:r w:rsidRPr="00BE1811">
        <w:rPr>
          <w:color w:val="000000"/>
        </w:rPr>
        <w:t xml:space="preserve">; o cota de </w:t>
      </w:r>
      <w:proofErr w:type="spellStart"/>
      <w:r w:rsidRPr="00BE1811">
        <w:rPr>
          <w:color w:val="000000"/>
        </w:rPr>
        <w:t>piaţă</w:t>
      </w:r>
      <w:proofErr w:type="spellEnd"/>
      <w:r w:rsidRPr="00BE1811">
        <w:rPr>
          <w:color w:val="000000"/>
        </w:rPr>
        <w:t xml:space="preserve"> si mărimea competitorilor;</w:t>
      </w:r>
    </w:p>
    <w:p w14:paraId="03C3776A" w14:textId="77777777" w:rsidR="00A315E0" w:rsidRPr="00BE1811" w:rsidRDefault="00A315E0" w:rsidP="00935EE3">
      <w:pPr>
        <w:spacing w:after="0" w:line="274" w:lineRule="exact"/>
        <w:ind w:left="1140" w:hanging="380"/>
        <w:jc w:val="both"/>
      </w:pPr>
      <w:r w:rsidRPr="00BE1811">
        <w:rPr>
          <w:color w:val="000000"/>
        </w:rPr>
        <w:t>o descrierea produselor/proceselor/serviciilor competitorilor comparativ cu cele ale întreprinderii;</w:t>
      </w:r>
    </w:p>
    <w:p w14:paraId="7CC8C9B6" w14:textId="77777777" w:rsidR="00A315E0" w:rsidRPr="00BE1811" w:rsidRDefault="00A315E0" w:rsidP="00935EE3">
      <w:pPr>
        <w:pStyle w:val="Bodytext100"/>
        <w:shd w:val="clear" w:color="auto" w:fill="auto"/>
        <w:spacing w:before="0" w:after="0" w:line="274" w:lineRule="exact"/>
        <w:ind w:left="1140" w:hanging="380"/>
        <w:rPr>
          <w:lang w:val="ro-RO"/>
        </w:rPr>
      </w:pPr>
      <w:r w:rsidRPr="00BE1811">
        <w:rPr>
          <w:rStyle w:val="Bodytext10NotItalic"/>
          <w:sz w:val="22"/>
          <w:szCs w:val="22"/>
        </w:rPr>
        <w:t xml:space="preserve">o Bariere </w:t>
      </w:r>
      <w:r w:rsidRPr="00BE1811">
        <w:rPr>
          <w:color w:val="000000"/>
          <w:lang w:val="ro-RO"/>
        </w:rPr>
        <w:t>de intrare (brevete, mărci private, tehnologii etc.)</w:t>
      </w:r>
    </w:p>
    <w:p w14:paraId="3DEF51C4" w14:textId="77777777" w:rsidR="00A315E0" w:rsidRPr="00BE1811" w:rsidRDefault="00A315E0" w:rsidP="00935EE3">
      <w:pPr>
        <w:spacing w:after="303" w:line="277" w:lineRule="exact"/>
        <w:ind w:left="400" w:hanging="400"/>
        <w:jc w:val="both"/>
      </w:pPr>
      <w:r w:rsidRPr="00BE1811">
        <w:rPr>
          <w:color w:val="000000"/>
        </w:rPr>
        <w:t xml:space="preserve">o Avantajele competitive ale întreprinderii (cum se </w:t>
      </w:r>
      <w:proofErr w:type="spellStart"/>
      <w:r w:rsidRPr="00BE1811">
        <w:rPr>
          <w:color w:val="000000"/>
        </w:rPr>
        <w:t>evidenţiază</w:t>
      </w:r>
      <w:proofErr w:type="spellEnd"/>
      <w:r w:rsidRPr="00BE1811">
        <w:rPr>
          <w:color w:val="000000"/>
        </w:rPr>
        <w:t xml:space="preserve"> </w:t>
      </w:r>
      <w:proofErr w:type="spellStart"/>
      <w:r w:rsidRPr="00BE1811">
        <w:rPr>
          <w:color w:val="000000"/>
        </w:rPr>
        <w:t>calităţile</w:t>
      </w:r>
      <w:proofErr w:type="spellEnd"/>
      <w:r w:rsidRPr="00BE1811">
        <w:rPr>
          <w:color w:val="000000"/>
        </w:rPr>
        <w:t xml:space="preserve">, beneficiile </w:t>
      </w:r>
      <w:proofErr w:type="spellStart"/>
      <w:r w:rsidRPr="00BE1811">
        <w:rPr>
          <w:color w:val="000000"/>
        </w:rPr>
        <w:t>şi</w:t>
      </w:r>
      <w:proofErr w:type="spellEnd"/>
      <w:r w:rsidRPr="00BE1811">
        <w:rPr>
          <w:color w:val="000000"/>
        </w:rPr>
        <w:t xml:space="preserve"> avantajele noilor produse /procese/servicii ce vor rezulta în urma implementării proiectului pentru care se solicită </w:t>
      </w:r>
      <w:proofErr w:type="spellStart"/>
      <w:r w:rsidRPr="00BE1811">
        <w:rPr>
          <w:color w:val="000000"/>
        </w:rPr>
        <w:t>finanţare</w:t>
      </w:r>
      <w:proofErr w:type="spellEnd"/>
      <w:r w:rsidRPr="00BE1811">
        <w:rPr>
          <w:color w:val="000000"/>
        </w:rPr>
        <w:t xml:space="preserve">, </w:t>
      </w:r>
      <w:proofErr w:type="spellStart"/>
      <w:r w:rsidRPr="00BE1811">
        <w:rPr>
          <w:color w:val="000000"/>
        </w:rPr>
        <w:t>faţă</w:t>
      </w:r>
      <w:proofErr w:type="spellEnd"/>
      <w:r w:rsidRPr="00BE1811">
        <w:rPr>
          <w:color w:val="000000"/>
        </w:rPr>
        <w:t xml:space="preserve"> de cel al competitorilor)</w:t>
      </w:r>
    </w:p>
    <w:p w14:paraId="21208F6A" w14:textId="77777777" w:rsidR="00A315E0" w:rsidRPr="00BE1811" w:rsidRDefault="00A315E0" w:rsidP="00935EE3">
      <w:pPr>
        <w:spacing w:after="0" w:line="274" w:lineRule="exact"/>
        <w:ind w:left="1620"/>
        <w:jc w:val="both"/>
      </w:pPr>
      <w:r w:rsidRPr="00BE1811">
        <w:rPr>
          <w:color w:val="000000"/>
        </w:rPr>
        <w:t xml:space="preserve">43 </w:t>
      </w:r>
      <w:r w:rsidRPr="00BE1811">
        <w:rPr>
          <w:rStyle w:val="Bodytext22"/>
          <w:rFonts w:ascii="Times New Roman" w:hAnsi="Times New Roman" w:cs="Times New Roman"/>
        </w:rPr>
        <w:t>Strategia de marketing</w:t>
      </w:r>
    </w:p>
    <w:p w14:paraId="792AACB9" w14:textId="77777777" w:rsidR="00A315E0" w:rsidRPr="00BE1811" w:rsidRDefault="00A315E0" w:rsidP="00935EE3">
      <w:pPr>
        <w:spacing w:after="0" w:line="274" w:lineRule="exact"/>
        <w:ind w:left="400" w:hanging="400"/>
        <w:jc w:val="both"/>
      </w:pPr>
      <w:r w:rsidRPr="00BE1811">
        <w:rPr>
          <w:color w:val="000000"/>
        </w:rPr>
        <w:t xml:space="preserve">o </w:t>
      </w:r>
      <w:proofErr w:type="spellStart"/>
      <w:r w:rsidRPr="00BE1811">
        <w:rPr>
          <w:color w:val="000000"/>
        </w:rPr>
        <w:t>Descrieţi</w:t>
      </w:r>
      <w:proofErr w:type="spellEnd"/>
      <w:r w:rsidRPr="00BE1811">
        <w:rPr>
          <w:color w:val="000000"/>
        </w:rPr>
        <w:t xml:space="preserve"> strategia de marketing pentru promovarea produselor/proceselor/serviciilor ce vor rezulta în urma implementării proiectului pentru care se solicită </w:t>
      </w:r>
      <w:proofErr w:type="spellStart"/>
      <w:r w:rsidRPr="00BE1811">
        <w:rPr>
          <w:color w:val="000000"/>
        </w:rPr>
        <w:t>finanţare</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 </w:t>
      </w:r>
      <w:proofErr w:type="spellStart"/>
      <w:r w:rsidRPr="00BE1811">
        <w:rPr>
          <w:color w:val="000000"/>
        </w:rPr>
        <w:t>modalităţile</w:t>
      </w:r>
      <w:proofErr w:type="spellEnd"/>
      <w:r w:rsidRPr="00BE1811">
        <w:rPr>
          <w:color w:val="000000"/>
        </w:rPr>
        <w:t xml:space="preserve"> de punere în practică a acesteia ( se vor descrie elemente precum avantaje oferite </w:t>
      </w:r>
      <w:proofErr w:type="spellStart"/>
      <w:r w:rsidRPr="00BE1811">
        <w:rPr>
          <w:color w:val="000000"/>
        </w:rPr>
        <w:t>faţă</w:t>
      </w:r>
      <w:proofErr w:type="spellEnd"/>
      <w:r w:rsidRPr="00BE1811">
        <w:rPr>
          <w:color w:val="000000"/>
        </w:rPr>
        <w:t xml:space="preserve"> de competitori, </w:t>
      </w:r>
      <w:proofErr w:type="spellStart"/>
      <w:r w:rsidRPr="00BE1811">
        <w:rPr>
          <w:color w:val="000000"/>
        </w:rPr>
        <w:t>poziţionarea</w:t>
      </w:r>
      <w:proofErr w:type="spellEnd"/>
      <w:r w:rsidRPr="00BE1811">
        <w:rPr>
          <w:color w:val="000000"/>
        </w:rPr>
        <w:t xml:space="preserve"> pe </w:t>
      </w:r>
      <w:proofErr w:type="spellStart"/>
      <w:r w:rsidRPr="00BE1811">
        <w:rPr>
          <w:color w:val="000000"/>
        </w:rPr>
        <w:t>piaţă</w:t>
      </w:r>
      <w:proofErr w:type="spellEnd"/>
      <w:r w:rsidRPr="00BE1811">
        <w:rPr>
          <w:color w:val="000000"/>
        </w:rPr>
        <w:t xml:space="preserve"> a produsului/ serviciului, caracteristici care îl </w:t>
      </w:r>
      <w:proofErr w:type="spellStart"/>
      <w:r w:rsidRPr="00BE1811">
        <w:rPr>
          <w:color w:val="000000"/>
        </w:rPr>
        <w:t>diferenţiază</w:t>
      </w:r>
      <w:proofErr w:type="spellEnd"/>
      <w:r w:rsidRPr="00BE1811">
        <w:rPr>
          <w:color w:val="000000"/>
        </w:rPr>
        <w:t xml:space="preserve"> de competitori, politica de </w:t>
      </w:r>
      <w:proofErr w:type="spellStart"/>
      <w:r w:rsidRPr="00BE1811">
        <w:rPr>
          <w:color w:val="000000"/>
        </w:rPr>
        <w:t>preţ</w:t>
      </w:r>
      <w:proofErr w:type="spellEnd"/>
      <w:r w:rsidRPr="00BE1811">
        <w:rPr>
          <w:color w:val="000000"/>
        </w:rPr>
        <w:t xml:space="preserve">, legătura dintre politica de </w:t>
      </w:r>
      <w:proofErr w:type="spellStart"/>
      <w:r w:rsidRPr="00BE1811">
        <w:rPr>
          <w:color w:val="000000"/>
        </w:rPr>
        <w:t>preţ</w:t>
      </w:r>
      <w:proofErr w:type="spellEnd"/>
      <w:r w:rsidRPr="00BE1811">
        <w:rPr>
          <w:color w:val="000000"/>
        </w:rPr>
        <w:t xml:space="preserve">, caracteristicile produsului/ serviciului </w:t>
      </w:r>
      <w:proofErr w:type="spellStart"/>
      <w:r w:rsidRPr="00BE1811">
        <w:rPr>
          <w:color w:val="000000"/>
        </w:rPr>
        <w:t>şi</w:t>
      </w:r>
      <w:proofErr w:type="spellEnd"/>
      <w:r w:rsidRPr="00BE1811">
        <w:rPr>
          <w:color w:val="000000"/>
        </w:rPr>
        <w:t xml:space="preserve"> </w:t>
      </w:r>
      <w:proofErr w:type="spellStart"/>
      <w:r w:rsidRPr="00BE1811">
        <w:rPr>
          <w:color w:val="000000"/>
        </w:rPr>
        <w:t>tendinţele</w:t>
      </w:r>
      <w:proofErr w:type="spellEnd"/>
      <w:r w:rsidRPr="00BE1811">
        <w:rPr>
          <w:color w:val="000000"/>
        </w:rPr>
        <w:t xml:space="preserve"> </w:t>
      </w:r>
      <w:proofErr w:type="spellStart"/>
      <w:r w:rsidRPr="00BE1811">
        <w:rPr>
          <w:color w:val="000000"/>
        </w:rPr>
        <w:t>pieţei</w:t>
      </w:r>
      <w:proofErr w:type="spellEnd"/>
      <w:r w:rsidRPr="00BE1811">
        <w:rPr>
          <w:color w:val="000000"/>
        </w:rPr>
        <w:t xml:space="preserve">, promovarea si </w:t>
      </w:r>
      <w:proofErr w:type="spellStart"/>
      <w:r w:rsidRPr="00BE1811">
        <w:rPr>
          <w:color w:val="000000"/>
        </w:rPr>
        <w:t>distribuţia</w:t>
      </w:r>
      <w:proofErr w:type="spellEnd"/>
      <w:r w:rsidRPr="00BE1811">
        <w:rPr>
          <w:color w:val="000000"/>
        </w:rPr>
        <w:t xml:space="preserve"> produsului/serviciului, strategia de vânzări: </w:t>
      </w:r>
      <w:proofErr w:type="spellStart"/>
      <w:r w:rsidRPr="00BE1811">
        <w:rPr>
          <w:color w:val="000000"/>
        </w:rPr>
        <w:t>descrieţi</w:t>
      </w:r>
      <w:proofErr w:type="spellEnd"/>
      <w:r w:rsidRPr="00BE1811">
        <w:rPr>
          <w:color w:val="000000"/>
        </w:rPr>
        <w:t xml:space="preserve"> modalitatea în care firma va aborda </w:t>
      </w:r>
      <w:proofErr w:type="spellStart"/>
      <w:r w:rsidRPr="00BE1811">
        <w:rPr>
          <w:color w:val="000000"/>
        </w:rPr>
        <w:t>clienţii</w:t>
      </w:r>
      <w:proofErr w:type="spellEnd"/>
      <w:r w:rsidRPr="00BE1811">
        <w:rPr>
          <w:color w:val="000000"/>
        </w:rPr>
        <w:t xml:space="preserve"> (e.g. </w:t>
      </w:r>
      <w:proofErr w:type="spellStart"/>
      <w:r w:rsidRPr="00BE1811">
        <w:rPr>
          <w:color w:val="000000"/>
        </w:rPr>
        <w:t>modalităţi</w:t>
      </w:r>
      <w:proofErr w:type="spellEnd"/>
      <w:r w:rsidRPr="00BE1811">
        <w:rPr>
          <w:color w:val="000000"/>
        </w:rPr>
        <w:t xml:space="preserve"> de comunicare), previzionarea vânzărilor etc);</w:t>
      </w:r>
    </w:p>
    <w:p w14:paraId="75311F87" w14:textId="77777777" w:rsidR="00A315E0" w:rsidRPr="00BE1811" w:rsidRDefault="00A315E0" w:rsidP="00935EE3">
      <w:pPr>
        <w:spacing w:after="507" w:line="274" w:lineRule="exact"/>
        <w:ind w:left="400" w:hanging="400"/>
        <w:jc w:val="both"/>
      </w:pPr>
      <w:r w:rsidRPr="00BE1811">
        <w:rPr>
          <w:color w:val="000000"/>
        </w:rPr>
        <w:t xml:space="preserve">o Riscuri identificate </w:t>
      </w:r>
      <w:proofErr w:type="spellStart"/>
      <w:r w:rsidRPr="00BE1811">
        <w:rPr>
          <w:color w:val="000000"/>
        </w:rPr>
        <w:t>şi</w:t>
      </w:r>
      <w:proofErr w:type="spellEnd"/>
      <w:r w:rsidRPr="00BE1811">
        <w:rPr>
          <w:color w:val="000000"/>
        </w:rPr>
        <w:t xml:space="preserve"> măsurile prevăzute pentru diminuarea efectelor în cazul materializării acestor riscuri.</w:t>
      </w:r>
    </w:p>
    <w:p w14:paraId="789374A7" w14:textId="77777777" w:rsidR="00A315E0" w:rsidRPr="00BE1811" w:rsidRDefault="00A315E0" w:rsidP="00BE1811">
      <w:pPr>
        <w:pStyle w:val="ListParagraph"/>
        <w:numPr>
          <w:ilvl w:val="0"/>
          <w:numId w:val="297"/>
        </w:numPr>
        <w:rPr>
          <w:sz w:val="22"/>
          <w:szCs w:val="22"/>
        </w:rPr>
      </w:pPr>
      <w:bookmarkStart w:id="326" w:name="bookmark31"/>
      <w:bookmarkStart w:id="327" w:name="_Toc74560951"/>
      <w:bookmarkStart w:id="328" w:name="_Toc75446538"/>
      <w:bookmarkStart w:id="329" w:name="_Toc75446650"/>
      <w:r w:rsidRPr="00BE1811">
        <w:rPr>
          <w:b/>
          <w:sz w:val="22"/>
          <w:szCs w:val="22"/>
        </w:rPr>
        <w:t>PLANIFICAREA RESURSELOR UMANE</w:t>
      </w:r>
      <w:bookmarkEnd w:id="326"/>
      <w:bookmarkEnd w:id="327"/>
      <w:bookmarkEnd w:id="328"/>
      <w:bookmarkEnd w:id="329"/>
    </w:p>
    <w:p w14:paraId="4BEF1930" w14:textId="77777777" w:rsidR="00A315E0" w:rsidRPr="00BE1811" w:rsidRDefault="00A315E0" w:rsidP="00935EE3">
      <w:pPr>
        <w:spacing w:after="0" w:line="274" w:lineRule="exact"/>
        <w:jc w:val="both"/>
      </w:pPr>
      <w:r w:rsidRPr="00BE1811">
        <w:rPr>
          <w:color w:val="000000"/>
        </w:rPr>
        <w:t xml:space="preserve">o Analiza </w:t>
      </w:r>
      <w:proofErr w:type="spellStart"/>
      <w:r w:rsidRPr="00BE1811">
        <w:rPr>
          <w:color w:val="000000"/>
        </w:rPr>
        <w:t>cerinţelor</w:t>
      </w:r>
      <w:proofErr w:type="spellEnd"/>
      <w:r w:rsidRPr="00BE1811">
        <w:rPr>
          <w:color w:val="000000"/>
        </w:rPr>
        <w:t xml:space="preserve"> atât pentru faza de implementare a proiectului cât </w:t>
      </w:r>
      <w:proofErr w:type="spellStart"/>
      <w:r w:rsidRPr="00BE1811">
        <w:rPr>
          <w:color w:val="000000"/>
        </w:rPr>
        <w:t>şi</w:t>
      </w:r>
      <w:proofErr w:type="spellEnd"/>
      <w:r w:rsidRPr="00BE1811">
        <w:rPr>
          <w:color w:val="000000"/>
        </w:rPr>
        <w:t xml:space="preserve"> pentru faza de operare, cu descrierea </w:t>
      </w:r>
      <w:proofErr w:type="spellStart"/>
      <w:r w:rsidRPr="00BE1811">
        <w:rPr>
          <w:color w:val="000000"/>
        </w:rPr>
        <w:t>responsabilităţilor</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 </w:t>
      </w:r>
      <w:proofErr w:type="spellStart"/>
      <w:r w:rsidRPr="00BE1811">
        <w:rPr>
          <w:color w:val="000000"/>
        </w:rPr>
        <w:t>abilităţilor</w:t>
      </w:r>
      <w:proofErr w:type="spellEnd"/>
      <w:r w:rsidRPr="00BE1811">
        <w:rPr>
          <w:color w:val="000000"/>
        </w:rPr>
        <w:t xml:space="preserve"> necesare; o Identificarea necesarului de personal atât pentru faza de implementare a proiectului cât </w:t>
      </w:r>
      <w:proofErr w:type="spellStart"/>
      <w:r w:rsidRPr="00BE1811">
        <w:rPr>
          <w:color w:val="000000"/>
        </w:rPr>
        <w:t>şi</w:t>
      </w:r>
      <w:proofErr w:type="spellEnd"/>
      <w:r w:rsidRPr="00BE1811">
        <w:rPr>
          <w:color w:val="000000"/>
        </w:rPr>
        <w:t xml:space="preserve"> pentru faza de operare; </w:t>
      </w:r>
      <w:proofErr w:type="spellStart"/>
      <w:r w:rsidRPr="00BE1811">
        <w:rPr>
          <w:color w:val="000000"/>
        </w:rPr>
        <w:t>prezentaţi</w:t>
      </w:r>
      <w:proofErr w:type="spellEnd"/>
      <w:r w:rsidRPr="00BE1811">
        <w:rPr>
          <w:color w:val="000000"/>
        </w:rPr>
        <w:t xml:space="preserve"> profilul pentru fiecare post nou creat/</w:t>
      </w:r>
      <w:proofErr w:type="spellStart"/>
      <w:r w:rsidRPr="00BE1811">
        <w:rPr>
          <w:color w:val="000000"/>
        </w:rPr>
        <w:t>menţinut</w:t>
      </w:r>
      <w:proofErr w:type="spellEnd"/>
      <w:r w:rsidRPr="00BE1811">
        <w:rPr>
          <w:color w:val="000000"/>
        </w:rPr>
        <w:t xml:space="preserve"> (după caz) o Descrierea echipei de management al proiectului (structura în organigrama întreprinderii, rolurile în echipa de implementare, </w:t>
      </w:r>
      <w:proofErr w:type="spellStart"/>
      <w:r w:rsidRPr="00BE1811">
        <w:rPr>
          <w:color w:val="000000"/>
        </w:rPr>
        <w:t>funcţiile</w:t>
      </w:r>
      <w:proofErr w:type="spellEnd"/>
      <w:r w:rsidRPr="00BE1811">
        <w:rPr>
          <w:color w:val="000000"/>
        </w:rPr>
        <w:t xml:space="preserve">, </w:t>
      </w:r>
      <w:proofErr w:type="spellStart"/>
      <w:r w:rsidRPr="00BE1811">
        <w:rPr>
          <w:color w:val="000000"/>
        </w:rPr>
        <w:t>responsabilităţile</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 expertiza acestora) o Descrierea echipei de operare a infrastructurii realizate prin proiect (</w:t>
      </w:r>
      <w:proofErr w:type="spellStart"/>
      <w:r w:rsidRPr="00BE1811">
        <w:rPr>
          <w:color w:val="000000"/>
        </w:rPr>
        <w:t>competenţe</w:t>
      </w:r>
      <w:proofErr w:type="spellEnd"/>
      <w:r w:rsidRPr="00BE1811">
        <w:rPr>
          <w:color w:val="000000"/>
        </w:rPr>
        <w:t xml:space="preserve">, </w:t>
      </w:r>
      <w:proofErr w:type="spellStart"/>
      <w:r w:rsidRPr="00BE1811">
        <w:rPr>
          <w:color w:val="000000"/>
        </w:rPr>
        <w:t>experienţă</w:t>
      </w:r>
      <w:proofErr w:type="spellEnd"/>
      <w:r w:rsidRPr="00BE1811">
        <w:rPr>
          <w:color w:val="000000"/>
        </w:rPr>
        <w:t xml:space="preserve"> in CD etc)</w:t>
      </w:r>
    </w:p>
    <w:p w14:paraId="2EA61D48" w14:textId="77777777" w:rsidR="00A315E0" w:rsidRPr="00BE1811" w:rsidRDefault="00A315E0" w:rsidP="00935EE3">
      <w:pPr>
        <w:spacing w:after="507" w:line="274" w:lineRule="exact"/>
        <w:jc w:val="both"/>
      </w:pPr>
      <w:r w:rsidRPr="00BE1811">
        <w:rPr>
          <w:color w:val="000000"/>
        </w:rPr>
        <w:t xml:space="preserve">o </w:t>
      </w:r>
      <w:proofErr w:type="spellStart"/>
      <w:r w:rsidRPr="00BE1811">
        <w:rPr>
          <w:color w:val="000000"/>
        </w:rPr>
        <w:t>Prezentaţi</w:t>
      </w:r>
      <w:proofErr w:type="spellEnd"/>
      <w:r w:rsidRPr="00BE1811">
        <w:rPr>
          <w:color w:val="000000"/>
        </w:rPr>
        <w:t xml:space="preserve"> nivelul salarial pentru cei </w:t>
      </w:r>
      <w:proofErr w:type="spellStart"/>
      <w:r w:rsidRPr="00BE1811">
        <w:rPr>
          <w:color w:val="000000"/>
        </w:rPr>
        <w:t>implicaţi</w:t>
      </w:r>
      <w:proofErr w:type="spellEnd"/>
      <w:r w:rsidRPr="00BE1811">
        <w:rPr>
          <w:color w:val="000000"/>
        </w:rPr>
        <w:t xml:space="preserve"> în activitatea de implementare/operare a rezultatelor proiectului de </w:t>
      </w:r>
      <w:proofErr w:type="spellStart"/>
      <w:r w:rsidRPr="00BE1811">
        <w:rPr>
          <w:color w:val="000000"/>
        </w:rPr>
        <w:t>investiţii</w:t>
      </w:r>
      <w:proofErr w:type="spellEnd"/>
      <w:r w:rsidRPr="00BE1811">
        <w:rPr>
          <w:color w:val="000000"/>
        </w:rPr>
        <w:t xml:space="preserve"> o Recrutarea, </w:t>
      </w:r>
      <w:proofErr w:type="spellStart"/>
      <w:r w:rsidRPr="00BE1811">
        <w:rPr>
          <w:color w:val="000000"/>
        </w:rPr>
        <w:t>selecţia</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 integrarea (pentru posturile nou create)</w:t>
      </w:r>
    </w:p>
    <w:p w14:paraId="35BE1AA4" w14:textId="77777777" w:rsidR="00A315E0" w:rsidRPr="00BE1811" w:rsidRDefault="00A315E0" w:rsidP="00935EE3">
      <w:pPr>
        <w:pStyle w:val="ListParagraph"/>
        <w:numPr>
          <w:ilvl w:val="0"/>
          <w:numId w:val="297"/>
        </w:numPr>
        <w:jc w:val="both"/>
        <w:rPr>
          <w:sz w:val="22"/>
          <w:szCs w:val="22"/>
        </w:rPr>
      </w:pPr>
      <w:bookmarkStart w:id="330" w:name="bookmark32"/>
      <w:bookmarkStart w:id="331" w:name="_Toc74560952"/>
      <w:bookmarkStart w:id="332" w:name="_Toc75446539"/>
      <w:bookmarkStart w:id="333" w:name="_Toc75446651"/>
      <w:r w:rsidRPr="00BE1811">
        <w:rPr>
          <w:b/>
          <w:sz w:val="22"/>
          <w:szCs w:val="22"/>
        </w:rPr>
        <w:t>BUGETUL PROIECTULUI ŞI PLANUL DE FINANŢARE</w:t>
      </w:r>
      <w:bookmarkEnd w:id="330"/>
      <w:bookmarkEnd w:id="331"/>
      <w:bookmarkEnd w:id="332"/>
      <w:bookmarkEnd w:id="333"/>
    </w:p>
    <w:p w14:paraId="5910C3FE" w14:textId="77777777" w:rsidR="00A315E0" w:rsidRPr="00BE1811" w:rsidRDefault="00A315E0" w:rsidP="00935EE3">
      <w:pPr>
        <w:pStyle w:val="ListParagraph"/>
        <w:numPr>
          <w:ilvl w:val="0"/>
          <w:numId w:val="297"/>
        </w:numPr>
        <w:jc w:val="both"/>
        <w:rPr>
          <w:sz w:val="22"/>
          <w:szCs w:val="22"/>
        </w:rPr>
      </w:pPr>
      <w:bookmarkStart w:id="334" w:name="bookmark33"/>
      <w:bookmarkStart w:id="335" w:name="_Toc74560953"/>
      <w:bookmarkStart w:id="336" w:name="_Toc75446540"/>
      <w:bookmarkStart w:id="337" w:name="_Toc75446652"/>
      <w:r w:rsidRPr="00BE1811">
        <w:rPr>
          <w:b/>
          <w:sz w:val="22"/>
          <w:szCs w:val="22"/>
        </w:rPr>
        <w:t>PROIECŢII FINANCIARE</w:t>
      </w:r>
      <w:bookmarkEnd w:id="334"/>
      <w:bookmarkEnd w:id="335"/>
      <w:bookmarkEnd w:id="336"/>
      <w:bookmarkEnd w:id="337"/>
    </w:p>
    <w:p w14:paraId="733BCCE0" w14:textId="77777777" w:rsidR="00A315E0" w:rsidRPr="00BE1811" w:rsidRDefault="00A315E0" w:rsidP="00935EE3">
      <w:pPr>
        <w:pStyle w:val="ListParagraph"/>
        <w:numPr>
          <w:ilvl w:val="0"/>
          <w:numId w:val="298"/>
        </w:numPr>
        <w:jc w:val="both"/>
        <w:rPr>
          <w:sz w:val="22"/>
          <w:szCs w:val="22"/>
        </w:rPr>
      </w:pPr>
      <w:bookmarkStart w:id="338" w:name="bookmark34"/>
      <w:bookmarkStart w:id="339" w:name="_Toc74560954"/>
      <w:bookmarkStart w:id="340" w:name="_Toc75446541"/>
      <w:bookmarkStart w:id="341" w:name="_Toc75446653"/>
      <w:r w:rsidRPr="00BE1811">
        <w:rPr>
          <w:b/>
          <w:sz w:val="22"/>
          <w:szCs w:val="22"/>
        </w:rPr>
        <w:t>Ipoteze:</w:t>
      </w:r>
      <w:bookmarkEnd w:id="338"/>
      <w:bookmarkEnd w:id="339"/>
      <w:bookmarkEnd w:id="340"/>
      <w:bookmarkEnd w:id="341"/>
    </w:p>
    <w:p w14:paraId="582F92E7" w14:textId="77777777" w:rsidR="00A315E0" w:rsidRPr="00BE1811" w:rsidRDefault="00A315E0" w:rsidP="00935EE3">
      <w:pPr>
        <w:pStyle w:val="Bodytext100"/>
        <w:shd w:val="clear" w:color="auto" w:fill="auto"/>
        <w:spacing w:before="0" w:after="0" w:line="274" w:lineRule="exact"/>
        <w:ind w:left="400" w:hanging="400"/>
      </w:pPr>
      <w:r w:rsidRPr="00BE1811">
        <w:rPr>
          <w:rStyle w:val="Bodytext10NotItalic"/>
          <w:sz w:val="22"/>
          <w:szCs w:val="22"/>
        </w:rPr>
        <w:t xml:space="preserve">o </w:t>
      </w:r>
      <w:r w:rsidRPr="00BE1811">
        <w:rPr>
          <w:color w:val="000000"/>
          <w:lang w:val="ro-RO"/>
        </w:rPr>
        <w:t xml:space="preserve">în elaborarea </w:t>
      </w:r>
      <w:proofErr w:type="spellStart"/>
      <w:r w:rsidRPr="00BE1811">
        <w:rPr>
          <w:color w:val="000000"/>
          <w:lang w:val="ro-RO"/>
        </w:rPr>
        <w:t>proiecţiilor</w:t>
      </w:r>
      <w:proofErr w:type="spellEnd"/>
      <w:r w:rsidRPr="00BE1811">
        <w:rPr>
          <w:color w:val="000000"/>
          <w:lang w:val="ro-RO"/>
        </w:rPr>
        <w:t xml:space="preserve"> financiare se va folosi metoda fluxului net de numerar actualizat.</w:t>
      </w:r>
    </w:p>
    <w:p w14:paraId="3423868E" w14:textId="77777777" w:rsidR="00A315E0" w:rsidRPr="00BE1811" w:rsidRDefault="00A315E0" w:rsidP="00935EE3">
      <w:pPr>
        <w:pStyle w:val="Bodytext100"/>
        <w:shd w:val="clear" w:color="auto" w:fill="auto"/>
        <w:spacing w:before="0" w:after="0" w:line="274" w:lineRule="exact"/>
        <w:ind w:left="400" w:hanging="400"/>
      </w:pPr>
      <w:r w:rsidRPr="00BE1811">
        <w:rPr>
          <w:color w:val="000000"/>
          <w:lang w:val="ro-RO"/>
        </w:rPr>
        <w:t xml:space="preserve">o Principalii indicatori ai </w:t>
      </w:r>
      <w:proofErr w:type="spellStart"/>
      <w:r w:rsidRPr="00BE1811">
        <w:rPr>
          <w:color w:val="000000"/>
          <w:lang w:val="ro-RO"/>
        </w:rPr>
        <w:t>investiţiei</w:t>
      </w:r>
      <w:proofErr w:type="spellEnd"/>
      <w:r w:rsidRPr="00BE1811">
        <w:rPr>
          <w:color w:val="000000"/>
          <w:lang w:val="ro-RO"/>
        </w:rPr>
        <w:t xml:space="preserve"> (se prezintă indicatorii strict </w:t>
      </w:r>
      <w:proofErr w:type="spellStart"/>
      <w:r w:rsidRPr="00BE1811">
        <w:rPr>
          <w:color w:val="000000"/>
          <w:lang w:val="ro-RO"/>
        </w:rPr>
        <w:t>legaţi</w:t>
      </w:r>
      <w:proofErr w:type="spellEnd"/>
      <w:r w:rsidRPr="00BE1811">
        <w:rPr>
          <w:color w:val="000000"/>
          <w:lang w:val="ro-RO"/>
        </w:rPr>
        <w:t xml:space="preserve"> de proiect</w:t>
      </w:r>
      <w:r w:rsidRPr="00BE1811">
        <w:rPr>
          <w:rStyle w:val="Bodytext10NotItalic"/>
          <w:sz w:val="22"/>
          <w:szCs w:val="22"/>
        </w:rPr>
        <w:t xml:space="preserve">; </w:t>
      </w:r>
      <w:proofErr w:type="spellStart"/>
      <w:r w:rsidRPr="00BE1811">
        <w:rPr>
          <w:color w:val="000000"/>
          <w:lang w:val="ro-RO"/>
        </w:rPr>
        <w:t>calculaţi</w:t>
      </w:r>
      <w:proofErr w:type="spellEnd"/>
      <w:r w:rsidRPr="00BE1811">
        <w:rPr>
          <w:color w:val="000000"/>
          <w:lang w:val="ro-RO"/>
        </w:rPr>
        <w:t xml:space="preserve"> pe baza fluxurilor </w:t>
      </w:r>
      <w:r w:rsidRPr="00BE1811">
        <w:rPr>
          <w:color w:val="000000"/>
          <w:lang w:val="ro-RO"/>
        </w:rPr>
        <w:lastRenderedPageBreak/>
        <w:t>financiare marginale/</w:t>
      </w:r>
      <w:proofErr w:type="spellStart"/>
      <w:r w:rsidRPr="00BE1811">
        <w:rPr>
          <w:color w:val="000000"/>
          <w:lang w:val="ro-RO"/>
        </w:rPr>
        <w:t>diferenţiale</w:t>
      </w:r>
      <w:proofErr w:type="spellEnd"/>
      <w:r w:rsidRPr="00BE1811">
        <w:rPr>
          <w:color w:val="000000"/>
          <w:lang w:val="ro-RO"/>
        </w:rPr>
        <w:t xml:space="preserve"> ale proiectului </w:t>
      </w:r>
      <w:proofErr w:type="spellStart"/>
      <w:r w:rsidRPr="00BE1811">
        <w:rPr>
          <w:color w:val="000000"/>
          <w:lang w:val="ro-RO"/>
        </w:rPr>
        <w:t>faţă</w:t>
      </w:r>
      <w:proofErr w:type="spellEnd"/>
      <w:r w:rsidRPr="00BE1811">
        <w:rPr>
          <w:color w:val="000000"/>
          <w:lang w:val="ro-RO"/>
        </w:rPr>
        <w:t xml:space="preserve"> de firma existentă);</w:t>
      </w:r>
    </w:p>
    <w:p w14:paraId="51EDB8DF" w14:textId="77777777" w:rsidR="00A315E0" w:rsidRPr="00BE1811" w:rsidRDefault="00A315E0" w:rsidP="00935EE3">
      <w:pPr>
        <w:pStyle w:val="Bodytext100"/>
        <w:shd w:val="clear" w:color="auto" w:fill="auto"/>
        <w:spacing w:before="0" w:after="0" w:line="274" w:lineRule="exact"/>
        <w:ind w:left="400" w:hanging="400"/>
        <w:rPr>
          <w:lang w:val="fr-FR"/>
        </w:rPr>
      </w:pPr>
      <w:r w:rsidRPr="00BE1811">
        <w:rPr>
          <w:rStyle w:val="Bodytext10NotItalic"/>
          <w:sz w:val="22"/>
          <w:szCs w:val="22"/>
        </w:rPr>
        <w:t xml:space="preserve">o </w:t>
      </w:r>
      <w:r w:rsidRPr="00BE1811">
        <w:rPr>
          <w:color w:val="000000"/>
          <w:lang w:val="ro-RO"/>
        </w:rPr>
        <w:t xml:space="preserve">orizontul de analiză pentru proiectele de </w:t>
      </w:r>
      <w:proofErr w:type="spellStart"/>
      <w:r w:rsidRPr="00BE1811">
        <w:rPr>
          <w:color w:val="000000"/>
          <w:lang w:val="ro-RO"/>
        </w:rPr>
        <w:t>investiţii</w:t>
      </w:r>
      <w:proofErr w:type="spellEnd"/>
      <w:r w:rsidRPr="00BE1811">
        <w:rPr>
          <w:color w:val="000000"/>
          <w:lang w:val="ro-RO"/>
        </w:rPr>
        <w:t xml:space="preserve"> </w:t>
      </w:r>
      <w:proofErr w:type="spellStart"/>
      <w:r w:rsidRPr="00BE1811">
        <w:rPr>
          <w:color w:val="000000"/>
          <w:lang w:val="ro-RO"/>
        </w:rPr>
        <w:t>finanţate</w:t>
      </w:r>
      <w:proofErr w:type="spellEnd"/>
      <w:r w:rsidRPr="00BE1811">
        <w:rPr>
          <w:color w:val="000000"/>
          <w:lang w:val="ro-RO"/>
        </w:rPr>
        <w:t xml:space="preserve"> din fonduri structurale este de 15 ani de la terminarea </w:t>
      </w:r>
      <w:proofErr w:type="spellStart"/>
      <w:r w:rsidRPr="00BE1811">
        <w:rPr>
          <w:color w:val="000000"/>
          <w:lang w:val="ro-RO"/>
        </w:rPr>
        <w:t>investiţiei</w:t>
      </w:r>
      <w:proofErr w:type="spellEnd"/>
    </w:p>
    <w:p w14:paraId="27DA2133" w14:textId="173B4020" w:rsidR="00A315E0" w:rsidRPr="00BE1811" w:rsidRDefault="00A315E0" w:rsidP="00935EE3">
      <w:pPr>
        <w:pStyle w:val="Bodytext100"/>
        <w:shd w:val="clear" w:color="auto" w:fill="auto"/>
        <w:spacing w:before="0" w:after="0" w:line="274" w:lineRule="exact"/>
        <w:ind w:left="400" w:hanging="400"/>
        <w:rPr>
          <w:lang w:val="fr-FR"/>
        </w:rPr>
      </w:pPr>
      <w:r w:rsidRPr="00BE1811">
        <w:rPr>
          <w:rStyle w:val="Bodytext10NotItalic"/>
          <w:sz w:val="22"/>
          <w:szCs w:val="22"/>
        </w:rPr>
        <w:t xml:space="preserve">o </w:t>
      </w:r>
      <w:r w:rsidRPr="00BE1811">
        <w:rPr>
          <w:color w:val="000000"/>
          <w:lang w:val="ro-RO"/>
        </w:rPr>
        <w:t xml:space="preserve">rata de actualizare recomandată în cadrul analizei financiare pentru actualizarea fluxurilor de numerar nete este de </w:t>
      </w:r>
      <w:r w:rsidR="00CA2B4A" w:rsidRPr="00BE1811">
        <w:rPr>
          <w:color w:val="000000"/>
          <w:lang w:val="ro-RO"/>
        </w:rPr>
        <w:t xml:space="preserve">4 </w:t>
      </w:r>
      <w:r w:rsidRPr="00BE1811">
        <w:rPr>
          <w:color w:val="000000"/>
          <w:lang w:val="ro-RO"/>
        </w:rPr>
        <w:t xml:space="preserve">% în termeni reali (analiza va fi realizată în </w:t>
      </w:r>
      <w:proofErr w:type="spellStart"/>
      <w:r w:rsidRPr="00BE1811">
        <w:rPr>
          <w:color w:val="000000"/>
          <w:lang w:val="ro-RO"/>
        </w:rPr>
        <w:t>preţuri</w:t>
      </w:r>
      <w:proofErr w:type="spellEnd"/>
      <w:r w:rsidRPr="00BE1811">
        <w:rPr>
          <w:color w:val="000000"/>
          <w:lang w:val="ro-RO"/>
        </w:rPr>
        <w:t xml:space="preserve"> constante, fără </w:t>
      </w:r>
      <w:proofErr w:type="spellStart"/>
      <w:r w:rsidRPr="00BE1811">
        <w:rPr>
          <w:color w:val="000000"/>
          <w:lang w:val="ro-RO"/>
        </w:rPr>
        <w:t>inflaţie</w:t>
      </w:r>
      <w:proofErr w:type="spellEnd"/>
      <w:r w:rsidRPr="00BE1811">
        <w:rPr>
          <w:color w:val="000000"/>
          <w:lang w:val="ro-RO"/>
        </w:rPr>
        <w:t>)</w:t>
      </w:r>
    </w:p>
    <w:p w14:paraId="7638615D" w14:textId="77777777" w:rsidR="00A315E0" w:rsidRPr="00BE1811" w:rsidRDefault="00A315E0" w:rsidP="00935EE3">
      <w:pPr>
        <w:pStyle w:val="Bodytext100"/>
        <w:shd w:val="clear" w:color="auto" w:fill="auto"/>
        <w:spacing w:before="0" w:after="0" w:line="274" w:lineRule="exact"/>
        <w:ind w:left="400" w:hanging="400"/>
        <w:rPr>
          <w:lang w:val="fr-FR"/>
        </w:rPr>
      </w:pPr>
      <w:r w:rsidRPr="00BE1811">
        <w:rPr>
          <w:rStyle w:val="Bodytext10NotItalic"/>
          <w:sz w:val="22"/>
          <w:szCs w:val="22"/>
        </w:rPr>
        <w:t xml:space="preserve">o </w:t>
      </w:r>
      <w:r w:rsidRPr="00BE1811">
        <w:rPr>
          <w:color w:val="000000"/>
          <w:lang w:val="ro-RO"/>
        </w:rPr>
        <w:t>Valoarea reziduala aferenta proiectului va fi calculata prin prezentarea metodologiei utilizate;</w:t>
      </w:r>
    </w:p>
    <w:p w14:paraId="6BFC23B2" w14:textId="77777777" w:rsidR="00A315E0" w:rsidRPr="00BE1811" w:rsidRDefault="00A315E0" w:rsidP="00935EE3">
      <w:pPr>
        <w:pStyle w:val="Bodytext100"/>
        <w:shd w:val="clear" w:color="auto" w:fill="auto"/>
        <w:spacing w:before="0" w:after="0" w:line="274" w:lineRule="exact"/>
        <w:ind w:left="400" w:hanging="400"/>
        <w:rPr>
          <w:lang w:val="fr-FR"/>
        </w:rPr>
      </w:pPr>
      <w:r w:rsidRPr="00BE1811">
        <w:rPr>
          <w:color w:val="000000"/>
          <w:lang w:val="ro-RO"/>
        </w:rPr>
        <w:t xml:space="preserve">o Valoarea totală a </w:t>
      </w:r>
      <w:proofErr w:type="spellStart"/>
      <w:r w:rsidRPr="00BE1811">
        <w:rPr>
          <w:color w:val="000000"/>
          <w:lang w:val="ro-RO"/>
        </w:rPr>
        <w:t>investiţiei</w:t>
      </w:r>
      <w:proofErr w:type="spellEnd"/>
      <w:r w:rsidRPr="00BE1811">
        <w:rPr>
          <w:color w:val="000000"/>
          <w:lang w:val="ro-RO"/>
        </w:rPr>
        <w:t xml:space="preserve"> include totalul costurilor eligibile </w:t>
      </w:r>
      <w:proofErr w:type="spellStart"/>
      <w:r w:rsidRPr="00BE1811">
        <w:rPr>
          <w:color w:val="000000"/>
          <w:lang w:val="ro-RO"/>
        </w:rPr>
        <w:t>şi</w:t>
      </w:r>
      <w:proofErr w:type="spellEnd"/>
      <w:r w:rsidRPr="00BE1811">
        <w:rPr>
          <w:color w:val="000000"/>
          <w:lang w:val="ro-RO"/>
        </w:rPr>
        <w:t xml:space="preserve"> ne-eligibile;</w:t>
      </w:r>
    </w:p>
    <w:p w14:paraId="42F247B2" w14:textId="77777777" w:rsidR="00A315E0" w:rsidRPr="00BE1811" w:rsidRDefault="00A315E0" w:rsidP="00935EE3">
      <w:pPr>
        <w:pStyle w:val="Bodytext100"/>
        <w:shd w:val="clear" w:color="auto" w:fill="auto"/>
        <w:spacing w:before="0" w:after="507" w:line="274" w:lineRule="exact"/>
        <w:ind w:left="440"/>
        <w:rPr>
          <w:lang w:val="fr-FR"/>
        </w:rPr>
      </w:pPr>
      <w:r w:rsidRPr="00BE1811">
        <w:rPr>
          <w:rStyle w:val="Bodytext10NotItalic"/>
          <w:sz w:val="22"/>
          <w:szCs w:val="22"/>
        </w:rPr>
        <w:t xml:space="preserve">o </w:t>
      </w:r>
      <w:r w:rsidRPr="00BE1811">
        <w:rPr>
          <w:color w:val="000000"/>
          <w:lang w:val="ro-RO"/>
        </w:rPr>
        <w:t>Veniturile si costurile proiectului vor fi grevate de TVA, in măsura in care TVA-</w:t>
      </w:r>
      <w:proofErr w:type="spellStart"/>
      <w:r w:rsidRPr="00BE1811">
        <w:rPr>
          <w:color w:val="000000"/>
          <w:lang w:val="ro-RO"/>
        </w:rPr>
        <w:t>ul</w:t>
      </w:r>
      <w:proofErr w:type="spellEnd"/>
      <w:r w:rsidRPr="00BE1811">
        <w:rPr>
          <w:color w:val="000000"/>
          <w:lang w:val="ro-RO"/>
        </w:rPr>
        <w:t xml:space="preserve"> nu este recuperabil</w:t>
      </w:r>
    </w:p>
    <w:p w14:paraId="63B53E05" w14:textId="77777777" w:rsidR="00A315E0" w:rsidRPr="00BE1811" w:rsidRDefault="00A315E0" w:rsidP="00935EE3">
      <w:pPr>
        <w:pStyle w:val="ListParagraph"/>
        <w:numPr>
          <w:ilvl w:val="0"/>
          <w:numId w:val="298"/>
        </w:numPr>
        <w:jc w:val="both"/>
        <w:rPr>
          <w:sz w:val="22"/>
          <w:szCs w:val="22"/>
        </w:rPr>
      </w:pPr>
      <w:bookmarkStart w:id="342" w:name="bookmark35"/>
      <w:bookmarkStart w:id="343" w:name="_Toc74560955"/>
      <w:bookmarkStart w:id="344" w:name="_Toc75446542"/>
      <w:bookmarkStart w:id="345" w:name="_Toc75446654"/>
      <w:r w:rsidRPr="00BE1811">
        <w:rPr>
          <w:b/>
          <w:sz w:val="22"/>
          <w:szCs w:val="22"/>
        </w:rPr>
        <w:t>Indicatorii proiectului</w:t>
      </w:r>
      <w:bookmarkEnd w:id="342"/>
      <w:bookmarkEnd w:id="343"/>
      <w:bookmarkEnd w:id="344"/>
      <w:bookmarkEnd w:id="345"/>
    </w:p>
    <w:p w14:paraId="3B193529" w14:textId="77777777" w:rsidR="00A315E0" w:rsidRPr="00BE1811" w:rsidRDefault="00A315E0" w:rsidP="00935EE3">
      <w:pPr>
        <w:pStyle w:val="Bodytext100"/>
        <w:shd w:val="clear" w:color="auto" w:fill="auto"/>
        <w:spacing w:before="0" w:after="83" w:line="240" w:lineRule="exact"/>
        <w:ind w:left="440" w:firstLine="0"/>
      </w:pPr>
      <w:r w:rsidRPr="00BE1811">
        <w:rPr>
          <w:color w:val="000000"/>
          <w:lang w:val="ro-RO"/>
        </w:rPr>
        <w:t xml:space="preserve">a) Evaluarea </w:t>
      </w:r>
      <w:proofErr w:type="spellStart"/>
      <w:r w:rsidRPr="00BE1811">
        <w:rPr>
          <w:color w:val="000000"/>
          <w:lang w:val="ro-RO"/>
        </w:rPr>
        <w:t>profitabilităţii</w:t>
      </w:r>
      <w:proofErr w:type="spellEnd"/>
      <w:r w:rsidRPr="00BE1811">
        <w:rPr>
          <w:color w:val="000000"/>
          <w:lang w:val="ro-RO"/>
        </w:rPr>
        <w:t xml:space="preserve"> financiare a </w:t>
      </w:r>
      <w:proofErr w:type="spellStart"/>
      <w:r w:rsidRPr="00BE1811">
        <w:rPr>
          <w:color w:val="000000"/>
          <w:lang w:val="ro-RO"/>
        </w:rPr>
        <w:t>investiţiei</w:t>
      </w:r>
      <w:proofErr w:type="spellEnd"/>
      <w:r w:rsidRPr="00BE1811">
        <w:rPr>
          <w:color w:val="000000"/>
          <w:lang w:val="ro-RO"/>
        </w:rPr>
        <w:t xml:space="preserve"> </w:t>
      </w:r>
      <w:proofErr w:type="spellStart"/>
      <w:r w:rsidRPr="00BE1811">
        <w:rPr>
          <w:color w:val="000000"/>
          <w:lang w:val="ro-RO"/>
        </w:rPr>
        <w:t>şi</w:t>
      </w:r>
      <w:proofErr w:type="spellEnd"/>
      <w:r w:rsidRPr="00BE1811">
        <w:rPr>
          <w:color w:val="000000"/>
          <w:lang w:val="ro-RO"/>
        </w:rPr>
        <w:t xml:space="preserve"> a capitalului propriu</w:t>
      </w:r>
    </w:p>
    <w:p w14:paraId="51193C96" w14:textId="77777777" w:rsidR="00A315E0" w:rsidRPr="00BE1811" w:rsidRDefault="00A315E0" w:rsidP="00935EE3">
      <w:pPr>
        <w:spacing w:after="147" w:line="274" w:lineRule="exact"/>
        <w:jc w:val="both"/>
      </w:pPr>
      <w:r w:rsidRPr="00BE1811">
        <w:rPr>
          <w:color w:val="000000"/>
        </w:rPr>
        <w:t xml:space="preserve">în cazul proiectelor ce vor fi </w:t>
      </w:r>
      <w:proofErr w:type="spellStart"/>
      <w:r w:rsidRPr="00BE1811">
        <w:rPr>
          <w:color w:val="000000"/>
        </w:rPr>
        <w:t>subvenţionate</w:t>
      </w:r>
      <w:proofErr w:type="spellEnd"/>
      <w:r w:rsidRPr="00BE1811">
        <w:rPr>
          <w:color w:val="000000"/>
        </w:rPr>
        <w:t xml:space="preserve">, analiza </w:t>
      </w:r>
      <w:proofErr w:type="spellStart"/>
      <w:r w:rsidRPr="00BE1811">
        <w:rPr>
          <w:color w:val="000000"/>
        </w:rPr>
        <w:t>profitabilităţii</w:t>
      </w:r>
      <w:proofErr w:type="spellEnd"/>
      <w:r w:rsidRPr="00BE1811">
        <w:rPr>
          <w:color w:val="000000"/>
        </w:rPr>
        <w:t xml:space="preserve"> este realizată pentru a se stabili dacă </w:t>
      </w:r>
      <w:proofErr w:type="spellStart"/>
      <w:r w:rsidRPr="00BE1811">
        <w:rPr>
          <w:color w:val="000000"/>
        </w:rPr>
        <w:t>subvenţia</w:t>
      </w:r>
      <w:proofErr w:type="spellEnd"/>
      <w:r w:rsidRPr="00BE1811">
        <w:rPr>
          <w:color w:val="000000"/>
        </w:rPr>
        <w:t xml:space="preserve"> a fost determinată corespunzător </w:t>
      </w:r>
      <w:proofErr w:type="spellStart"/>
      <w:r w:rsidRPr="00BE1811">
        <w:rPr>
          <w:color w:val="000000"/>
        </w:rPr>
        <w:t>şi</w:t>
      </w:r>
      <w:proofErr w:type="spellEnd"/>
      <w:r w:rsidRPr="00BE1811">
        <w:rPr>
          <w:color w:val="000000"/>
        </w:rPr>
        <w:t xml:space="preserve"> nu sunt transferate către beneficiarul proiectului fonduri nejustificate. Astfel, analiza va evalua prin calcularea următorilor indicatori financiari, dacă rata identificată a </w:t>
      </w:r>
      <w:proofErr w:type="spellStart"/>
      <w:r w:rsidRPr="00BE1811">
        <w:rPr>
          <w:color w:val="000000"/>
        </w:rPr>
        <w:t>contribuţiei</w:t>
      </w:r>
      <w:proofErr w:type="spellEnd"/>
      <w:r w:rsidRPr="00BE1811">
        <w:rPr>
          <w:color w:val="000000"/>
        </w:rPr>
        <w:t xml:space="preserve"> UE nu este prea generoasă:</w:t>
      </w:r>
    </w:p>
    <w:p w14:paraId="50362666" w14:textId="77777777" w:rsidR="00A315E0" w:rsidRPr="00BE1811" w:rsidRDefault="0030587C" w:rsidP="00935EE3">
      <w:pPr>
        <w:widowControl w:val="0"/>
        <w:numPr>
          <w:ilvl w:val="0"/>
          <w:numId w:val="176"/>
        </w:numPr>
        <w:tabs>
          <w:tab w:val="left" w:pos="787"/>
        </w:tabs>
        <w:spacing w:after="60" w:line="240" w:lineRule="exact"/>
        <w:ind w:left="440"/>
        <w:jc w:val="both"/>
      </w:pPr>
      <w:r w:rsidRPr="00BE1811">
        <w:rPr>
          <w:rStyle w:val="Bodytext2Bold"/>
          <w:rFonts w:ascii="Times New Roman" w:eastAsiaTheme="minorHAnsi" w:hAnsi="Times New Roman" w:cs="Times New Roman"/>
        </w:rPr>
        <w:t>R</w:t>
      </w:r>
      <w:r w:rsidR="00806BC9" w:rsidRPr="00BE1811">
        <w:rPr>
          <w:rStyle w:val="Bodytext2Bold"/>
          <w:rFonts w:ascii="Times New Roman" w:eastAsiaTheme="minorHAnsi" w:hAnsi="Times New Roman" w:cs="Times New Roman"/>
        </w:rPr>
        <w:t>I</w:t>
      </w:r>
      <w:r w:rsidRPr="00BE1811">
        <w:rPr>
          <w:rStyle w:val="Bodytext2Bold"/>
          <w:rFonts w:ascii="Times New Roman" w:eastAsiaTheme="minorHAnsi" w:hAnsi="Times New Roman" w:cs="Times New Roman"/>
        </w:rPr>
        <w:t>RF</w:t>
      </w:r>
      <w:r w:rsidR="00A315E0" w:rsidRPr="00BE1811">
        <w:rPr>
          <w:rStyle w:val="Bodytext2Bold"/>
          <w:rFonts w:ascii="Times New Roman" w:hAnsi="Times New Roman" w:cs="Times New Roman"/>
        </w:rPr>
        <w:t xml:space="preserve">/C </w:t>
      </w:r>
      <w:proofErr w:type="spellStart"/>
      <w:r w:rsidR="00A315E0" w:rsidRPr="00BE1811">
        <w:rPr>
          <w:color w:val="000000"/>
        </w:rPr>
        <w:t>şi</w:t>
      </w:r>
      <w:proofErr w:type="spellEnd"/>
      <w:r w:rsidR="00A315E0" w:rsidRPr="00BE1811">
        <w:rPr>
          <w:color w:val="000000"/>
        </w:rPr>
        <w:t xml:space="preserve"> </w:t>
      </w:r>
      <w:r w:rsidR="00806BC9" w:rsidRPr="00BE1811">
        <w:rPr>
          <w:rStyle w:val="Bodytext2Bold"/>
          <w:rFonts w:ascii="Times New Roman" w:eastAsiaTheme="minorHAnsi" w:hAnsi="Times New Roman" w:cs="Times New Roman"/>
        </w:rPr>
        <w:t>VNAF</w:t>
      </w:r>
      <w:r w:rsidR="00A315E0" w:rsidRPr="00BE1811">
        <w:rPr>
          <w:rStyle w:val="Bodytext2Bold"/>
          <w:rFonts w:ascii="Times New Roman" w:hAnsi="Times New Roman" w:cs="Times New Roman"/>
        </w:rPr>
        <w:t xml:space="preserve">/C </w:t>
      </w:r>
      <w:r w:rsidR="00A315E0" w:rsidRPr="00BE1811">
        <w:rPr>
          <w:color w:val="000000"/>
        </w:rPr>
        <w:t xml:space="preserve">(profitabilitatea financiara a </w:t>
      </w:r>
      <w:proofErr w:type="spellStart"/>
      <w:r w:rsidR="00A315E0" w:rsidRPr="00BE1811">
        <w:rPr>
          <w:rStyle w:val="Bodytext2Bold"/>
          <w:rFonts w:ascii="Times New Roman" w:hAnsi="Times New Roman" w:cs="Times New Roman"/>
        </w:rPr>
        <w:t>investiţiei</w:t>
      </w:r>
      <w:proofErr w:type="spellEnd"/>
      <w:r w:rsidR="00A315E0" w:rsidRPr="00BE1811">
        <w:rPr>
          <w:rStyle w:val="Bodytext2Bold"/>
          <w:rFonts w:ascii="Times New Roman" w:hAnsi="Times New Roman" w:cs="Times New Roman"/>
        </w:rPr>
        <w:t>)</w:t>
      </w:r>
    </w:p>
    <w:p w14:paraId="486C0413" w14:textId="77777777" w:rsidR="00A315E0" w:rsidRPr="00BE1811" w:rsidRDefault="0030587C" w:rsidP="00935EE3">
      <w:pPr>
        <w:widowControl w:val="0"/>
        <w:numPr>
          <w:ilvl w:val="0"/>
          <w:numId w:val="176"/>
        </w:numPr>
        <w:tabs>
          <w:tab w:val="left" w:pos="787"/>
        </w:tabs>
        <w:spacing w:after="209" w:line="240" w:lineRule="exact"/>
        <w:ind w:left="440"/>
        <w:jc w:val="both"/>
      </w:pPr>
      <w:r w:rsidRPr="00BE1811">
        <w:rPr>
          <w:color w:val="000000"/>
          <w:lang w:eastAsia="ro-RO" w:bidi="ro-RO"/>
        </w:rPr>
        <w:t>R</w:t>
      </w:r>
      <w:r w:rsidR="00806BC9" w:rsidRPr="00BE1811">
        <w:rPr>
          <w:color w:val="000000"/>
          <w:lang w:eastAsia="ro-RO" w:bidi="ro-RO"/>
        </w:rPr>
        <w:t>I</w:t>
      </w:r>
      <w:r w:rsidRPr="00BE1811">
        <w:rPr>
          <w:color w:val="000000"/>
          <w:lang w:eastAsia="ro-RO" w:bidi="ro-RO"/>
        </w:rPr>
        <w:t>RF</w:t>
      </w:r>
      <w:r w:rsidR="00A315E0" w:rsidRPr="00BE1811">
        <w:rPr>
          <w:color w:val="000000"/>
        </w:rPr>
        <w:t xml:space="preserve">/K </w:t>
      </w:r>
      <w:proofErr w:type="spellStart"/>
      <w:r w:rsidR="00A315E0" w:rsidRPr="00BE1811">
        <w:rPr>
          <w:color w:val="000000"/>
        </w:rPr>
        <w:t>şi</w:t>
      </w:r>
      <w:proofErr w:type="spellEnd"/>
      <w:r w:rsidR="00A315E0" w:rsidRPr="00BE1811">
        <w:rPr>
          <w:color w:val="000000"/>
        </w:rPr>
        <w:t xml:space="preserve"> </w:t>
      </w:r>
      <w:r w:rsidR="00806BC9" w:rsidRPr="00BE1811">
        <w:rPr>
          <w:color w:val="000000"/>
          <w:lang w:eastAsia="ro-RO" w:bidi="ro-RO"/>
        </w:rPr>
        <w:t>VNAF</w:t>
      </w:r>
      <w:r w:rsidR="00A315E0" w:rsidRPr="00BE1811">
        <w:rPr>
          <w:color w:val="000000"/>
        </w:rPr>
        <w:t xml:space="preserve">/K (profitabilitatea financiara a </w:t>
      </w:r>
      <w:r w:rsidR="00A315E0" w:rsidRPr="00BE1811">
        <w:rPr>
          <w:rStyle w:val="Bodytext2Bold"/>
          <w:rFonts w:ascii="Times New Roman" w:hAnsi="Times New Roman" w:cs="Times New Roman"/>
        </w:rPr>
        <w:t>capitalului propriu)</w:t>
      </w:r>
    </w:p>
    <w:p w14:paraId="72E531C1" w14:textId="4C4AA2B5" w:rsidR="00A315E0" w:rsidRPr="00BE1811" w:rsidRDefault="00A315E0" w:rsidP="00935EE3">
      <w:pPr>
        <w:spacing w:line="274" w:lineRule="exact"/>
        <w:jc w:val="both"/>
      </w:pPr>
      <w:r w:rsidRPr="00BE1811">
        <w:rPr>
          <w:rStyle w:val="Bodytext2Bold"/>
          <w:rFonts w:ascii="Times New Roman" w:hAnsi="Times New Roman" w:cs="Times New Roman"/>
        </w:rPr>
        <w:t xml:space="preserve">Profitabilitatea financiară a </w:t>
      </w:r>
      <w:proofErr w:type="spellStart"/>
      <w:r w:rsidRPr="00BE1811">
        <w:rPr>
          <w:rStyle w:val="Bodytext2Bold"/>
          <w:rFonts w:ascii="Times New Roman" w:hAnsi="Times New Roman" w:cs="Times New Roman"/>
        </w:rPr>
        <w:t>investiţiei</w:t>
      </w:r>
      <w:proofErr w:type="spellEnd"/>
      <w:r w:rsidRPr="00BE1811">
        <w:rPr>
          <w:rStyle w:val="Bodytext2Bold"/>
          <w:rFonts w:ascii="Times New Roman" w:hAnsi="Times New Roman" w:cs="Times New Roman"/>
        </w:rPr>
        <w:t xml:space="preserve"> </w:t>
      </w:r>
      <w:r w:rsidRPr="00BE1811">
        <w:rPr>
          <w:color w:val="000000"/>
        </w:rPr>
        <w:t xml:space="preserve">se poate evalua prin estimarea valorii financiare nete actuale </w:t>
      </w:r>
      <w:proofErr w:type="spellStart"/>
      <w:r w:rsidRPr="00BE1811">
        <w:rPr>
          <w:color w:val="000000"/>
        </w:rPr>
        <w:t>şi</w:t>
      </w:r>
      <w:proofErr w:type="spellEnd"/>
      <w:r w:rsidRPr="00BE1811">
        <w:rPr>
          <w:color w:val="000000"/>
        </w:rPr>
        <w:t xml:space="preserve"> a ratei </w:t>
      </w:r>
      <w:proofErr w:type="spellStart"/>
      <w:r w:rsidRPr="00BE1811">
        <w:rPr>
          <w:color w:val="000000"/>
        </w:rPr>
        <w:t>rentabilităţii</w:t>
      </w:r>
      <w:proofErr w:type="spellEnd"/>
      <w:r w:rsidRPr="00BE1811">
        <w:rPr>
          <w:color w:val="000000"/>
        </w:rPr>
        <w:t xml:space="preserve"> financiare a </w:t>
      </w:r>
      <w:proofErr w:type="spellStart"/>
      <w:r w:rsidRPr="00BE1811">
        <w:rPr>
          <w:color w:val="000000"/>
        </w:rPr>
        <w:t>investiţiei</w:t>
      </w:r>
      <w:proofErr w:type="spellEnd"/>
      <w:r w:rsidRPr="00BE1811">
        <w:rPr>
          <w:color w:val="000000"/>
        </w:rPr>
        <w:t xml:space="preserve"> (VFNA/C </w:t>
      </w:r>
      <w:proofErr w:type="spellStart"/>
      <w:r w:rsidRPr="00BE1811">
        <w:rPr>
          <w:color w:val="000000"/>
        </w:rPr>
        <w:t>şi</w:t>
      </w:r>
      <w:proofErr w:type="spellEnd"/>
      <w:r w:rsidRPr="00BE1811">
        <w:rPr>
          <w:color w:val="000000"/>
        </w:rPr>
        <w:t xml:space="preserve"> RRF/C). </w:t>
      </w:r>
      <w:proofErr w:type="spellStart"/>
      <w:r w:rsidRPr="00BE1811">
        <w:rPr>
          <w:color w:val="000000"/>
        </w:rPr>
        <w:t>Aceşti</w:t>
      </w:r>
      <w:proofErr w:type="spellEnd"/>
      <w:r w:rsidRPr="00BE1811">
        <w:rPr>
          <w:color w:val="000000"/>
        </w:rPr>
        <w:t xml:space="preserve"> indicatori arată capacitatea veniturilor nete de a acoperi costurile de </w:t>
      </w:r>
      <w:proofErr w:type="spellStart"/>
      <w:r w:rsidRPr="00BE1811">
        <w:rPr>
          <w:color w:val="000000"/>
        </w:rPr>
        <w:t>investiţii</w:t>
      </w:r>
      <w:proofErr w:type="spellEnd"/>
      <w:r w:rsidRPr="00BE1811">
        <w:rPr>
          <w:color w:val="000000"/>
        </w:rPr>
        <w:t xml:space="preserve">, indiferent de modalitatea în care acestea sunt </w:t>
      </w:r>
      <w:proofErr w:type="spellStart"/>
      <w:r w:rsidRPr="00BE1811">
        <w:rPr>
          <w:color w:val="000000"/>
        </w:rPr>
        <w:t>finanţate</w:t>
      </w:r>
      <w:proofErr w:type="spellEnd"/>
      <w:r w:rsidRPr="00BE1811">
        <w:rPr>
          <w:color w:val="000000"/>
        </w:rPr>
        <w:t xml:space="preserve">. </w:t>
      </w:r>
      <w:r w:rsidRPr="00BE1811">
        <w:rPr>
          <w:rStyle w:val="Bodytext2Bold"/>
          <w:rFonts w:ascii="Times New Roman" w:hAnsi="Times New Roman" w:cs="Times New Roman"/>
        </w:rPr>
        <w:t xml:space="preserve">Pentru ca un proiect să poată fi considerat eligibil pentru acordarea </w:t>
      </w:r>
      <w:proofErr w:type="spellStart"/>
      <w:r w:rsidRPr="00BE1811">
        <w:rPr>
          <w:rStyle w:val="Bodytext2Bold"/>
          <w:rFonts w:ascii="Times New Roman" w:hAnsi="Times New Roman" w:cs="Times New Roman"/>
        </w:rPr>
        <w:t>cofinanţării</w:t>
      </w:r>
      <w:proofErr w:type="spellEnd"/>
      <w:r w:rsidRPr="00BE1811">
        <w:rPr>
          <w:rStyle w:val="Bodytext2Bold"/>
          <w:rFonts w:ascii="Times New Roman" w:hAnsi="Times New Roman" w:cs="Times New Roman"/>
        </w:rPr>
        <w:t xml:space="preserve"> din Fonduri, VFNA/C trebuie să </w:t>
      </w:r>
      <w:r w:rsidRPr="00BE1811">
        <w:rPr>
          <w:color w:val="000000"/>
        </w:rPr>
        <w:t xml:space="preserve">fie </w:t>
      </w:r>
      <w:r w:rsidRPr="00BE1811">
        <w:rPr>
          <w:rStyle w:val="Bodytext2Bold"/>
          <w:rFonts w:ascii="Times New Roman" w:hAnsi="Times New Roman" w:cs="Times New Roman"/>
        </w:rPr>
        <w:t xml:space="preserve">negativ </w:t>
      </w:r>
      <w:proofErr w:type="spellStart"/>
      <w:r w:rsidRPr="00BE1811">
        <w:rPr>
          <w:rStyle w:val="Bodytext2Bold"/>
          <w:rFonts w:ascii="Times New Roman" w:hAnsi="Times New Roman" w:cs="Times New Roman"/>
        </w:rPr>
        <w:t>şi</w:t>
      </w:r>
      <w:proofErr w:type="spellEnd"/>
      <w:r w:rsidRPr="00BE1811">
        <w:rPr>
          <w:rStyle w:val="Bodytext2Bold"/>
          <w:rFonts w:ascii="Times New Roman" w:hAnsi="Times New Roman" w:cs="Times New Roman"/>
        </w:rPr>
        <w:t xml:space="preserve"> RRF/C trebuie să fie </w:t>
      </w:r>
      <w:proofErr w:type="spellStart"/>
      <w:r w:rsidRPr="00BE1811">
        <w:rPr>
          <w:rStyle w:val="Bodytext2Bold"/>
          <w:rFonts w:ascii="Times New Roman" w:hAnsi="Times New Roman" w:cs="Times New Roman"/>
        </w:rPr>
        <w:t>aşadar</w:t>
      </w:r>
      <w:proofErr w:type="spellEnd"/>
      <w:r w:rsidRPr="00BE1811">
        <w:rPr>
          <w:rStyle w:val="Bodytext2Bold"/>
          <w:rFonts w:ascii="Times New Roman" w:hAnsi="Times New Roman" w:cs="Times New Roman"/>
        </w:rPr>
        <w:t xml:space="preserve"> mai mici decât </w:t>
      </w:r>
      <w:r w:rsidR="004B0C71" w:rsidRPr="00BE1811">
        <w:rPr>
          <w:rStyle w:val="Bodytext2Bold"/>
          <w:rFonts w:ascii="Times New Roman" w:hAnsi="Times New Roman" w:cs="Times New Roman"/>
        </w:rPr>
        <w:t>4</w:t>
      </w:r>
      <w:r w:rsidRPr="00BE1811">
        <w:rPr>
          <w:rStyle w:val="Bodytext2Bold"/>
          <w:rFonts w:ascii="Times New Roman" w:hAnsi="Times New Roman" w:cs="Times New Roman"/>
        </w:rPr>
        <w:t>% (adică rata de actualizare folosită pentru analiză).</w:t>
      </w:r>
    </w:p>
    <w:p w14:paraId="5DB2A5AF" w14:textId="77777777" w:rsidR="00A315E0" w:rsidRPr="00BE1811" w:rsidRDefault="00A315E0" w:rsidP="00935EE3">
      <w:pPr>
        <w:spacing w:after="507" w:line="274" w:lineRule="exact"/>
        <w:jc w:val="both"/>
      </w:pPr>
      <w:r w:rsidRPr="00BE1811">
        <w:rPr>
          <w:color w:val="000000"/>
        </w:rPr>
        <w:t xml:space="preserve">în calculul </w:t>
      </w:r>
      <w:proofErr w:type="spellStart"/>
      <w:r w:rsidRPr="00BE1811">
        <w:rPr>
          <w:rStyle w:val="Bodytext2Bold"/>
          <w:rFonts w:ascii="Times New Roman" w:hAnsi="Times New Roman" w:cs="Times New Roman"/>
        </w:rPr>
        <w:t>profitabilităţii</w:t>
      </w:r>
      <w:proofErr w:type="spellEnd"/>
      <w:r w:rsidRPr="00BE1811">
        <w:rPr>
          <w:rStyle w:val="Bodytext2Bold"/>
          <w:rFonts w:ascii="Times New Roman" w:hAnsi="Times New Roman" w:cs="Times New Roman"/>
        </w:rPr>
        <w:t xml:space="preserve"> financiare a capitalului propriu </w:t>
      </w:r>
      <w:r w:rsidRPr="00BE1811">
        <w:rPr>
          <w:color w:val="000000"/>
        </w:rPr>
        <w:t xml:space="preserve">(VFNA/K, RRF/K), resursele financiare - fără </w:t>
      </w:r>
      <w:proofErr w:type="spellStart"/>
      <w:r w:rsidRPr="00BE1811">
        <w:rPr>
          <w:color w:val="000000"/>
        </w:rPr>
        <w:t>subvenţia</w:t>
      </w:r>
      <w:proofErr w:type="spellEnd"/>
      <w:r w:rsidRPr="00BE1811">
        <w:rPr>
          <w:color w:val="000000"/>
        </w:rPr>
        <w:t xml:space="preserve"> UE - investite în proiect se consideră fluxuri de </w:t>
      </w:r>
      <w:proofErr w:type="spellStart"/>
      <w:r w:rsidRPr="00BE1811">
        <w:rPr>
          <w:color w:val="000000"/>
        </w:rPr>
        <w:t>ieşire</w:t>
      </w:r>
      <w:proofErr w:type="spellEnd"/>
      <w:r w:rsidRPr="00BE1811">
        <w:rPr>
          <w:color w:val="000000"/>
        </w:rPr>
        <w:t xml:space="preserve"> în loc de costuri de </w:t>
      </w:r>
      <w:proofErr w:type="spellStart"/>
      <w:r w:rsidRPr="00BE1811">
        <w:rPr>
          <w:color w:val="000000"/>
        </w:rPr>
        <w:t>investiţii</w:t>
      </w:r>
      <w:proofErr w:type="spellEnd"/>
      <w:r w:rsidRPr="00BE1811">
        <w:rPr>
          <w:color w:val="000000"/>
        </w:rPr>
        <w:t xml:space="preserve">. </w:t>
      </w:r>
      <w:proofErr w:type="spellStart"/>
      <w:r w:rsidRPr="00BE1811">
        <w:rPr>
          <w:color w:val="000000"/>
        </w:rPr>
        <w:t>Contribuţiile</w:t>
      </w:r>
      <w:proofErr w:type="spellEnd"/>
      <w:r w:rsidRPr="00BE1811">
        <w:rPr>
          <w:color w:val="000000"/>
        </w:rPr>
        <w:t xml:space="preserve"> la capital se iau în considerare în momentul în care sunt plătite pentru proiect sau rambursate (în cazul împrumuturilor).</w:t>
      </w:r>
    </w:p>
    <w:p w14:paraId="298B0C0F" w14:textId="77777777" w:rsidR="00A315E0" w:rsidRPr="00BE1811" w:rsidRDefault="00A315E0" w:rsidP="00935EE3">
      <w:pPr>
        <w:pStyle w:val="Bodytext100"/>
        <w:shd w:val="clear" w:color="auto" w:fill="auto"/>
        <w:spacing w:before="0" w:after="22" w:line="240" w:lineRule="exact"/>
        <w:ind w:left="440" w:firstLine="0"/>
        <w:rPr>
          <w:lang w:val="ro-RO"/>
        </w:rPr>
      </w:pPr>
      <w:r w:rsidRPr="00BE1811">
        <w:rPr>
          <w:color w:val="000000"/>
          <w:lang w:val="ro-RO"/>
        </w:rPr>
        <w:t xml:space="preserve">b) Verificarea </w:t>
      </w:r>
      <w:proofErr w:type="spellStart"/>
      <w:r w:rsidRPr="00BE1811">
        <w:rPr>
          <w:color w:val="000000"/>
          <w:lang w:val="ro-RO"/>
        </w:rPr>
        <w:t>sustenabilităţii</w:t>
      </w:r>
      <w:proofErr w:type="spellEnd"/>
      <w:r w:rsidRPr="00BE1811">
        <w:rPr>
          <w:color w:val="000000"/>
          <w:lang w:val="ro-RO"/>
        </w:rPr>
        <w:t xml:space="preserve"> financiare a proiectului</w:t>
      </w:r>
    </w:p>
    <w:p w14:paraId="565A5AFD" w14:textId="77777777" w:rsidR="00A315E0" w:rsidRPr="00BE1811" w:rsidRDefault="00A315E0" w:rsidP="00935EE3">
      <w:pPr>
        <w:pStyle w:val="Bodytext90"/>
        <w:shd w:val="clear" w:color="auto" w:fill="auto"/>
        <w:spacing w:before="0" w:after="120" w:line="274" w:lineRule="exact"/>
        <w:ind w:firstLine="0"/>
        <w:jc w:val="both"/>
        <w:rPr>
          <w:lang w:val="ro-RO"/>
        </w:rPr>
      </w:pPr>
      <w:r w:rsidRPr="00BE1811">
        <w:rPr>
          <w:color w:val="000000"/>
          <w:lang w:val="ro-RO"/>
        </w:rPr>
        <w:t xml:space="preserve">Fluxurile de numerar nete cumulate, generate de afacere in varianta implementării proiectului, trebuie să fie pozitive pe durata întregii perioade de </w:t>
      </w:r>
      <w:proofErr w:type="spellStart"/>
      <w:r w:rsidRPr="00BE1811">
        <w:rPr>
          <w:color w:val="000000"/>
          <w:lang w:val="ro-RO"/>
        </w:rPr>
        <w:t>referinţă</w:t>
      </w:r>
      <w:proofErr w:type="spellEnd"/>
      <w:r w:rsidRPr="00BE1811">
        <w:rPr>
          <w:color w:val="000000"/>
          <w:lang w:val="ro-RO"/>
        </w:rPr>
        <w:t xml:space="preserve"> luate în considerare.</w:t>
      </w:r>
    </w:p>
    <w:p w14:paraId="636176F2" w14:textId="77777777" w:rsidR="00A315E0" w:rsidRPr="00BE1811" w:rsidRDefault="00A315E0" w:rsidP="00935EE3">
      <w:pPr>
        <w:spacing w:after="507" w:line="274" w:lineRule="exact"/>
        <w:jc w:val="both"/>
      </w:pPr>
      <w:r w:rsidRPr="00BE1811">
        <w:rPr>
          <w:color w:val="000000"/>
        </w:rPr>
        <w:t xml:space="preserve">La determinarea fluxului de numerar net, inclusiv cu proiectul de </w:t>
      </w:r>
      <w:proofErr w:type="spellStart"/>
      <w:r w:rsidRPr="00BE1811">
        <w:rPr>
          <w:color w:val="000000"/>
        </w:rPr>
        <w:t>investiţii</w:t>
      </w:r>
      <w:proofErr w:type="spellEnd"/>
      <w:r w:rsidRPr="00BE1811">
        <w:rPr>
          <w:color w:val="000000"/>
        </w:rPr>
        <w:t xml:space="preserve">, se vor lua in considerare toate costurile (eligibile si ne-eligibile) </w:t>
      </w:r>
      <w:proofErr w:type="spellStart"/>
      <w:r w:rsidRPr="00BE1811">
        <w:rPr>
          <w:color w:val="000000"/>
        </w:rPr>
        <w:t>şi</w:t>
      </w:r>
      <w:proofErr w:type="spellEnd"/>
      <w:r w:rsidRPr="00BE1811">
        <w:rPr>
          <w:color w:val="000000"/>
        </w:rPr>
        <w:t xml:space="preserve"> toate sursele de </w:t>
      </w:r>
      <w:proofErr w:type="spellStart"/>
      <w:r w:rsidRPr="00BE1811">
        <w:rPr>
          <w:color w:val="000000"/>
        </w:rPr>
        <w:t>finanţare</w:t>
      </w:r>
      <w:proofErr w:type="spellEnd"/>
      <w:r w:rsidRPr="00BE1811">
        <w:rPr>
          <w:color w:val="000000"/>
        </w:rPr>
        <w:t xml:space="preserve"> (atât pentru </w:t>
      </w:r>
      <w:proofErr w:type="spellStart"/>
      <w:r w:rsidRPr="00BE1811">
        <w:rPr>
          <w:color w:val="000000"/>
        </w:rPr>
        <w:t>investiţie</w:t>
      </w:r>
      <w:proofErr w:type="spellEnd"/>
      <w:r w:rsidRPr="00BE1811">
        <w:rPr>
          <w:color w:val="000000"/>
        </w:rPr>
        <w:t xml:space="preserve"> cat si pentru operare si </w:t>
      </w:r>
      <w:proofErr w:type="spellStart"/>
      <w:r w:rsidRPr="00BE1811">
        <w:rPr>
          <w:color w:val="000000"/>
        </w:rPr>
        <w:t>funcţionare</w:t>
      </w:r>
      <w:proofErr w:type="spellEnd"/>
      <w:r w:rsidRPr="00BE1811">
        <w:rPr>
          <w:color w:val="000000"/>
        </w:rPr>
        <w:t>), inclusiv veniturile generate de proiect.</w:t>
      </w:r>
    </w:p>
    <w:p w14:paraId="2D1D165B" w14:textId="77777777" w:rsidR="00A315E0" w:rsidRPr="00BE1811" w:rsidRDefault="00A315E0" w:rsidP="00935EE3">
      <w:pPr>
        <w:pStyle w:val="ListParagraph"/>
        <w:numPr>
          <w:ilvl w:val="0"/>
          <w:numId w:val="298"/>
        </w:numPr>
        <w:jc w:val="both"/>
        <w:rPr>
          <w:sz w:val="22"/>
          <w:szCs w:val="22"/>
        </w:rPr>
      </w:pPr>
      <w:bookmarkStart w:id="346" w:name="bookmark36"/>
      <w:bookmarkStart w:id="347" w:name="_Toc74560956"/>
      <w:bookmarkStart w:id="348" w:name="_Toc75446543"/>
      <w:bookmarkStart w:id="349" w:name="_Toc75446655"/>
      <w:r w:rsidRPr="00BE1811">
        <w:rPr>
          <w:b/>
          <w:sz w:val="22"/>
          <w:szCs w:val="22"/>
        </w:rPr>
        <w:t>Modelul financiar</w:t>
      </w:r>
      <w:bookmarkEnd w:id="346"/>
      <w:bookmarkEnd w:id="347"/>
      <w:bookmarkEnd w:id="348"/>
      <w:bookmarkEnd w:id="349"/>
    </w:p>
    <w:p w14:paraId="4FEF5EE0" w14:textId="77777777" w:rsidR="00A315E0" w:rsidRPr="00BE1811" w:rsidRDefault="00A315E0" w:rsidP="00935EE3">
      <w:pPr>
        <w:pStyle w:val="Bodytext100"/>
        <w:shd w:val="clear" w:color="auto" w:fill="auto"/>
        <w:spacing w:before="0" w:after="374" w:line="277" w:lineRule="exact"/>
        <w:ind w:firstLine="0"/>
        <w:rPr>
          <w:lang w:val="fr-FR"/>
        </w:rPr>
      </w:pPr>
      <w:r w:rsidRPr="00BE1811">
        <w:rPr>
          <w:color w:val="000000"/>
          <w:lang w:val="ro-RO"/>
        </w:rPr>
        <w:t xml:space="preserve">Recomandăm modul de prezentare independent al fluxurilor de numerar proiectate pentru calculul indicatorilor de </w:t>
      </w:r>
      <w:proofErr w:type="spellStart"/>
      <w:r w:rsidRPr="00BE1811">
        <w:rPr>
          <w:color w:val="000000"/>
          <w:lang w:val="ro-RO"/>
        </w:rPr>
        <w:t>performanţă</w:t>
      </w:r>
      <w:proofErr w:type="spellEnd"/>
      <w:r w:rsidRPr="00BE1811">
        <w:rPr>
          <w:color w:val="000000"/>
          <w:lang w:val="ro-RO"/>
        </w:rPr>
        <w:t xml:space="preserve">, pentru profitabilitatea capitalului propriu </w:t>
      </w:r>
      <w:proofErr w:type="spellStart"/>
      <w:r w:rsidRPr="00BE1811">
        <w:rPr>
          <w:color w:val="000000"/>
          <w:lang w:val="ro-RO"/>
        </w:rPr>
        <w:t>şi</w:t>
      </w:r>
      <w:proofErr w:type="spellEnd"/>
      <w:r w:rsidRPr="00BE1811">
        <w:rPr>
          <w:color w:val="000000"/>
          <w:lang w:val="ro-RO"/>
        </w:rPr>
        <w:t xml:space="preserve"> pentru sustenabilitatea financiară.</w:t>
      </w:r>
    </w:p>
    <w:p w14:paraId="2D178B99" w14:textId="77777777" w:rsidR="00A315E0" w:rsidRPr="00BE1811" w:rsidRDefault="00A315E0" w:rsidP="00935EE3">
      <w:pPr>
        <w:spacing w:after="170" w:line="410" w:lineRule="exact"/>
        <w:ind w:left="780" w:hanging="360"/>
        <w:jc w:val="both"/>
        <w:rPr>
          <w:rStyle w:val="Bodytext2Bold"/>
          <w:rFonts w:ascii="Times New Roman" w:hAnsi="Times New Roman" w:cs="Times New Roman"/>
        </w:rPr>
      </w:pPr>
      <w:bookmarkStart w:id="350" w:name="bookmark37"/>
      <w:bookmarkStart w:id="351" w:name="_Toc74560957"/>
      <w:bookmarkStart w:id="352" w:name="_Toc75446544"/>
      <w:bookmarkStart w:id="353" w:name="_Toc75446656"/>
      <w:r w:rsidRPr="00BE1811">
        <w:rPr>
          <w:rStyle w:val="Bodytext2Bold"/>
          <w:rFonts w:ascii="Times New Roman" w:hAnsi="Times New Roman" w:cs="Times New Roman"/>
        </w:rPr>
        <w:t>Se vor prezenta următoarele tabele:</w:t>
      </w:r>
      <w:bookmarkEnd w:id="350"/>
      <w:bookmarkEnd w:id="351"/>
      <w:bookmarkEnd w:id="352"/>
      <w:bookmarkEnd w:id="353"/>
    </w:p>
    <w:p w14:paraId="7B532659" w14:textId="77777777" w:rsidR="00A315E0" w:rsidRPr="00BE1811" w:rsidRDefault="00A315E0" w:rsidP="00935EE3">
      <w:pPr>
        <w:spacing w:after="224" w:line="410" w:lineRule="exact"/>
        <w:ind w:left="740" w:hanging="300"/>
        <w:jc w:val="both"/>
      </w:pPr>
      <w:r w:rsidRPr="00BE1811">
        <w:rPr>
          <w:rStyle w:val="Bodytext2Bold"/>
          <w:rFonts w:ascii="Times New Roman" w:hAnsi="Times New Roman" w:cs="Times New Roman"/>
        </w:rPr>
        <w:t xml:space="preserve">• Prognoza cheltuielilor de exploatare </w:t>
      </w:r>
      <w:r w:rsidRPr="00BE1811">
        <w:rPr>
          <w:color w:val="000000"/>
        </w:rPr>
        <w:t xml:space="preserve">pentru cele doua scenarii: scenariul fără proiect </w:t>
      </w:r>
      <w:proofErr w:type="spellStart"/>
      <w:r w:rsidRPr="00BE1811">
        <w:rPr>
          <w:color w:val="000000"/>
        </w:rPr>
        <w:t>şi</w:t>
      </w:r>
      <w:proofErr w:type="spellEnd"/>
      <w:r w:rsidRPr="00BE1811">
        <w:rPr>
          <w:color w:val="000000"/>
        </w:rPr>
        <w:t xml:space="preserve"> scenariul cu proiect</w:t>
      </w:r>
    </w:p>
    <w:p w14:paraId="3FF32642" w14:textId="77777777" w:rsidR="00A315E0" w:rsidRPr="00BE1811" w:rsidRDefault="00A315E0" w:rsidP="00935EE3">
      <w:pPr>
        <w:pStyle w:val="Bodytext100"/>
        <w:shd w:val="clear" w:color="auto" w:fill="auto"/>
        <w:spacing w:before="0" w:after="183" w:line="281" w:lineRule="exact"/>
        <w:ind w:firstLine="0"/>
        <w:rPr>
          <w:lang w:val="ro-RO"/>
        </w:rPr>
      </w:pPr>
      <w:r w:rsidRPr="00BE1811">
        <w:rPr>
          <w:color w:val="000000"/>
          <w:lang w:val="ro-RO"/>
        </w:rPr>
        <w:t xml:space="preserve">Costurile de operare se fundamentează pe elemente componente (costuri de personal, costuri de </w:t>
      </w:r>
      <w:proofErr w:type="spellStart"/>
      <w:r w:rsidRPr="00BE1811">
        <w:rPr>
          <w:color w:val="000000"/>
          <w:lang w:val="ro-RO"/>
        </w:rPr>
        <w:t>mentenanţa</w:t>
      </w:r>
      <w:proofErr w:type="spellEnd"/>
      <w:r w:rsidRPr="00BE1811">
        <w:rPr>
          <w:color w:val="000000"/>
          <w:lang w:val="ro-RO"/>
        </w:rPr>
        <w:t>/</w:t>
      </w:r>
      <w:proofErr w:type="spellStart"/>
      <w:r w:rsidRPr="00BE1811">
        <w:rPr>
          <w:color w:val="000000"/>
          <w:lang w:val="ro-RO"/>
        </w:rPr>
        <w:t>întreţinere</w:t>
      </w:r>
      <w:proofErr w:type="spellEnd"/>
      <w:r w:rsidRPr="00BE1811">
        <w:rPr>
          <w:color w:val="000000"/>
          <w:lang w:val="ro-RO"/>
        </w:rPr>
        <w:t>, costuri materiale, costuri administrative, etc) si sunt asociate veniturilor din operarea infrastructurii care face obiectul proiectului.</w:t>
      </w:r>
    </w:p>
    <w:p w14:paraId="6E0F8A9D" w14:textId="77777777" w:rsidR="00A315E0" w:rsidRPr="00BE1811" w:rsidRDefault="00A315E0" w:rsidP="00935EE3">
      <w:pPr>
        <w:pStyle w:val="Bodytext100"/>
        <w:shd w:val="clear" w:color="auto" w:fill="auto"/>
        <w:spacing w:before="0" w:after="63" w:line="277" w:lineRule="exact"/>
        <w:ind w:firstLine="0"/>
        <w:rPr>
          <w:lang w:val="ro-RO"/>
        </w:rPr>
      </w:pPr>
      <w:r w:rsidRPr="00BE1811">
        <w:rPr>
          <w:color w:val="000000"/>
          <w:lang w:val="ro-RO"/>
        </w:rPr>
        <w:lastRenderedPageBreak/>
        <w:t xml:space="preserve">Toate articolele de cheltuieli care nu determină </w:t>
      </w:r>
      <w:proofErr w:type="spellStart"/>
      <w:r w:rsidRPr="00BE1811">
        <w:rPr>
          <w:color w:val="000000"/>
          <w:lang w:val="ro-RO"/>
        </w:rPr>
        <w:t>plăţi</w:t>
      </w:r>
      <w:proofErr w:type="spellEnd"/>
      <w:r w:rsidRPr="00BE1811">
        <w:rPr>
          <w:color w:val="000000"/>
          <w:lang w:val="ro-RO"/>
        </w:rPr>
        <w:t xml:space="preserve"> efective, cum ar fi: amortizare, provizioane, neprevăzute etc se elimină din </w:t>
      </w:r>
      <w:proofErr w:type="spellStart"/>
      <w:r w:rsidRPr="00BE1811">
        <w:rPr>
          <w:color w:val="000000"/>
          <w:lang w:val="ro-RO"/>
        </w:rPr>
        <w:t>proiecţia</w:t>
      </w:r>
      <w:proofErr w:type="spellEnd"/>
      <w:r w:rsidRPr="00BE1811">
        <w:rPr>
          <w:color w:val="000000"/>
          <w:lang w:val="ro-RO"/>
        </w:rPr>
        <w:t xml:space="preserve"> fluxului de numerar.</w:t>
      </w:r>
    </w:p>
    <w:p w14:paraId="6545A4AA" w14:textId="77777777" w:rsidR="00A315E0" w:rsidRPr="00BE1811" w:rsidRDefault="00A315E0" w:rsidP="00935EE3">
      <w:pPr>
        <w:pStyle w:val="Bodytext100"/>
        <w:shd w:val="clear" w:color="auto" w:fill="auto"/>
        <w:spacing w:before="0" w:line="274" w:lineRule="exact"/>
        <w:ind w:firstLine="0"/>
        <w:rPr>
          <w:lang w:val="fr-FR"/>
        </w:rPr>
      </w:pPr>
      <w:r w:rsidRPr="00BE1811">
        <w:rPr>
          <w:color w:val="000000"/>
          <w:lang w:val="ro-RO"/>
        </w:rPr>
        <w:t xml:space="preserve">Fluxurile financiare de natura dobânzilor </w:t>
      </w:r>
      <w:proofErr w:type="spellStart"/>
      <w:r w:rsidRPr="00BE1811">
        <w:rPr>
          <w:color w:val="000000"/>
          <w:lang w:val="ro-RO"/>
        </w:rPr>
        <w:t>şi</w:t>
      </w:r>
      <w:proofErr w:type="spellEnd"/>
      <w:r w:rsidRPr="00BE1811">
        <w:rPr>
          <w:color w:val="000000"/>
          <w:lang w:val="ro-RO"/>
        </w:rPr>
        <w:t xml:space="preserve"> rambursările de credite se exclud din fluxurile de numerar pentru calculul indicatorilor de </w:t>
      </w:r>
      <w:proofErr w:type="spellStart"/>
      <w:r w:rsidRPr="00BE1811">
        <w:rPr>
          <w:color w:val="000000"/>
          <w:lang w:val="ro-RO"/>
        </w:rPr>
        <w:t>performanţă</w:t>
      </w:r>
      <w:proofErr w:type="spellEnd"/>
      <w:r w:rsidRPr="00BE1811">
        <w:rPr>
          <w:color w:val="000000"/>
          <w:lang w:val="ro-RO"/>
        </w:rPr>
        <w:t xml:space="preserve"> ai proiectului. De asemenea, nu se iau în considerare impozitele, taxele </w:t>
      </w:r>
      <w:proofErr w:type="spellStart"/>
      <w:r w:rsidRPr="00BE1811">
        <w:rPr>
          <w:color w:val="000000"/>
          <w:lang w:val="ro-RO"/>
        </w:rPr>
        <w:t>şi</w:t>
      </w:r>
      <w:proofErr w:type="spellEnd"/>
      <w:r w:rsidRPr="00BE1811">
        <w:rPr>
          <w:color w:val="000000"/>
          <w:lang w:val="ro-RO"/>
        </w:rPr>
        <w:t xml:space="preserve"> alte </w:t>
      </w:r>
      <w:proofErr w:type="spellStart"/>
      <w:r w:rsidRPr="00BE1811">
        <w:rPr>
          <w:color w:val="000000"/>
          <w:lang w:val="ro-RO"/>
        </w:rPr>
        <w:t>ieşiri</w:t>
      </w:r>
      <w:proofErr w:type="spellEnd"/>
      <w:r w:rsidRPr="00BE1811">
        <w:rPr>
          <w:color w:val="000000"/>
          <w:lang w:val="ro-RO"/>
        </w:rPr>
        <w:t xml:space="preserve"> de numerar care nu sunt legate de costurile de operare.</w:t>
      </w:r>
    </w:p>
    <w:p w14:paraId="3BCB02DF" w14:textId="77777777" w:rsidR="00A315E0" w:rsidRPr="00BE1811" w:rsidRDefault="00A315E0" w:rsidP="00935EE3">
      <w:pPr>
        <w:pStyle w:val="Bodytext100"/>
        <w:shd w:val="clear" w:color="auto" w:fill="auto"/>
        <w:spacing w:before="0" w:after="311" w:line="274" w:lineRule="exact"/>
        <w:ind w:firstLine="0"/>
        <w:rPr>
          <w:lang w:val="ro-RO"/>
        </w:rPr>
      </w:pPr>
      <w:r w:rsidRPr="00BE1811">
        <w:rPr>
          <w:color w:val="000000"/>
          <w:lang w:val="ro-RO"/>
        </w:rPr>
        <w:t xml:space="preserve">Se includ în costurile de operare, în măsura în care nu au fost prevăzute drept costuri </w:t>
      </w:r>
      <w:proofErr w:type="spellStart"/>
      <w:r w:rsidRPr="00BE1811">
        <w:rPr>
          <w:color w:val="000000"/>
          <w:lang w:val="ro-RO"/>
        </w:rPr>
        <w:t>investiţionale</w:t>
      </w:r>
      <w:proofErr w:type="spellEnd"/>
      <w:r w:rsidRPr="00BE1811">
        <w:rPr>
          <w:color w:val="000000"/>
          <w:lang w:val="ro-RO"/>
        </w:rPr>
        <w:t xml:space="preserve">, </w:t>
      </w:r>
      <w:proofErr w:type="spellStart"/>
      <w:r w:rsidRPr="00BE1811">
        <w:rPr>
          <w:color w:val="000000"/>
          <w:lang w:val="ro-RO"/>
        </w:rPr>
        <w:t>reparaţiile</w:t>
      </w:r>
      <w:proofErr w:type="spellEnd"/>
      <w:r w:rsidRPr="00BE1811">
        <w:rPr>
          <w:color w:val="000000"/>
          <w:lang w:val="ro-RO"/>
        </w:rPr>
        <w:t xml:space="preserve"> capitale </w:t>
      </w:r>
      <w:proofErr w:type="spellStart"/>
      <w:r w:rsidRPr="00BE1811">
        <w:rPr>
          <w:color w:val="000000"/>
          <w:lang w:val="ro-RO"/>
        </w:rPr>
        <w:t>şi</w:t>
      </w:r>
      <w:proofErr w:type="spellEnd"/>
      <w:r w:rsidRPr="00BE1811">
        <w:rPr>
          <w:color w:val="000000"/>
          <w:lang w:val="ro-RO"/>
        </w:rPr>
        <w:t xml:space="preserve"> înlocuirile de echipamente cu durata de </w:t>
      </w:r>
      <w:proofErr w:type="spellStart"/>
      <w:r w:rsidRPr="00BE1811">
        <w:rPr>
          <w:color w:val="000000"/>
          <w:lang w:val="ro-RO"/>
        </w:rPr>
        <w:t>viaţă</w:t>
      </w:r>
      <w:proofErr w:type="spellEnd"/>
      <w:r w:rsidRPr="00BE1811">
        <w:rPr>
          <w:color w:val="000000"/>
          <w:lang w:val="ro-RO"/>
        </w:rPr>
        <w:t xml:space="preserve"> sub perioada de </w:t>
      </w:r>
      <w:proofErr w:type="spellStart"/>
      <w:r w:rsidRPr="00BE1811">
        <w:rPr>
          <w:color w:val="000000"/>
          <w:lang w:val="ro-RO"/>
        </w:rPr>
        <w:t>referinţă</w:t>
      </w:r>
      <w:proofErr w:type="spellEnd"/>
      <w:r w:rsidRPr="00BE1811">
        <w:rPr>
          <w:color w:val="000000"/>
          <w:lang w:val="ro-RO"/>
        </w:rPr>
        <w:t xml:space="preserve">. Aceste costuri vor fi nominale </w:t>
      </w:r>
      <w:proofErr w:type="spellStart"/>
      <w:r w:rsidRPr="00BE1811">
        <w:rPr>
          <w:color w:val="000000"/>
          <w:lang w:val="ro-RO"/>
        </w:rPr>
        <w:t>şi</w:t>
      </w:r>
      <w:proofErr w:type="spellEnd"/>
      <w:r w:rsidRPr="00BE1811">
        <w:rPr>
          <w:color w:val="000000"/>
          <w:lang w:val="ro-RO"/>
        </w:rPr>
        <w:t xml:space="preserve"> alocate perioadei în care se efectuează </w:t>
      </w:r>
      <w:proofErr w:type="spellStart"/>
      <w:r w:rsidRPr="00BE1811">
        <w:rPr>
          <w:color w:val="000000"/>
          <w:lang w:val="ro-RO"/>
        </w:rPr>
        <w:t>şi</w:t>
      </w:r>
      <w:proofErr w:type="spellEnd"/>
      <w:r w:rsidRPr="00BE1811">
        <w:rPr>
          <w:color w:val="000000"/>
          <w:lang w:val="ro-RO"/>
        </w:rPr>
        <w:t xml:space="preserve"> nu vor fit constituite sub forma unor rezerve anterioare </w:t>
      </w:r>
      <w:proofErr w:type="spellStart"/>
      <w:r w:rsidRPr="00BE1811">
        <w:rPr>
          <w:color w:val="000000"/>
          <w:lang w:val="ro-RO"/>
        </w:rPr>
        <w:t>plăţilor</w:t>
      </w:r>
      <w:proofErr w:type="spellEnd"/>
      <w:r w:rsidRPr="00BE1811">
        <w:rPr>
          <w:color w:val="000000"/>
          <w:lang w:val="ro-RO"/>
        </w:rPr>
        <w:t xml:space="preserve"> efective.</w:t>
      </w:r>
    </w:p>
    <w:p w14:paraId="7639FB2D" w14:textId="77777777" w:rsidR="00A315E0" w:rsidRPr="00BE1811" w:rsidRDefault="00A315E0" w:rsidP="00935EE3">
      <w:pPr>
        <w:spacing w:after="170" w:line="410" w:lineRule="exact"/>
        <w:ind w:left="780" w:hanging="360"/>
        <w:jc w:val="both"/>
      </w:pPr>
      <w:r w:rsidRPr="00BE1811">
        <w:rPr>
          <w:rStyle w:val="Bodytext29ptItalic"/>
          <w:rFonts w:eastAsiaTheme="minorHAnsi"/>
          <w:sz w:val="22"/>
          <w:szCs w:val="22"/>
        </w:rPr>
        <w:t>•</w:t>
      </w:r>
      <w:r w:rsidRPr="00BE1811">
        <w:rPr>
          <w:rStyle w:val="Bodytext2Bold"/>
          <w:rFonts w:ascii="Times New Roman" w:hAnsi="Times New Roman" w:cs="Times New Roman"/>
        </w:rPr>
        <w:t xml:space="preserve"> Prognoza veniturilor din exploatare </w:t>
      </w:r>
      <w:r w:rsidRPr="00BE1811">
        <w:rPr>
          <w:color w:val="000000"/>
        </w:rPr>
        <w:t xml:space="preserve">pentru cele doua scenarii: scenariul fără proiect </w:t>
      </w:r>
      <w:proofErr w:type="spellStart"/>
      <w:r w:rsidRPr="00BE1811">
        <w:rPr>
          <w:color w:val="000000"/>
        </w:rPr>
        <w:t>şi</w:t>
      </w:r>
      <w:proofErr w:type="spellEnd"/>
      <w:r w:rsidRPr="00BE1811">
        <w:rPr>
          <w:color w:val="000000"/>
        </w:rPr>
        <w:t xml:space="preserve"> scenariul cu proiect</w:t>
      </w:r>
    </w:p>
    <w:p w14:paraId="2965E935" w14:textId="77777777" w:rsidR="00A315E0" w:rsidRPr="00BE1811" w:rsidRDefault="00A315E0" w:rsidP="00935EE3">
      <w:pPr>
        <w:pStyle w:val="Bodytext100"/>
        <w:shd w:val="clear" w:color="auto" w:fill="auto"/>
        <w:spacing w:before="0" w:line="274" w:lineRule="exact"/>
        <w:ind w:firstLine="0"/>
        <w:rPr>
          <w:lang w:val="ro-RO"/>
        </w:rPr>
      </w:pPr>
      <w:r w:rsidRPr="00BE1811">
        <w:rPr>
          <w:color w:val="000000"/>
          <w:lang w:val="ro-RO"/>
        </w:rPr>
        <w:t xml:space="preserve">In </w:t>
      </w:r>
      <w:proofErr w:type="spellStart"/>
      <w:r w:rsidRPr="00BE1811">
        <w:rPr>
          <w:color w:val="000000"/>
          <w:lang w:val="ro-RO"/>
        </w:rPr>
        <w:t>proiecţia</w:t>
      </w:r>
      <w:proofErr w:type="spellEnd"/>
      <w:r w:rsidRPr="00BE1811">
        <w:rPr>
          <w:color w:val="000000"/>
          <w:lang w:val="ro-RO"/>
        </w:rPr>
        <w:t xml:space="preserve"> veniturilor din exploatare se vor avea in vedere veniturile asupra cărora implementarea </w:t>
      </w:r>
      <w:proofErr w:type="spellStart"/>
      <w:r w:rsidRPr="00BE1811">
        <w:rPr>
          <w:color w:val="000000"/>
          <w:lang w:val="ro-RO"/>
        </w:rPr>
        <w:t>investiţiei</w:t>
      </w:r>
      <w:proofErr w:type="spellEnd"/>
      <w:r w:rsidRPr="00BE1811">
        <w:rPr>
          <w:color w:val="000000"/>
          <w:lang w:val="ro-RO"/>
        </w:rPr>
        <w:t xml:space="preserve"> produce efecte, respectiv rezultatele concrete din operarea infrastructurii de CD1 (</w:t>
      </w:r>
      <w:proofErr w:type="spellStart"/>
      <w:r w:rsidRPr="00BE1811">
        <w:rPr>
          <w:color w:val="000000"/>
          <w:lang w:val="ro-RO"/>
        </w:rPr>
        <w:t>licenţe</w:t>
      </w:r>
      <w:proofErr w:type="spellEnd"/>
      <w:r w:rsidRPr="00BE1811">
        <w:rPr>
          <w:color w:val="000000"/>
          <w:lang w:val="ro-RO"/>
        </w:rPr>
        <w:t xml:space="preserve">, brevete, drepturi de proprietate intelectuala, produse noi, contracte de cercetare încheiate cu </w:t>
      </w:r>
      <w:proofErr w:type="spellStart"/>
      <w:r w:rsidRPr="00BE1811">
        <w:rPr>
          <w:color w:val="000000"/>
          <w:lang w:val="ro-RO"/>
        </w:rPr>
        <w:t>clienţii</w:t>
      </w:r>
      <w:proofErr w:type="spellEnd"/>
      <w:r w:rsidRPr="00BE1811">
        <w:rPr>
          <w:color w:val="000000"/>
          <w:lang w:val="ro-RO"/>
        </w:rPr>
        <w:t xml:space="preserve">, etc). </w:t>
      </w:r>
      <w:proofErr w:type="spellStart"/>
      <w:r w:rsidRPr="00BE1811">
        <w:rPr>
          <w:color w:val="000000"/>
          <w:lang w:val="ro-RO"/>
        </w:rPr>
        <w:t>Evoluţia</w:t>
      </w:r>
      <w:proofErr w:type="spellEnd"/>
      <w:r w:rsidRPr="00BE1811">
        <w:rPr>
          <w:color w:val="000000"/>
          <w:lang w:val="ro-RO"/>
        </w:rPr>
        <w:t xml:space="preserve"> veniturilor va fi corelata cu </w:t>
      </w:r>
      <w:proofErr w:type="spellStart"/>
      <w:r w:rsidRPr="00BE1811">
        <w:rPr>
          <w:color w:val="000000"/>
          <w:lang w:val="ro-RO"/>
        </w:rPr>
        <w:t>evoluţia</w:t>
      </w:r>
      <w:proofErr w:type="spellEnd"/>
      <w:r w:rsidRPr="00BE1811">
        <w:rPr>
          <w:color w:val="000000"/>
          <w:lang w:val="ro-RO"/>
        </w:rPr>
        <w:t xml:space="preserve"> cererii prognozata la capitolul </w:t>
      </w:r>
      <w:proofErr w:type="spellStart"/>
      <w:r w:rsidRPr="00BE1811">
        <w:rPr>
          <w:color w:val="000000"/>
          <w:lang w:val="ro-RO"/>
        </w:rPr>
        <w:t>Piaţa</w:t>
      </w:r>
      <w:proofErr w:type="spellEnd"/>
      <w:r w:rsidRPr="00BE1811">
        <w:rPr>
          <w:color w:val="000000"/>
          <w:lang w:val="ro-RO"/>
        </w:rPr>
        <w:t xml:space="preserve"> proiectului.</w:t>
      </w:r>
    </w:p>
    <w:p w14:paraId="45B05378" w14:textId="77777777" w:rsidR="00A315E0" w:rsidRPr="00BE1811" w:rsidRDefault="00A315E0" w:rsidP="00935EE3">
      <w:pPr>
        <w:pStyle w:val="Bodytext100"/>
        <w:shd w:val="clear" w:color="auto" w:fill="auto"/>
        <w:spacing w:before="0" w:line="274" w:lineRule="exact"/>
        <w:ind w:firstLine="0"/>
        <w:rPr>
          <w:lang w:val="ro-RO"/>
        </w:rPr>
      </w:pPr>
      <w:r w:rsidRPr="00BE1811">
        <w:rPr>
          <w:color w:val="000000"/>
          <w:lang w:val="ro-RO"/>
        </w:rPr>
        <w:t xml:space="preserve">In ceea ce </w:t>
      </w:r>
      <w:proofErr w:type="spellStart"/>
      <w:r w:rsidRPr="00BE1811">
        <w:rPr>
          <w:color w:val="000000"/>
          <w:lang w:val="ro-RO"/>
        </w:rPr>
        <w:t>priveşte</w:t>
      </w:r>
      <w:proofErr w:type="spellEnd"/>
      <w:r w:rsidRPr="00BE1811">
        <w:rPr>
          <w:color w:val="000000"/>
          <w:lang w:val="ro-RO"/>
        </w:rPr>
        <w:t xml:space="preserve"> modalitatea stabilirii </w:t>
      </w:r>
      <w:proofErr w:type="spellStart"/>
      <w:r w:rsidRPr="00BE1811">
        <w:rPr>
          <w:color w:val="000000"/>
          <w:lang w:val="ro-RO"/>
        </w:rPr>
        <w:t>preţurilor</w:t>
      </w:r>
      <w:proofErr w:type="spellEnd"/>
      <w:r w:rsidRPr="00BE1811">
        <w:rPr>
          <w:color w:val="000000"/>
          <w:lang w:val="ro-RO"/>
        </w:rPr>
        <w:t xml:space="preserve"> sau tarifelor se vor face </w:t>
      </w:r>
      <w:proofErr w:type="spellStart"/>
      <w:r w:rsidRPr="00BE1811">
        <w:rPr>
          <w:color w:val="000000"/>
          <w:lang w:val="ro-RO"/>
        </w:rPr>
        <w:t>consideraţii</w:t>
      </w:r>
      <w:proofErr w:type="spellEnd"/>
      <w:r w:rsidRPr="00BE1811">
        <w:rPr>
          <w:color w:val="000000"/>
          <w:lang w:val="ro-RO"/>
        </w:rPr>
        <w:t xml:space="preserve"> asupra ipotezelor conform cărora </w:t>
      </w:r>
      <w:proofErr w:type="spellStart"/>
      <w:r w:rsidRPr="00BE1811">
        <w:rPr>
          <w:color w:val="000000"/>
          <w:lang w:val="ro-RO"/>
        </w:rPr>
        <w:t>preţurile</w:t>
      </w:r>
      <w:proofErr w:type="spellEnd"/>
      <w:r w:rsidRPr="00BE1811">
        <w:rPr>
          <w:color w:val="000000"/>
          <w:lang w:val="ro-RO"/>
        </w:rPr>
        <w:t xml:space="preserve">/tarifele folosite nu </w:t>
      </w:r>
      <w:proofErr w:type="spellStart"/>
      <w:r w:rsidRPr="00BE1811">
        <w:rPr>
          <w:color w:val="000000"/>
          <w:lang w:val="ro-RO"/>
        </w:rPr>
        <w:t>depăşesc</w:t>
      </w:r>
      <w:proofErr w:type="spellEnd"/>
      <w:r w:rsidRPr="00BE1811">
        <w:rPr>
          <w:color w:val="000000"/>
          <w:lang w:val="ro-RO"/>
        </w:rPr>
        <w:t xml:space="preserve"> “capacitatea de plată ” a utilizatorilor în </w:t>
      </w:r>
      <w:proofErr w:type="spellStart"/>
      <w:r w:rsidRPr="00BE1811">
        <w:rPr>
          <w:color w:val="000000"/>
          <w:lang w:val="ro-RO"/>
        </w:rPr>
        <w:t>condiţiile</w:t>
      </w:r>
      <w:proofErr w:type="spellEnd"/>
      <w:r w:rsidRPr="00BE1811">
        <w:rPr>
          <w:color w:val="000000"/>
          <w:lang w:val="ro-RO"/>
        </w:rPr>
        <w:t xml:space="preserve"> locale concrete </w:t>
      </w:r>
      <w:proofErr w:type="spellStart"/>
      <w:r w:rsidRPr="00BE1811">
        <w:rPr>
          <w:color w:val="000000"/>
          <w:lang w:val="ro-RO"/>
        </w:rPr>
        <w:t>şi</w:t>
      </w:r>
      <w:proofErr w:type="spellEnd"/>
      <w:r w:rsidRPr="00BE1811">
        <w:rPr>
          <w:color w:val="000000"/>
          <w:lang w:val="ro-RO"/>
        </w:rPr>
        <w:t xml:space="preserve"> a nivelurilor istorice de </w:t>
      </w:r>
      <w:proofErr w:type="spellStart"/>
      <w:r w:rsidRPr="00BE1811">
        <w:rPr>
          <w:color w:val="000000"/>
          <w:lang w:val="ro-RO"/>
        </w:rPr>
        <w:t>preţ</w:t>
      </w:r>
      <w:proofErr w:type="spellEnd"/>
      <w:r w:rsidRPr="00BE1811">
        <w:rPr>
          <w:color w:val="000000"/>
          <w:lang w:val="ro-RO"/>
        </w:rPr>
        <w:t xml:space="preserve"> pe respectiva </w:t>
      </w:r>
      <w:proofErr w:type="spellStart"/>
      <w:r w:rsidRPr="00BE1811">
        <w:rPr>
          <w:color w:val="000000"/>
          <w:lang w:val="ro-RO"/>
        </w:rPr>
        <w:t>piaţă</w:t>
      </w:r>
      <w:proofErr w:type="spellEnd"/>
      <w:r w:rsidRPr="00BE1811">
        <w:rPr>
          <w:color w:val="000000"/>
          <w:lang w:val="ro-RO"/>
        </w:rPr>
        <w:t>.</w:t>
      </w:r>
    </w:p>
    <w:p w14:paraId="187F0BCC" w14:textId="77777777" w:rsidR="00A315E0" w:rsidRPr="00BE1811" w:rsidRDefault="00A315E0" w:rsidP="00935EE3">
      <w:pPr>
        <w:pStyle w:val="Bodytext100"/>
        <w:shd w:val="clear" w:color="auto" w:fill="auto"/>
        <w:spacing w:before="0" w:after="447" w:line="274" w:lineRule="exact"/>
        <w:ind w:firstLine="0"/>
        <w:rPr>
          <w:lang w:val="fr-FR"/>
        </w:rPr>
      </w:pPr>
      <w:r w:rsidRPr="00BE1811">
        <w:rPr>
          <w:color w:val="000000"/>
          <w:lang w:val="ro-RO"/>
        </w:rPr>
        <w:t xml:space="preserve">Nu sunt incluse în </w:t>
      </w:r>
      <w:proofErr w:type="spellStart"/>
      <w:r w:rsidRPr="00BE1811">
        <w:rPr>
          <w:color w:val="000000"/>
          <w:lang w:val="ro-RO"/>
        </w:rPr>
        <w:t>proiecţiile</w:t>
      </w:r>
      <w:proofErr w:type="spellEnd"/>
      <w:r w:rsidRPr="00BE1811">
        <w:rPr>
          <w:color w:val="000000"/>
          <w:lang w:val="ro-RO"/>
        </w:rPr>
        <w:t xml:space="preserve"> de venituri transferurile </w:t>
      </w:r>
      <w:proofErr w:type="spellStart"/>
      <w:r w:rsidRPr="00BE1811">
        <w:rPr>
          <w:color w:val="000000"/>
          <w:lang w:val="ro-RO"/>
        </w:rPr>
        <w:t>şi</w:t>
      </w:r>
      <w:proofErr w:type="spellEnd"/>
      <w:r w:rsidRPr="00BE1811">
        <w:rPr>
          <w:color w:val="000000"/>
          <w:lang w:val="ro-RO"/>
        </w:rPr>
        <w:t xml:space="preserve"> </w:t>
      </w:r>
      <w:proofErr w:type="spellStart"/>
      <w:r w:rsidRPr="00BE1811">
        <w:rPr>
          <w:color w:val="000000"/>
          <w:lang w:val="ro-RO"/>
        </w:rPr>
        <w:t>subvenţiile</w:t>
      </w:r>
      <w:proofErr w:type="spellEnd"/>
      <w:r w:rsidRPr="00BE1811">
        <w:rPr>
          <w:color w:val="000000"/>
          <w:lang w:val="ro-RO"/>
        </w:rPr>
        <w:t>, TVA-</w:t>
      </w:r>
      <w:proofErr w:type="spellStart"/>
      <w:r w:rsidRPr="00BE1811">
        <w:rPr>
          <w:color w:val="000000"/>
          <w:lang w:val="ro-RO"/>
        </w:rPr>
        <w:t>ul</w:t>
      </w:r>
      <w:proofErr w:type="spellEnd"/>
      <w:r w:rsidRPr="00BE1811">
        <w:rPr>
          <w:color w:val="000000"/>
          <w:lang w:val="ro-RO"/>
        </w:rPr>
        <w:t xml:space="preserve"> </w:t>
      </w:r>
      <w:proofErr w:type="spellStart"/>
      <w:r w:rsidRPr="00BE1811">
        <w:rPr>
          <w:color w:val="000000"/>
          <w:lang w:val="ro-RO"/>
        </w:rPr>
        <w:t>şi</w:t>
      </w:r>
      <w:proofErr w:type="spellEnd"/>
      <w:r w:rsidRPr="00BE1811">
        <w:rPr>
          <w:color w:val="000000"/>
          <w:lang w:val="ro-RO"/>
        </w:rPr>
        <w:t xml:space="preserve"> alte taxe indirecte colectate de la utilizatori în folosul </w:t>
      </w:r>
      <w:proofErr w:type="spellStart"/>
      <w:r w:rsidRPr="00BE1811">
        <w:rPr>
          <w:color w:val="000000"/>
          <w:lang w:val="ro-RO"/>
        </w:rPr>
        <w:t>autorităţilor</w:t>
      </w:r>
      <w:proofErr w:type="spellEnd"/>
      <w:r w:rsidRPr="00BE1811">
        <w:rPr>
          <w:color w:val="000000"/>
          <w:lang w:val="ro-RO"/>
        </w:rPr>
        <w:t xml:space="preserve"> publice.</w:t>
      </w:r>
    </w:p>
    <w:p w14:paraId="5CF4457C" w14:textId="77777777" w:rsidR="00A315E0" w:rsidRPr="00BE1811" w:rsidRDefault="00A315E0" w:rsidP="00935EE3">
      <w:pPr>
        <w:spacing w:after="170" w:line="410" w:lineRule="exact"/>
        <w:ind w:left="780" w:hanging="360"/>
        <w:jc w:val="both"/>
        <w:rPr>
          <w:rStyle w:val="Bodytext2Bold"/>
          <w:rFonts w:ascii="Times New Roman" w:hAnsi="Times New Roman" w:cs="Times New Roman"/>
        </w:rPr>
      </w:pPr>
      <w:bookmarkStart w:id="354" w:name="bookmark38"/>
      <w:bookmarkStart w:id="355" w:name="_Toc74560958"/>
      <w:bookmarkStart w:id="356" w:name="_Toc75446545"/>
      <w:bookmarkStart w:id="357" w:name="_Toc75446657"/>
      <w:r w:rsidRPr="00BE1811">
        <w:rPr>
          <w:rStyle w:val="Bodytext2Bold"/>
          <w:rFonts w:ascii="Times New Roman" w:hAnsi="Times New Roman" w:cs="Times New Roman"/>
        </w:rPr>
        <w:t xml:space="preserve">• Tabelul de calcul a indicatorilor de profitabilitate a </w:t>
      </w:r>
      <w:proofErr w:type="spellStart"/>
      <w:r w:rsidRPr="00BE1811">
        <w:rPr>
          <w:rStyle w:val="Bodytext2Bold"/>
          <w:rFonts w:ascii="Times New Roman" w:hAnsi="Times New Roman" w:cs="Times New Roman"/>
        </w:rPr>
        <w:t>investiţiei</w:t>
      </w:r>
      <w:proofErr w:type="spellEnd"/>
      <w:r w:rsidRPr="00BE1811">
        <w:rPr>
          <w:rStyle w:val="Bodytext2Bold"/>
          <w:rFonts w:ascii="Times New Roman" w:hAnsi="Times New Roman" w:cs="Times New Roman"/>
        </w:rPr>
        <w:t xml:space="preserve"> (RRF/C, VFNA/C)</w:t>
      </w:r>
      <w:bookmarkEnd w:id="354"/>
      <w:bookmarkEnd w:id="355"/>
      <w:bookmarkEnd w:id="356"/>
      <w:bookmarkEnd w:id="357"/>
    </w:p>
    <w:p w14:paraId="221A7E9D" w14:textId="77777777" w:rsidR="00A315E0" w:rsidRPr="00BE1811" w:rsidRDefault="00A315E0" w:rsidP="00935EE3">
      <w:pPr>
        <w:pStyle w:val="Bodytext100"/>
        <w:shd w:val="clear" w:color="auto" w:fill="auto"/>
        <w:spacing w:before="0" w:after="63" w:line="277" w:lineRule="exact"/>
        <w:ind w:firstLine="0"/>
        <w:rPr>
          <w:lang w:val="fr-FR"/>
        </w:rPr>
      </w:pPr>
      <w:r w:rsidRPr="00BE1811">
        <w:rPr>
          <w:color w:val="000000"/>
          <w:lang w:val="ro-RO"/>
        </w:rPr>
        <w:t xml:space="preserve">Analiza se efectuează în baza metodei incrementale, veniturile </w:t>
      </w:r>
      <w:proofErr w:type="spellStart"/>
      <w:r w:rsidRPr="00BE1811">
        <w:rPr>
          <w:color w:val="000000"/>
          <w:lang w:val="ro-RO"/>
        </w:rPr>
        <w:t>şi</w:t>
      </w:r>
      <w:proofErr w:type="spellEnd"/>
      <w:r w:rsidRPr="00BE1811">
        <w:rPr>
          <w:color w:val="000000"/>
          <w:lang w:val="ro-RO"/>
        </w:rPr>
        <w:t xml:space="preserve"> costurile incrementale reprezentând </w:t>
      </w:r>
      <w:proofErr w:type="spellStart"/>
      <w:r w:rsidRPr="00BE1811">
        <w:rPr>
          <w:color w:val="000000"/>
          <w:lang w:val="ro-RO"/>
        </w:rPr>
        <w:t>diferenţa</w:t>
      </w:r>
      <w:proofErr w:type="spellEnd"/>
      <w:r w:rsidRPr="00BE1811">
        <w:rPr>
          <w:color w:val="000000"/>
          <w:lang w:val="ro-RO"/>
        </w:rPr>
        <w:t xml:space="preserve"> dintre valorile asociate </w:t>
      </w:r>
      <w:proofErr w:type="spellStart"/>
      <w:r w:rsidRPr="00BE1811">
        <w:rPr>
          <w:color w:val="000000"/>
          <w:lang w:val="ro-RO"/>
        </w:rPr>
        <w:t>proiecţiei</w:t>
      </w:r>
      <w:proofErr w:type="spellEnd"/>
      <w:r w:rsidRPr="00BE1811">
        <w:rPr>
          <w:color w:val="000000"/>
          <w:lang w:val="ro-RO"/>
        </w:rPr>
        <w:t xml:space="preserve"> scenariului “cu proiect " </w:t>
      </w:r>
      <w:proofErr w:type="spellStart"/>
      <w:r w:rsidRPr="00BE1811">
        <w:rPr>
          <w:color w:val="000000"/>
          <w:lang w:val="ro-RO"/>
        </w:rPr>
        <w:t>şi</w:t>
      </w:r>
      <w:proofErr w:type="spellEnd"/>
      <w:r w:rsidRPr="00BE1811">
        <w:rPr>
          <w:color w:val="000000"/>
          <w:lang w:val="ro-RO"/>
        </w:rPr>
        <w:t xml:space="preserve"> cele asociate scenariului “</w:t>
      </w:r>
      <w:proofErr w:type="spellStart"/>
      <w:r w:rsidRPr="00BE1811">
        <w:rPr>
          <w:color w:val="000000"/>
          <w:lang w:val="ro-RO"/>
        </w:rPr>
        <w:t>fărăproiect</w:t>
      </w:r>
      <w:proofErr w:type="spellEnd"/>
      <w:r w:rsidRPr="00BE1811">
        <w:rPr>
          <w:color w:val="000000"/>
          <w:lang w:val="ro-RO"/>
        </w:rPr>
        <w:t>”.</w:t>
      </w:r>
    </w:p>
    <w:p w14:paraId="6D781B55" w14:textId="77777777" w:rsidR="00A315E0" w:rsidRPr="00BE1811" w:rsidRDefault="00A315E0" w:rsidP="00935EE3">
      <w:pPr>
        <w:pStyle w:val="Bodytext100"/>
        <w:shd w:val="clear" w:color="auto" w:fill="auto"/>
        <w:tabs>
          <w:tab w:val="left" w:pos="6217"/>
        </w:tabs>
        <w:spacing w:before="0" w:after="0" w:line="274" w:lineRule="exact"/>
        <w:ind w:firstLine="0"/>
        <w:rPr>
          <w:lang w:val="fr-FR"/>
        </w:rPr>
      </w:pPr>
      <w:r w:rsidRPr="00BE1811">
        <w:rPr>
          <w:color w:val="000000"/>
          <w:lang w:val="ro-RO"/>
        </w:rPr>
        <w:t xml:space="preserve">Fluxurile financiare vizează atât perioada </w:t>
      </w:r>
      <w:proofErr w:type="spellStart"/>
      <w:r w:rsidRPr="00BE1811">
        <w:rPr>
          <w:color w:val="000000"/>
          <w:lang w:val="ro-RO"/>
        </w:rPr>
        <w:t>investiţională</w:t>
      </w:r>
      <w:proofErr w:type="spellEnd"/>
      <w:r w:rsidRPr="00BE1811">
        <w:rPr>
          <w:color w:val="000000"/>
          <w:lang w:val="ro-RO"/>
        </w:rPr>
        <w:t xml:space="preserve"> cat si perioada de operare. In acest sens, costurile </w:t>
      </w:r>
      <w:proofErr w:type="spellStart"/>
      <w:r w:rsidRPr="00BE1811">
        <w:rPr>
          <w:color w:val="000000"/>
          <w:lang w:val="ro-RO"/>
        </w:rPr>
        <w:t>investiţionale</w:t>
      </w:r>
      <w:proofErr w:type="spellEnd"/>
      <w:r w:rsidRPr="00BE1811">
        <w:rPr>
          <w:color w:val="000000"/>
          <w:lang w:val="ro-RO"/>
        </w:rPr>
        <w:t xml:space="preserve"> sunt considerate fluxuri de </w:t>
      </w:r>
      <w:proofErr w:type="spellStart"/>
      <w:r w:rsidRPr="00BE1811">
        <w:rPr>
          <w:color w:val="000000"/>
          <w:lang w:val="ro-RO"/>
        </w:rPr>
        <w:t>ieşire</w:t>
      </w:r>
      <w:proofErr w:type="spellEnd"/>
      <w:r w:rsidRPr="00BE1811">
        <w:rPr>
          <w:color w:val="000000"/>
          <w:lang w:val="ro-RO"/>
        </w:rPr>
        <w:t xml:space="preserve">, iar la finalul perioadei de </w:t>
      </w:r>
      <w:proofErr w:type="spellStart"/>
      <w:r w:rsidRPr="00BE1811">
        <w:rPr>
          <w:color w:val="000000"/>
          <w:lang w:val="ro-RO"/>
        </w:rPr>
        <w:t>referinţă</w:t>
      </w:r>
      <w:proofErr w:type="spellEnd"/>
      <w:r w:rsidRPr="00BE1811">
        <w:rPr>
          <w:color w:val="000000"/>
          <w:lang w:val="ro-RO"/>
        </w:rPr>
        <w:t xml:space="preserve"> este luata in calcul si valoarea reziduala cu semnul „</w:t>
      </w:r>
      <w:r w:rsidRPr="00BE1811">
        <w:rPr>
          <w:color w:val="000000"/>
          <w:lang w:val="ro-RO"/>
        </w:rPr>
        <w:tab/>
        <w:t>, fiind considerata element de</w:t>
      </w:r>
    </w:p>
    <w:p w14:paraId="33BD84F7" w14:textId="77777777" w:rsidR="00A315E0" w:rsidRPr="00BE1811" w:rsidRDefault="00A315E0" w:rsidP="00935EE3">
      <w:pPr>
        <w:pStyle w:val="Bodytext100"/>
        <w:shd w:val="clear" w:color="auto" w:fill="auto"/>
        <w:spacing w:before="0" w:line="274" w:lineRule="exact"/>
        <w:ind w:firstLine="0"/>
        <w:rPr>
          <w:lang w:val="fr-FR"/>
        </w:rPr>
      </w:pPr>
      <w:r w:rsidRPr="00BE1811">
        <w:rPr>
          <w:color w:val="000000"/>
          <w:lang w:val="ro-RO"/>
        </w:rPr>
        <w:t>intrare.</w:t>
      </w:r>
    </w:p>
    <w:p w14:paraId="08A2BF97" w14:textId="77777777" w:rsidR="00A315E0" w:rsidRPr="00BE1811" w:rsidRDefault="00A315E0" w:rsidP="00935EE3">
      <w:pPr>
        <w:pStyle w:val="Bodytext100"/>
        <w:shd w:val="clear" w:color="auto" w:fill="auto"/>
        <w:spacing w:before="0" w:after="371" w:line="274" w:lineRule="exact"/>
        <w:ind w:firstLine="0"/>
        <w:rPr>
          <w:lang w:val="fr-FR"/>
        </w:rPr>
      </w:pPr>
      <w:r w:rsidRPr="00BE1811">
        <w:rPr>
          <w:color w:val="000000"/>
          <w:lang w:val="ro-RO"/>
        </w:rPr>
        <w:t xml:space="preserve">Atragem </w:t>
      </w:r>
      <w:proofErr w:type="spellStart"/>
      <w:r w:rsidRPr="00BE1811">
        <w:rPr>
          <w:color w:val="000000"/>
          <w:lang w:val="ro-RO"/>
        </w:rPr>
        <w:t>atenţia</w:t>
      </w:r>
      <w:proofErr w:type="spellEnd"/>
      <w:r w:rsidRPr="00BE1811">
        <w:rPr>
          <w:color w:val="000000"/>
          <w:lang w:val="ro-RO"/>
        </w:rPr>
        <w:t xml:space="preserve"> că fluxurile de numerar pentru determinarea indicatorilor de rentabilitate a </w:t>
      </w:r>
      <w:proofErr w:type="spellStart"/>
      <w:r w:rsidRPr="00BE1811">
        <w:rPr>
          <w:color w:val="000000"/>
          <w:lang w:val="ro-RO"/>
        </w:rPr>
        <w:t>investiţiei</w:t>
      </w:r>
      <w:proofErr w:type="spellEnd"/>
      <w:r w:rsidRPr="00BE1811">
        <w:rPr>
          <w:color w:val="000000"/>
          <w:lang w:val="ro-RO"/>
        </w:rPr>
        <w:t xml:space="preserve"> nu iau în considerare sursele de </w:t>
      </w:r>
      <w:proofErr w:type="spellStart"/>
      <w:r w:rsidRPr="00BE1811">
        <w:rPr>
          <w:color w:val="000000"/>
          <w:lang w:val="ro-RO"/>
        </w:rPr>
        <w:t>finanţare</w:t>
      </w:r>
      <w:proofErr w:type="spellEnd"/>
      <w:r w:rsidRPr="00BE1811">
        <w:rPr>
          <w:color w:val="000000"/>
          <w:lang w:val="ro-RO"/>
        </w:rPr>
        <w:t xml:space="preserve"> </w:t>
      </w:r>
      <w:proofErr w:type="spellStart"/>
      <w:r w:rsidRPr="00BE1811">
        <w:rPr>
          <w:color w:val="000000"/>
          <w:lang w:val="ro-RO"/>
        </w:rPr>
        <w:t>şi</w:t>
      </w:r>
      <w:proofErr w:type="spellEnd"/>
      <w:r w:rsidRPr="00BE1811">
        <w:rPr>
          <w:color w:val="000000"/>
          <w:lang w:val="ro-RO"/>
        </w:rPr>
        <w:t xml:space="preserve"> în </w:t>
      </w:r>
      <w:proofErr w:type="spellStart"/>
      <w:r w:rsidRPr="00BE1811">
        <w:rPr>
          <w:color w:val="000000"/>
          <w:lang w:val="ro-RO"/>
        </w:rPr>
        <w:t>consecinţă</w:t>
      </w:r>
      <w:proofErr w:type="spellEnd"/>
      <w:r w:rsidRPr="00BE1811">
        <w:rPr>
          <w:color w:val="000000"/>
          <w:lang w:val="ro-RO"/>
        </w:rPr>
        <w:t xml:space="preserve"> nici fluxurile generate de eventuala rambursare a acestor surse, întrucât </w:t>
      </w:r>
      <w:proofErr w:type="spellStart"/>
      <w:r w:rsidRPr="00BE1811">
        <w:rPr>
          <w:color w:val="000000"/>
          <w:lang w:val="ro-RO"/>
        </w:rPr>
        <w:t>performanţele</w:t>
      </w:r>
      <w:proofErr w:type="spellEnd"/>
      <w:r w:rsidRPr="00BE1811">
        <w:rPr>
          <w:color w:val="000000"/>
          <w:lang w:val="ro-RO"/>
        </w:rPr>
        <w:t xml:space="preserve"> </w:t>
      </w:r>
      <w:proofErr w:type="spellStart"/>
      <w:r w:rsidRPr="00BE1811">
        <w:rPr>
          <w:color w:val="000000"/>
          <w:lang w:val="ro-RO"/>
        </w:rPr>
        <w:t>investiţiei</w:t>
      </w:r>
      <w:proofErr w:type="spellEnd"/>
      <w:r w:rsidRPr="00BE1811">
        <w:rPr>
          <w:color w:val="000000"/>
          <w:lang w:val="ro-RO"/>
        </w:rPr>
        <w:t xml:space="preserve"> se evaluează independent de modalitatea de </w:t>
      </w:r>
      <w:proofErr w:type="spellStart"/>
      <w:r w:rsidRPr="00BE1811">
        <w:rPr>
          <w:color w:val="000000"/>
          <w:lang w:val="ro-RO"/>
        </w:rPr>
        <w:t>finanţare</w:t>
      </w:r>
      <w:proofErr w:type="spellEnd"/>
      <w:r w:rsidRPr="00BE1811">
        <w:rPr>
          <w:color w:val="000000"/>
          <w:lang w:val="ro-RO"/>
        </w:rPr>
        <w:t xml:space="preserve"> pentru care se optează.</w:t>
      </w:r>
    </w:p>
    <w:p w14:paraId="669CBEBF" w14:textId="77777777" w:rsidR="00A315E0" w:rsidRPr="00BE1811" w:rsidRDefault="00A315E0" w:rsidP="00935EE3">
      <w:pPr>
        <w:spacing w:after="170" w:line="410" w:lineRule="exact"/>
        <w:ind w:left="780" w:hanging="360"/>
        <w:jc w:val="both"/>
        <w:rPr>
          <w:rStyle w:val="Bodytext2Bold"/>
          <w:rFonts w:ascii="Times New Roman" w:hAnsi="Times New Roman" w:cs="Times New Roman"/>
        </w:rPr>
      </w:pPr>
      <w:bookmarkStart w:id="358" w:name="bookmark39"/>
      <w:bookmarkStart w:id="359" w:name="_Toc74560959"/>
      <w:bookmarkStart w:id="360" w:name="_Toc75446546"/>
      <w:bookmarkStart w:id="361" w:name="_Toc75446658"/>
      <w:r w:rsidRPr="00BE1811">
        <w:rPr>
          <w:rStyle w:val="Bodytext2Bold"/>
          <w:rFonts w:ascii="Times New Roman" w:hAnsi="Times New Roman" w:cs="Times New Roman"/>
        </w:rPr>
        <w:t>• Tabelul de calcul a indicatorilor de profitabilitate a capitalului propriu (RRF/K, VFNA/K)</w:t>
      </w:r>
      <w:bookmarkEnd w:id="358"/>
      <w:bookmarkEnd w:id="359"/>
      <w:bookmarkEnd w:id="360"/>
      <w:bookmarkEnd w:id="361"/>
    </w:p>
    <w:p w14:paraId="264E9CC0" w14:textId="77777777" w:rsidR="00A315E0" w:rsidRPr="00BE1811" w:rsidRDefault="00A315E0" w:rsidP="00935EE3">
      <w:pPr>
        <w:pStyle w:val="Bodytext100"/>
        <w:shd w:val="clear" w:color="auto" w:fill="auto"/>
        <w:spacing w:before="0" w:after="20" w:line="240" w:lineRule="exact"/>
        <w:ind w:firstLine="0"/>
        <w:rPr>
          <w:lang w:val="fr-FR"/>
        </w:rPr>
      </w:pPr>
      <w:r w:rsidRPr="00BE1811">
        <w:rPr>
          <w:color w:val="000000"/>
          <w:lang w:val="ro-RO"/>
        </w:rPr>
        <w:t xml:space="preserve">Este cerută în cazul proiectelor derulate în cadrul unor scheme de ajutor de stat deoarece indică dacă transferul de fonduri publice s-a realizat în exces sau în deficit </w:t>
      </w:r>
      <w:proofErr w:type="spellStart"/>
      <w:r w:rsidRPr="00BE1811">
        <w:rPr>
          <w:color w:val="000000"/>
          <w:lang w:val="ro-RO"/>
        </w:rPr>
        <w:t>faţă</w:t>
      </w:r>
      <w:proofErr w:type="spellEnd"/>
      <w:r w:rsidRPr="00BE1811">
        <w:rPr>
          <w:color w:val="000000"/>
          <w:lang w:val="ro-RO"/>
        </w:rPr>
        <w:t xml:space="preserve"> de nevoia de </w:t>
      </w:r>
      <w:proofErr w:type="spellStart"/>
      <w:r w:rsidRPr="00BE1811">
        <w:rPr>
          <w:color w:val="000000"/>
          <w:lang w:val="ro-RO"/>
        </w:rPr>
        <w:t>finanţare</w:t>
      </w:r>
      <w:proofErr w:type="spellEnd"/>
      <w:r w:rsidRPr="00BE1811">
        <w:rPr>
          <w:color w:val="000000"/>
          <w:lang w:val="ro-RO"/>
        </w:rPr>
        <w:t xml:space="preserve"> a proiectului.</w:t>
      </w:r>
    </w:p>
    <w:p w14:paraId="30E032CA" w14:textId="77777777" w:rsidR="00A315E0" w:rsidRPr="00BE1811" w:rsidRDefault="00A315E0" w:rsidP="00935EE3">
      <w:pPr>
        <w:pStyle w:val="Bodytext100"/>
        <w:shd w:val="clear" w:color="auto" w:fill="auto"/>
        <w:spacing w:before="0" w:line="274" w:lineRule="exact"/>
        <w:ind w:firstLine="0"/>
        <w:rPr>
          <w:lang w:val="fr-FR"/>
        </w:rPr>
      </w:pPr>
      <w:r w:rsidRPr="00BE1811">
        <w:rPr>
          <w:color w:val="000000"/>
          <w:lang w:val="ro-RO"/>
        </w:rPr>
        <w:t xml:space="preserve">în acest sens se calculează indicatorii de </w:t>
      </w:r>
      <w:proofErr w:type="spellStart"/>
      <w:r w:rsidRPr="00BE1811">
        <w:rPr>
          <w:color w:val="000000"/>
          <w:lang w:val="ro-RO"/>
        </w:rPr>
        <w:t>performanţă</w:t>
      </w:r>
      <w:proofErr w:type="spellEnd"/>
      <w:r w:rsidRPr="00BE1811">
        <w:rPr>
          <w:color w:val="000000"/>
          <w:lang w:val="ro-RO"/>
        </w:rPr>
        <w:t xml:space="preserve"> ai capitalului propriu investit (VFNA/K </w:t>
      </w:r>
      <w:proofErr w:type="spellStart"/>
      <w:r w:rsidRPr="00BE1811">
        <w:rPr>
          <w:color w:val="000000"/>
          <w:lang w:val="ro-RO"/>
        </w:rPr>
        <w:t>şi</w:t>
      </w:r>
      <w:proofErr w:type="spellEnd"/>
      <w:r w:rsidRPr="00BE1811">
        <w:rPr>
          <w:color w:val="000000"/>
          <w:lang w:val="ro-RO"/>
        </w:rPr>
        <w:t xml:space="preserve"> RRF/K) care indică capacitatea proiectului de a avea “valoare" </w:t>
      </w:r>
      <w:proofErr w:type="spellStart"/>
      <w:r w:rsidRPr="00BE1811">
        <w:rPr>
          <w:color w:val="000000"/>
          <w:lang w:val="ro-RO"/>
        </w:rPr>
        <w:t>şi</w:t>
      </w:r>
      <w:proofErr w:type="spellEnd"/>
      <w:r w:rsidRPr="00BE1811">
        <w:rPr>
          <w:color w:val="000000"/>
          <w:lang w:val="ro-RO"/>
        </w:rPr>
        <w:t xml:space="preserve"> o rată de retur a capitalului investit comparabilă cu </w:t>
      </w:r>
      <w:proofErr w:type="spellStart"/>
      <w:r w:rsidRPr="00BE1811">
        <w:rPr>
          <w:color w:val="000000"/>
          <w:lang w:val="ro-RO"/>
        </w:rPr>
        <w:t>performanţele</w:t>
      </w:r>
      <w:proofErr w:type="spellEnd"/>
      <w:r w:rsidRPr="00BE1811">
        <w:rPr>
          <w:color w:val="000000"/>
          <w:lang w:val="ro-RO"/>
        </w:rPr>
        <w:t xml:space="preserve"> altor proiecte din domeniul respectiv.</w:t>
      </w:r>
    </w:p>
    <w:p w14:paraId="24093C56" w14:textId="77777777" w:rsidR="00A315E0" w:rsidRPr="00BE1811" w:rsidRDefault="00A315E0" w:rsidP="00935EE3">
      <w:pPr>
        <w:pStyle w:val="Bodytext100"/>
        <w:shd w:val="clear" w:color="auto" w:fill="auto"/>
        <w:spacing w:before="0" w:line="274" w:lineRule="exact"/>
        <w:ind w:firstLine="0"/>
        <w:rPr>
          <w:lang w:val="fr-FR"/>
        </w:rPr>
      </w:pPr>
      <w:r w:rsidRPr="00BE1811">
        <w:rPr>
          <w:color w:val="000000"/>
          <w:lang w:val="ro-RO"/>
        </w:rPr>
        <w:t xml:space="preserve">Calculul indicatorilor de capital se face pe baza fluxului de numerar ce stă la baza VFNA/C </w:t>
      </w:r>
      <w:proofErr w:type="spellStart"/>
      <w:r w:rsidRPr="00BE1811">
        <w:rPr>
          <w:color w:val="000000"/>
          <w:lang w:val="ro-RO"/>
        </w:rPr>
        <w:t>şi</w:t>
      </w:r>
      <w:proofErr w:type="spellEnd"/>
      <w:r w:rsidRPr="00BE1811">
        <w:rPr>
          <w:color w:val="000000"/>
          <w:lang w:val="ro-RO"/>
        </w:rPr>
        <w:t xml:space="preserve"> RRF/C în care costul </w:t>
      </w:r>
      <w:proofErr w:type="spellStart"/>
      <w:r w:rsidRPr="00BE1811">
        <w:rPr>
          <w:color w:val="000000"/>
          <w:lang w:val="ro-RO"/>
        </w:rPr>
        <w:t>investiţional</w:t>
      </w:r>
      <w:proofErr w:type="spellEnd"/>
      <w:r w:rsidRPr="00BE1811">
        <w:rPr>
          <w:color w:val="000000"/>
          <w:lang w:val="ro-RO"/>
        </w:rPr>
        <w:t xml:space="preserve"> total se </w:t>
      </w:r>
      <w:proofErr w:type="spellStart"/>
      <w:r w:rsidRPr="00BE1811">
        <w:rPr>
          <w:color w:val="000000"/>
          <w:lang w:val="ro-RO"/>
        </w:rPr>
        <w:t>înlocuieşte</w:t>
      </w:r>
      <w:proofErr w:type="spellEnd"/>
      <w:r w:rsidRPr="00BE1811">
        <w:rPr>
          <w:color w:val="000000"/>
          <w:lang w:val="ro-RO"/>
        </w:rPr>
        <w:t xml:space="preserve"> cu suma </w:t>
      </w:r>
      <w:proofErr w:type="spellStart"/>
      <w:r w:rsidRPr="00BE1811">
        <w:rPr>
          <w:color w:val="000000"/>
          <w:lang w:val="ro-RO"/>
        </w:rPr>
        <w:t>finanţată</w:t>
      </w:r>
      <w:proofErr w:type="spellEnd"/>
      <w:r w:rsidRPr="00BE1811">
        <w:rPr>
          <w:color w:val="000000"/>
          <w:lang w:val="ro-RO"/>
        </w:rPr>
        <w:t xml:space="preserve"> din surse proprii de către solicitant, </w:t>
      </w:r>
      <w:proofErr w:type="spellStart"/>
      <w:r w:rsidRPr="00BE1811">
        <w:rPr>
          <w:color w:val="000000"/>
          <w:lang w:val="ro-RO"/>
        </w:rPr>
        <w:t>finanţarea</w:t>
      </w:r>
      <w:proofErr w:type="spellEnd"/>
      <w:r w:rsidRPr="00BE1811">
        <w:rPr>
          <w:color w:val="000000"/>
          <w:lang w:val="ro-RO"/>
        </w:rPr>
        <w:t xml:space="preserve"> nerambursabilă nu se ia în calcul, creditul </w:t>
      </w:r>
      <w:proofErr w:type="spellStart"/>
      <w:r w:rsidRPr="00BE1811">
        <w:rPr>
          <w:color w:val="000000"/>
          <w:lang w:val="ro-RO"/>
        </w:rPr>
        <w:t>şi</w:t>
      </w:r>
      <w:proofErr w:type="spellEnd"/>
      <w:r w:rsidRPr="00BE1811">
        <w:rPr>
          <w:color w:val="000000"/>
          <w:lang w:val="ro-RO"/>
        </w:rPr>
        <w:t xml:space="preserve"> costul acestuia se </w:t>
      </w:r>
      <w:proofErr w:type="spellStart"/>
      <w:r w:rsidRPr="00BE1811">
        <w:rPr>
          <w:color w:val="000000"/>
          <w:lang w:val="ro-RO"/>
        </w:rPr>
        <w:t>evidenţiază</w:t>
      </w:r>
      <w:proofErr w:type="spellEnd"/>
      <w:r w:rsidRPr="00BE1811">
        <w:rPr>
          <w:color w:val="000000"/>
          <w:lang w:val="ro-RO"/>
        </w:rPr>
        <w:t xml:space="preserve"> ca o </w:t>
      </w:r>
      <w:proofErr w:type="spellStart"/>
      <w:r w:rsidRPr="00BE1811">
        <w:rPr>
          <w:color w:val="000000"/>
          <w:lang w:val="ro-RO"/>
        </w:rPr>
        <w:t>ieşire</w:t>
      </w:r>
      <w:proofErr w:type="spellEnd"/>
      <w:r w:rsidRPr="00BE1811">
        <w:rPr>
          <w:color w:val="000000"/>
          <w:lang w:val="ro-RO"/>
        </w:rPr>
        <w:t xml:space="preserve"> pe parcursul perioadei de operare în conformitate cu planul de rambursare.</w:t>
      </w:r>
    </w:p>
    <w:p w14:paraId="115C77A0" w14:textId="77777777" w:rsidR="00A315E0" w:rsidRPr="00BE1811" w:rsidRDefault="00A315E0" w:rsidP="00935EE3">
      <w:pPr>
        <w:pStyle w:val="Bodytext100"/>
        <w:shd w:val="clear" w:color="auto" w:fill="auto"/>
        <w:spacing w:before="0" w:after="627" w:line="274" w:lineRule="exact"/>
        <w:ind w:firstLine="0"/>
        <w:rPr>
          <w:lang w:val="fr-FR"/>
        </w:rPr>
      </w:pPr>
      <w:r w:rsidRPr="00BE1811">
        <w:rPr>
          <w:color w:val="000000"/>
          <w:lang w:val="ro-RO"/>
        </w:rPr>
        <w:t xml:space="preserve">Valoarea RRF/K nu trebuie sa </w:t>
      </w:r>
      <w:proofErr w:type="spellStart"/>
      <w:r w:rsidRPr="00BE1811">
        <w:rPr>
          <w:color w:val="000000"/>
          <w:lang w:val="ro-RO"/>
        </w:rPr>
        <w:t>depăşească</w:t>
      </w:r>
      <w:proofErr w:type="spellEnd"/>
      <w:r w:rsidRPr="00BE1811">
        <w:rPr>
          <w:color w:val="000000"/>
          <w:lang w:val="ro-RO"/>
        </w:rPr>
        <w:t xml:space="preserve"> valorile de </w:t>
      </w:r>
      <w:proofErr w:type="spellStart"/>
      <w:r w:rsidRPr="00BE1811">
        <w:rPr>
          <w:color w:val="000000"/>
          <w:lang w:val="ro-RO"/>
        </w:rPr>
        <w:t>referinţă</w:t>
      </w:r>
      <w:proofErr w:type="spellEnd"/>
      <w:r w:rsidRPr="00BE1811">
        <w:rPr>
          <w:color w:val="000000"/>
          <w:lang w:val="ro-RO"/>
        </w:rPr>
        <w:t xml:space="preserve"> privind profitabilitatea </w:t>
      </w:r>
      <w:proofErr w:type="spellStart"/>
      <w:r w:rsidRPr="00BE1811">
        <w:rPr>
          <w:color w:val="000000"/>
          <w:lang w:val="ro-RO"/>
        </w:rPr>
        <w:t>aşteptată</w:t>
      </w:r>
      <w:proofErr w:type="spellEnd"/>
      <w:r w:rsidRPr="00BE1811">
        <w:rPr>
          <w:color w:val="000000"/>
          <w:lang w:val="ro-RO"/>
        </w:rPr>
        <w:t xml:space="preserve"> pentru sectorul respectiv. Valorile de </w:t>
      </w:r>
      <w:proofErr w:type="spellStart"/>
      <w:r w:rsidRPr="00BE1811">
        <w:rPr>
          <w:color w:val="000000"/>
          <w:lang w:val="ro-RO"/>
        </w:rPr>
        <w:t>referinţa</w:t>
      </w:r>
      <w:proofErr w:type="spellEnd"/>
      <w:r w:rsidRPr="00BE1811">
        <w:rPr>
          <w:color w:val="000000"/>
          <w:lang w:val="ro-RO"/>
        </w:rPr>
        <w:t xml:space="preserve"> la care se va raporta solicitantul vor fi justificate in mod corespunzător de către acesta.</w:t>
      </w:r>
    </w:p>
    <w:p w14:paraId="2365FA70" w14:textId="77777777" w:rsidR="00A315E0" w:rsidRPr="00BE1811" w:rsidRDefault="00A315E0" w:rsidP="00935EE3">
      <w:pPr>
        <w:spacing w:after="170" w:line="410" w:lineRule="exact"/>
        <w:ind w:left="780" w:hanging="360"/>
        <w:jc w:val="both"/>
        <w:rPr>
          <w:rStyle w:val="Bodytext2Bold"/>
          <w:rFonts w:ascii="Times New Roman" w:hAnsi="Times New Roman" w:cs="Times New Roman"/>
        </w:rPr>
      </w:pPr>
      <w:bookmarkStart w:id="362" w:name="bookmark40"/>
      <w:bookmarkStart w:id="363" w:name="_Toc74560960"/>
      <w:bookmarkStart w:id="364" w:name="_Toc75446547"/>
      <w:bookmarkStart w:id="365" w:name="_Toc75446659"/>
      <w:r w:rsidRPr="00BE1811">
        <w:rPr>
          <w:rStyle w:val="Bodytext2Bold"/>
          <w:rFonts w:ascii="Times New Roman" w:hAnsi="Times New Roman" w:cs="Times New Roman"/>
        </w:rPr>
        <w:lastRenderedPageBreak/>
        <w:t xml:space="preserve">• Tabelul de calcul a </w:t>
      </w:r>
      <w:proofErr w:type="spellStart"/>
      <w:r w:rsidRPr="00BE1811">
        <w:rPr>
          <w:rStyle w:val="Bodytext2Bold"/>
          <w:rFonts w:ascii="Times New Roman" w:hAnsi="Times New Roman" w:cs="Times New Roman"/>
        </w:rPr>
        <w:t>sustenabilităţii</w:t>
      </w:r>
      <w:proofErr w:type="spellEnd"/>
      <w:r w:rsidRPr="00BE1811">
        <w:rPr>
          <w:rStyle w:val="Bodytext2Bold"/>
          <w:rFonts w:ascii="Times New Roman" w:hAnsi="Times New Roman" w:cs="Times New Roman"/>
        </w:rPr>
        <w:t xml:space="preserve"> financiare</w:t>
      </w:r>
      <w:bookmarkEnd w:id="362"/>
      <w:bookmarkEnd w:id="363"/>
      <w:bookmarkEnd w:id="364"/>
      <w:bookmarkEnd w:id="365"/>
    </w:p>
    <w:p w14:paraId="1A454ED7" w14:textId="77777777" w:rsidR="00A315E0" w:rsidRPr="00BE1811" w:rsidRDefault="00A315E0" w:rsidP="00935EE3">
      <w:pPr>
        <w:pStyle w:val="Bodytext100"/>
        <w:shd w:val="clear" w:color="auto" w:fill="auto"/>
        <w:spacing w:before="0" w:after="57" w:line="270" w:lineRule="exact"/>
        <w:ind w:firstLine="0"/>
        <w:rPr>
          <w:lang w:val="fr-FR"/>
        </w:rPr>
      </w:pPr>
      <w:r w:rsidRPr="00BE1811">
        <w:rPr>
          <w:color w:val="000000"/>
          <w:lang w:val="ro-RO"/>
        </w:rPr>
        <w:t xml:space="preserve">Verificarea </w:t>
      </w:r>
      <w:proofErr w:type="spellStart"/>
      <w:r w:rsidRPr="00BE1811">
        <w:rPr>
          <w:color w:val="000000"/>
          <w:lang w:val="ro-RO"/>
        </w:rPr>
        <w:t>sustenabilităţii</w:t>
      </w:r>
      <w:proofErr w:type="spellEnd"/>
      <w:r w:rsidRPr="00BE1811">
        <w:rPr>
          <w:color w:val="000000"/>
          <w:lang w:val="ro-RO"/>
        </w:rPr>
        <w:t xml:space="preserve"> financiare a proiectului implică proiectarea unui flux de numerar cumulat pozitiv pe fiecare an al perioadei analizate demonstrând că proiectul nu întâmpină riscul unui deficit de numerar (</w:t>
      </w:r>
      <w:proofErr w:type="spellStart"/>
      <w:r w:rsidRPr="00BE1811">
        <w:rPr>
          <w:color w:val="000000"/>
          <w:lang w:val="ro-RO"/>
        </w:rPr>
        <w:t>lichidităţi</w:t>
      </w:r>
      <w:proofErr w:type="spellEnd"/>
      <w:r w:rsidRPr="00BE1811">
        <w:rPr>
          <w:color w:val="000000"/>
          <w:lang w:val="ro-RO"/>
        </w:rPr>
        <w:t xml:space="preserve">) care să pună în pericol realizarea sau operarea </w:t>
      </w:r>
      <w:proofErr w:type="spellStart"/>
      <w:r w:rsidRPr="00BE1811">
        <w:rPr>
          <w:color w:val="000000"/>
          <w:lang w:val="ro-RO"/>
        </w:rPr>
        <w:t>investiţiei</w:t>
      </w:r>
      <w:proofErr w:type="spellEnd"/>
      <w:r w:rsidRPr="00BE1811">
        <w:rPr>
          <w:color w:val="000000"/>
          <w:lang w:val="ro-RO"/>
        </w:rPr>
        <w:t>.</w:t>
      </w:r>
    </w:p>
    <w:p w14:paraId="6FEE51C3" w14:textId="77777777" w:rsidR="00A315E0" w:rsidRPr="00BE1811" w:rsidRDefault="00A315E0" w:rsidP="00935EE3">
      <w:pPr>
        <w:pStyle w:val="Bodytext100"/>
        <w:shd w:val="clear" w:color="auto" w:fill="auto"/>
        <w:spacing w:before="0" w:after="0" w:line="274" w:lineRule="exact"/>
        <w:ind w:firstLine="0"/>
        <w:rPr>
          <w:color w:val="000000"/>
          <w:lang w:val="ro-RO"/>
        </w:rPr>
      </w:pPr>
      <w:proofErr w:type="spellStart"/>
      <w:r w:rsidRPr="00BE1811">
        <w:rPr>
          <w:color w:val="000000"/>
          <w:lang w:val="ro-RO"/>
        </w:rPr>
        <w:t>Diferenţa</w:t>
      </w:r>
      <w:proofErr w:type="spellEnd"/>
      <w:r w:rsidRPr="00BE1811">
        <w:rPr>
          <w:color w:val="000000"/>
          <w:lang w:val="ro-RO"/>
        </w:rPr>
        <w:t xml:space="preserve"> între intrările </w:t>
      </w:r>
      <w:proofErr w:type="spellStart"/>
      <w:r w:rsidRPr="00BE1811">
        <w:rPr>
          <w:color w:val="000000"/>
          <w:lang w:val="ro-RO"/>
        </w:rPr>
        <w:t>şi</w:t>
      </w:r>
      <w:proofErr w:type="spellEnd"/>
      <w:r w:rsidRPr="00BE1811">
        <w:rPr>
          <w:color w:val="000000"/>
          <w:lang w:val="ro-RO"/>
        </w:rPr>
        <w:t xml:space="preserve"> </w:t>
      </w:r>
      <w:proofErr w:type="spellStart"/>
      <w:r w:rsidRPr="00BE1811">
        <w:rPr>
          <w:color w:val="000000"/>
          <w:lang w:val="ro-RO"/>
        </w:rPr>
        <w:t>ieşirile</w:t>
      </w:r>
      <w:proofErr w:type="spellEnd"/>
      <w:r w:rsidRPr="00BE1811">
        <w:rPr>
          <w:color w:val="000000"/>
          <w:lang w:val="ro-RO"/>
        </w:rPr>
        <w:t xml:space="preserve"> de numerar reprezintă deficitul sau, după caz, surplusul perioadei respective </w:t>
      </w:r>
      <w:proofErr w:type="spellStart"/>
      <w:r w:rsidRPr="00BE1811">
        <w:rPr>
          <w:color w:val="000000"/>
          <w:lang w:val="ro-RO"/>
        </w:rPr>
        <w:t>şi</w:t>
      </w:r>
      <w:proofErr w:type="spellEnd"/>
      <w:r w:rsidRPr="00BE1811">
        <w:rPr>
          <w:color w:val="000000"/>
          <w:lang w:val="ro-RO"/>
        </w:rPr>
        <w:t xml:space="preserve"> se cumulează la rezultatul anterior. Fluxul de numerar folosit în sustenabilitate nu se actualizează. Intrările includ toate veniturile din valorificarea produselor/serviciilor precum </w:t>
      </w:r>
      <w:proofErr w:type="spellStart"/>
      <w:r w:rsidRPr="00BE1811">
        <w:rPr>
          <w:color w:val="000000"/>
          <w:lang w:val="ro-RO"/>
        </w:rPr>
        <w:t>şi</w:t>
      </w:r>
      <w:proofErr w:type="spellEnd"/>
      <w:r w:rsidRPr="00BE1811">
        <w:rPr>
          <w:color w:val="000000"/>
          <w:lang w:val="ro-RO"/>
        </w:rPr>
        <w:t xml:space="preserve"> toate intrările de numerar datorate managementului resurselor financiare. Valoarea reziduală nu se ia în considerare. </w:t>
      </w:r>
      <w:proofErr w:type="spellStart"/>
      <w:r w:rsidRPr="00BE1811">
        <w:rPr>
          <w:color w:val="000000"/>
          <w:lang w:val="ro-RO"/>
        </w:rPr>
        <w:t>Ieşirile</w:t>
      </w:r>
      <w:proofErr w:type="spellEnd"/>
      <w:r w:rsidRPr="00BE1811">
        <w:rPr>
          <w:color w:val="000000"/>
          <w:lang w:val="ro-RO"/>
        </w:rPr>
        <w:t xml:space="preserve"> reprezintă costurile </w:t>
      </w:r>
      <w:proofErr w:type="spellStart"/>
      <w:r w:rsidRPr="00BE1811">
        <w:rPr>
          <w:color w:val="000000"/>
          <w:lang w:val="ro-RO"/>
        </w:rPr>
        <w:t>investiţionale</w:t>
      </w:r>
      <w:proofErr w:type="spellEnd"/>
      <w:r w:rsidRPr="00BE1811">
        <w:rPr>
          <w:color w:val="000000"/>
          <w:lang w:val="ro-RO"/>
        </w:rPr>
        <w:t xml:space="preserve">, costurile de operare, rambursările de credite, </w:t>
      </w:r>
      <w:proofErr w:type="spellStart"/>
      <w:r w:rsidRPr="00BE1811">
        <w:rPr>
          <w:color w:val="000000"/>
          <w:lang w:val="ro-RO"/>
        </w:rPr>
        <w:t>plăţi</w:t>
      </w:r>
      <w:proofErr w:type="spellEnd"/>
      <w:r w:rsidRPr="00BE1811">
        <w:rPr>
          <w:color w:val="000000"/>
          <w:lang w:val="ro-RO"/>
        </w:rPr>
        <w:t xml:space="preserve"> dobânzi </w:t>
      </w:r>
      <w:proofErr w:type="spellStart"/>
      <w:r w:rsidRPr="00BE1811">
        <w:rPr>
          <w:color w:val="000000"/>
          <w:lang w:val="ro-RO"/>
        </w:rPr>
        <w:t>şi</w:t>
      </w:r>
      <w:proofErr w:type="spellEnd"/>
      <w:r w:rsidRPr="00BE1811">
        <w:rPr>
          <w:color w:val="000000"/>
          <w:lang w:val="ro-RO"/>
        </w:rPr>
        <w:t xml:space="preserve"> alte cheltuieli ocazionate de </w:t>
      </w:r>
      <w:proofErr w:type="spellStart"/>
      <w:r w:rsidRPr="00BE1811">
        <w:rPr>
          <w:color w:val="000000"/>
          <w:lang w:val="ro-RO"/>
        </w:rPr>
        <w:t>obţinerea</w:t>
      </w:r>
      <w:proofErr w:type="spellEnd"/>
      <w:r w:rsidRPr="00BE1811">
        <w:rPr>
          <w:color w:val="000000"/>
          <w:lang w:val="ro-RO"/>
        </w:rPr>
        <w:t xml:space="preserve"> creditării, taxele </w:t>
      </w:r>
      <w:proofErr w:type="spellStart"/>
      <w:r w:rsidRPr="00BE1811">
        <w:rPr>
          <w:color w:val="000000"/>
          <w:lang w:val="ro-RO"/>
        </w:rPr>
        <w:t>şi</w:t>
      </w:r>
      <w:proofErr w:type="spellEnd"/>
      <w:r w:rsidRPr="00BE1811">
        <w:rPr>
          <w:color w:val="000000"/>
          <w:lang w:val="ro-RO"/>
        </w:rPr>
        <w:t xml:space="preserve"> impozitele, alte </w:t>
      </w:r>
      <w:proofErr w:type="spellStart"/>
      <w:r w:rsidRPr="00BE1811">
        <w:rPr>
          <w:color w:val="000000"/>
          <w:lang w:val="ro-RO"/>
        </w:rPr>
        <w:t>plăţi</w:t>
      </w:r>
      <w:proofErr w:type="spellEnd"/>
      <w:r w:rsidRPr="00BE1811">
        <w:rPr>
          <w:color w:val="000000"/>
          <w:lang w:val="ro-RO"/>
        </w:rPr>
        <w:t xml:space="preserve"> generate de aranjamentele financiare încheiate pentru asigurarea surselor de </w:t>
      </w:r>
      <w:proofErr w:type="spellStart"/>
      <w:r w:rsidRPr="00BE1811">
        <w:rPr>
          <w:color w:val="000000"/>
          <w:lang w:val="ro-RO"/>
        </w:rPr>
        <w:t>finanţare</w:t>
      </w:r>
      <w:proofErr w:type="spellEnd"/>
      <w:r w:rsidRPr="00BE1811">
        <w:rPr>
          <w:color w:val="000000"/>
          <w:lang w:val="ro-RO"/>
        </w:rPr>
        <w:t xml:space="preserve"> a </w:t>
      </w:r>
      <w:proofErr w:type="spellStart"/>
      <w:r w:rsidRPr="00BE1811">
        <w:rPr>
          <w:color w:val="000000"/>
          <w:lang w:val="ro-RO"/>
        </w:rPr>
        <w:t>investiţiei</w:t>
      </w:r>
      <w:proofErr w:type="spellEnd"/>
      <w:r w:rsidRPr="00BE1811">
        <w:rPr>
          <w:color w:val="000000"/>
          <w:lang w:val="ro-RO"/>
        </w:rPr>
        <w:t>.</w:t>
      </w:r>
    </w:p>
    <w:p w14:paraId="24C3A6DE" w14:textId="77777777" w:rsidR="00112CF7" w:rsidRPr="00BE1811" w:rsidRDefault="00112CF7" w:rsidP="00935EE3">
      <w:pPr>
        <w:pStyle w:val="Bodytext100"/>
        <w:shd w:val="clear" w:color="auto" w:fill="auto"/>
        <w:spacing w:before="0" w:after="0" w:line="274" w:lineRule="exact"/>
        <w:ind w:firstLine="0"/>
        <w:rPr>
          <w:color w:val="000000"/>
          <w:lang w:val="ro-RO"/>
        </w:rPr>
      </w:pPr>
    </w:p>
    <w:p w14:paraId="00E56466" w14:textId="77777777" w:rsidR="00112CF7" w:rsidRPr="00BE1811" w:rsidRDefault="00112CF7" w:rsidP="00A315E0">
      <w:pPr>
        <w:pStyle w:val="Bodytext100"/>
        <w:shd w:val="clear" w:color="auto" w:fill="auto"/>
        <w:spacing w:before="0" w:after="0" w:line="274" w:lineRule="exact"/>
        <w:ind w:firstLine="0"/>
        <w:rPr>
          <w:color w:val="000000"/>
          <w:lang w:val="ro-RO"/>
        </w:rPr>
      </w:pPr>
    </w:p>
    <w:p w14:paraId="7B49570C"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479D57D4"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7A3F37C1"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664ADBD9"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60E11408"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35CA6EF1"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320EECF1"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01A4A7C8"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24C5490C"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3F901D57"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16C258A1"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71DAE43C" w14:textId="77777777" w:rsidR="00AA583E" w:rsidRPr="00BE1811" w:rsidRDefault="00AA583E" w:rsidP="00A315E0">
      <w:pPr>
        <w:pStyle w:val="Bodytext100"/>
        <w:shd w:val="clear" w:color="auto" w:fill="auto"/>
        <w:spacing w:before="0" w:after="0" w:line="274" w:lineRule="exact"/>
        <w:ind w:firstLine="0"/>
        <w:rPr>
          <w:color w:val="000000"/>
          <w:lang w:val="ro-RO"/>
        </w:rPr>
      </w:pPr>
    </w:p>
    <w:p w14:paraId="6E66EEBD" w14:textId="77777777" w:rsidR="00651BE1" w:rsidRPr="00BE1811" w:rsidRDefault="00651BE1" w:rsidP="00112CF7"/>
    <w:p w14:paraId="7DE1C749" w14:textId="77777777" w:rsidR="00651BE1" w:rsidRPr="00BE1811" w:rsidRDefault="00651BE1" w:rsidP="00112CF7"/>
    <w:p w14:paraId="59A73AD2" w14:textId="77777777" w:rsidR="00651BE1" w:rsidRPr="00BE1811" w:rsidRDefault="00651BE1" w:rsidP="00112CF7"/>
    <w:p w14:paraId="7F887B81" w14:textId="77777777" w:rsidR="00651BE1" w:rsidRPr="00BE1811" w:rsidRDefault="00651BE1" w:rsidP="00112CF7"/>
    <w:p w14:paraId="31F6EF50" w14:textId="77777777" w:rsidR="00651BE1" w:rsidRPr="00BE1811" w:rsidRDefault="00651BE1" w:rsidP="00112CF7"/>
    <w:p w14:paraId="694795D2" w14:textId="77777777" w:rsidR="00651BE1" w:rsidRPr="00BE1811" w:rsidRDefault="00651BE1" w:rsidP="00112CF7"/>
    <w:p w14:paraId="7A4B773F" w14:textId="77777777" w:rsidR="00651BE1" w:rsidRPr="00BE1811" w:rsidRDefault="00651BE1" w:rsidP="00112CF7"/>
    <w:p w14:paraId="3C2AA38C" w14:textId="77777777" w:rsidR="00651BE1" w:rsidRPr="00BE1811" w:rsidRDefault="00651BE1" w:rsidP="00112CF7"/>
    <w:p w14:paraId="4AD10ED8" w14:textId="77777777" w:rsidR="00651BE1" w:rsidRPr="00BE1811" w:rsidRDefault="00651BE1" w:rsidP="00112CF7"/>
    <w:p w14:paraId="51335E44" w14:textId="77777777" w:rsidR="00651BE1" w:rsidRPr="00BE1811" w:rsidRDefault="00651BE1" w:rsidP="00112CF7"/>
    <w:p w14:paraId="3AB442D3" w14:textId="77777777" w:rsidR="00651BE1" w:rsidRPr="00BE1811" w:rsidRDefault="00651BE1" w:rsidP="00112CF7"/>
    <w:p w14:paraId="3074769D" w14:textId="77777777" w:rsidR="00651BE1" w:rsidRPr="00BE1811" w:rsidRDefault="00651BE1" w:rsidP="00112CF7"/>
    <w:p w14:paraId="7EF73654" w14:textId="77777777" w:rsidR="00651BE1" w:rsidRPr="00BE1811" w:rsidRDefault="00651BE1" w:rsidP="00112CF7"/>
    <w:p w14:paraId="6CEC37CA" w14:textId="77777777" w:rsidR="00651BE1" w:rsidRPr="00BE1811" w:rsidRDefault="00651BE1" w:rsidP="00112CF7"/>
    <w:p w14:paraId="3D252337" w14:textId="77777777" w:rsidR="00651BE1" w:rsidRPr="00BE1811" w:rsidRDefault="00651BE1" w:rsidP="00112CF7"/>
    <w:p w14:paraId="54C4BEEF" w14:textId="77777777" w:rsidR="00651BE1" w:rsidRPr="00BE1811" w:rsidRDefault="00651BE1" w:rsidP="00112CF7"/>
    <w:p w14:paraId="537CEAB7" w14:textId="4C8AC749" w:rsidR="00651BE1" w:rsidRPr="00BE1811" w:rsidRDefault="00651BE1" w:rsidP="00651BE1">
      <w:pPr>
        <w:jc w:val="right"/>
        <w:rPr>
          <w:b/>
          <w:bCs/>
        </w:rPr>
      </w:pPr>
      <w:r w:rsidRPr="00BE1811">
        <w:rPr>
          <w:b/>
          <w:bCs/>
        </w:rPr>
        <w:lastRenderedPageBreak/>
        <w:t>ANEXA 6.1</w:t>
      </w:r>
    </w:p>
    <w:p w14:paraId="7A454BEA" w14:textId="77777777" w:rsidR="00651BE1" w:rsidRPr="00BE1811" w:rsidRDefault="00651BE1" w:rsidP="00651BE1">
      <w:pPr>
        <w:jc w:val="center"/>
        <w:rPr>
          <w:lang w:val="pt-PT"/>
        </w:rPr>
      </w:pPr>
      <w:r w:rsidRPr="00BE1811">
        <w:rPr>
          <w:b/>
          <w:lang w:val="pt-PT"/>
        </w:rPr>
        <w:t>FIŞA DE VERIFICARE ADMINISTRATIVĂ ȘI A ELIGIBILITĂȚII</w:t>
      </w:r>
    </w:p>
    <w:p w14:paraId="4F7E3D41" w14:textId="77777777" w:rsidR="00651BE1" w:rsidRPr="00BE1811" w:rsidRDefault="00651BE1" w:rsidP="00651BE1">
      <w:pPr>
        <w:jc w:val="center"/>
        <w:rPr>
          <w:b/>
        </w:rPr>
      </w:pPr>
      <w:r w:rsidRPr="00BE1811">
        <w:rPr>
          <w:b/>
          <w:lang w:val="pt-PT"/>
        </w:rPr>
        <w:t xml:space="preserve">Competiţia </w:t>
      </w:r>
      <w:r w:rsidRPr="00BE1811">
        <w:rPr>
          <w:b/>
        </w:rPr>
        <w:t>POC – Acțiunea 1.1.1 Mari infrastructuri de CD</w:t>
      </w:r>
      <w:r w:rsidRPr="00BE1811">
        <w:rPr>
          <w:b/>
          <w:noProof/>
        </w:rPr>
        <w:t xml:space="preserve"> </w:t>
      </w:r>
    </w:p>
    <w:p w14:paraId="3900BA29" w14:textId="77777777" w:rsidR="00651BE1" w:rsidRPr="00BE1811" w:rsidRDefault="00651BE1" w:rsidP="00651BE1">
      <w:pPr>
        <w:jc w:val="center"/>
        <w:rPr>
          <w:b/>
          <w:bCs/>
        </w:rPr>
      </w:pPr>
      <w:r w:rsidRPr="00BE1811">
        <w:rPr>
          <w:b/>
        </w:rPr>
        <w:t>Tip de proiect: Proiecte pentru Clustere de inovare</w:t>
      </w:r>
    </w:p>
    <w:p w14:paraId="6BF27EAC" w14:textId="77777777" w:rsidR="00651BE1" w:rsidRPr="00BE1811" w:rsidRDefault="00651BE1" w:rsidP="00651BE1">
      <w:pPr>
        <w:jc w:val="center"/>
        <w:rPr>
          <w:lang w:val="pt-PT"/>
        </w:rPr>
      </w:pPr>
    </w:p>
    <w:p w14:paraId="50F28D23" w14:textId="77777777" w:rsidR="00651BE1" w:rsidRPr="00BE1811" w:rsidRDefault="00651BE1" w:rsidP="00651BE1">
      <w:pPr>
        <w:tabs>
          <w:tab w:val="left" w:pos="4820"/>
        </w:tabs>
        <w:spacing w:line="240" w:lineRule="exact"/>
        <w:jc w:val="both"/>
      </w:pPr>
      <w:r w:rsidRPr="00BE1811">
        <w:t>Nume și prenume Evaluator/i ____________________________________ Data ___________</w:t>
      </w:r>
    </w:p>
    <w:p w14:paraId="041D4CEA" w14:textId="77777777" w:rsidR="00651BE1" w:rsidRPr="00BE1811" w:rsidRDefault="00651BE1" w:rsidP="00651BE1">
      <w:pPr>
        <w:rPr>
          <w:lang w:val="en-GB"/>
        </w:rPr>
      </w:pPr>
      <w:r w:rsidRPr="00BE1811">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651BE1" w:rsidRPr="00BE1811" w14:paraId="660556E0" w14:textId="77777777" w:rsidTr="00DB13E8">
        <w:tc>
          <w:tcPr>
            <w:tcW w:w="3369" w:type="dxa"/>
            <w:tcBorders>
              <w:top w:val="single" w:sz="4" w:space="0" w:color="auto"/>
              <w:bottom w:val="single" w:sz="4" w:space="0" w:color="auto"/>
              <w:right w:val="single" w:sz="4" w:space="0" w:color="auto"/>
            </w:tcBorders>
            <w:vAlign w:val="center"/>
          </w:tcPr>
          <w:p w14:paraId="731C4E46" w14:textId="77777777" w:rsidR="00651BE1" w:rsidRPr="00BE1811" w:rsidRDefault="00651BE1" w:rsidP="00DB13E8">
            <w:pPr>
              <w:spacing w:before="120"/>
              <w:rPr>
                <w:lang w:val="en-GB"/>
              </w:rPr>
            </w:pPr>
            <w:r w:rsidRPr="00BE1811">
              <w:t>Număr de înregistrare (</w:t>
            </w:r>
            <w:proofErr w:type="spellStart"/>
            <w:r w:rsidRPr="00BE1811">
              <w:t>MySMIS</w:t>
            </w:r>
            <w:proofErr w:type="spellEnd"/>
            <w:r w:rsidRPr="00BE1811">
              <w:t xml:space="preserve">): </w:t>
            </w:r>
          </w:p>
        </w:tc>
        <w:tc>
          <w:tcPr>
            <w:tcW w:w="6417" w:type="dxa"/>
            <w:tcBorders>
              <w:top w:val="single" w:sz="4" w:space="0" w:color="auto"/>
              <w:left w:val="single" w:sz="4" w:space="0" w:color="auto"/>
              <w:bottom w:val="single" w:sz="4" w:space="0" w:color="auto"/>
            </w:tcBorders>
            <w:vAlign w:val="center"/>
          </w:tcPr>
          <w:p w14:paraId="1FF3C626" w14:textId="77777777" w:rsidR="00651BE1" w:rsidRPr="00BE1811" w:rsidRDefault="00651BE1" w:rsidP="00DB13E8">
            <w:pPr>
              <w:spacing w:before="120"/>
              <w:rPr>
                <w:lang w:val="en-GB"/>
              </w:rPr>
            </w:pPr>
          </w:p>
        </w:tc>
      </w:tr>
      <w:tr w:rsidR="00651BE1" w:rsidRPr="00BE1811" w14:paraId="1FFF25D1" w14:textId="77777777" w:rsidTr="00DB13E8">
        <w:tc>
          <w:tcPr>
            <w:tcW w:w="3369" w:type="dxa"/>
            <w:tcBorders>
              <w:top w:val="single" w:sz="4" w:space="0" w:color="auto"/>
              <w:bottom w:val="single" w:sz="4" w:space="0" w:color="auto"/>
              <w:right w:val="single" w:sz="4" w:space="0" w:color="auto"/>
            </w:tcBorders>
            <w:vAlign w:val="center"/>
          </w:tcPr>
          <w:p w14:paraId="75E2BC9E" w14:textId="77777777" w:rsidR="00651BE1" w:rsidRPr="00BE1811" w:rsidRDefault="00651BE1" w:rsidP="00DB13E8">
            <w:pPr>
              <w:spacing w:before="120"/>
              <w:rPr>
                <w:lang w:val="en-GB"/>
              </w:rPr>
            </w:pPr>
            <w:r w:rsidRPr="00BE1811">
              <w:t>Entitatea solicitantă:</w:t>
            </w:r>
          </w:p>
        </w:tc>
        <w:tc>
          <w:tcPr>
            <w:tcW w:w="6417" w:type="dxa"/>
            <w:tcBorders>
              <w:top w:val="single" w:sz="4" w:space="0" w:color="auto"/>
              <w:left w:val="single" w:sz="4" w:space="0" w:color="auto"/>
              <w:bottom w:val="single" w:sz="4" w:space="0" w:color="auto"/>
            </w:tcBorders>
            <w:vAlign w:val="center"/>
          </w:tcPr>
          <w:p w14:paraId="166AF329" w14:textId="77777777" w:rsidR="00651BE1" w:rsidRPr="00BE1811" w:rsidRDefault="00651BE1" w:rsidP="00DB13E8">
            <w:pPr>
              <w:spacing w:before="120"/>
              <w:rPr>
                <w:lang w:val="en-GB"/>
              </w:rPr>
            </w:pPr>
          </w:p>
        </w:tc>
      </w:tr>
      <w:tr w:rsidR="00651BE1" w:rsidRPr="00BE1811" w14:paraId="319B01E5" w14:textId="77777777" w:rsidTr="00DB13E8">
        <w:tc>
          <w:tcPr>
            <w:tcW w:w="3369" w:type="dxa"/>
            <w:tcBorders>
              <w:top w:val="single" w:sz="4" w:space="0" w:color="auto"/>
              <w:bottom w:val="single" w:sz="4" w:space="0" w:color="auto"/>
              <w:right w:val="single" w:sz="4" w:space="0" w:color="auto"/>
            </w:tcBorders>
            <w:vAlign w:val="center"/>
          </w:tcPr>
          <w:p w14:paraId="1A5A8610" w14:textId="77777777" w:rsidR="00651BE1" w:rsidRPr="00BE1811" w:rsidRDefault="00651BE1" w:rsidP="00DB13E8">
            <w:pPr>
              <w:spacing w:before="120"/>
              <w:rPr>
                <w:lang w:val="en-GB"/>
              </w:rPr>
            </w:pPr>
            <w:r w:rsidRPr="00BE1811">
              <w:t>Titlul proiectului:</w:t>
            </w:r>
          </w:p>
        </w:tc>
        <w:tc>
          <w:tcPr>
            <w:tcW w:w="6417" w:type="dxa"/>
            <w:tcBorders>
              <w:top w:val="single" w:sz="4" w:space="0" w:color="auto"/>
              <w:left w:val="single" w:sz="4" w:space="0" w:color="auto"/>
              <w:bottom w:val="single" w:sz="4" w:space="0" w:color="auto"/>
            </w:tcBorders>
            <w:vAlign w:val="center"/>
          </w:tcPr>
          <w:p w14:paraId="1DD5E410" w14:textId="77777777" w:rsidR="00651BE1" w:rsidRPr="00BE1811" w:rsidRDefault="00651BE1" w:rsidP="00DB13E8">
            <w:pPr>
              <w:spacing w:before="120"/>
              <w:rPr>
                <w:lang w:val="en-GB"/>
              </w:rPr>
            </w:pPr>
          </w:p>
        </w:tc>
      </w:tr>
      <w:tr w:rsidR="00651BE1" w:rsidRPr="00BE1811" w14:paraId="6E8DD5CE" w14:textId="77777777" w:rsidTr="00DB13E8">
        <w:tc>
          <w:tcPr>
            <w:tcW w:w="3369" w:type="dxa"/>
            <w:tcBorders>
              <w:top w:val="single" w:sz="4" w:space="0" w:color="auto"/>
              <w:bottom w:val="single" w:sz="4" w:space="0" w:color="auto"/>
              <w:right w:val="single" w:sz="4" w:space="0" w:color="auto"/>
            </w:tcBorders>
            <w:vAlign w:val="center"/>
          </w:tcPr>
          <w:p w14:paraId="22A47DFE" w14:textId="77777777" w:rsidR="00651BE1" w:rsidRPr="00BE1811" w:rsidRDefault="00651BE1" w:rsidP="00DB13E8">
            <w:pPr>
              <w:spacing w:before="120"/>
              <w:rPr>
                <w:lang w:val="en-GB"/>
              </w:rPr>
            </w:pPr>
            <w:proofErr w:type="spellStart"/>
            <w:r w:rsidRPr="00BE1811">
              <w:rPr>
                <w:lang w:val="en-GB"/>
              </w:rPr>
              <w:t>Acronim</w:t>
            </w:r>
            <w:proofErr w:type="spellEnd"/>
            <w:r w:rsidRPr="00BE1811">
              <w:rPr>
                <w:lang w:val="en-GB"/>
              </w:rPr>
              <w:t>:</w:t>
            </w:r>
          </w:p>
        </w:tc>
        <w:tc>
          <w:tcPr>
            <w:tcW w:w="6417" w:type="dxa"/>
            <w:tcBorders>
              <w:top w:val="single" w:sz="4" w:space="0" w:color="auto"/>
              <w:left w:val="single" w:sz="4" w:space="0" w:color="auto"/>
              <w:bottom w:val="single" w:sz="4" w:space="0" w:color="auto"/>
            </w:tcBorders>
            <w:vAlign w:val="center"/>
          </w:tcPr>
          <w:p w14:paraId="1B823DE9" w14:textId="77777777" w:rsidR="00651BE1" w:rsidRPr="00BE1811" w:rsidRDefault="00651BE1" w:rsidP="00DB13E8">
            <w:pPr>
              <w:spacing w:before="120"/>
              <w:rPr>
                <w:lang w:val="en-GB"/>
              </w:rPr>
            </w:pPr>
          </w:p>
        </w:tc>
      </w:tr>
      <w:tr w:rsidR="00651BE1" w:rsidRPr="00BE1811" w14:paraId="5B827EB0" w14:textId="77777777" w:rsidTr="00DB13E8">
        <w:tc>
          <w:tcPr>
            <w:tcW w:w="3369" w:type="dxa"/>
            <w:tcBorders>
              <w:top w:val="single" w:sz="4" w:space="0" w:color="auto"/>
              <w:bottom w:val="single" w:sz="4" w:space="0" w:color="auto"/>
              <w:right w:val="single" w:sz="4" w:space="0" w:color="auto"/>
            </w:tcBorders>
            <w:vAlign w:val="center"/>
          </w:tcPr>
          <w:p w14:paraId="52502896" w14:textId="77777777" w:rsidR="00651BE1" w:rsidRPr="00BE1811" w:rsidRDefault="00651BE1" w:rsidP="00DB13E8">
            <w:pPr>
              <w:spacing w:before="120"/>
              <w:rPr>
                <w:lang w:val="en-GB"/>
              </w:rPr>
            </w:pPr>
            <w:proofErr w:type="spellStart"/>
            <w:r w:rsidRPr="00BE1811">
              <w:rPr>
                <w:lang w:val="en-GB"/>
              </w:rPr>
              <w:t>Tipul</w:t>
            </w:r>
            <w:proofErr w:type="spellEnd"/>
            <w:r w:rsidRPr="00BE1811">
              <w:rPr>
                <w:lang w:val="en-GB"/>
              </w:rPr>
              <w:t xml:space="preserve"> </w:t>
            </w:r>
            <w:proofErr w:type="spellStart"/>
            <w:r w:rsidRPr="00BE1811">
              <w:rPr>
                <w:lang w:val="en-GB"/>
              </w:rPr>
              <w:t>proiectului</w:t>
            </w:r>
            <w:proofErr w:type="spellEnd"/>
            <w:r w:rsidRPr="00BE1811">
              <w:rPr>
                <w:lang w:val="en-GB"/>
              </w:rPr>
              <w:t>:</w:t>
            </w:r>
          </w:p>
        </w:tc>
        <w:tc>
          <w:tcPr>
            <w:tcW w:w="6417" w:type="dxa"/>
            <w:tcBorders>
              <w:top w:val="single" w:sz="4" w:space="0" w:color="auto"/>
              <w:left w:val="single" w:sz="4" w:space="0" w:color="auto"/>
              <w:bottom w:val="single" w:sz="4" w:space="0" w:color="auto"/>
            </w:tcBorders>
            <w:vAlign w:val="center"/>
          </w:tcPr>
          <w:p w14:paraId="6831D9EE" w14:textId="77777777" w:rsidR="00651BE1" w:rsidRPr="00BE1811" w:rsidRDefault="00651BE1" w:rsidP="00DB13E8">
            <w:pPr>
              <w:spacing w:before="120"/>
              <w:rPr>
                <w:lang w:val="en-GB"/>
              </w:rPr>
            </w:pPr>
          </w:p>
        </w:tc>
      </w:tr>
      <w:tr w:rsidR="00651BE1" w:rsidRPr="00BE1811" w14:paraId="19B4774A" w14:textId="77777777" w:rsidTr="00DB13E8">
        <w:tc>
          <w:tcPr>
            <w:tcW w:w="3369" w:type="dxa"/>
            <w:tcBorders>
              <w:top w:val="single" w:sz="4" w:space="0" w:color="auto"/>
              <w:bottom w:val="single" w:sz="4" w:space="0" w:color="auto"/>
              <w:right w:val="single" w:sz="4" w:space="0" w:color="auto"/>
            </w:tcBorders>
            <w:vAlign w:val="center"/>
          </w:tcPr>
          <w:p w14:paraId="3843101D" w14:textId="77777777" w:rsidR="00651BE1" w:rsidRPr="00BE1811" w:rsidRDefault="00651BE1" w:rsidP="00DB13E8">
            <w:pPr>
              <w:spacing w:before="120"/>
            </w:pPr>
            <w:r w:rsidRPr="00BE1811">
              <w:rPr>
                <w:bCs/>
                <w:noProof/>
                <w:snapToGrid w:val="0"/>
              </w:rPr>
              <w:t xml:space="preserve">Domeniul și subdomeniul  de specializare inteligenta sau sanatate </w:t>
            </w:r>
          </w:p>
        </w:tc>
        <w:tc>
          <w:tcPr>
            <w:tcW w:w="6417" w:type="dxa"/>
            <w:tcBorders>
              <w:top w:val="single" w:sz="4" w:space="0" w:color="auto"/>
              <w:left w:val="single" w:sz="4" w:space="0" w:color="auto"/>
              <w:bottom w:val="single" w:sz="4" w:space="0" w:color="auto"/>
            </w:tcBorders>
            <w:vAlign w:val="center"/>
          </w:tcPr>
          <w:p w14:paraId="7FCDEAC5" w14:textId="77777777" w:rsidR="00651BE1" w:rsidRPr="00BE1811" w:rsidRDefault="00651BE1" w:rsidP="00DB13E8">
            <w:pPr>
              <w:spacing w:before="120"/>
            </w:pPr>
          </w:p>
        </w:tc>
      </w:tr>
    </w:tbl>
    <w:p w14:paraId="3B50FEC4" w14:textId="77777777" w:rsidR="00651BE1" w:rsidRPr="00BE1811" w:rsidRDefault="00651BE1" w:rsidP="00112CF7"/>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8"/>
        <w:gridCol w:w="618"/>
        <w:gridCol w:w="567"/>
        <w:gridCol w:w="1593"/>
        <w:gridCol w:w="2892"/>
      </w:tblGrid>
      <w:tr w:rsidR="00D84652" w:rsidRPr="00BE1811" w14:paraId="638AA48D" w14:textId="77777777" w:rsidTr="00BE1811">
        <w:tc>
          <w:tcPr>
            <w:tcW w:w="8166" w:type="dxa"/>
            <w:gridSpan w:val="4"/>
            <w:tcBorders>
              <w:top w:val="single" w:sz="4" w:space="0" w:color="auto"/>
              <w:left w:val="single" w:sz="4" w:space="0" w:color="auto"/>
              <w:bottom w:val="single" w:sz="4" w:space="0" w:color="auto"/>
              <w:right w:val="single" w:sz="4" w:space="0" w:color="auto"/>
            </w:tcBorders>
            <w:shd w:val="clear" w:color="auto" w:fill="D9D9D9"/>
          </w:tcPr>
          <w:p w14:paraId="2D4A777A" w14:textId="77777777" w:rsidR="00D84652" w:rsidRPr="00BE1811" w:rsidRDefault="00D84652" w:rsidP="00DB13E8">
            <w:pPr>
              <w:tabs>
                <w:tab w:val="left" w:pos="4820"/>
              </w:tabs>
              <w:spacing w:before="100" w:beforeAutospacing="1" w:after="100" w:afterAutospacing="1" w:line="240" w:lineRule="auto"/>
              <w:jc w:val="center"/>
            </w:pPr>
            <w:r w:rsidRPr="00BE1811">
              <w:rPr>
                <w:b/>
              </w:rPr>
              <w:t>CRITERII</w:t>
            </w:r>
          </w:p>
        </w:tc>
        <w:tc>
          <w:tcPr>
            <w:tcW w:w="2892" w:type="dxa"/>
            <w:tcBorders>
              <w:top w:val="single" w:sz="4" w:space="0" w:color="auto"/>
              <w:left w:val="single" w:sz="4" w:space="0" w:color="auto"/>
              <w:bottom w:val="single" w:sz="4" w:space="0" w:color="auto"/>
              <w:right w:val="single" w:sz="4" w:space="0" w:color="auto"/>
            </w:tcBorders>
            <w:shd w:val="clear" w:color="auto" w:fill="D9D9D9"/>
          </w:tcPr>
          <w:p w14:paraId="1CD647BB" w14:textId="77777777" w:rsidR="00D84652" w:rsidRPr="00BE1811" w:rsidRDefault="00D84652" w:rsidP="00DB13E8">
            <w:pPr>
              <w:tabs>
                <w:tab w:val="left" w:pos="4820"/>
              </w:tabs>
              <w:spacing w:before="100" w:beforeAutospacing="1" w:after="100" w:afterAutospacing="1" w:line="240" w:lineRule="auto"/>
              <w:jc w:val="center"/>
              <w:rPr>
                <w:b/>
              </w:rPr>
            </w:pPr>
          </w:p>
        </w:tc>
      </w:tr>
      <w:tr w:rsidR="00D84652" w:rsidRPr="00BE1811" w14:paraId="284248C3" w14:textId="77777777" w:rsidTr="00BE1811">
        <w:tc>
          <w:tcPr>
            <w:tcW w:w="5388" w:type="dxa"/>
            <w:tcBorders>
              <w:top w:val="single" w:sz="4" w:space="0" w:color="auto"/>
              <w:left w:val="single" w:sz="4" w:space="0" w:color="auto"/>
              <w:bottom w:val="single" w:sz="4" w:space="0" w:color="auto"/>
              <w:right w:val="single" w:sz="4" w:space="0" w:color="auto"/>
            </w:tcBorders>
            <w:shd w:val="clear" w:color="auto" w:fill="D9D9D9"/>
          </w:tcPr>
          <w:p w14:paraId="58D7AA56" w14:textId="77777777" w:rsidR="00D84652" w:rsidRPr="00BE1811" w:rsidRDefault="00D84652" w:rsidP="00BE1811">
            <w:pPr>
              <w:tabs>
                <w:tab w:val="left" w:pos="4820"/>
              </w:tabs>
              <w:spacing w:before="100" w:beforeAutospacing="1" w:after="100" w:afterAutospacing="1" w:line="240" w:lineRule="auto"/>
              <w:ind w:left="131"/>
              <w:jc w:val="center"/>
              <w:rPr>
                <w:b/>
              </w:rPr>
            </w:pPr>
            <w:r w:rsidRPr="00BE1811">
              <w:rPr>
                <w:b/>
              </w:rPr>
              <w:t>VERIFICAREA CONFORMITĂȚII ADMINISTRATIVE</w:t>
            </w:r>
          </w:p>
        </w:tc>
        <w:tc>
          <w:tcPr>
            <w:tcW w:w="618" w:type="dxa"/>
            <w:tcBorders>
              <w:top w:val="single" w:sz="4" w:space="0" w:color="auto"/>
              <w:left w:val="single" w:sz="4" w:space="0" w:color="auto"/>
              <w:bottom w:val="single" w:sz="4" w:space="0" w:color="auto"/>
              <w:right w:val="single" w:sz="4" w:space="0" w:color="auto"/>
            </w:tcBorders>
            <w:shd w:val="clear" w:color="auto" w:fill="D9D9D9"/>
          </w:tcPr>
          <w:p w14:paraId="64AE7B68" w14:textId="77777777" w:rsidR="00D84652" w:rsidRPr="00BE1811" w:rsidRDefault="00D84652">
            <w:pPr>
              <w:tabs>
                <w:tab w:val="left" w:pos="4820"/>
              </w:tabs>
              <w:spacing w:before="100" w:beforeAutospacing="1" w:after="100" w:afterAutospacing="1" w:line="240" w:lineRule="auto"/>
              <w:jc w:val="center"/>
              <w:rPr>
                <w:b/>
              </w:rPr>
            </w:pPr>
            <w:r w:rsidRPr="00BE1811">
              <w:rPr>
                <w:b/>
              </w:rPr>
              <w:t>DA</w:t>
            </w:r>
          </w:p>
        </w:tc>
        <w:tc>
          <w:tcPr>
            <w:tcW w:w="567" w:type="dxa"/>
            <w:tcBorders>
              <w:top w:val="single" w:sz="4" w:space="0" w:color="auto"/>
              <w:left w:val="single" w:sz="4" w:space="0" w:color="auto"/>
              <w:bottom w:val="single" w:sz="4" w:space="0" w:color="auto"/>
              <w:right w:val="single" w:sz="4" w:space="0" w:color="auto"/>
            </w:tcBorders>
            <w:shd w:val="clear" w:color="auto" w:fill="D9D9D9"/>
          </w:tcPr>
          <w:p w14:paraId="14C140A4" w14:textId="77777777" w:rsidR="00D84652" w:rsidRPr="00BE1811" w:rsidRDefault="00D84652">
            <w:pPr>
              <w:tabs>
                <w:tab w:val="left" w:pos="4820"/>
              </w:tabs>
              <w:spacing w:before="100" w:beforeAutospacing="1" w:after="100" w:afterAutospacing="1" w:line="240" w:lineRule="auto"/>
              <w:jc w:val="center"/>
              <w:rPr>
                <w:b/>
              </w:rPr>
            </w:pPr>
            <w:r w:rsidRPr="00BE1811">
              <w:rPr>
                <w:b/>
              </w:rPr>
              <w:t>NU</w:t>
            </w:r>
          </w:p>
        </w:tc>
        <w:tc>
          <w:tcPr>
            <w:tcW w:w="1593" w:type="dxa"/>
            <w:tcBorders>
              <w:top w:val="single" w:sz="4" w:space="0" w:color="auto"/>
              <w:left w:val="single" w:sz="4" w:space="0" w:color="auto"/>
              <w:bottom w:val="single" w:sz="4" w:space="0" w:color="auto"/>
              <w:right w:val="single" w:sz="4" w:space="0" w:color="auto"/>
            </w:tcBorders>
            <w:shd w:val="clear" w:color="auto" w:fill="D9D9D9"/>
          </w:tcPr>
          <w:p w14:paraId="54D990B8" w14:textId="77777777" w:rsidR="00D84652" w:rsidRPr="00BE1811" w:rsidRDefault="00D84652" w:rsidP="00BE1811">
            <w:pPr>
              <w:tabs>
                <w:tab w:val="left" w:pos="4820"/>
              </w:tabs>
              <w:spacing w:before="100" w:beforeAutospacing="1" w:after="100" w:afterAutospacing="1" w:line="240" w:lineRule="auto"/>
              <w:jc w:val="center"/>
              <w:rPr>
                <w:b/>
              </w:rPr>
            </w:pPr>
            <w:r w:rsidRPr="00BE1811">
              <w:rPr>
                <w:b/>
              </w:rPr>
              <w:t>Se verifică în cadrul</w:t>
            </w:r>
          </w:p>
        </w:tc>
        <w:tc>
          <w:tcPr>
            <w:tcW w:w="2892" w:type="dxa"/>
            <w:tcBorders>
              <w:top w:val="single" w:sz="4" w:space="0" w:color="auto"/>
              <w:left w:val="single" w:sz="4" w:space="0" w:color="auto"/>
              <w:bottom w:val="single" w:sz="4" w:space="0" w:color="auto"/>
              <w:right w:val="single" w:sz="4" w:space="0" w:color="auto"/>
            </w:tcBorders>
            <w:shd w:val="clear" w:color="auto" w:fill="D9D9D9"/>
          </w:tcPr>
          <w:p w14:paraId="3991C513" w14:textId="77777777" w:rsidR="00D84652" w:rsidRPr="00BE1811" w:rsidRDefault="00D84652" w:rsidP="00BE1811">
            <w:pPr>
              <w:tabs>
                <w:tab w:val="left" w:pos="4820"/>
              </w:tabs>
              <w:spacing w:before="100" w:beforeAutospacing="1" w:after="100" w:afterAutospacing="1" w:line="240" w:lineRule="auto"/>
              <w:jc w:val="center"/>
              <w:rPr>
                <w:b/>
              </w:rPr>
            </w:pPr>
            <w:r w:rsidRPr="00BE1811">
              <w:rPr>
                <w:b/>
              </w:rPr>
              <w:t>Observații</w:t>
            </w:r>
          </w:p>
        </w:tc>
      </w:tr>
      <w:tr w:rsidR="00D84652" w:rsidRPr="00BE1811" w14:paraId="2FC399E9" w14:textId="77777777" w:rsidTr="00BE1811">
        <w:tc>
          <w:tcPr>
            <w:tcW w:w="5388" w:type="dxa"/>
            <w:tcBorders>
              <w:top w:val="single" w:sz="4" w:space="0" w:color="auto"/>
              <w:left w:val="single" w:sz="4" w:space="0" w:color="auto"/>
              <w:bottom w:val="single" w:sz="4" w:space="0" w:color="auto"/>
              <w:right w:val="single" w:sz="4" w:space="0" w:color="auto"/>
            </w:tcBorders>
          </w:tcPr>
          <w:p w14:paraId="11EE3909" w14:textId="0A58BD5B"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rPr>
                <w:iCs/>
                <w:noProof/>
              </w:rPr>
            </w:pPr>
            <w:r w:rsidRPr="00BE1811">
              <w:t xml:space="preserve">Cererea de finanțare are toate câmpurile completate în </w:t>
            </w:r>
            <w:proofErr w:type="spellStart"/>
            <w:r w:rsidRPr="00BE1811">
              <w:t>MySMIS</w:t>
            </w:r>
            <w:proofErr w:type="spellEnd"/>
            <w:r w:rsidRPr="00BE1811">
              <w:t xml:space="preserve"> (acolo unde nu este cazul se va completa cu”-„ sau „nu este cazul”)</w:t>
            </w:r>
            <w:r w:rsidR="00D231E1" w:rsidRPr="00BE1811">
              <w:t xml:space="preserve"> și respectă indicațiile de completare din cadrul Cap. 3.</w:t>
            </w:r>
          </w:p>
        </w:tc>
        <w:tc>
          <w:tcPr>
            <w:tcW w:w="618" w:type="dxa"/>
            <w:tcBorders>
              <w:top w:val="single" w:sz="4" w:space="0" w:color="auto"/>
              <w:left w:val="single" w:sz="4" w:space="0" w:color="auto"/>
              <w:bottom w:val="single" w:sz="4" w:space="0" w:color="auto"/>
              <w:right w:val="single" w:sz="4" w:space="0" w:color="auto"/>
            </w:tcBorders>
          </w:tcPr>
          <w:p w14:paraId="7B0EB9BA"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7EF7FBE5"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0A876C9E" w14:textId="77777777" w:rsidR="00D84652" w:rsidRPr="00BE1811" w:rsidRDefault="00D84652" w:rsidP="00DB13E8">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085E9695"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6AF76E3D" w14:textId="77777777" w:rsidTr="00BE1811">
        <w:tc>
          <w:tcPr>
            <w:tcW w:w="5388" w:type="dxa"/>
            <w:tcBorders>
              <w:top w:val="single" w:sz="4" w:space="0" w:color="auto"/>
              <w:left w:val="single" w:sz="4" w:space="0" w:color="auto"/>
              <w:bottom w:val="single" w:sz="4" w:space="0" w:color="auto"/>
              <w:right w:val="single" w:sz="4" w:space="0" w:color="auto"/>
            </w:tcBorders>
          </w:tcPr>
          <w:p w14:paraId="7DF459EE"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rPr>
                <w:iCs/>
                <w:noProof/>
              </w:rPr>
            </w:pPr>
            <w:r w:rsidRPr="00BE1811">
              <w:rPr>
                <w:bCs/>
              </w:rPr>
              <w:t xml:space="preserve">Solicitantul a încărcat în </w:t>
            </w:r>
            <w:proofErr w:type="spellStart"/>
            <w:r w:rsidRPr="00BE1811">
              <w:rPr>
                <w:bCs/>
              </w:rPr>
              <w:t>MySMIS</w:t>
            </w:r>
            <w:proofErr w:type="spellEnd"/>
            <w:r w:rsidRPr="00BE1811">
              <w:rPr>
                <w:bCs/>
              </w:rPr>
              <w:t xml:space="preserve"> toate documentele însoțitoare solicitate, conform prevederilor ghidului solicitantului </w:t>
            </w:r>
            <w:r w:rsidRPr="00BE1811">
              <w:rPr>
                <w:b/>
                <w:bCs/>
                <w:i/>
              </w:rPr>
              <w:t>Cap. 10.1 Lista de anexe necesare la depunerea proiectului</w:t>
            </w:r>
            <w:r w:rsidRPr="00BE1811">
              <w:rPr>
                <w:bCs/>
              </w:rPr>
              <w:t xml:space="preserve"> și respectă modelele prezentate în Ghidul solicitantului: conținutul documentelor este corespunzător celor descrise în model, </w:t>
            </w:r>
            <w:r w:rsidRPr="00BE1811">
              <w:t>au semnătura electronică extinsă a reprezentantului legal și se află în termen de valabilitate la depunerea proiectului (în cazul documentelor care au termen de expirare)</w:t>
            </w:r>
          </w:p>
        </w:tc>
        <w:tc>
          <w:tcPr>
            <w:tcW w:w="618" w:type="dxa"/>
            <w:tcBorders>
              <w:top w:val="single" w:sz="4" w:space="0" w:color="auto"/>
              <w:left w:val="single" w:sz="4" w:space="0" w:color="auto"/>
              <w:bottom w:val="single" w:sz="4" w:space="0" w:color="auto"/>
              <w:right w:val="single" w:sz="4" w:space="0" w:color="auto"/>
            </w:tcBorders>
          </w:tcPr>
          <w:p w14:paraId="222AFAF2"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65E9D693"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56D9BC3D" w14:textId="77777777" w:rsidR="00D84652" w:rsidRPr="00BE1811" w:rsidRDefault="00D84652" w:rsidP="00DB13E8">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7A174D25"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416F6054" w14:textId="77777777" w:rsidTr="00BE1811">
        <w:tc>
          <w:tcPr>
            <w:tcW w:w="53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4D0648"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ind w:left="720"/>
              <w:jc w:val="both"/>
              <w:rPr>
                <w:b/>
                <w:bCs/>
                <w:iCs/>
              </w:rPr>
            </w:pPr>
            <w:r w:rsidRPr="00BE1811">
              <w:rPr>
                <w:b/>
              </w:rPr>
              <w:t>ELIGIBILITATEA SOLICITANTULUI</w:t>
            </w:r>
          </w:p>
        </w:tc>
        <w:tc>
          <w:tcPr>
            <w:tcW w:w="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F6D630" w14:textId="77777777" w:rsidR="00D84652" w:rsidRPr="00BE1811" w:rsidRDefault="00D84652" w:rsidP="00DB13E8">
            <w:pPr>
              <w:tabs>
                <w:tab w:val="left" w:pos="4820"/>
              </w:tabs>
              <w:spacing w:before="100" w:beforeAutospacing="1" w:after="100" w:afterAutospacing="1" w:line="240" w:lineRule="auto"/>
              <w:jc w:val="both"/>
            </w:pPr>
            <w:r w:rsidRPr="00BE1811">
              <w:rPr>
                <w:b/>
              </w:rPr>
              <w:t>DA</w:t>
            </w:r>
          </w:p>
        </w:tc>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83EE12" w14:textId="77777777" w:rsidR="00D84652" w:rsidRPr="00BE1811" w:rsidRDefault="00D84652" w:rsidP="00DB13E8">
            <w:pPr>
              <w:tabs>
                <w:tab w:val="left" w:pos="4820"/>
              </w:tabs>
              <w:spacing w:before="100" w:beforeAutospacing="1" w:after="100" w:afterAutospacing="1" w:line="240" w:lineRule="auto"/>
              <w:jc w:val="both"/>
            </w:pPr>
            <w:r w:rsidRPr="00BE1811">
              <w:rPr>
                <w:b/>
              </w:rPr>
              <w:t>NU</w:t>
            </w:r>
          </w:p>
        </w:tc>
        <w:tc>
          <w:tcPr>
            <w:tcW w:w="15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50DB1E" w14:textId="77777777" w:rsidR="00D84652" w:rsidRPr="00BE1811" w:rsidRDefault="00D84652" w:rsidP="00DB13E8">
            <w:pPr>
              <w:tabs>
                <w:tab w:val="left" w:pos="4820"/>
              </w:tabs>
              <w:spacing w:before="100" w:beforeAutospacing="1" w:after="100" w:afterAutospacing="1" w:line="240" w:lineRule="auto"/>
              <w:jc w:val="both"/>
            </w:pPr>
            <w:r w:rsidRPr="00BE1811">
              <w:rPr>
                <w:b/>
              </w:rPr>
              <w:t>Se verifică în cadrul</w:t>
            </w:r>
          </w:p>
        </w:tc>
        <w:tc>
          <w:tcPr>
            <w:tcW w:w="28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F2D8AE" w14:textId="77777777" w:rsidR="00D84652" w:rsidRPr="00BE1811" w:rsidRDefault="00D84652" w:rsidP="00DB13E8">
            <w:pPr>
              <w:tabs>
                <w:tab w:val="left" w:pos="4820"/>
              </w:tabs>
              <w:spacing w:before="100" w:beforeAutospacing="1" w:after="100" w:afterAutospacing="1" w:line="240" w:lineRule="auto"/>
              <w:jc w:val="both"/>
              <w:rPr>
                <w:b/>
              </w:rPr>
            </w:pPr>
          </w:p>
        </w:tc>
      </w:tr>
      <w:tr w:rsidR="00D84652" w:rsidRPr="00BE1811" w14:paraId="11BA96AE" w14:textId="77777777" w:rsidTr="00BE1811">
        <w:tc>
          <w:tcPr>
            <w:tcW w:w="5388" w:type="dxa"/>
            <w:tcBorders>
              <w:top w:val="single" w:sz="4" w:space="0" w:color="auto"/>
              <w:left w:val="single" w:sz="4" w:space="0" w:color="auto"/>
              <w:bottom w:val="single" w:sz="4" w:space="0" w:color="auto"/>
              <w:right w:val="single" w:sz="4" w:space="0" w:color="auto"/>
            </w:tcBorders>
          </w:tcPr>
          <w:p w14:paraId="68CF5D8A" w14:textId="23289FF5"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Act juridic de constituire a organizației clusterului</w:t>
            </w:r>
            <w:r w:rsidR="00F31ACA" w:rsidRPr="00BE1811">
              <w:t xml:space="preserve"> (actul constitutiv)</w:t>
            </w:r>
            <w:r w:rsidRPr="00BE1811">
              <w:rPr>
                <w:iCs/>
                <w:noProof/>
              </w:rPr>
              <w:t>,</w:t>
            </w:r>
            <w:r w:rsidRPr="00BE1811">
              <w:t xml:space="preserve"> </w:t>
            </w:r>
            <w:proofErr w:type="spellStart"/>
            <w:r w:rsidRPr="00BE1811">
              <w:t>statutul</w:t>
            </w:r>
            <w:r w:rsidR="003161ED">
              <w:rPr>
                <w:iCs/>
                <w:noProof/>
              </w:rPr>
              <w:t>+anexa</w:t>
            </w:r>
            <w:proofErr w:type="spellEnd"/>
            <w:r w:rsidR="003161ED">
              <w:rPr>
                <w:iCs/>
                <w:noProof/>
              </w:rPr>
              <w:t xml:space="preserve"> cu entitățile care fac parte din organizația clusterului</w:t>
            </w:r>
            <w:r w:rsidR="00E30545">
              <w:rPr>
                <w:iCs/>
                <w:noProof/>
              </w:rPr>
              <w:t xml:space="preserve"> la data depunerii cererii de finanțare</w:t>
            </w:r>
            <w:r w:rsidRPr="00BE1811">
              <w:t xml:space="preserve"> </w:t>
            </w:r>
            <w:r w:rsidRPr="00BE1811">
              <w:rPr>
                <w:iCs/>
                <w:noProof/>
              </w:rPr>
              <w:t xml:space="preserve">și </w:t>
            </w:r>
            <w:r w:rsidRPr="00BE1811">
              <w:t xml:space="preserve">încheierea judecătoriei de admitere a cererii de înființare a acesteia </w:t>
            </w:r>
          </w:p>
        </w:tc>
        <w:tc>
          <w:tcPr>
            <w:tcW w:w="618" w:type="dxa"/>
            <w:tcBorders>
              <w:top w:val="single" w:sz="4" w:space="0" w:color="auto"/>
              <w:left w:val="single" w:sz="4" w:space="0" w:color="auto"/>
              <w:bottom w:val="single" w:sz="4" w:space="0" w:color="auto"/>
              <w:right w:val="single" w:sz="4" w:space="0" w:color="auto"/>
            </w:tcBorders>
          </w:tcPr>
          <w:p w14:paraId="76446DF7"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A3BA015"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1C790924" w14:textId="77777777" w:rsidR="00D84652" w:rsidRPr="00BE1811" w:rsidRDefault="00D84652" w:rsidP="00DB13E8">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6A6076CD"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25594F24" w14:textId="77777777" w:rsidTr="00BE1811">
        <w:tc>
          <w:tcPr>
            <w:tcW w:w="5388" w:type="dxa"/>
            <w:tcBorders>
              <w:top w:val="single" w:sz="4" w:space="0" w:color="auto"/>
              <w:left w:val="single" w:sz="4" w:space="0" w:color="auto"/>
              <w:bottom w:val="single" w:sz="4" w:space="0" w:color="auto"/>
              <w:right w:val="single" w:sz="4" w:space="0" w:color="auto"/>
            </w:tcBorders>
          </w:tcPr>
          <w:p w14:paraId="3E333C85"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rPr>
                <w:bCs/>
                <w:iCs/>
              </w:rPr>
              <w:t>Certificat de înscriere al organizației clusterului în Registrul asociațiilor și fundațiilor</w:t>
            </w:r>
          </w:p>
        </w:tc>
        <w:tc>
          <w:tcPr>
            <w:tcW w:w="618" w:type="dxa"/>
            <w:tcBorders>
              <w:top w:val="single" w:sz="4" w:space="0" w:color="auto"/>
              <w:left w:val="single" w:sz="4" w:space="0" w:color="auto"/>
              <w:bottom w:val="single" w:sz="4" w:space="0" w:color="auto"/>
              <w:right w:val="single" w:sz="4" w:space="0" w:color="auto"/>
            </w:tcBorders>
          </w:tcPr>
          <w:p w14:paraId="4EA593B5"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12054FB"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1068ECF0" w14:textId="77777777" w:rsidR="00D84652" w:rsidRPr="00BE1811" w:rsidRDefault="00D84652" w:rsidP="00DB13E8">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24567F2B"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68B3E1A2" w14:textId="77777777" w:rsidTr="00BE1811">
        <w:tc>
          <w:tcPr>
            <w:tcW w:w="5388" w:type="dxa"/>
            <w:tcBorders>
              <w:top w:val="single" w:sz="4" w:space="0" w:color="auto"/>
              <w:left w:val="single" w:sz="4" w:space="0" w:color="auto"/>
              <w:bottom w:val="single" w:sz="4" w:space="0" w:color="auto"/>
              <w:right w:val="single" w:sz="4" w:space="0" w:color="auto"/>
            </w:tcBorders>
          </w:tcPr>
          <w:p w14:paraId="1B65249A" w14:textId="77777777" w:rsidR="00D84652" w:rsidRPr="00BE1811" w:rsidRDefault="00D84652" w:rsidP="00DB13E8">
            <w:pPr>
              <w:spacing w:before="100" w:beforeAutospacing="1" w:after="100" w:afterAutospacing="1" w:line="240" w:lineRule="auto"/>
              <w:jc w:val="both"/>
            </w:pPr>
            <w:r w:rsidRPr="00BE1811">
              <w:t xml:space="preserve">Document </w:t>
            </w:r>
            <w:r w:rsidRPr="00BE1811">
              <w:rPr>
                <w:noProof/>
                <w:color w:val="000000" w:themeColor="text1"/>
              </w:rPr>
              <w:t xml:space="preserve">strategic al organizației </w:t>
            </w:r>
            <w:r w:rsidRPr="00BE1811">
              <w:t xml:space="preserve">clusterului prezentând misiunea, viziunea, obiectivele clusterului, membrii și relațiile existente între </w:t>
            </w:r>
            <w:r w:rsidRPr="00BE1811">
              <w:rPr>
                <w:noProof/>
                <w:color w:val="000000" w:themeColor="text1"/>
              </w:rPr>
              <w:t>aceștia</w:t>
            </w:r>
            <w:r w:rsidRPr="00BE1811">
              <w:t xml:space="preserve">, acoperirea geografică, </w:t>
            </w:r>
            <w:r w:rsidRPr="00BE1811">
              <w:lastRenderedPageBreak/>
              <w:t xml:space="preserve">parteneriatele locale și colaborările internaționale ale clusterului, acoperirea sectorială, piețele pe care </w:t>
            </w:r>
            <w:proofErr w:type="spellStart"/>
            <w:r w:rsidRPr="00BE1811">
              <w:t>acționeză</w:t>
            </w:r>
            <w:proofErr w:type="spellEnd"/>
            <w:r w:rsidRPr="00BE1811">
              <w:t xml:space="preserve"> clusterul și planul său de acțiune/dezvoltare. </w:t>
            </w:r>
          </w:p>
        </w:tc>
        <w:tc>
          <w:tcPr>
            <w:tcW w:w="618" w:type="dxa"/>
            <w:tcBorders>
              <w:top w:val="single" w:sz="4" w:space="0" w:color="auto"/>
              <w:left w:val="single" w:sz="4" w:space="0" w:color="auto"/>
              <w:bottom w:val="single" w:sz="4" w:space="0" w:color="auto"/>
              <w:right w:val="single" w:sz="4" w:space="0" w:color="auto"/>
            </w:tcBorders>
          </w:tcPr>
          <w:p w14:paraId="1239D821"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0251599"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39BA5D7B" w14:textId="77777777" w:rsidR="00D84652" w:rsidRPr="00BE1811" w:rsidRDefault="00D84652" w:rsidP="00DB13E8">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3DA11BCA"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00F281DE" w14:textId="77777777" w:rsidTr="00BE1811">
        <w:tc>
          <w:tcPr>
            <w:tcW w:w="5388" w:type="dxa"/>
            <w:tcBorders>
              <w:top w:val="single" w:sz="4" w:space="0" w:color="auto"/>
              <w:left w:val="single" w:sz="4" w:space="0" w:color="auto"/>
              <w:bottom w:val="single" w:sz="4" w:space="0" w:color="auto"/>
              <w:right w:val="single" w:sz="4" w:space="0" w:color="auto"/>
            </w:tcBorders>
          </w:tcPr>
          <w:p w14:paraId="57E3E81B" w14:textId="4EFB45DE" w:rsidR="00D84652" w:rsidRPr="00BE1811" w:rsidRDefault="00D84652" w:rsidP="00DB13E8">
            <w:pPr>
              <w:spacing w:before="100" w:beforeAutospacing="1" w:after="100" w:afterAutospacing="1" w:line="240" w:lineRule="auto"/>
              <w:jc w:val="both"/>
            </w:pPr>
            <w:r w:rsidRPr="00BE1811">
              <w:rPr>
                <w:noProof/>
                <w:color w:val="000000" w:themeColor="text1"/>
              </w:rPr>
              <w:t xml:space="preserve">Hotărârea Adunării Generale  a </w:t>
            </w:r>
            <w:r w:rsidR="00902CFA" w:rsidRPr="00BE1811">
              <w:t xml:space="preserve">solicitantului </w:t>
            </w:r>
            <w:r w:rsidRPr="00BE1811">
              <w:t xml:space="preserve"> (organizația clusterului)  de aprobare a proiectului pentru participarea la competiție</w:t>
            </w:r>
            <w:r w:rsidRPr="00BE1811">
              <w:rPr>
                <w:b/>
              </w:rPr>
              <w:t xml:space="preserve">, </w:t>
            </w:r>
            <w:r w:rsidRPr="00BE1811">
              <w:rPr>
                <w:bCs/>
                <w:noProof/>
                <w:color w:val="000000" w:themeColor="text1"/>
              </w:rPr>
              <w:t>precum</w:t>
            </w:r>
            <w:r w:rsidRPr="00BE1811">
              <w:rPr>
                <w:b/>
                <w:bCs/>
                <w:noProof/>
                <w:color w:val="000000" w:themeColor="text1"/>
              </w:rPr>
              <w:t xml:space="preserve"> </w:t>
            </w:r>
            <w:r w:rsidRPr="00BE1811">
              <w:rPr>
                <w:bCs/>
                <w:noProof/>
                <w:color w:val="000000" w:themeColor="text1"/>
              </w:rPr>
              <w:t>și a</w:t>
            </w:r>
            <w:r w:rsidRPr="00BE1811">
              <w:rPr>
                <w:b/>
                <w:bCs/>
                <w:noProof/>
                <w:color w:val="000000" w:themeColor="text1"/>
              </w:rPr>
              <w:t xml:space="preserve"> </w:t>
            </w:r>
            <w:r w:rsidRPr="00BE1811">
              <w:rPr>
                <w:bCs/>
                <w:noProof/>
                <w:color w:val="000000" w:themeColor="text1"/>
              </w:rPr>
              <w:t>contribuției</w:t>
            </w:r>
            <w:r w:rsidRPr="00BE1811">
              <w:t xml:space="preserve"> financiare a solicitantului pentru proiect</w:t>
            </w:r>
          </w:p>
        </w:tc>
        <w:tc>
          <w:tcPr>
            <w:tcW w:w="618" w:type="dxa"/>
            <w:tcBorders>
              <w:top w:val="single" w:sz="4" w:space="0" w:color="auto"/>
              <w:left w:val="single" w:sz="4" w:space="0" w:color="auto"/>
              <w:bottom w:val="single" w:sz="4" w:space="0" w:color="auto"/>
              <w:right w:val="single" w:sz="4" w:space="0" w:color="auto"/>
            </w:tcBorders>
          </w:tcPr>
          <w:p w14:paraId="5D4C2EFF"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EB3C8A6"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6225643D" w14:textId="77777777" w:rsidR="00D84652" w:rsidRPr="00BE1811" w:rsidRDefault="00D84652" w:rsidP="00DB13E8">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4F83737E"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75976775" w14:textId="77777777" w:rsidTr="00BE1811">
        <w:tc>
          <w:tcPr>
            <w:tcW w:w="5388" w:type="dxa"/>
            <w:tcBorders>
              <w:top w:val="single" w:sz="4" w:space="0" w:color="auto"/>
              <w:left w:val="single" w:sz="4" w:space="0" w:color="auto"/>
              <w:bottom w:val="single" w:sz="4" w:space="0" w:color="auto"/>
              <w:right w:val="single" w:sz="4" w:space="0" w:color="auto"/>
            </w:tcBorders>
          </w:tcPr>
          <w:p w14:paraId="726CD3FF" w14:textId="77777777" w:rsidR="00D84652" w:rsidRPr="00BE1811" w:rsidRDefault="00D84652" w:rsidP="00DB13E8">
            <w:pPr>
              <w:spacing w:before="100" w:beforeAutospacing="1" w:after="100" w:afterAutospacing="1" w:line="240" w:lineRule="auto"/>
              <w:jc w:val="both"/>
            </w:pPr>
            <w:r w:rsidRPr="00BE1811">
              <w:rPr>
                <w:noProof/>
              </w:rPr>
              <w:t>Declarație</w:t>
            </w:r>
            <w:r w:rsidRPr="00BE1811">
              <w:t xml:space="preserve"> pe </w:t>
            </w:r>
            <w:r w:rsidRPr="00BE1811">
              <w:rPr>
                <w:noProof/>
              </w:rPr>
              <w:t>proprie</w:t>
            </w:r>
            <w:r w:rsidRPr="00BE1811">
              <w:t xml:space="preserve"> răspundere privind eligibilitatea solicitantului </w:t>
            </w:r>
          </w:p>
        </w:tc>
        <w:tc>
          <w:tcPr>
            <w:tcW w:w="618" w:type="dxa"/>
            <w:tcBorders>
              <w:top w:val="single" w:sz="4" w:space="0" w:color="auto"/>
              <w:left w:val="single" w:sz="4" w:space="0" w:color="auto"/>
              <w:bottom w:val="single" w:sz="4" w:space="0" w:color="auto"/>
              <w:right w:val="single" w:sz="4" w:space="0" w:color="auto"/>
            </w:tcBorders>
          </w:tcPr>
          <w:p w14:paraId="540DE03D"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3605A41"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12733E24" w14:textId="77777777" w:rsidR="00D84652" w:rsidRPr="00BE1811" w:rsidRDefault="00D84652" w:rsidP="00DB13E8">
            <w:pPr>
              <w:tabs>
                <w:tab w:val="left" w:pos="4820"/>
              </w:tabs>
              <w:spacing w:before="100" w:beforeAutospacing="1" w:after="100" w:afterAutospacing="1" w:line="240" w:lineRule="auto"/>
              <w:jc w:val="both"/>
            </w:pPr>
            <w:r w:rsidRPr="00BE1811">
              <w:t>Anexa 7</w:t>
            </w:r>
          </w:p>
        </w:tc>
        <w:tc>
          <w:tcPr>
            <w:tcW w:w="2892" w:type="dxa"/>
            <w:tcBorders>
              <w:top w:val="single" w:sz="4" w:space="0" w:color="auto"/>
              <w:left w:val="single" w:sz="4" w:space="0" w:color="auto"/>
              <w:bottom w:val="single" w:sz="4" w:space="0" w:color="auto"/>
              <w:right w:val="single" w:sz="4" w:space="0" w:color="auto"/>
            </w:tcBorders>
          </w:tcPr>
          <w:p w14:paraId="6A23AC57"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0BAF2247" w14:textId="77777777" w:rsidTr="00BE1811">
        <w:tc>
          <w:tcPr>
            <w:tcW w:w="5388" w:type="dxa"/>
            <w:tcBorders>
              <w:top w:val="single" w:sz="4" w:space="0" w:color="auto"/>
              <w:left w:val="single" w:sz="4" w:space="0" w:color="auto"/>
              <w:bottom w:val="single" w:sz="4" w:space="0" w:color="auto"/>
              <w:right w:val="single" w:sz="4" w:space="0" w:color="auto"/>
            </w:tcBorders>
          </w:tcPr>
          <w:p w14:paraId="4C68FC3F" w14:textId="77777777" w:rsidR="00D84652" w:rsidRPr="00BE1811" w:rsidRDefault="00D84652" w:rsidP="00DB13E8">
            <w:pPr>
              <w:spacing w:before="100" w:beforeAutospacing="1" w:after="100" w:afterAutospacing="1" w:line="240" w:lineRule="auto"/>
              <w:jc w:val="both"/>
            </w:pPr>
            <w:r w:rsidRPr="00BE1811">
              <w:t>Declarație de angajament</w:t>
            </w:r>
          </w:p>
        </w:tc>
        <w:tc>
          <w:tcPr>
            <w:tcW w:w="618" w:type="dxa"/>
            <w:tcBorders>
              <w:top w:val="single" w:sz="4" w:space="0" w:color="auto"/>
              <w:left w:val="single" w:sz="4" w:space="0" w:color="auto"/>
              <w:bottom w:val="single" w:sz="4" w:space="0" w:color="auto"/>
              <w:right w:val="single" w:sz="4" w:space="0" w:color="auto"/>
            </w:tcBorders>
          </w:tcPr>
          <w:p w14:paraId="72A1E9C1"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8918E65"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13108725" w14:textId="77777777" w:rsidR="00D84652" w:rsidRPr="00BE1811" w:rsidRDefault="00D84652" w:rsidP="00DB13E8">
            <w:pPr>
              <w:tabs>
                <w:tab w:val="left" w:pos="4820"/>
              </w:tabs>
              <w:spacing w:before="100" w:beforeAutospacing="1" w:after="100" w:afterAutospacing="1" w:line="240" w:lineRule="auto"/>
              <w:jc w:val="both"/>
            </w:pPr>
            <w:r w:rsidRPr="00BE1811">
              <w:t>Anexa 8</w:t>
            </w:r>
          </w:p>
        </w:tc>
        <w:tc>
          <w:tcPr>
            <w:tcW w:w="2892" w:type="dxa"/>
            <w:tcBorders>
              <w:top w:val="single" w:sz="4" w:space="0" w:color="auto"/>
              <w:left w:val="single" w:sz="4" w:space="0" w:color="auto"/>
              <w:bottom w:val="single" w:sz="4" w:space="0" w:color="auto"/>
              <w:right w:val="single" w:sz="4" w:space="0" w:color="auto"/>
            </w:tcBorders>
          </w:tcPr>
          <w:p w14:paraId="7C1D50BB"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219F7DAB" w14:textId="77777777" w:rsidTr="00BE1811">
        <w:tc>
          <w:tcPr>
            <w:tcW w:w="5388" w:type="dxa"/>
            <w:tcBorders>
              <w:top w:val="single" w:sz="4" w:space="0" w:color="auto"/>
              <w:left w:val="single" w:sz="4" w:space="0" w:color="auto"/>
              <w:bottom w:val="single" w:sz="4" w:space="0" w:color="auto"/>
              <w:right w:val="single" w:sz="4" w:space="0" w:color="auto"/>
            </w:tcBorders>
          </w:tcPr>
          <w:p w14:paraId="58C2B982" w14:textId="77777777" w:rsidR="00D84652" w:rsidRPr="00BE1811" w:rsidRDefault="00D84652" w:rsidP="00DB13E8">
            <w:pPr>
              <w:spacing w:before="100" w:beforeAutospacing="1" w:after="100" w:afterAutospacing="1" w:line="240" w:lineRule="auto"/>
              <w:jc w:val="both"/>
            </w:pPr>
            <w:r w:rsidRPr="00BE1811">
              <w:t xml:space="preserve">Declarație pe proprie răspundere privind asimilarea și încadrarea solicitantului în categoria întreprinderilor mici și mijlocii </w:t>
            </w:r>
          </w:p>
        </w:tc>
        <w:tc>
          <w:tcPr>
            <w:tcW w:w="618" w:type="dxa"/>
            <w:tcBorders>
              <w:top w:val="single" w:sz="4" w:space="0" w:color="auto"/>
              <w:left w:val="single" w:sz="4" w:space="0" w:color="auto"/>
              <w:bottom w:val="single" w:sz="4" w:space="0" w:color="auto"/>
              <w:right w:val="single" w:sz="4" w:space="0" w:color="auto"/>
            </w:tcBorders>
          </w:tcPr>
          <w:p w14:paraId="4153A783"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14E2D06"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6F221040" w14:textId="77777777" w:rsidR="00D84652" w:rsidRPr="00BE1811" w:rsidRDefault="00D84652" w:rsidP="00DB13E8">
            <w:pPr>
              <w:tabs>
                <w:tab w:val="left" w:pos="4820"/>
              </w:tabs>
              <w:spacing w:before="100" w:beforeAutospacing="1" w:after="100" w:afterAutospacing="1" w:line="240" w:lineRule="auto"/>
              <w:jc w:val="both"/>
            </w:pPr>
            <w:r w:rsidRPr="00BE1811">
              <w:t>Anexa 2.6</w:t>
            </w:r>
          </w:p>
        </w:tc>
        <w:tc>
          <w:tcPr>
            <w:tcW w:w="2892" w:type="dxa"/>
            <w:tcBorders>
              <w:top w:val="single" w:sz="4" w:space="0" w:color="auto"/>
              <w:left w:val="single" w:sz="4" w:space="0" w:color="auto"/>
              <w:bottom w:val="single" w:sz="4" w:space="0" w:color="auto"/>
              <w:right w:val="single" w:sz="4" w:space="0" w:color="auto"/>
            </w:tcBorders>
          </w:tcPr>
          <w:p w14:paraId="08D655A0"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240C4C97"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7EA4D8D7" w14:textId="52720CE2" w:rsidR="00D84652" w:rsidRPr="00BE1811" w:rsidRDefault="00D84652" w:rsidP="00DB13E8">
            <w:pPr>
              <w:pStyle w:val="ListParagraph"/>
              <w:numPr>
                <w:ilvl w:val="0"/>
                <w:numId w:val="290"/>
              </w:numPr>
              <w:autoSpaceDE w:val="0"/>
              <w:autoSpaceDN w:val="0"/>
              <w:adjustRightInd w:val="0"/>
              <w:spacing w:before="100" w:beforeAutospacing="1" w:after="100" w:afterAutospacing="1" w:line="240" w:lineRule="auto"/>
              <w:jc w:val="both"/>
              <w:rPr>
                <w:sz w:val="22"/>
                <w:szCs w:val="22"/>
              </w:rPr>
            </w:pPr>
            <w:r w:rsidRPr="00BE1811">
              <w:rPr>
                <w:sz w:val="22"/>
                <w:szCs w:val="22"/>
              </w:rPr>
              <w:t xml:space="preserve">Solicitantul respectă definiția </w:t>
            </w:r>
            <w:r w:rsidR="00902CFA" w:rsidRPr="00BE1811">
              <w:rPr>
                <w:sz w:val="22"/>
                <w:szCs w:val="22"/>
              </w:rPr>
              <w:t xml:space="preserve"> organizației clusterului </w:t>
            </w:r>
            <w:r w:rsidRPr="00BE1811">
              <w:rPr>
                <w:sz w:val="22"/>
                <w:szCs w:val="22"/>
              </w:rPr>
              <w:t xml:space="preserve">conform celor precizate la Cap 1.3 din prezentul Ghid,   </w:t>
            </w:r>
          </w:p>
          <w:p w14:paraId="151FBA80" w14:textId="77777777" w:rsidR="00D84652" w:rsidRPr="00BE1811" w:rsidRDefault="00D84652" w:rsidP="00DB13E8">
            <w:pPr>
              <w:pStyle w:val="ListParagraph"/>
              <w:autoSpaceDE w:val="0"/>
              <w:autoSpaceDN w:val="0"/>
              <w:adjustRightInd w:val="0"/>
              <w:spacing w:before="100" w:beforeAutospacing="1" w:after="100" w:afterAutospacing="1" w:line="240" w:lineRule="auto"/>
              <w:ind w:left="780"/>
              <w:jc w:val="both"/>
              <w:rPr>
                <w:sz w:val="22"/>
                <w:szCs w:val="22"/>
              </w:rPr>
            </w:pPr>
            <w:r w:rsidRPr="00BE1811">
              <w:rPr>
                <w:sz w:val="22"/>
                <w:szCs w:val="22"/>
              </w:rPr>
              <w:t xml:space="preserve">  </w:t>
            </w:r>
          </w:p>
          <w:p w14:paraId="7D4286DB" w14:textId="08FD1D7B" w:rsidR="00D84652" w:rsidRPr="00BE1811" w:rsidRDefault="00D84652" w:rsidP="00DB13E8">
            <w:pPr>
              <w:pStyle w:val="ListParagraph"/>
              <w:numPr>
                <w:ilvl w:val="0"/>
                <w:numId w:val="290"/>
              </w:numPr>
              <w:autoSpaceDE w:val="0"/>
              <w:autoSpaceDN w:val="0"/>
              <w:adjustRightInd w:val="0"/>
              <w:spacing w:before="100" w:beforeAutospacing="1" w:after="100" w:afterAutospacing="1" w:line="240" w:lineRule="auto"/>
              <w:jc w:val="both"/>
              <w:rPr>
                <w:sz w:val="22"/>
                <w:szCs w:val="22"/>
              </w:rPr>
            </w:pPr>
            <w:r w:rsidRPr="00BE1811">
              <w:rPr>
                <w:sz w:val="22"/>
                <w:szCs w:val="22"/>
              </w:rPr>
              <w:t>Organizația clusterului:  conține cel puțin 10 părți independente organizate ca societăți comerciale și cel puțin o parte independentă de tip organiza</w:t>
            </w:r>
            <w:r w:rsidR="00F93D20">
              <w:rPr>
                <w:sz w:val="22"/>
                <w:szCs w:val="22"/>
              </w:rPr>
              <w:t>ț</w:t>
            </w:r>
            <w:r w:rsidRPr="00BE1811">
              <w:rPr>
                <w:sz w:val="22"/>
                <w:szCs w:val="22"/>
              </w:rPr>
              <w:t>ie de cercetare (universitate sau institut CD) și  este localizată în România.</w:t>
            </w:r>
          </w:p>
        </w:tc>
        <w:tc>
          <w:tcPr>
            <w:tcW w:w="618" w:type="dxa"/>
            <w:tcBorders>
              <w:top w:val="single" w:sz="4" w:space="0" w:color="auto"/>
              <w:left w:val="single" w:sz="4" w:space="0" w:color="auto"/>
              <w:bottom w:val="single" w:sz="4" w:space="0" w:color="auto"/>
              <w:right w:val="single" w:sz="4" w:space="0" w:color="auto"/>
            </w:tcBorders>
          </w:tcPr>
          <w:p w14:paraId="7C3C6EE6"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5776AC3"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41478266" w14:textId="576E7D89" w:rsidR="00D84652" w:rsidRPr="00BE1811" w:rsidRDefault="00D84652" w:rsidP="00DB13E8">
            <w:pPr>
              <w:tabs>
                <w:tab w:val="left" w:pos="4820"/>
              </w:tabs>
              <w:spacing w:before="100" w:beforeAutospacing="1" w:after="100" w:afterAutospacing="1" w:line="240" w:lineRule="auto"/>
            </w:pPr>
            <w:r w:rsidRPr="00BE1811">
              <w:t xml:space="preserve">Act juridic de </w:t>
            </w:r>
            <w:r w:rsidRPr="00BE1811">
              <w:rPr>
                <w:iCs/>
                <w:noProof/>
              </w:rPr>
              <w:t>constituire a organizației clusterului</w:t>
            </w:r>
            <w:r w:rsidRPr="00BE1811">
              <w:t xml:space="preserve">, </w:t>
            </w:r>
            <w:proofErr w:type="spellStart"/>
            <w:r w:rsidRPr="00BE1811">
              <w:t>statutul</w:t>
            </w:r>
            <w:r w:rsidR="00E05AC5">
              <w:rPr>
                <w:iCs/>
                <w:noProof/>
              </w:rPr>
              <w:t>+anexa</w:t>
            </w:r>
            <w:proofErr w:type="spellEnd"/>
            <w:r w:rsidR="00E05AC5">
              <w:rPr>
                <w:iCs/>
                <w:noProof/>
              </w:rPr>
              <w:t xml:space="preserve"> cu entitățile care fac parte din organizația clusterului la data depunerii cererii de finanțare</w:t>
            </w:r>
            <w:r w:rsidRPr="00BE1811">
              <w:t xml:space="preserve"> </w:t>
            </w:r>
            <w:r w:rsidRPr="00BE1811">
              <w:rPr>
                <w:iCs/>
                <w:noProof/>
              </w:rPr>
              <w:t xml:space="preserve">și </w:t>
            </w:r>
            <w:r w:rsidRPr="00BE1811">
              <w:t>încheierea judecătoriei de admitere a cererii de înființare a acesteia</w:t>
            </w:r>
          </w:p>
          <w:p w14:paraId="2881D22C" w14:textId="77777777" w:rsidR="00D84652" w:rsidRPr="00BE1811" w:rsidRDefault="00D84652" w:rsidP="00666B3E">
            <w:pPr>
              <w:tabs>
                <w:tab w:val="left" w:pos="4820"/>
              </w:tabs>
              <w:spacing w:before="100" w:beforeAutospacing="1" w:after="100" w:afterAutospacing="1" w:line="240" w:lineRule="auto"/>
            </w:pPr>
          </w:p>
        </w:tc>
        <w:tc>
          <w:tcPr>
            <w:tcW w:w="2892" w:type="dxa"/>
            <w:tcBorders>
              <w:top w:val="single" w:sz="4" w:space="0" w:color="auto"/>
              <w:left w:val="single" w:sz="4" w:space="0" w:color="auto"/>
              <w:bottom w:val="single" w:sz="4" w:space="0" w:color="auto"/>
              <w:right w:val="single" w:sz="4" w:space="0" w:color="auto"/>
            </w:tcBorders>
          </w:tcPr>
          <w:p w14:paraId="1768A19A" w14:textId="77777777" w:rsidR="00D84652" w:rsidRPr="00BE1811" w:rsidRDefault="00D84652" w:rsidP="00DB13E8">
            <w:pPr>
              <w:tabs>
                <w:tab w:val="left" w:pos="4820"/>
              </w:tabs>
              <w:spacing w:before="100" w:beforeAutospacing="1" w:after="100" w:afterAutospacing="1" w:line="240" w:lineRule="auto"/>
            </w:pPr>
          </w:p>
        </w:tc>
      </w:tr>
      <w:tr w:rsidR="00D84652" w:rsidRPr="00BE1811" w14:paraId="309C840D"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06E306D0" w14:textId="77777777" w:rsidR="00D84652" w:rsidRPr="00BE1811" w:rsidRDefault="00D84652" w:rsidP="00DB13E8">
            <w:pPr>
              <w:spacing w:before="100" w:beforeAutospacing="1" w:after="100" w:afterAutospacing="1" w:line="240" w:lineRule="auto"/>
              <w:jc w:val="both"/>
            </w:pPr>
            <w:r w:rsidRPr="00BE1811">
              <w:rPr>
                <w:color w:val="000000"/>
              </w:rPr>
              <w:t xml:space="preserve">Forma de organizare a solicitantului este conformă cu  precizările de la subcapitolul 2.1 din </w:t>
            </w:r>
            <w:r w:rsidRPr="00BE1811">
              <w:t xml:space="preserve"> Ghidul Solicitantului </w:t>
            </w:r>
          </w:p>
        </w:tc>
        <w:tc>
          <w:tcPr>
            <w:tcW w:w="618" w:type="dxa"/>
            <w:tcBorders>
              <w:top w:val="single" w:sz="4" w:space="0" w:color="auto"/>
              <w:left w:val="single" w:sz="4" w:space="0" w:color="auto"/>
              <w:bottom w:val="single" w:sz="4" w:space="0" w:color="auto"/>
              <w:right w:val="single" w:sz="4" w:space="0" w:color="auto"/>
            </w:tcBorders>
          </w:tcPr>
          <w:p w14:paraId="4E8917C1"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7C6117CF"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33DB5217" w14:textId="624C7903" w:rsidR="00D84652" w:rsidRPr="00BE1811" w:rsidRDefault="00D84652" w:rsidP="00DB13E8">
            <w:pPr>
              <w:tabs>
                <w:tab w:val="left" w:pos="4820"/>
              </w:tabs>
              <w:spacing w:before="100" w:beforeAutospacing="1" w:after="100" w:afterAutospacing="1" w:line="240" w:lineRule="auto"/>
            </w:pPr>
            <w:r w:rsidRPr="00BE1811">
              <w:t xml:space="preserve">Act juridic de </w:t>
            </w:r>
            <w:r w:rsidRPr="00BE1811">
              <w:rPr>
                <w:iCs/>
                <w:noProof/>
              </w:rPr>
              <w:t>constituire a organizației clusterului</w:t>
            </w:r>
            <w:r w:rsidRPr="00BE1811">
              <w:t xml:space="preserve">, </w:t>
            </w:r>
            <w:proofErr w:type="spellStart"/>
            <w:r w:rsidRPr="00BE1811">
              <w:t>statutul</w:t>
            </w:r>
            <w:r w:rsidR="002729B6">
              <w:rPr>
                <w:iCs/>
                <w:noProof/>
              </w:rPr>
              <w:t>+anexa</w:t>
            </w:r>
            <w:proofErr w:type="spellEnd"/>
            <w:r w:rsidR="002729B6">
              <w:rPr>
                <w:iCs/>
                <w:noProof/>
              </w:rPr>
              <w:t xml:space="preserve"> cu entitățile care fac parte din organizația clusterului la data depunerii cererii de finanțare</w:t>
            </w:r>
            <w:r w:rsidRPr="00BE1811">
              <w:t xml:space="preserve"> </w:t>
            </w:r>
            <w:r w:rsidRPr="00BE1811">
              <w:rPr>
                <w:iCs/>
                <w:noProof/>
              </w:rPr>
              <w:t xml:space="preserve">și </w:t>
            </w:r>
            <w:r w:rsidRPr="00BE1811">
              <w:t>încheierea judecătoriei de admitere a cererii de înființare a acesteia</w:t>
            </w:r>
          </w:p>
          <w:p w14:paraId="7FE919CA" w14:textId="6E5F830A" w:rsidR="00D84652" w:rsidRPr="00BE1811" w:rsidRDefault="00D84652" w:rsidP="00DB13E8">
            <w:pPr>
              <w:widowControl w:val="0"/>
              <w:tabs>
                <w:tab w:val="left" w:pos="6525"/>
              </w:tabs>
              <w:autoSpaceDE w:val="0"/>
              <w:autoSpaceDN w:val="0"/>
              <w:adjustRightInd w:val="0"/>
              <w:spacing w:before="100" w:beforeAutospacing="1" w:after="100" w:afterAutospacing="1" w:line="240" w:lineRule="auto"/>
              <w:jc w:val="both"/>
              <w:rPr>
                <w:iCs/>
                <w:noProof/>
                <w:color w:val="000000"/>
              </w:rPr>
            </w:pPr>
            <w:r w:rsidRPr="00BE1811">
              <w:rPr>
                <w:iCs/>
                <w:noProof/>
                <w:color w:val="000000"/>
              </w:rPr>
              <w:t>Certificat de înscriere în Registrul asociațiilor și fundațiilor (dup</w:t>
            </w:r>
            <w:r w:rsidR="004E191E">
              <w:rPr>
                <w:iCs/>
                <w:noProof/>
                <w:color w:val="000000"/>
              </w:rPr>
              <w:t>ă</w:t>
            </w:r>
            <w:r w:rsidRPr="00BE1811">
              <w:rPr>
                <w:iCs/>
                <w:noProof/>
                <w:color w:val="000000"/>
              </w:rPr>
              <w:t xml:space="preserve"> caz)</w:t>
            </w:r>
          </w:p>
          <w:p w14:paraId="2C8F47A1" w14:textId="7C652BD7" w:rsidR="00D84652" w:rsidRPr="00BE1811" w:rsidRDefault="00D84652" w:rsidP="00BE1811">
            <w:pPr>
              <w:widowControl w:val="0"/>
              <w:tabs>
                <w:tab w:val="left" w:pos="6525"/>
              </w:tabs>
              <w:spacing w:before="280" w:after="280"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0FBBBF09" w14:textId="77777777" w:rsidR="00D84652" w:rsidRPr="00BE1811" w:rsidRDefault="00D84652" w:rsidP="00DB13E8">
            <w:pPr>
              <w:tabs>
                <w:tab w:val="left" w:pos="4820"/>
              </w:tabs>
              <w:spacing w:before="100" w:beforeAutospacing="1" w:after="100" w:afterAutospacing="1" w:line="240" w:lineRule="auto"/>
            </w:pPr>
          </w:p>
        </w:tc>
      </w:tr>
      <w:tr w:rsidR="00D84652" w:rsidRPr="00BE1811" w14:paraId="13178BC2"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7F82C102" w14:textId="77777777" w:rsidR="00D84652" w:rsidRPr="00BE1811" w:rsidRDefault="00D84652" w:rsidP="00DB13E8">
            <w:pPr>
              <w:spacing w:before="100" w:beforeAutospacing="1" w:after="100" w:afterAutospacing="1" w:line="240" w:lineRule="auto"/>
              <w:jc w:val="both"/>
            </w:pPr>
            <w:r w:rsidRPr="00BE1811">
              <w:t>Solicitantul nu se află într-una din situațiile descrise în Anexa 7 - declarația de eligibilitate, anexă la prezentul ghid</w:t>
            </w:r>
          </w:p>
        </w:tc>
        <w:tc>
          <w:tcPr>
            <w:tcW w:w="618" w:type="dxa"/>
            <w:tcBorders>
              <w:top w:val="single" w:sz="4" w:space="0" w:color="auto"/>
              <w:left w:val="single" w:sz="4" w:space="0" w:color="auto"/>
              <w:bottom w:val="single" w:sz="4" w:space="0" w:color="auto"/>
              <w:right w:val="single" w:sz="4" w:space="0" w:color="auto"/>
            </w:tcBorders>
          </w:tcPr>
          <w:p w14:paraId="56336535"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0CBE8949"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04A55FA2" w14:textId="77777777" w:rsidR="00D84652" w:rsidRPr="00BE1811" w:rsidRDefault="00D84652" w:rsidP="00DB13E8">
            <w:pPr>
              <w:tabs>
                <w:tab w:val="left" w:pos="4820"/>
              </w:tabs>
              <w:spacing w:before="100" w:beforeAutospacing="1" w:after="100" w:afterAutospacing="1" w:line="240" w:lineRule="auto"/>
              <w:jc w:val="both"/>
            </w:pPr>
            <w:r w:rsidRPr="00BE1811">
              <w:t>Anexa 7</w:t>
            </w:r>
          </w:p>
        </w:tc>
        <w:tc>
          <w:tcPr>
            <w:tcW w:w="2892" w:type="dxa"/>
            <w:tcBorders>
              <w:top w:val="single" w:sz="4" w:space="0" w:color="auto"/>
              <w:left w:val="single" w:sz="4" w:space="0" w:color="auto"/>
              <w:bottom w:val="single" w:sz="4" w:space="0" w:color="auto"/>
              <w:right w:val="single" w:sz="4" w:space="0" w:color="auto"/>
            </w:tcBorders>
          </w:tcPr>
          <w:p w14:paraId="57528079" w14:textId="77777777" w:rsidR="00D84652" w:rsidRPr="00BE1811" w:rsidRDefault="00D84652" w:rsidP="00DB13E8">
            <w:pPr>
              <w:tabs>
                <w:tab w:val="left" w:pos="4820"/>
              </w:tabs>
              <w:spacing w:before="100" w:beforeAutospacing="1" w:after="100" w:afterAutospacing="1" w:line="240" w:lineRule="auto"/>
              <w:jc w:val="both"/>
            </w:pPr>
          </w:p>
        </w:tc>
      </w:tr>
      <w:tr w:rsidR="00780741" w:rsidRPr="00BE1811" w14:paraId="2DD694C0"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46C4B3B3" w14:textId="777C14C5" w:rsidR="00780741" w:rsidRPr="00BE1811" w:rsidRDefault="00780741" w:rsidP="00780741">
            <w:pPr>
              <w:spacing w:before="100" w:beforeAutospacing="1" w:after="100" w:afterAutospacing="1" w:line="240" w:lineRule="auto"/>
              <w:jc w:val="both"/>
            </w:pPr>
            <w:r w:rsidRPr="00BE1811">
              <w:rPr>
                <w:iCs/>
                <w:noProof/>
                <w:color w:val="000000"/>
              </w:rPr>
              <w:t xml:space="preserve">Solicitantul a demonstrat dreptul de proprietate, concesiune, </w:t>
            </w:r>
            <w:r w:rsidRPr="00BE1811">
              <w:rPr>
                <w:iCs/>
                <w:noProof/>
              </w:rPr>
              <w:t xml:space="preserve">comodat, </w:t>
            </w:r>
            <w:r w:rsidRPr="00BE1811">
              <w:rPr>
                <w:iCs/>
                <w:noProof/>
                <w:color w:val="000000"/>
              </w:rPr>
              <w:t xml:space="preserve"> chirie, angajamentul de cumpărare cu privire la imobilul unde se face investiția (pentru proiectele care cuprind lucrări de investiții)</w:t>
            </w:r>
          </w:p>
        </w:tc>
        <w:tc>
          <w:tcPr>
            <w:tcW w:w="618" w:type="dxa"/>
            <w:tcBorders>
              <w:top w:val="single" w:sz="4" w:space="0" w:color="auto"/>
              <w:left w:val="single" w:sz="4" w:space="0" w:color="auto"/>
              <w:bottom w:val="single" w:sz="4" w:space="0" w:color="auto"/>
              <w:right w:val="single" w:sz="4" w:space="0" w:color="auto"/>
            </w:tcBorders>
          </w:tcPr>
          <w:p w14:paraId="032EC674" w14:textId="77777777" w:rsidR="00780741" w:rsidRPr="00BE1811" w:rsidRDefault="00780741" w:rsidP="00780741">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47FFD40" w14:textId="77777777" w:rsidR="00780741" w:rsidRPr="00BE1811" w:rsidRDefault="00780741" w:rsidP="00780741">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2D234111" w14:textId="4F719451" w:rsidR="00780741" w:rsidRPr="00BE1811" w:rsidRDefault="00780741" w:rsidP="00780741">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vAlign w:val="center"/>
          </w:tcPr>
          <w:p w14:paraId="3C83F83A" w14:textId="504FCCF8" w:rsidR="00780741" w:rsidRPr="00BE1811" w:rsidRDefault="00780741" w:rsidP="00780741">
            <w:pPr>
              <w:tabs>
                <w:tab w:val="left" w:pos="4820"/>
              </w:tabs>
              <w:spacing w:before="100" w:beforeAutospacing="1" w:after="100" w:afterAutospacing="1" w:line="240" w:lineRule="auto"/>
              <w:jc w:val="both"/>
            </w:pPr>
            <w:r w:rsidRPr="00BE1811">
              <w:t>Documentele însoțitoare (contract de</w:t>
            </w:r>
            <w:r w:rsidRPr="00BE1811">
              <w:rPr>
                <w:iCs/>
                <w:noProof/>
                <w:color w:val="000000"/>
              </w:rPr>
              <w:t xml:space="preserve"> concesiune, </w:t>
            </w:r>
            <w:r w:rsidRPr="00BE1811">
              <w:rPr>
                <w:iCs/>
                <w:noProof/>
              </w:rPr>
              <w:t xml:space="preserve">comodat, </w:t>
            </w:r>
            <w:r w:rsidRPr="00BE1811">
              <w:rPr>
                <w:iCs/>
                <w:noProof/>
                <w:color w:val="000000"/>
              </w:rPr>
              <w:t xml:space="preserve"> închiriere, antecontract de vânzare-cumpărare,</w:t>
            </w:r>
            <w:r w:rsidR="00CD0B0F" w:rsidRPr="00BE1811">
              <w:rPr>
                <w:iCs/>
                <w:noProof/>
                <w:color w:val="000000"/>
              </w:rPr>
              <w:t xml:space="preserve"> titlul de prop</w:t>
            </w:r>
            <w:r w:rsidR="00BB71E7" w:rsidRPr="00BE1811">
              <w:rPr>
                <w:iCs/>
                <w:noProof/>
                <w:color w:val="000000"/>
              </w:rPr>
              <w:t>rie</w:t>
            </w:r>
            <w:r w:rsidR="00CD0B0F" w:rsidRPr="00BE1811">
              <w:rPr>
                <w:iCs/>
                <w:noProof/>
                <w:color w:val="000000"/>
              </w:rPr>
              <w:t>tate,</w:t>
            </w:r>
            <w:r w:rsidR="00C17D61" w:rsidRPr="00BE1811">
              <w:rPr>
                <w:iCs/>
                <w:noProof/>
                <w:color w:val="000000"/>
              </w:rPr>
              <w:t xml:space="preserve"> contract de vânzare-cumpărare,</w:t>
            </w:r>
            <w:r w:rsidR="00CD0B0F" w:rsidRPr="00BE1811">
              <w:rPr>
                <w:iCs/>
                <w:noProof/>
                <w:color w:val="000000"/>
              </w:rPr>
              <w:t xml:space="preserve"> </w:t>
            </w:r>
            <w:r w:rsidRPr="00BE1811">
              <w:rPr>
                <w:iCs/>
                <w:noProof/>
                <w:color w:val="000000"/>
              </w:rPr>
              <w:t>etc)</w:t>
            </w:r>
          </w:p>
        </w:tc>
      </w:tr>
      <w:tr w:rsidR="00D84652" w:rsidRPr="00BE1811" w14:paraId="66F3C011"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0959573D" w14:textId="77777777" w:rsidR="00D84652" w:rsidRPr="00BE1811" w:rsidRDefault="00D84652" w:rsidP="00DB13E8">
            <w:pPr>
              <w:spacing w:before="100" w:beforeAutospacing="1" w:after="100" w:afterAutospacing="1" w:line="240" w:lineRule="auto"/>
              <w:jc w:val="both"/>
            </w:pPr>
            <w:r w:rsidRPr="00BE1811">
              <w:rPr>
                <w:iCs/>
                <w:noProof/>
                <w:color w:val="000000"/>
              </w:rPr>
              <w:t>Organizația</w:t>
            </w:r>
            <w:r w:rsidRPr="00BE1811">
              <w:rPr>
                <w:color w:val="000000"/>
              </w:rPr>
              <w:t xml:space="preserve"> clusterului</w:t>
            </w:r>
            <w:r w:rsidRPr="00BE1811">
              <w:rPr>
                <w:iCs/>
                <w:noProof/>
                <w:color w:val="000000"/>
              </w:rPr>
              <w:t xml:space="preserve"> este asimilată și</w:t>
            </w:r>
            <w:r w:rsidRPr="00BE1811">
              <w:rPr>
                <w:color w:val="000000"/>
              </w:rPr>
              <w:t xml:space="preserve"> se încadrează în categoria întreprinderilor mici și mijlocii (pentru proiectele care cuprind activități de inovare)</w:t>
            </w:r>
          </w:p>
        </w:tc>
        <w:tc>
          <w:tcPr>
            <w:tcW w:w="618" w:type="dxa"/>
            <w:tcBorders>
              <w:top w:val="single" w:sz="4" w:space="0" w:color="auto"/>
              <w:left w:val="single" w:sz="4" w:space="0" w:color="auto"/>
              <w:bottom w:val="single" w:sz="4" w:space="0" w:color="auto"/>
              <w:right w:val="single" w:sz="4" w:space="0" w:color="auto"/>
            </w:tcBorders>
          </w:tcPr>
          <w:p w14:paraId="437476C2"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65FCC1C6"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2CA2A5D8" w14:textId="77777777" w:rsidR="00D84652" w:rsidRPr="00BE1811" w:rsidRDefault="00D84652" w:rsidP="00DB13E8">
            <w:pPr>
              <w:tabs>
                <w:tab w:val="left" w:pos="4820"/>
              </w:tabs>
              <w:spacing w:before="100" w:beforeAutospacing="1" w:after="100" w:afterAutospacing="1" w:line="240" w:lineRule="auto"/>
              <w:jc w:val="both"/>
            </w:pPr>
            <w:r w:rsidRPr="00BE1811">
              <w:t>Anexa 2.6</w:t>
            </w:r>
          </w:p>
        </w:tc>
        <w:tc>
          <w:tcPr>
            <w:tcW w:w="2892" w:type="dxa"/>
            <w:tcBorders>
              <w:top w:val="single" w:sz="4" w:space="0" w:color="auto"/>
              <w:left w:val="single" w:sz="4" w:space="0" w:color="auto"/>
              <w:bottom w:val="single" w:sz="4" w:space="0" w:color="auto"/>
              <w:right w:val="single" w:sz="4" w:space="0" w:color="auto"/>
            </w:tcBorders>
          </w:tcPr>
          <w:p w14:paraId="76C10BEF" w14:textId="77777777" w:rsidR="00D84652" w:rsidRPr="00BE1811" w:rsidRDefault="00D84652" w:rsidP="00DB13E8">
            <w:pPr>
              <w:tabs>
                <w:tab w:val="left" w:pos="4820"/>
              </w:tabs>
              <w:spacing w:before="100" w:beforeAutospacing="1" w:after="100" w:afterAutospacing="1" w:line="240" w:lineRule="auto"/>
              <w:jc w:val="both"/>
            </w:pPr>
          </w:p>
        </w:tc>
      </w:tr>
      <w:tr w:rsidR="00D07582" w:rsidRPr="00BE1811" w14:paraId="5711AC41"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1DFF2454" w14:textId="2011C9D0" w:rsidR="00D07582" w:rsidRPr="00BE1811" w:rsidRDefault="00D07582" w:rsidP="00DB13E8">
            <w:pPr>
              <w:spacing w:before="100" w:beforeAutospacing="1" w:after="100" w:afterAutospacing="1" w:line="240" w:lineRule="auto"/>
              <w:jc w:val="both"/>
              <w:rPr>
                <w:iCs/>
                <w:noProof/>
                <w:color w:val="000000"/>
              </w:rPr>
            </w:pPr>
            <w:r>
              <w:t>Aviz de conformitate cu SIDD DD</w:t>
            </w:r>
          </w:p>
        </w:tc>
        <w:tc>
          <w:tcPr>
            <w:tcW w:w="618" w:type="dxa"/>
            <w:tcBorders>
              <w:top w:val="single" w:sz="4" w:space="0" w:color="auto"/>
              <w:left w:val="single" w:sz="4" w:space="0" w:color="auto"/>
              <w:bottom w:val="single" w:sz="4" w:space="0" w:color="auto"/>
              <w:right w:val="single" w:sz="4" w:space="0" w:color="auto"/>
            </w:tcBorders>
          </w:tcPr>
          <w:p w14:paraId="602172F8" w14:textId="77777777" w:rsidR="00D07582" w:rsidRPr="00BE1811" w:rsidRDefault="00D0758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7E4486BB" w14:textId="77777777" w:rsidR="00D07582" w:rsidRPr="00BE1811" w:rsidRDefault="00D0758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25F1B0B1" w14:textId="77777777" w:rsidR="00D07582" w:rsidRPr="00BE1811" w:rsidRDefault="00D07582" w:rsidP="00DB13E8">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44143A69" w14:textId="77777777" w:rsidR="00D07582" w:rsidRPr="00BE1811" w:rsidRDefault="00D07582" w:rsidP="00DB13E8">
            <w:pPr>
              <w:tabs>
                <w:tab w:val="left" w:pos="4820"/>
              </w:tabs>
              <w:spacing w:before="100" w:beforeAutospacing="1" w:after="100" w:afterAutospacing="1" w:line="240" w:lineRule="auto"/>
              <w:jc w:val="both"/>
            </w:pPr>
          </w:p>
        </w:tc>
      </w:tr>
      <w:tr w:rsidR="00D84652" w:rsidRPr="00BE1811" w14:paraId="22D3ADEB" w14:textId="77777777" w:rsidTr="00BE1811">
        <w:tc>
          <w:tcPr>
            <w:tcW w:w="5388" w:type="dxa"/>
            <w:tcBorders>
              <w:top w:val="single" w:sz="4" w:space="0" w:color="auto"/>
              <w:left w:val="single" w:sz="4" w:space="0" w:color="auto"/>
              <w:bottom w:val="single" w:sz="4" w:space="0" w:color="auto"/>
              <w:right w:val="single" w:sz="4" w:space="0" w:color="auto"/>
            </w:tcBorders>
            <w:shd w:val="pct20" w:color="auto" w:fill="auto"/>
            <w:vAlign w:val="center"/>
          </w:tcPr>
          <w:p w14:paraId="301C29EA"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rPr>
                <w:b/>
              </w:rPr>
            </w:pPr>
            <w:r w:rsidRPr="00BE1811">
              <w:rPr>
                <w:b/>
              </w:rPr>
              <w:t>ELIGIBILITATEA PROPUNERII DE PROIECT</w:t>
            </w:r>
          </w:p>
        </w:tc>
        <w:tc>
          <w:tcPr>
            <w:tcW w:w="618" w:type="dxa"/>
            <w:tcBorders>
              <w:top w:val="single" w:sz="4" w:space="0" w:color="auto"/>
              <w:left w:val="single" w:sz="4" w:space="0" w:color="auto"/>
              <w:bottom w:val="single" w:sz="4" w:space="0" w:color="auto"/>
              <w:right w:val="single" w:sz="4" w:space="0" w:color="auto"/>
            </w:tcBorders>
            <w:shd w:val="pct20" w:color="auto" w:fill="auto"/>
          </w:tcPr>
          <w:p w14:paraId="4380B266" w14:textId="77777777" w:rsidR="00D84652" w:rsidRPr="00BE1811" w:rsidRDefault="00D84652" w:rsidP="00DB13E8">
            <w:pPr>
              <w:tabs>
                <w:tab w:val="left" w:pos="4820"/>
              </w:tabs>
              <w:spacing w:before="100" w:beforeAutospacing="1" w:after="100" w:afterAutospacing="1" w:line="240" w:lineRule="auto"/>
              <w:jc w:val="both"/>
              <w:rPr>
                <w:b/>
              </w:rPr>
            </w:pPr>
            <w:r w:rsidRPr="00BE1811">
              <w:rPr>
                <w:b/>
              </w:rPr>
              <w:t>DA</w:t>
            </w:r>
          </w:p>
        </w:tc>
        <w:tc>
          <w:tcPr>
            <w:tcW w:w="567" w:type="dxa"/>
            <w:tcBorders>
              <w:top w:val="single" w:sz="4" w:space="0" w:color="auto"/>
              <w:left w:val="single" w:sz="4" w:space="0" w:color="auto"/>
              <w:bottom w:val="single" w:sz="4" w:space="0" w:color="auto"/>
              <w:right w:val="single" w:sz="4" w:space="0" w:color="auto"/>
            </w:tcBorders>
            <w:shd w:val="pct20" w:color="auto" w:fill="auto"/>
          </w:tcPr>
          <w:p w14:paraId="3B48DC54" w14:textId="77777777" w:rsidR="00D84652" w:rsidRPr="00BE1811" w:rsidRDefault="00D84652" w:rsidP="00DB13E8">
            <w:pPr>
              <w:tabs>
                <w:tab w:val="left" w:pos="4820"/>
              </w:tabs>
              <w:spacing w:before="100" w:beforeAutospacing="1" w:after="100" w:afterAutospacing="1" w:line="240" w:lineRule="auto"/>
              <w:jc w:val="both"/>
              <w:rPr>
                <w:b/>
              </w:rPr>
            </w:pPr>
            <w:r w:rsidRPr="00BE1811">
              <w:rPr>
                <w:b/>
              </w:rPr>
              <w:t>NU</w:t>
            </w:r>
          </w:p>
        </w:tc>
        <w:tc>
          <w:tcPr>
            <w:tcW w:w="1593" w:type="dxa"/>
            <w:tcBorders>
              <w:top w:val="single" w:sz="4" w:space="0" w:color="auto"/>
              <w:left w:val="single" w:sz="4" w:space="0" w:color="auto"/>
              <w:bottom w:val="single" w:sz="4" w:space="0" w:color="auto"/>
              <w:right w:val="single" w:sz="4" w:space="0" w:color="auto"/>
            </w:tcBorders>
            <w:shd w:val="pct20" w:color="auto" w:fill="auto"/>
          </w:tcPr>
          <w:p w14:paraId="75396438" w14:textId="77777777" w:rsidR="00D84652" w:rsidRPr="00BE1811" w:rsidRDefault="00D84652" w:rsidP="00DB13E8">
            <w:pPr>
              <w:tabs>
                <w:tab w:val="left" w:pos="4820"/>
              </w:tabs>
              <w:spacing w:before="100" w:beforeAutospacing="1" w:after="100" w:afterAutospacing="1" w:line="240" w:lineRule="auto"/>
              <w:jc w:val="both"/>
              <w:rPr>
                <w:b/>
              </w:rPr>
            </w:pPr>
            <w:r w:rsidRPr="00BE1811">
              <w:rPr>
                <w:b/>
              </w:rPr>
              <w:t>Se verifică în cadrul</w:t>
            </w:r>
          </w:p>
        </w:tc>
        <w:tc>
          <w:tcPr>
            <w:tcW w:w="2892" w:type="dxa"/>
            <w:tcBorders>
              <w:top w:val="single" w:sz="4" w:space="0" w:color="auto"/>
              <w:left w:val="single" w:sz="4" w:space="0" w:color="auto"/>
              <w:bottom w:val="single" w:sz="4" w:space="0" w:color="auto"/>
              <w:right w:val="single" w:sz="4" w:space="0" w:color="auto"/>
            </w:tcBorders>
            <w:shd w:val="pct20" w:color="auto" w:fill="auto"/>
          </w:tcPr>
          <w:p w14:paraId="35C6B327" w14:textId="77777777" w:rsidR="00D84652" w:rsidRPr="00BE1811" w:rsidRDefault="00D84652" w:rsidP="00DB13E8">
            <w:pPr>
              <w:tabs>
                <w:tab w:val="left" w:pos="4820"/>
              </w:tabs>
              <w:spacing w:before="100" w:beforeAutospacing="1" w:after="100" w:afterAutospacing="1" w:line="240" w:lineRule="auto"/>
              <w:jc w:val="both"/>
              <w:rPr>
                <w:b/>
              </w:rPr>
            </w:pPr>
          </w:p>
        </w:tc>
      </w:tr>
      <w:tr w:rsidR="00D84652" w:rsidRPr="00BE1811" w14:paraId="26DCA295"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2DC3E68A"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rPr>
                <w:color w:val="000000"/>
              </w:rPr>
              <w:t xml:space="preserve">Obiectivele propunerii de proiect sunt în conformitate cu obiectivul specific al prezentului apel de proiecte </w:t>
            </w:r>
          </w:p>
        </w:tc>
        <w:tc>
          <w:tcPr>
            <w:tcW w:w="618" w:type="dxa"/>
            <w:tcBorders>
              <w:top w:val="single" w:sz="4" w:space="0" w:color="auto"/>
              <w:left w:val="single" w:sz="4" w:space="0" w:color="auto"/>
              <w:bottom w:val="single" w:sz="4" w:space="0" w:color="auto"/>
              <w:right w:val="single" w:sz="4" w:space="0" w:color="auto"/>
            </w:tcBorders>
          </w:tcPr>
          <w:p w14:paraId="4F7011A0"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19610AA2"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3AE1A4B8" w14:textId="77777777" w:rsidR="00D84652" w:rsidRPr="00BE1811" w:rsidRDefault="00D84652" w:rsidP="00DB13E8">
            <w:pPr>
              <w:tabs>
                <w:tab w:val="left" w:pos="4820"/>
              </w:tabs>
              <w:spacing w:before="100" w:beforeAutospacing="1" w:after="100" w:afterAutospacing="1" w:line="240" w:lineRule="auto"/>
              <w:jc w:val="both"/>
            </w:pPr>
            <w:r w:rsidRPr="00BE1811">
              <w:t>Cererea de finanțare – Obiective proiect</w:t>
            </w:r>
          </w:p>
        </w:tc>
        <w:tc>
          <w:tcPr>
            <w:tcW w:w="2892" w:type="dxa"/>
            <w:tcBorders>
              <w:top w:val="single" w:sz="4" w:space="0" w:color="auto"/>
              <w:left w:val="single" w:sz="4" w:space="0" w:color="auto"/>
              <w:bottom w:val="single" w:sz="4" w:space="0" w:color="auto"/>
              <w:right w:val="single" w:sz="4" w:space="0" w:color="auto"/>
            </w:tcBorders>
          </w:tcPr>
          <w:p w14:paraId="7D7905B3"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365A2B68"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79560006"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Domeniul de cercetare al propunerii se încadrează </w:t>
            </w:r>
            <w:proofErr w:type="spellStart"/>
            <w:r w:rsidRPr="00BE1811">
              <w:t>într</w:t>
            </w:r>
            <w:proofErr w:type="spellEnd"/>
            <w:r w:rsidRPr="00BE1811">
              <w:t>-unul dintre domeniile și subdomeniile prioritare definite în Anexa 3 a Ghidului Solicitantului</w:t>
            </w:r>
          </w:p>
        </w:tc>
        <w:tc>
          <w:tcPr>
            <w:tcW w:w="618" w:type="dxa"/>
            <w:tcBorders>
              <w:top w:val="single" w:sz="4" w:space="0" w:color="auto"/>
              <w:left w:val="single" w:sz="4" w:space="0" w:color="auto"/>
              <w:bottom w:val="single" w:sz="4" w:space="0" w:color="auto"/>
              <w:right w:val="single" w:sz="4" w:space="0" w:color="auto"/>
            </w:tcBorders>
          </w:tcPr>
          <w:p w14:paraId="734BD479"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F230E2F"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3EE3EE07" w14:textId="77777777" w:rsidR="00D84652" w:rsidRPr="00BE1811" w:rsidRDefault="00D84652" w:rsidP="00DB13E8">
            <w:pPr>
              <w:tabs>
                <w:tab w:val="left" w:pos="4820"/>
              </w:tabs>
              <w:spacing w:before="100" w:beforeAutospacing="1" w:after="100" w:afterAutospacing="1" w:line="240" w:lineRule="auto"/>
              <w:jc w:val="both"/>
            </w:pPr>
            <w:r w:rsidRPr="00BE1811">
              <w:t>Cererea de finanțare – Specializare inteligentă</w:t>
            </w:r>
          </w:p>
        </w:tc>
        <w:tc>
          <w:tcPr>
            <w:tcW w:w="2892" w:type="dxa"/>
            <w:tcBorders>
              <w:top w:val="single" w:sz="4" w:space="0" w:color="auto"/>
              <w:left w:val="single" w:sz="4" w:space="0" w:color="auto"/>
              <w:bottom w:val="single" w:sz="4" w:space="0" w:color="auto"/>
              <w:right w:val="single" w:sz="4" w:space="0" w:color="auto"/>
            </w:tcBorders>
          </w:tcPr>
          <w:p w14:paraId="492F4AEC"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0BC86894"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3C400F4C"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Domeniul de cercetare al propunerii se </w:t>
            </w:r>
            <w:r w:rsidRPr="00BE1811">
              <w:rPr>
                <w:color w:val="000000"/>
              </w:rPr>
              <w:t xml:space="preserve">corelează cu sectoarele de activitate ale </w:t>
            </w:r>
            <w:r w:rsidRPr="00BE1811">
              <w:rPr>
                <w:iCs/>
                <w:noProof/>
                <w:color w:val="000000" w:themeColor="text1"/>
              </w:rPr>
              <w:t>organizației clusterului  (cod CAEN) declarate ca relevante pentru proiect</w:t>
            </w:r>
          </w:p>
        </w:tc>
        <w:tc>
          <w:tcPr>
            <w:tcW w:w="618" w:type="dxa"/>
            <w:tcBorders>
              <w:top w:val="single" w:sz="4" w:space="0" w:color="auto"/>
              <w:left w:val="single" w:sz="4" w:space="0" w:color="auto"/>
              <w:bottom w:val="single" w:sz="4" w:space="0" w:color="auto"/>
              <w:right w:val="single" w:sz="4" w:space="0" w:color="auto"/>
            </w:tcBorders>
          </w:tcPr>
          <w:p w14:paraId="00979A46"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30623BB"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2D958E88" w14:textId="77777777" w:rsidR="00D84652" w:rsidRPr="00BE1811" w:rsidRDefault="00D84652" w:rsidP="00DB13E8">
            <w:pPr>
              <w:tabs>
                <w:tab w:val="left" w:pos="4820"/>
              </w:tabs>
              <w:spacing w:before="100" w:beforeAutospacing="1" w:after="100" w:afterAutospacing="1" w:line="240" w:lineRule="auto"/>
              <w:jc w:val="both"/>
            </w:pPr>
            <w:r w:rsidRPr="00BE1811">
              <w:t>Cererea de finanțare – Capacitate solicitant</w:t>
            </w:r>
          </w:p>
        </w:tc>
        <w:tc>
          <w:tcPr>
            <w:tcW w:w="2892" w:type="dxa"/>
            <w:tcBorders>
              <w:top w:val="single" w:sz="4" w:space="0" w:color="auto"/>
              <w:left w:val="single" w:sz="4" w:space="0" w:color="auto"/>
              <w:bottom w:val="single" w:sz="4" w:space="0" w:color="auto"/>
              <w:right w:val="single" w:sz="4" w:space="0" w:color="auto"/>
            </w:tcBorders>
          </w:tcPr>
          <w:p w14:paraId="5D89D54A"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07E5AC51"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2260B070"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Proiectul va  fi implementat </w:t>
            </w:r>
            <w:r w:rsidRPr="00BE1811">
              <w:rPr>
                <w:color w:val="000000" w:themeColor="text1"/>
              </w:rPr>
              <w:t xml:space="preserve">în regiuni mai puțin </w:t>
            </w:r>
            <w:r w:rsidRPr="00BE1811">
              <w:t>dezvoltate pe teritoriul României</w:t>
            </w:r>
          </w:p>
        </w:tc>
        <w:tc>
          <w:tcPr>
            <w:tcW w:w="618" w:type="dxa"/>
            <w:tcBorders>
              <w:top w:val="single" w:sz="4" w:space="0" w:color="auto"/>
              <w:left w:val="single" w:sz="4" w:space="0" w:color="auto"/>
              <w:bottom w:val="single" w:sz="4" w:space="0" w:color="auto"/>
              <w:right w:val="single" w:sz="4" w:space="0" w:color="auto"/>
            </w:tcBorders>
          </w:tcPr>
          <w:p w14:paraId="725D74C7"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0655EA10"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29010D5A" w14:textId="77777777" w:rsidR="00D84652" w:rsidRPr="00BE1811" w:rsidRDefault="00D84652" w:rsidP="00DB13E8">
            <w:pPr>
              <w:tabs>
                <w:tab w:val="left" w:pos="4820"/>
              </w:tabs>
              <w:spacing w:before="100" w:beforeAutospacing="1" w:after="100" w:afterAutospacing="1" w:line="240" w:lineRule="auto"/>
              <w:jc w:val="both"/>
            </w:pPr>
            <w:r w:rsidRPr="00BE1811">
              <w:t>Cererea de finanțare – Localizare proiect</w:t>
            </w:r>
          </w:p>
        </w:tc>
        <w:tc>
          <w:tcPr>
            <w:tcW w:w="2892" w:type="dxa"/>
            <w:tcBorders>
              <w:top w:val="single" w:sz="4" w:space="0" w:color="auto"/>
              <w:left w:val="single" w:sz="4" w:space="0" w:color="auto"/>
              <w:bottom w:val="single" w:sz="4" w:space="0" w:color="auto"/>
              <w:right w:val="single" w:sz="4" w:space="0" w:color="auto"/>
            </w:tcBorders>
          </w:tcPr>
          <w:p w14:paraId="286A0F9C"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65FE6791"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11104E56"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Solicitantul nu a început lucrările/activitățile pe proiect înainte de depunerea cererii de finanțare pentru proiect</w:t>
            </w:r>
          </w:p>
        </w:tc>
        <w:tc>
          <w:tcPr>
            <w:tcW w:w="618" w:type="dxa"/>
            <w:tcBorders>
              <w:top w:val="single" w:sz="4" w:space="0" w:color="auto"/>
              <w:left w:val="single" w:sz="4" w:space="0" w:color="auto"/>
              <w:bottom w:val="single" w:sz="4" w:space="0" w:color="auto"/>
              <w:right w:val="single" w:sz="4" w:space="0" w:color="auto"/>
            </w:tcBorders>
          </w:tcPr>
          <w:p w14:paraId="3999E17B"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F6BF3EA"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4B7935BE" w14:textId="77777777" w:rsidR="00D84652" w:rsidRPr="00BE1811" w:rsidRDefault="00D84652" w:rsidP="00DB13E8">
            <w:pPr>
              <w:tabs>
                <w:tab w:val="left" w:pos="4820"/>
              </w:tabs>
              <w:spacing w:before="100" w:beforeAutospacing="1" w:after="100" w:afterAutospacing="1" w:line="240" w:lineRule="auto"/>
              <w:jc w:val="both"/>
            </w:pPr>
            <w:r w:rsidRPr="00BE1811">
              <w:t>Anexa 2.7</w:t>
            </w:r>
          </w:p>
        </w:tc>
        <w:tc>
          <w:tcPr>
            <w:tcW w:w="2892" w:type="dxa"/>
            <w:tcBorders>
              <w:top w:val="single" w:sz="4" w:space="0" w:color="auto"/>
              <w:left w:val="single" w:sz="4" w:space="0" w:color="auto"/>
              <w:bottom w:val="single" w:sz="4" w:space="0" w:color="auto"/>
              <w:right w:val="single" w:sz="4" w:space="0" w:color="auto"/>
            </w:tcBorders>
          </w:tcPr>
          <w:p w14:paraId="040F9CC8"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38F3F354" w14:textId="77777777" w:rsidTr="00BE1811">
        <w:tc>
          <w:tcPr>
            <w:tcW w:w="5388" w:type="dxa"/>
            <w:tcBorders>
              <w:top w:val="single" w:sz="4" w:space="0" w:color="auto"/>
              <w:left w:val="single" w:sz="4" w:space="0" w:color="auto"/>
              <w:bottom w:val="single" w:sz="4" w:space="0" w:color="auto"/>
              <w:right w:val="single" w:sz="4" w:space="0" w:color="auto"/>
            </w:tcBorders>
          </w:tcPr>
          <w:p w14:paraId="6BD80761"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Declarație pe proprie răspundere privind evitarea dublei finanțări din fonduri publice</w:t>
            </w:r>
          </w:p>
        </w:tc>
        <w:tc>
          <w:tcPr>
            <w:tcW w:w="618" w:type="dxa"/>
            <w:tcBorders>
              <w:top w:val="single" w:sz="4" w:space="0" w:color="auto"/>
              <w:left w:val="single" w:sz="4" w:space="0" w:color="auto"/>
              <w:bottom w:val="single" w:sz="4" w:space="0" w:color="auto"/>
              <w:right w:val="single" w:sz="4" w:space="0" w:color="auto"/>
            </w:tcBorders>
          </w:tcPr>
          <w:p w14:paraId="59A00F0B"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6C6E0E1B"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55201E57" w14:textId="77777777" w:rsidR="00D84652" w:rsidRPr="00BE1811" w:rsidRDefault="00D84652" w:rsidP="00DB13E8">
            <w:pPr>
              <w:tabs>
                <w:tab w:val="left" w:pos="4820"/>
              </w:tabs>
              <w:spacing w:before="100" w:beforeAutospacing="1" w:after="100" w:afterAutospacing="1" w:line="240" w:lineRule="auto"/>
              <w:jc w:val="both"/>
            </w:pPr>
            <w:r w:rsidRPr="00BE1811">
              <w:t>Anexa 2.2</w:t>
            </w:r>
          </w:p>
        </w:tc>
        <w:tc>
          <w:tcPr>
            <w:tcW w:w="2892" w:type="dxa"/>
            <w:tcBorders>
              <w:top w:val="single" w:sz="4" w:space="0" w:color="auto"/>
              <w:left w:val="single" w:sz="4" w:space="0" w:color="auto"/>
              <w:bottom w:val="single" w:sz="4" w:space="0" w:color="auto"/>
              <w:right w:val="single" w:sz="4" w:space="0" w:color="auto"/>
            </w:tcBorders>
          </w:tcPr>
          <w:p w14:paraId="4C38C540"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6EC60A7F" w14:textId="77777777" w:rsidTr="00BE1811">
        <w:tc>
          <w:tcPr>
            <w:tcW w:w="5388" w:type="dxa"/>
            <w:tcBorders>
              <w:top w:val="single" w:sz="4" w:space="0" w:color="auto"/>
              <w:left w:val="single" w:sz="4" w:space="0" w:color="auto"/>
              <w:bottom w:val="single" w:sz="4" w:space="0" w:color="auto"/>
              <w:right w:val="single" w:sz="4" w:space="0" w:color="auto"/>
            </w:tcBorders>
          </w:tcPr>
          <w:p w14:paraId="01CAB782"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Declarație pe proprie răspundere de certificare a aplicației</w:t>
            </w:r>
          </w:p>
        </w:tc>
        <w:tc>
          <w:tcPr>
            <w:tcW w:w="618" w:type="dxa"/>
            <w:tcBorders>
              <w:top w:val="single" w:sz="4" w:space="0" w:color="auto"/>
              <w:left w:val="single" w:sz="4" w:space="0" w:color="auto"/>
              <w:bottom w:val="single" w:sz="4" w:space="0" w:color="auto"/>
              <w:right w:val="single" w:sz="4" w:space="0" w:color="auto"/>
            </w:tcBorders>
          </w:tcPr>
          <w:p w14:paraId="58EEAF78"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7CE861B"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28FB9FCA" w14:textId="77777777" w:rsidR="00D84652" w:rsidRPr="00BE1811" w:rsidRDefault="00D84652" w:rsidP="00DB13E8">
            <w:pPr>
              <w:tabs>
                <w:tab w:val="left" w:pos="4820"/>
              </w:tabs>
              <w:spacing w:before="100" w:beforeAutospacing="1" w:after="100" w:afterAutospacing="1" w:line="240" w:lineRule="auto"/>
              <w:jc w:val="both"/>
            </w:pPr>
            <w:r w:rsidRPr="00BE1811">
              <w:t>Anexa 2.3</w:t>
            </w:r>
          </w:p>
        </w:tc>
        <w:tc>
          <w:tcPr>
            <w:tcW w:w="2892" w:type="dxa"/>
            <w:tcBorders>
              <w:top w:val="single" w:sz="4" w:space="0" w:color="auto"/>
              <w:left w:val="single" w:sz="4" w:space="0" w:color="auto"/>
              <w:bottom w:val="single" w:sz="4" w:space="0" w:color="auto"/>
              <w:right w:val="single" w:sz="4" w:space="0" w:color="auto"/>
            </w:tcBorders>
          </w:tcPr>
          <w:p w14:paraId="582DC406"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5F97C9CF" w14:textId="77777777" w:rsidTr="00BE1811">
        <w:tc>
          <w:tcPr>
            <w:tcW w:w="5388" w:type="dxa"/>
            <w:tcBorders>
              <w:top w:val="single" w:sz="4" w:space="0" w:color="auto"/>
              <w:left w:val="single" w:sz="4" w:space="0" w:color="auto"/>
              <w:bottom w:val="single" w:sz="4" w:space="0" w:color="auto"/>
              <w:right w:val="single" w:sz="4" w:space="0" w:color="auto"/>
            </w:tcBorders>
          </w:tcPr>
          <w:p w14:paraId="3E8D8EB1"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Declarație privind </w:t>
            </w:r>
            <w:proofErr w:type="spellStart"/>
            <w:r w:rsidRPr="00BE1811">
              <w:t>nedeductibilitatea</w:t>
            </w:r>
            <w:proofErr w:type="spellEnd"/>
            <w:r w:rsidRPr="00BE1811">
              <w:t xml:space="preserve"> TVA aferentă cheltuielilor eligibile incluse în bugetul proiectului propus spre finanțare din FEDR 2014-2020 </w:t>
            </w:r>
          </w:p>
        </w:tc>
        <w:tc>
          <w:tcPr>
            <w:tcW w:w="618" w:type="dxa"/>
            <w:tcBorders>
              <w:top w:val="single" w:sz="4" w:space="0" w:color="auto"/>
              <w:left w:val="single" w:sz="4" w:space="0" w:color="auto"/>
              <w:bottom w:val="single" w:sz="4" w:space="0" w:color="auto"/>
              <w:right w:val="single" w:sz="4" w:space="0" w:color="auto"/>
            </w:tcBorders>
          </w:tcPr>
          <w:p w14:paraId="57A7ED26"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6041A444"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5147C042" w14:textId="77777777" w:rsidR="00D84652" w:rsidRPr="00BE1811" w:rsidRDefault="00D84652" w:rsidP="00DB13E8">
            <w:pPr>
              <w:tabs>
                <w:tab w:val="left" w:pos="4820"/>
              </w:tabs>
              <w:spacing w:before="100" w:beforeAutospacing="1" w:after="100" w:afterAutospacing="1" w:line="240" w:lineRule="auto"/>
              <w:jc w:val="both"/>
            </w:pPr>
            <w:r w:rsidRPr="00BE1811">
              <w:t>Anexa 2.4</w:t>
            </w:r>
          </w:p>
        </w:tc>
        <w:tc>
          <w:tcPr>
            <w:tcW w:w="2892" w:type="dxa"/>
            <w:tcBorders>
              <w:top w:val="single" w:sz="4" w:space="0" w:color="auto"/>
              <w:left w:val="single" w:sz="4" w:space="0" w:color="auto"/>
              <w:bottom w:val="single" w:sz="4" w:space="0" w:color="auto"/>
              <w:right w:val="single" w:sz="4" w:space="0" w:color="auto"/>
            </w:tcBorders>
          </w:tcPr>
          <w:p w14:paraId="48A791F9"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4079B2DE" w14:textId="77777777" w:rsidTr="00BE1811">
        <w:tc>
          <w:tcPr>
            <w:tcW w:w="5388" w:type="dxa"/>
            <w:tcBorders>
              <w:top w:val="single" w:sz="4" w:space="0" w:color="auto"/>
              <w:left w:val="single" w:sz="4" w:space="0" w:color="auto"/>
              <w:bottom w:val="single" w:sz="4" w:space="0" w:color="auto"/>
              <w:right w:val="single" w:sz="4" w:space="0" w:color="auto"/>
            </w:tcBorders>
          </w:tcPr>
          <w:p w14:paraId="5D25E78F"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Declarație pe proprie răspundere că imobilul nu face obiectul unui litigiu (unde este cazul)</w:t>
            </w:r>
          </w:p>
        </w:tc>
        <w:tc>
          <w:tcPr>
            <w:tcW w:w="618" w:type="dxa"/>
            <w:tcBorders>
              <w:top w:val="single" w:sz="4" w:space="0" w:color="auto"/>
              <w:left w:val="single" w:sz="4" w:space="0" w:color="auto"/>
              <w:bottom w:val="single" w:sz="4" w:space="0" w:color="auto"/>
              <w:right w:val="single" w:sz="4" w:space="0" w:color="auto"/>
            </w:tcBorders>
          </w:tcPr>
          <w:p w14:paraId="12313F3B"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06536B97"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49533953" w14:textId="77777777" w:rsidR="00D84652" w:rsidRPr="00BE1811" w:rsidRDefault="00D84652" w:rsidP="00DB13E8">
            <w:pPr>
              <w:tabs>
                <w:tab w:val="left" w:pos="4820"/>
              </w:tabs>
              <w:spacing w:before="100" w:beforeAutospacing="1" w:after="100" w:afterAutospacing="1" w:line="240" w:lineRule="auto"/>
              <w:jc w:val="both"/>
            </w:pPr>
            <w:r w:rsidRPr="00BE1811">
              <w:t>Anexa 2.5</w:t>
            </w:r>
          </w:p>
        </w:tc>
        <w:tc>
          <w:tcPr>
            <w:tcW w:w="2892" w:type="dxa"/>
            <w:tcBorders>
              <w:top w:val="single" w:sz="4" w:space="0" w:color="auto"/>
              <w:left w:val="single" w:sz="4" w:space="0" w:color="auto"/>
              <w:bottom w:val="single" w:sz="4" w:space="0" w:color="auto"/>
              <w:right w:val="single" w:sz="4" w:space="0" w:color="auto"/>
            </w:tcBorders>
          </w:tcPr>
          <w:p w14:paraId="18CB0B35"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7F457493" w14:textId="77777777" w:rsidTr="00BE1811">
        <w:tc>
          <w:tcPr>
            <w:tcW w:w="5388" w:type="dxa"/>
            <w:tcBorders>
              <w:top w:val="single" w:sz="4" w:space="0" w:color="auto"/>
              <w:left w:val="single" w:sz="4" w:space="0" w:color="auto"/>
              <w:bottom w:val="single" w:sz="4" w:space="0" w:color="auto"/>
              <w:right w:val="single" w:sz="4" w:space="0" w:color="auto"/>
            </w:tcBorders>
          </w:tcPr>
          <w:p w14:paraId="17CFB47C"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Declarație pe proprie răspundere în vederea certificării efectului stimulativ</w:t>
            </w:r>
          </w:p>
        </w:tc>
        <w:tc>
          <w:tcPr>
            <w:tcW w:w="618" w:type="dxa"/>
            <w:tcBorders>
              <w:top w:val="single" w:sz="4" w:space="0" w:color="auto"/>
              <w:left w:val="single" w:sz="4" w:space="0" w:color="auto"/>
              <w:bottom w:val="single" w:sz="4" w:space="0" w:color="auto"/>
              <w:right w:val="single" w:sz="4" w:space="0" w:color="auto"/>
            </w:tcBorders>
          </w:tcPr>
          <w:p w14:paraId="164BB79D"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71CFCF35"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4C4D27E7" w14:textId="77777777" w:rsidR="00D84652" w:rsidRPr="00BE1811" w:rsidRDefault="00D84652" w:rsidP="00DB13E8">
            <w:pPr>
              <w:tabs>
                <w:tab w:val="left" w:pos="4820"/>
              </w:tabs>
              <w:spacing w:before="100" w:beforeAutospacing="1" w:after="100" w:afterAutospacing="1" w:line="240" w:lineRule="auto"/>
              <w:jc w:val="both"/>
            </w:pPr>
            <w:r w:rsidRPr="00BE1811">
              <w:t>Anexa 2.7</w:t>
            </w:r>
          </w:p>
        </w:tc>
        <w:tc>
          <w:tcPr>
            <w:tcW w:w="2892" w:type="dxa"/>
            <w:tcBorders>
              <w:top w:val="single" w:sz="4" w:space="0" w:color="auto"/>
              <w:left w:val="single" w:sz="4" w:space="0" w:color="auto"/>
              <w:bottom w:val="single" w:sz="4" w:space="0" w:color="auto"/>
              <w:right w:val="single" w:sz="4" w:space="0" w:color="auto"/>
            </w:tcBorders>
          </w:tcPr>
          <w:p w14:paraId="4700A84D"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05778062" w14:textId="77777777" w:rsidTr="00BE1811">
        <w:tc>
          <w:tcPr>
            <w:tcW w:w="5388" w:type="dxa"/>
            <w:tcBorders>
              <w:top w:val="single" w:sz="4" w:space="0" w:color="auto"/>
              <w:left w:val="single" w:sz="4" w:space="0" w:color="auto"/>
              <w:bottom w:val="single" w:sz="4" w:space="0" w:color="auto"/>
              <w:right w:val="single" w:sz="4" w:space="0" w:color="auto"/>
            </w:tcBorders>
          </w:tcPr>
          <w:p w14:paraId="26962D1B" w14:textId="2077154C" w:rsidR="00D84652" w:rsidRPr="00BE1811" w:rsidRDefault="004C63A1"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rPr>
                <w:noProof/>
                <w:color w:val="000000" w:themeColor="text1"/>
              </w:rPr>
              <w:t xml:space="preserve">Studiu de Fezabilitate  </w:t>
            </w:r>
            <w:r w:rsidRPr="00BE1811">
              <w:t>si proiect tehnic</w:t>
            </w:r>
            <w:r w:rsidRPr="00BE1811">
              <w:rPr>
                <w:noProof/>
                <w:color w:val="000000" w:themeColor="text1"/>
              </w:rPr>
              <w:t xml:space="preserve"> (pentru propunerile de proiecte care contin construcții) </w:t>
            </w:r>
            <w:r w:rsidR="00D84652" w:rsidRPr="00BE1811">
              <w:rPr>
                <w:noProof/>
              </w:rPr>
              <w:t>/</w:t>
            </w:r>
            <w:r w:rsidR="00D84652" w:rsidRPr="00BE1811">
              <w:t xml:space="preserve">DALI, elaborate conform HG nr. 907/2016 privind etapele de elaborare </w:t>
            </w:r>
            <w:proofErr w:type="spellStart"/>
            <w:r w:rsidR="00D84652" w:rsidRPr="00BE1811">
              <w:t>şi</w:t>
            </w:r>
            <w:proofErr w:type="spellEnd"/>
            <w:r w:rsidR="00D84652" w:rsidRPr="00BE1811">
              <w:t xml:space="preserve"> </w:t>
            </w:r>
            <w:proofErr w:type="spellStart"/>
            <w:r w:rsidR="00D84652" w:rsidRPr="00BE1811">
              <w:t>conţinutul</w:t>
            </w:r>
            <w:proofErr w:type="spellEnd"/>
            <w:r w:rsidR="00D84652" w:rsidRPr="00BE1811">
              <w:t xml:space="preserve">-cadru al </w:t>
            </w:r>
            <w:proofErr w:type="spellStart"/>
            <w:r w:rsidR="00D84652" w:rsidRPr="00BE1811">
              <w:t>documentaţiilor</w:t>
            </w:r>
            <w:proofErr w:type="spellEnd"/>
            <w:r w:rsidR="00D84652" w:rsidRPr="00BE1811">
              <w:t xml:space="preserve"> </w:t>
            </w:r>
            <w:proofErr w:type="spellStart"/>
            <w:r w:rsidR="00D84652" w:rsidRPr="00BE1811">
              <w:t>tehnico</w:t>
            </w:r>
            <w:proofErr w:type="spellEnd"/>
            <w:r w:rsidR="00D84652" w:rsidRPr="00BE1811">
              <w:t xml:space="preserve">-economice aferente obiectivelor/proiectelor de </w:t>
            </w:r>
            <w:proofErr w:type="spellStart"/>
            <w:r w:rsidR="00D84652" w:rsidRPr="00BE1811">
              <w:t>investiţii</w:t>
            </w:r>
            <w:proofErr w:type="spellEnd"/>
            <w:r w:rsidR="00D84652" w:rsidRPr="00BE1811">
              <w:t xml:space="preserve"> </w:t>
            </w:r>
            <w:proofErr w:type="spellStart"/>
            <w:r w:rsidR="00D84652" w:rsidRPr="00BE1811">
              <w:t>finanţate</w:t>
            </w:r>
            <w:proofErr w:type="spellEnd"/>
            <w:r w:rsidR="00D84652" w:rsidRPr="00BE1811">
              <w:t xml:space="preserve"> din fonduri publice, (pentru propunerile care conțin activități de construcție, modernizare, extindere, consolidare)</w:t>
            </w:r>
          </w:p>
        </w:tc>
        <w:tc>
          <w:tcPr>
            <w:tcW w:w="618" w:type="dxa"/>
            <w:tcBorders>
              <w:top w:val="single" w:sz="4" w:space="0" w:color="auto"/>
              <w:left w:val="single" w:sz="4" w:space="0" w:color="auto"/>
              <w:bottom w:val="single" w:sz="4" w:space="0" w:color="auto"/>
              <w:right w:val="single" w:sz="4" w:space="0" w:color="auto"/>
            </w:tcBorders>
          </w:tcPr>
          <w:p w14:paraId="6A4D2877"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D165E42"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4E2ADB93" w14:textId="77777777" w:rsidR="00F81D71" w:rsidRPr="00BE1811" w:rsidRDefault="00F81D71" w:rsidP="00DB13E8">
            <w:pPr>
              <w:tabs>
                <w:tab w:val="left" w:pos="4820"/>
              </w:tabs>
              <w:spacing w:before="100" w:beforeAutospacing="1" w:after="100" w:afterAutospacing="1" w:line="240" w:lineRule="auto"/>
              <w:jc w:val="both"/>
            </w:pPr>
            <w:r w:rsidRPr="00BE1811">
              <w:t>Anexa 5</w:t>
            </w:r>
          </w:p>
          <w:p w14:paraId="1738D58E" w14:textId="77777777" w:rsidR="00D84652" w:rsidRPr="00BE1811" w:rsidRDefault="00D84652" w:rsidP="00DB13E8">
            <w:pPr>
              <w:tabs>
                <w:tab w:val="left" w:pos="4820"/>
              </w:tabs>
              <w:spacing w:before="100" w:beforeAutospacing="1" w:after="100" w:afterAutospacing="1" w:line="240" w:lineRule="auto"/>
              <w:jc w:val="both"/>
            </w:pPr>
            <w:r w:rsidRPr="00BE1811">
              <w:t>Anexa 5.1</w:t>
            </w:r>
          </w:p>
          <w:p w14:paraId="5D3668D2" w14:textId="47C2B04C" w:rsidR="006D5896" w:rsidRPr="00BE1811" w:rsidRDefault="006D5896">
            <w:pPr>
              <w:tabs>
                <w:tab w:val="left" w:pos="4820"/>
              </w:tabs>
              <w:spacing w:before="100" w:beforeAutospacing="1" w:after="100" w:afterAutospacing="1" w:line="240" w:lineRule="auto"/>
              <w:jc w:val="both"/>
            </w:pPr>
            <w:r w:rsidRPr="00BE1811">
              <w:t>Anexa 5.2</w:t>
            </w:r>
          </w:p>
        </w:tc>
        <w:tc>
          <w:tcPr>
            <w:tcW w:w="2892" w:type="dxa"/>
            <w:tcBorders>
              <w:top w:val="single" w:sz="4" w:space="0" w:color="auto"/>
              <w:left w:val="single" w:sz="4" w:space="0" w:color="auto"/>
              <w:bottom w:val="single" w:sz="4" w:space="0" w:color="auto"/>
              <w:right w:val="single" w:sz="4" w:space="0" w:color="auto"/>
            </w:tcBorders>
          </w:tcPr>
          <w:p w14:paraId="0B603901"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179CCD6F" w14:textId="77777777" w:rsidTr="00BE1811">
        <w:tc>
          <w:tcPr>
            <w:tcW w:w="5388" w:type="dxa"/>
            <w:tcBorders>
              <w:top w:val="single" w:sz="4" w:space="0" w:color="auto"/>
              <w:left w:val="single" w:sz="4" w:space="0" w:color="auto"/>
              <w:bottom w:val="single" w:sz="4" w:space="0" w:color="auto"/>
              <w:right w:val="single" w:sz="4" w:space="0" w:color="auto"/>
            </w:tcBorders>
          </w:tcPr>
          <w:p w14:paraId="5484D8BC"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rPr>
                <w:noProof/>
              </w:rPr>
            </w:pPr>
            <w:r w:rsidRPr="00BE1811">
              <w:rPr>
                <w:noProof/>
              </w:rPr>
              <w:t>Plan de afaceri</w:t>
            </w:r>
          </w:p>
        </w:tc>
        <w:tc>
          <w:tcPr>
            <w:tcW w:w="618" w:type="dxa"/>
            <w:tcBorders>
              <w:top w:val="single" w:sz="4" w:space="0" w:color="auto"/>
              <w:left w:val="single" w:sz="4" w:space="0" w:color="auto"/>
              <w:bottom w:val="single" w:sz="4" w:space="0" w:color="auto"/>
              <w:right w:val="single" w:sz="4" w:space="0" w:color="auto"/>
            </w:tcBorders>
          </w:tcPr>
          <w:p w14:paraId="077B99CA"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BC786AB"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20860F03" w14:textId="77777777" w:rsidR="00D84652" w:rsidRPr="00BE1811" w:rsidRDefault="00D84652" w:rsidP="00DB13E8">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51FAA51B" w14:textId="77777777" w:rsidR="00D84652" w:rsidRPr="00BE1811" w:rsidRDefault="00D84652" w:rsidP="00DB13E8">
            <w:pPr>
              <w:tabs>
                <w:tab w:val="left" w:pos="4820"/>
              </w:tabs>
              <w:spacing w:before="100" w:beforeAutospacing="1" w:after="100" w:afterAutospacing="1" w:line="240" w:lineRule="auto"/>
              <w:jc w:val="both"/>
            </w:pPr>
          </w:p>
        </w:tc>
      </w:tr>
      <w:tr w:rsidR="00D84652" w:rsidRPr="00BE1811" w14:paraId="186EEB9C" w14:textId="77777777" w:rsidTr="00BE1811">
        <w:tc>
          <w:tcPr>
            <w:tcW w:w="5388" w:type="dxa"/>
            <w:tcBorders>
              <w:top w:val="single" w:sz="4" w:space="0" w:color="auto"/>
              <w:left w:val="single" w:sz="4" w:space="0" w:color="auto"/>
              <w:bottom w:val="single" w:sz="4" w:space="0" w:color="auto"/>
              <w:right w:val="single" w:sz="4" w:space="0" w:color="auto"/>
            </w:tcBorders>
          </w:tcPr>
          <w:p w14:paraId="7581DFE1" w14:textId="77777777" w:rsidR="00D84652" w:rsidRPr="00BE1811" w:rsidRDefault="00D84652" w:rsidP="00DB13E8">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Notă de fundamentare privind valorile cuprinse în bugetele orientative din cererea de finanțare; ofertele de preț </w:t>
            </w:r>
          </w:p>
        </w:tc>
        <w:tc>
          <w:tcPr>
            <w:tcW w:w="618" w:type="dxa"/>
            <w:tcBorders>
              <w:top w:val="single" w:sz="4" w:space="0" w:color="auto"/>
              <w:left w:val="single" w:sz="4" w:space="0" w:color="auto"/>
              <w:bottom w:val="single" w:sz="4" w:space="0" w:color="auto"/>
              <w:right w:val="single" w:sz="4" w:space="0" w:color="auto"/>
            </w:tcBorders>
          </w:tcPr>
          <w:p w14:paraId="1276C2A9" w14:textId="77777777" w:rsidR="00D84652" w:rsidRPr="00BE1811" w:rsidRDefault="00D84652" w:rsidP="00DB13E8">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7116940D" w14:textId="77777777" w:rsidR="00D84652" w:rsidRPr="00BE1811" w:rsidRDefault="00D84652" w:rsidP="00DB13E8">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0A3A9B94" w14:textId="77777777" w:rsidR="00D84652" w:rsidRPr="00BE1811" w:rsidRDefault="00D84652" w:rsidP="00DB13E8">
            <w:pPr>
              <w:tabs>
                <w:tab w:val="left" w:pos="4820"/>
              </w:tabs>
              <w:spacing w:before="100" w:beforeAutospacing="1" w:after="100" w:afterAutospacing="1" w:line="240" w:lineRule="auto"/>
              <w:jc w:val="both"/>
            </w:pPr>
            <w:r w:rsidRPr="00BE1811">
              <w:t>Anexa 4</w:t>
            </w:r>
          </w:p>
        </w:tc>
        <w:tc>
          <w:tcPr>
            <w:tcW w:w="2892" w:type="dxa"/>
            <w:tcBorders>
              <w:top w:val="single" w:sz="4" w:space="0" w:color="auto"/>
              <w:left w:val="single" w:sz="4" w:space="0" w:color="auto"/>
              <w:bottom w:val="single" w:sz="4" w:space="0" w:color="auto"/>
              <w:right w:val="single" w:sz="4" w:space="0" w:color="auto"/>
            </w:tcBorders>
          </w:tcPr>
          <w:p w14:paraId="056F4321" w14:textId="77777777" w:rsidR="00D84652" w:rsidRPr="00BE1811" w:rsidRDefault="00D84652" w:rsidP="00DB13E8">
            <w:pPr>
              <w:tabs>
                <w:tab w:val="left" w:pos="4820"/>
              </w:tabs>
              <w:spacing w:before="100" w:beforeAutospacing="1" w:after="100" w:afterAutospacing="1" w:line="240" w:lineRule="auto"/>
              <w:jc w:val="both"/>
            </w:pPr>
          </w:p>
        </w:tc>
      </w:tr>
      <w:tr w:rsidR="0021717A" w:rsidRPr="00BE1811" w14:paraId="73662520" w14:textId="77777777" w:rsidTr="00583DE3">
        <w:tc>
          <w:tcPr>
            <w:tcW w:w="5388" w:type="dxa"/>
            <w:tcBorders>
              <w:top w:val="single" w:sz="4" w:space="0" w:color="auto"/>
              <w:left w:val="single" w:sz="4" w:space="0" w:color="auto"/>
              <w:bottom w:val="single" w:sz="4" w:space="0" w:color="auto"/>
              <w:right w:val="single" w:sz="4" w:space="0" w:color="auto"/>
            </w:tcBorders>
          </w:tcPr>
          <w:p w14:paraId="5B15D50D" w14:textId="5BF2399E"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pPr>
            <w:r w:rsidRPr="00BE1811">
              <w:rPr>
                <w:noProof/>
                <w:color w:val="000000" w:themeColor="text1"/>
              </w:rPr>
              <w:t>Raport de expertiza intocmit de catre un evaluator independent autorizat ANEVAR care confirmă valoarea acestuia nu excedeaza valoarea de piata (unde este cazul)</w:t>
            </w:r>
          </w:p>
        </w:tc>
        <w:tc>
          <w:tcPr>
            <w:tcW w:w="618" w:type="dxa"/>
            <w:tcBorders>
              <w:top w:val="single" w:sz="4" w:space="0" w:color="auto"/>
              <w:left w:val="single" w:sz="4" w:space="0" w:color="auto"/>
              <w:bottom w:val="single" w:sz="4" w:space="0" w:color="auto"/>
              <w:right w:val="single" w:sz="4" w:space="0" w:color="auto"/>
            </w:tcBorders>
          </w:tcPr>
          <w:p w14:paraId="6F9B38F3"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0E4AB54"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4F8D8277" w14:textId="77777777" w:rsidR="0021717A" w:rsidRPr="00BE1811" w:rsidRDefault="0021717A" w:rsidP="0021717A">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02D2FDFB"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332CC93E" w14:textId="77777777" w:rsidTr="00583DE3">
        <w:tc>
          <w:tcPr>
            <w:tcW w:w="5388" w:type="dxa"/>
            <w:tcBorders>
              <w:top w:val="single" w:sz="4" w:space="0" w:color="auto"/>
              <w:left w:val="single" w:sz="4" w:space="0" w:color="auto"/>
              <w:bottom w:val="single" w:sz="4" w:space="0" w:color="auto"/>
              <w:right w:val="single" w:sz="4" w:space="0" w:color="auto"/>
            </w:tcBorders>
          </w:tcPr>
          <w:p w14:paraId="13E24D27" w14:textId="6132FF62" w:rsidR="0021717A" w:rsidRPr="00BA2DF5"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pPr>
            <w:r w:rsidRPr="00BA2DF5">
              <w:lastRenderedPageBreak/>
              <w:t>Antecontract de vânzare/cumpărare pentru imobilul în care se va efectua investiția (unde este cazul)</w:t>
            </w:r>
          </w:p>
        </w:tc>
        <w:tc>
          <w:tcPr>
            <w:tcW w:w="618" w:type="dxa"/>
            <w:tcBorders>
              <w:top w:val="single" w:sz="4" w:space="0" w:color="auto"/>
              <w:left w:val="single" w:sz="4" w:space="0" w:color="auto"/>
              <w:bottom w:val="single" w:sz="4" w:space="0" w:color="auto"/>
              <w:right w:val="single" w:sz="4" w:space="0" w:color="auto"/>
            </w:tcBorders>
          </w:tcPr>
          <w:p w14:paraId="6BB69FD7"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581EF0AB"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3603A9D0" w14:textId="77777777" w:rsidR="0021717A" w:rsidRPr="00BE1811" w:rsidRDefault="0021717A" w:rsidP="0021717A">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4596544C"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0C607D1E" w14:textId="77777777" w:rsidTr="00BE1811">
        <w:tc>
          <w:tcPr>
            <w:tcW w:w="5388" w:type="dxa"/>
            <w:tcBorders>
              <w:top w:val="single" w:sz="4" w:space="0" w:color="auto"/>
              <w:left w:val="single" w:sz="4" w:space="0" w:color="auto"/>
              <w:bottom w:val="single" w:sz="4" w:space="0" w:color="auto"/>
              <w:right w:val="single" w:sz="4" w:space="0" w:color="auto"/>
            </w:tcBorders>
          </w:tcPr>
          <w:p w14:paraId="72516FFF" w14:textId="77777777"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pPr>
            <w:r w:rsidRPr="00BE1811">
              <w:rPr>
                <w:noProof/>
                <w:color w:val="000000" w:themeColor="text1"/>
              </w:rPr>
              <w:t>Titlu de proprietate - aplicabil doar solicitanţilor care deţin clădirea în care se va realiza investiția la momentul depunerii cererii de finanţare.</w:t>
            </w:r>
          </w:p>
        </w:tc>
        <w:tc>
          <w:tcPr>
            <w:tcW w:w="618" w:type="dxa"/>
            <w:tcBorders>
              <w:top w:val="single" w:sz="4" w:space="0" w:color="auto"/>
              <w:left w:val="single" w:sz="4" w:space="0" w:color="auto"/>
              <w:bottom w:val="single" w:sz="4" w:space="0" w:color="auto"/>
              <w:right w:val="single" w:sz="4" w:space="0" w:color="auto"/>
            </w:tcBorders>
          </w:tcPr>
          <w:p w14:paraId="39428FE9"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997A44D"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598702D3" w14:textId="77777777" w:rsidR="0021717A" w:rsidRPr="00BE1811" w:rsidRDefault="0021717A" w:rsidP="0021717A">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2B84453A"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2B485BF8" w14:textId="77777777" w:rsidTr="00583DE3">
        <w:tc>
          <w:tcPr>
            <w:tcW w:w="5388" w:type="dxa"/>
            <w:tcBorders>
              <w:top w:val="single" w:sz="4" w:space="0" w:color="auto"/>
              <w:left w:val="single" w:sz="4" w:space="0" w:color="auto"/>
              <w:bottom w:val="single" w:sz="4" w:space="0" w:color="auto"/>
              <w:right w:val="single" w:sz="4" w:space="0" w:color="auto"/>
            </w:tcBorders>
          </w:tcPr>
          <w:p w14:paraId="38C9AD4D" w14:textId="74189E65" w:rsidR="0021717A" w:rsidRPr="00BA2DF5"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rPr>
                <w:noProof/>
                <w:color w:val="000000" w:themeColor="text1"/>
              </w:rPr>
            </w:pPr>
            <w:r w:rsidRPr="00BA2DF5">
              <w:rPr>
                <w:noProof/>
              </w:rPr>
              <w:t>Certificat de urbanism și copia cererii de eliberare a Certificatului de urbanism (unde este cazul)</w:t>
            </w:r>
          </w:p>
        </w:tc>
        <w:tc>
          <w:tcPr>
            <w:tcW w:w="618" w:type="dxa"/>
            <w:tcBorders>
              <w:top w:val="single" w:sz="4" w:space="0" w:color="auto"/>
              <w:left w:val="single" w:sz="4" w:space="0" w:color="auto"/>
              <w:bottom w:val="single" w:sz="4" w:space="0" w:color="auto"/>
              <w:right w:val="single" w:sz="4" w:space="0" w:color="auto"/>
            </w:tcBorders>
          </w:tcPr>
          <w:p w14:paraId="2C0A4847"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1839573"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50092575" w14:textId="77777777" w:rsidR="0021717A" w:rsidRPr="00BE1811" w:rsidRDefault="0021717A" w:rsidP="0021717A">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09EEDAB1"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4372BAEE" w14:textId="77777777" w:rsidTr="00583DE3">
        <w:tc>
          <w:tcPr>
            <w:tcW w:w="5388" w:type="dxa"/>
            <w:tcBorders>
              <w:top w:val="single" w:sz="4" w:space="0" w:color="auto"/>
              <w:left w:val="single" w:sz="4" w:space="0" w:color="auto"/>
              <w:bottom w:val="single" w:sz="4" w:space="0" w:color="auto"/>
              <w:right w:val="single" w:sz="4" w:space="0" w:color="auto"/>
            </w:tcBorders>
          </w:tcPr>
          <w:p w14:paraId="1F2B5239" w14:textId="691C3EAD"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rPr>
                <w:noProof/>
                <w:color w:val="000000" w:themeColor="text1"/>
              </w:rPr>
            </w:pPr>
            <w:r w:rsidRPr="00BE1811">
              <w:rPr>
                <w:noProof/>
              </w:rPr>
              <w:t>Certificat de înscriere în Registrul asociațiilor și fundațiilor</w:t>
            </w:r>
          </w:p>
        </w:tc>
        <w:tc>
          <w:tcPr>
            <w:tcW w:w="618" w:type="dxa"/>
            <w:tcBorders>
              <w:top w:val="single" w:sz="4" w:space="0" w:color="auto"/>
              <w:left w:val="single" w:sz="4" w:space="0" w:color="auto"/>
              <w:bottom w:val="single" w:sz="4" w:space="0" w:color="auto"/>
              <w:right w:val="single" w:sz="4" w:space="0" w:color="auto"/>
            </w:tcBorders>
          </w:tcPr>
          <w:p w14:paraId="5BFE2601"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4004D146"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13DD4D43" w14:textId="77777777" w:rsidR="0021717A" w:rsidRPr="00BE1811" w:rsidRDefault="0021717A" w:rsidP="0021717A">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2BE9CD38"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10FC9BF4" w14:textId="77777777" w:rsidTr="00583DE3">
        <w:tc>
          <w:tcPr>
            <w:tcW w:w="5388" w:type="dxa"/>
            <w:tcBorders>
              <w:top w:val="single" w:sz="4" w:space="0" w:color="auto"/>
              <w:left w:val="single" w:sz="4" w:space="0" w:color="auto"/>
              <w:bottom w:val="single" w:sz="4" w:space="0" w:color="auto"/>
              <w:right w:val="single" w:sz="4" w:space="0" w:color="auto"/>
            </w:tcBorders>
          </w:tcPr>
          <w:p w14:paraId="1A94F06D" w14:textId="1378B7DD"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rPr>
                <w:noProof/>
                <w:color w:val="000000" w:themeColor="text1"/>
              </w:rPr>
            </w:pPr>
            <w:r w:rsidRPr="00BE1811">
              <w:rPr>
                <w:noProof/>
              </w:rPr>
              <w:t>Situațiile financiare oficiale pe ultimii  doi  ani, inclusiv Contul de Profit și Pierdere</w:t>
            </w:r>
          </w:p>
        </w:tc>
        <w:tc>
          <w:tcPr>
            <w:tcW w:w="618" w:type="dxa"/>
            <w:tcBorders>
              <w:top w:val="single" w:sz="4" w:space="0" w:color="auto"/>
              <w:left w:val="single" w:sz="4" w:space="0" w:color="auto"/>
              <w:bottom w:val="single" w:sz="4" w:space="0" w:color="auto"/>
              <w:right w:val="single" w:sz="4" w:space="0" w:color="auto"/>
            </w:tcBorders>
          </w:tcPr>
          <w:p w14:paraId="5ED844FD"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9DB7684"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635E6497" w14:textId="77777777" w:rsidR="0021717A" w:rsidRPr="00BE1811" w:rsidRDefault="0021717A" w:rsidP="0021717A">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3745EF5D"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49F4F62B" w14:textId="77777777" w:rsidTr="00583DE3">
        <w:tc>
          <w:tcPr>
            <w:tcW w:w="5388" w:type="dxa"/>
            <w:tcBorders>
              <w:top w:val="single" w:sz="4" w:space="0" w:color="auto"/>
              <w:left w:val="single" w:sz="4" w:space="0" w:color="auto"/>
              <w:bottom w:val="single" w:sz="4" w:space="0" w:color="auto"/>
              <w:right w:val="single" w:sz="4" w:space="0" w:color="auto"/>
            </w:tcBorders>
          </w:tcPr>
          <w:p w14:paraId="5DBFDE16" w14:textId="63770A70"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rPr>
                <w:noProof/>
                <w:color w:val="000000" w:themeColor="text1"/>
              </w:rPr>
            </w:pPr>
            <w:r w:rsidRPr="00BA2DF5">
              <w:t xml:space="preserve">Ajutorul de stat ce urmează a fi acordat se încadrează în plafonul prevăzut de Reg. 651/2014 conform  verificărilor  din </w:t>
            </w:r>
            <w:proofErr w:type="spellStart"/>
            <w:r w:rsidRPr="00BA2DF5">
              <w:t>Regas</w:t>
            </w:r>
            <w:proofErr w:type="spellEnd"/>
            <w:r w:rsidRPr="00BA2DF5">
              <w:t xml:space="preserve"> </w:t>
            </w:r>
          </w:p>
        </w:tc>
        <w:tc>
          <w:tcPr>
            <w:tcW w:w="618" w:type="dxa"/>
            <w:tcBorders>
              <w:top w:val="single" w:sz="4" w:space="0" w:color="auto"/>
              <w:left w:val="single" w:sz="4" w:space="0" w:color="auto"/>
              <w:bottom w:val="single" w:sz="4" w:space="0" w:color="auto"/>
              <w:right w:val="single" w:sz="4" w:space="0" w:color="auto"/>
            </w:tcBorders>
          </w:tcPr>
          <w:p w14:paraId="24B7E6F5"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E240D3C"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081C9489" w14:textId="77777777" w:rsidR="0021717A" w:rsidRPr="00BE1811" w:rsidRDefault="0021717A" w:rsidP="0021717A">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4B7B0829"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7844B2EC" w14:textId="77777777" w:rsidTr="00BE1811">
        <w:tc>
          <w:tcPr>
            <w:tcW w:w="5388" w:type="dxa"/>
            <w:tcBorders>
              <w:top w:val="single" w:sz="4" w:space="0" w:color="auto"/>
              <w:left w:val="single" w:sz="4" w:space="0" w:color="auto"/>
              <w:bottom w:val="single" w:sz="4" w:space="0" w:color="auto"/>
              <w:right w:val="single" w:sz="4" w:space="0" w:color="auto"/>
            </w:tcBorders>
            <w:shd w:val="clear" w:color="auto" w:fill="auto"/>
            <w:vAlign w:val="center"/>
          </w:tcPr>
          <w:p w14:paraId="6CACA078" w14:textId="77777777"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pPr>
            <w:r w:rsidRPr="00BE1811">
              <w:rPr>
                <w:iCs/>
                <w:noProof/>
                <w:color w:val="000000"/>
              </w:rPr>
              <w:t xml:space="preserve">Proiectul conține cel puțin o activitate eligibilă, din cele definite la subcapitolul 1.3 </w:t>
            </w:r>
            <w:r w:rsidRPr="00BE1811">
              <w:rPr>
                <w:color w:val="000000"/>
              </w:rPr>
              <w:t>-</w:t>
            </w:r>
            <w:r w:rsidRPr="00BE1811">
              <w:rPr>
                <w:b/>
                <w:color w:val="000000"/>
              </w:rPr>
              <w:t>Tipuri de activități eligibile,</w:t>
            </w:r>
            <w:r w:rsidRPr="00BE1811">
              <w:rPr>
                <w:iCs/>
                <w:noProof/>
                <w:color w:val="000000"/>
              </w:rPr>
              <w:t xml:space="preserve"> din prezentul Ghid (activitatea de tip </w:t>
            </w:r>
            <w:r w:rsidRPr="00BE1811">
              <w:rPr>
                <w:i/>
                <w:iCs/>
                <w:noProof/>
                <w:color w:val="000000"/>
              </w:rPr>
              <w:t>A</w:t>
            </w:r>
            <w:r w:rsidRPr="00BE1811">
              <w:rPr>
                <w:i/>
              </w:rPr>
              <w:t xml:space="preserve"> </w:t>
            </w:r>
            <w:r w:rsidRPr="00BE1811">
              <w:rPr>
                <w:i/>
                <w:iCs/>
                <w:noProof/>
                <w:color w:val="000000"/>
              </w:rPr>
              <w:t>Investiții în facilități CD comune ale clusterului</w:t>
            </w:r>
            <w:r w:rsidRPr="00BE1811">
              <w:rPr>
                <w:iCs/>
                <w:noProof/>
                <w:color w:val="000000"/>
              </w:rPr>
              <w:t xml:space="preserve">  este obligatorie), </w:t>
            </w:r>
            <w:r w:rsidRPr="00BE1811">
              <w:rPr>
                <w:iCs/>
                <w:noProof/>
                <w:color w:val="000000" w:themeColor="text1"/>
              </w:rPr>
              <w:t xml:space="preserve">iar  </w:t>
            </w:r>
            <w:r w:rsidRPr="00BE1811">
              <w:rPr>
                <w:noProof/>
                <w:color w:val="000000" w:themeColor="text1"/>
              </w:rPr>
              <w:t xml:space="preserve">bugetul alocat pentru investiții în dezvoltarea infrastructurii de cercetare este de minim 40% din totalul cheltuielilor eligibile ale proiectului </w:t>
            </w:r>
          </w:p>
        </w:tc>
        <w:tc>
          <w:tcPr>
            <w:tcW w:w="618" w:type="dxa"/>
            <w:tcBorders>
              <w:top w:val="single" w:sz="4" w:space="0" w:color="auto"/>
              <w:left w:val="single" w:sz="4" w:space="0" w:color="auto"/>
              <w:bottom w:val="single" w:sz="4" w:space="0" w:color="auto"/>
              <w:right w:val="single" w:sz="4" w:space="0" w:color="auto"/>
            </w:tcBorders>
          </w:tcPr>
          <w:p w14:paraId="3594FAC1"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2F648BF7"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3F5A5201" w14:textId="77777777" w:rsidR="0021717A" w:rsidRPr="00BE1811" w:rsidRDefault="0021717A" w:rsidP="0021717A">
            <w:pPr>
              <w:tabs>
                <w:tab w:val="left" w:pos="4820"/>
              </w:tabs>
              <w:spacing w:before="100" w:beforeAutospacing="1" w:after="100" w:afterAutospacing="1" w:line="240" w:lineRule="auto"/>
              <w:jc w:val="both"/>
            </w:pPr>
            <w:r w:rsidRPr="00BE1811">
              <w:t>Cerere de finanțare – Activități previzionate</w:t>
            </w:r>
          </w:p>
        </w:tc>
        <w:tc>
          <w:tcPr>
            <w:tcW w:w="2892" w:type="dxa"/>
            <w:tcBorders>
              <w:top w:val="single" w:sz="4" w:space="0" w:color="auto"/>
              <w:left w:val="single" w:sz="4" w:space="0" w:color="auto"/>
              <w:bottom w:val="single" w:sz="4" w:space="0" w:color="auto"/>
              <w:right w:val="single" w:sz="4" w:space="0" w:color="auto"/>
            </w:tcBorders>
          </w:tcPr>
          <w:p w14:paraId="0708D0F3"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7F84820F"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7E90EDDC" w14:textId="77777777"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Proiectul nu solicită finanțare pentru </w:t>
            </w:r>
            <w:r w:rsidRPr="00BE1811">
              <w:rPr>
                <w:color w:val="000000"/>
              </w:rPr>
              <w:t>activit</w:t>
            </w:r>
            <w:r w:rsidRPr="00BE1811">
              <w:t>ăț</w:t>
            </w:r>
            <w:r w:rsidRPr="00BE1811">
              <w:rPr>
                <w:color w:val="000000"/>
              </w:rPr>
              <w:t>i desf</w:t>
            </w:r>
            <w:r w:rsidRPr="00BE1811">
              <w:t>ă</w:t>
            </w:r>
            <w:r w:rsidRPr="00BE1811">
              <w:rPr>
                <w:color w:val="000000"/>
              </w:rPr>
              <w:t>șurate în domeniile nepermise precizate la subcapitolul 1.3 din Ghidul Solicitantului sau pentru susținerea directă a activităților de export și nici nu va utiliza preferențial, în cadrul activităților care primesc finanțare, produse naționale față de produse importate.</w:t>
            </w:r>
            <w:r w:rsidRPr="00BE1811">
              <w:rPr>
                <w:iCs/>
                <w:noProof/>
                <w:color w:val="000000"/>
              </w:rPr>
              <w:t xml:space="preserve"> </w:t>
            </w:r>
          </w:p>
        </w:tc>
        <w:tc>
          <w:tcPr>
            <w:tcW w:w="618" w:type="dxa"/>
            <w:tcBorders>
              <w:top w:val="single" w:sz="4" w:space="0" w:color="auto"/>
              <w:left w:val="single" w:sz="4" w:space="0" w:color="auto"/>
              <w:bottom w:val="single" w:sz="4" w:space="0" w:color="auto"/>
              <w:right w:val="single" w:sz="4" w:space="0" w:color="auto"/>
            </w:tcBorders>
          </w:tcPr>
          <w:p w14:paraId="190200F1"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7CEAE64E"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5A92267C" w14:textId="77777777" w:rsidR="0021717A" w:rsidRPr="00BE1811" w:rsidRDefault="0021717A" w:rsidP="0021717A">
            <w:pPr>
              <w:tabs>
                <w:tab w:val="left" w:pos="4820"/>
              </w:tabs>
              <w:spacing w:before="100" w:beforeAutospacing="1" w:after="100" w:afterAutospacing="1" w:line="240" w:lineRule="auto"/>
              <w:jc w:val="both"/>
            </w:pPr>
            <w:r w:rsidRPr="00BE1811">
              <w:t>Anexa 7</w:t>
            </w:r>
          </w:p>
        </w:tc>
        <w:tc>
          <w:tcPr>
            <w:tcW w:w="2892" w:type="dxa"/>
            <w:tcBorders>
              <w:top w:val="single" w:sz="4" w:space="0" w:color="auto"/>
              <w:left w:val="single" w:sz="4" w:space="0" w:color="auto"/>
              <w:bottom w:val="single" w:sz="4" w:space="0" w:color="auto"/>
              <w:right w:val="single" w:sz="4" w:space="0" w:color="auto"/>
            </w:tcBorders>
          </w:tcPr>
          <w:p w14:paraId="33DB4F78"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4D097545"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197E86FE" w14:textId="77777777"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pPr>
            <w:r w:rsidRPr="00BE1811">
              <w:t>Valoarea finanțării nerambursabile solicitate  se încadrează în limitele permise</w:t>
            </w:r>
            <w:r w:rsidRPr="00BE1811">
              <w:rPr>
                <w:iCs/>
                <w:noProof/>
                <w:color w:val="000000"/>
              </w:rPr>
              <w:t xml:space="preserve"> </w:t>
            </w:r>
          </w:p>
        </w:tc>
        <w:tc>
          <w:tcPr>
            <w:tcW w:w="618" w:type="dxa"/>
            <w:tcBorders>
              <w:top w:val="single" w:sz="4" w:space="0" w:color="auto"/>
              <w:left w:val="single" w:sz="4" w:space="0" w:color="auto"/>
              <w:bottom w:val="single" w:sz="4" w:space="0" w:color="auto"/>
              <w:right w:val="single" w:sz="4" w:space="0" w:color="auto"/>
            </w:tcBorders>
          </w:tcPr>
          <w:p w14:paraId="260D7666"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6D83DC67"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76AB41D8" w14:textId="77777777" w:rsidR="0021717A" w:rsidRPr="00BE1811" w:rsidRDefault="0021717A" w:rsidP="0021717A">
            <w:pPr>
              <w:tabs>
                <w:tab w:val="left" w:pos="4820"/>
              </w:tabs>
              <w:spacing w:before="100" w:beforeAutospacing="1" w:after="100" w:afterAutospacing="1" w:line="240" w:lineRule="auto"/>
              <w:jc w:val="both"/>
            </w:pPr>
            <w:r w:rsidRPr="00BE1811">
              <w:t>Cerere de finanțare - Buget</w:t>
            </w:r>
          </w:p>
        </w:tc>
        <w:tc>
          <w:tcPr>
            <w:tcW w:w="2892" w:type="dxa"/>
            <w:tcBorders>
              <w:top w:val="single" w:sz="4" w:space="0" w:color="auto"/>
              <w:left w:val="single" w:sz="4" w:space="0" w:color="auto"/>
              <w:bottom w:val="single" w:sz="4" w:space="0" w:color="auto"/>
              <w:right w:val="single" w:sz="4" w:space="0" w:color="auto"/>
            </w:tcBorders>
          </w:tcPr>
          <w:p w14:paraId="2309E100"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4D007E3F"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7EE4C1B6" w14:textId="77777777"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pPr>
            <w:r w:rsidRPr="00BE1811">
              <w:t>Perioada de implementare a proiectului  se încadrează în durata maximă permisă</w:t>
            </w:r>
          </w:p>
        </w:tc>
        <w:tc>
          <w:tcPr>
            <w:tcW w:w="618" w:type="dxa"/>
            <w:tcBorders>
              <w:top w:val="single" w:sz="4" w:space="0" w:color="auto"/>
              <w:left w:val="single" w:sz="4" w:space="0" w:color="auto"/>
              <w:bottom w:val="single" w:sz="4" w:space="0" w:color="auto"/>
              <w:right w:val="single" w:sz="4" w:space="0" w:color="auto"/>
            </w:tcBorders>
          </w:tcPr>
          <w:p w14:paraId="28E867AB"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76DDCB08"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35C2EFC9" w14:textId="77777777" w:rsidR="0021717A" w:rsidRPr="00BE1811" w:rsidRDefault="0021717A" w:rsidP="0021717A">
            <w:pPr>
              <w:tabs>
                <w:tab w:val="left" w:pos="4820"/>
              </w:tabs>
              <w:spacing w:before="100" w:beforeAutospacing="1" w:after="100" w:afterAutospacing="1" w:line="240" w:lineRule="auto"/>
              <w:jc w:val="both"/>
            </w:pPr>
            <w:r w:rsidRPr="00BE1811">
              <w:t xml:space="preserve">Cerere de finanțare – Activități previzionate – Diagrama </w:t>
            </w:r>
            <w:proofErr w:type="spellStart"/>
            <w:r w:rsidRPr="00BE1811">
              <w:t>Gantt</w:t>
            </w:r>
            <w:proofErr w:type="spellEnd"/>
          </w:p>
        </w:tc>
        <w:tc>
          <w:tcPr>
            <w:tcW w:w="2892" w:type="dxa"/>
            <w:tcBorders>
              <w:top w:val="single" w:sz="4" w:space="0" w:color="auto"/>
              <w:left w:val="single" w:sz="4" w:space="0" w:color="auto"/>
              <w:bottom w:val="single" w:sz="4" w:space="0" w:color="auto"/>
              <w:right w:val="single" w:sz="4" w:space="0" w:color="auto"/>
            </w:tcBorders>
          </w:tcPr>
          <w:p w14:paraId="1275D1DB"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2F5AE6F1"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26F81FDD" w14:textId="77777777" w:rsidR="0021717A" w:rsidRPr="00BE1811" w:rsidRDefault="0021717A" w:rsidP="0021717A">
            <w:pPr>
              <w:tabs>
                <w:tab w:val="left" w:pos="1080"/>
                <w:tab w:val="left" w:pos="1350"/>
                <w:tab w:val="left" w:pos="4820"/>
              </w:tabs>
              <w:spacing w:before="100" w:beforeAutospacing="1" w:after="100" w:afterAutospacing="1" w:line="240" w:lineRule="auto"/>
              <w:jc w:val="both"/>
            </w:pPr>
            <w:r w:rsidRPr="00BE1811">
              <w:t xml:space="preserve">Indicatorii prestabiliți și cei suplimentari selectați de </w:t>
            </w:r>
            <w:proofErr w:type="spellStart"/>
            <w:r w:rsidRPr="00BE1811">
              <w:t>aplicant</w:t>
            </w:r>
            <w:proofErr w:type="spellEnd"/>
            <w:r w:rsidRPr="00BE1811">
              <w:t xml:space="preserve"> dintre cei menționați la Cap. </w:t>
            </w:r>
            <w:r w:rsidRPr="00BE1811">
              <w:rPr>
                <w:b/>
                <w:i/>
              </w:rPr>
              <w:t>1.5 Indicatori</w:t>
            </w:r>
            <w:r w:rsidRPr="00BE1811">
              <w:t>, al prezentului ghid, respectă următoarele cerințe:</w:t>
            </w:r>
          </w:p>
          <w:p w14:paraId="17EB271F" w14:textId="77777777" w:rsidR="0021717A" w:rsidRPr="00BE1811" w:rsidRDefault="0021717A" w:rsidP="0021717A">
            <w:pPr>
              <w:pStyle w:val="ListParagraph"/>
              <w:numPr>
                <w:ilvl w:val="0"/>
                <w:numId w:val="14"/>
              </w:numPr>
              <w:tabs>
                <w:tab w:val="left" w:pos="4820"/>
              </w:tabs>
              <w:spacing w:before="100" w:beforeAutospacing="1" w:after="100" w:afterAutospacing="1" w:line="240" w:lineRule="auto"/>
              <w:jc w:val="both"/>
              <w:rPr>
                <w:sz w:val="22"/>
                <w:szCs w:val="22"/>
              </w:rPr>
            </w:pPr>
            <w:r w:rsidRPr="00BE1811">
              <w:rPr>
                <w:sz w:val="22"/>
                <w:szCs w:val="22"/>
              </w:rPr>
              <w:t>Valoarea inițială = 0</w:t>
            </w:r>
          </w:p>
          <w:p w14:paraId="33488ED4" w14:textId="77777777" w:rsidR="0021717A" w:rsidRPr="00BE1811" w:rsidRDefault="0021717A" w:rsidP="0021717A">
            <w:pPr>
              <w:pStyle w:val="ListParagraph"/>
              <w:numPr>
                <w:ilvl w:val="0"/>
                <w:numId w:val="14"/>
              </w:numPr>
              <w:tabs>
                <w:tab w:val="left" w:pos="4820"/>
              </w:tabs>
              <w:spacing w:before="100" w:beforeAutospacing="1" w:after="100" w:afterAutospacing="1" w:line="240" w:lineRule="auto"/>
              <w:jc w:val="both"/>
              <w:rPr>
                <w:sz w:val="22"/>
                <w:szCs w:val="22"/>
              </w:rPr>
            </w:pPr>
            <w:r w:rsidRPr="00BE1811">
              <w:rPr>
                <w:sz w:val="22"/>
                <w:szCs w:val="22"/>
              </w:rPr>
              <w:t xml:space="preserve">Unitatea de măsură este conformă </w:t>
            </w:r>
          </w:p>
          <w:p w14:paraId="019C2832" w14:textId="77777777" w:rsidR="0021717A" w:rsidRPr="00BE1811" w:rsidRDefault="0021717A" w:rsidP="0021717A">
            <w:pPr>
              <w:pStyle w:val="ListParagraph"/>
              <w:numPr>
                <w:ilvl w:val="0"/>
                <w:numId w:val="14"/>
              </w:numPr>
              <w:tabs>
                <w:tab w:val="left" w:pos="4820"/>
              </w:tabs>
              <w:spacing w:before="100" w:beforeAutospacing="1" w:after="100" w:afterAutospacing="1" w:line="240" w:lineRule="auto"/>
              <w:jc w:val="both"/>
              <w:rPr>
                <w:sz w:val="22"/>
                <w:szCs w:val="22"/>
              </w:rPr>
            </w:pPr>
            <w:r w:rsidRPr="00BE1811">
              <w:rPr>
                <w:sz w:val="22"/>
                <w:szCs w:val="22"/>
              </w:rPr>
              <w:t>Toți indicatorii obligatorii au fost selectați</w:t>
            </w:r>
          </w:p>
          <w:p w14:paraId="5EBEBD16" w14:textId="77777777" w:rsidR="0021717A" w:rsidRPr="00BE1811" w:rsidRDefault="0021717A" w:rsidP="0021717A">
            <w:pPr>
              <w:pStyle w:val="ListParagraph"/>
              <w:numPr>
                <w:ilvl w:val="0"/>
                <w:numId w:val="14"/>
              </w:numPr>
              <w:tabs>
                <w:tab w:val="left" w:pos="4820"/>
              </w:tabs>
              <w:spacing w:before="100" w:beforeAutospacing="1" w:after="100" w:afterAutospacing="1" w:line="240" w:lineRule="auto"/>
              <w:jc w:val="both"/>
              <w:rPr>
                <w:sz w:val="22"/>
                <w:szCs w:val="22"/>
              </w:rPr>
            </w:pPr>
            <w:r w:rsidRPr="00BE1811">
              <w:rPr>
                <w:sz w:val="22"/>
                <w:szCs w:val="22"/>
              </w:rPr>
              <w:t xml:space="preserve">Indicatorii au fost încărcați în </w:t>
            </w:r>
            <w:proofErr w:type="spellStart"/>
            <w:r w:rsidRPr="00BE1811">
              <w:rPr>
                <w:sz w:val="22"/>
                <w:szCs w:val="22"/>
              </w:rPr>
              <w:t>MySMIS</w:t>
            </w:r>
            <w:proofErr w:type="spellEnd"/>
            <w:r w:rsidRPr="00BE1811">
              <w:rPr>
                <w:sz w:val="22"/>
                <w:szCs w:val="22"/>
              </w:rPr>
              <w:t xml:space="preserve"> la categoria corespunzătoare  (de rezultat, de realizare, prestabiliți, suplimentari)</w:t>
            </w:r>
          </w:p>
          <w:p w14:paraId="5668D44D" w14:textId="77777777" w:rsidR="0021717A" w:rsidRPr="00BE1811" w:rsidRDefault="0021717A" w:rsidP="0021717A">
            <w:pPr>
              <w:pStyle w:val="ListParagraph"/>
              <w:numPr>
                <w:ilvl w:val="0"/>
                <w:numId w:val="14"/>
              </w:numPr>
              <w:tabs>
                <w:tab w:val="left" w:pos="4820"/>
              </w:tabs>
              <w:spacing w:before="100" w:beforeAutospacing="1" w:after="100" w:afterAutospacing="1" w:line="240" w:lineRule="auto"/>
              <w:jc w:val="both"/>
              <w:rPr>
                <w:sz w:val="22"/>
                <w:szCs w:val="22"/>
              </w:rPr>
            </w:pPr>
            <w:r w:rsidRPr="00BE1811">
              <w:rPr>
                <w:sz w:val="22"/>
                <w:szCs w:val="22"/>
              </w:rPr>
              <w:t xml:space="preserve">Toate </w:t>
            </w:r>
            <w:proofErr w:type="spellStart"/>
            <w:r w:rsidRPr="00BE1811">
              <w:rPr>
                <w:sz w:val="22"/>
                <w:szCs w:val="22"/>
              </w:rPr>
              <w:t>campurile</w:t>
            </w:r>
            <w:proofErr w:type="spellEnd"/>
            <w:r w:rsidRPr="00BE1811">
              <w:rPr>
                <w:sz w:val="22"/>
                <w:szCs w:val="22"/>
              </w:rPr>
              <w:t xml:space="preserve"> aferente unui indicator au fost completate (unitatea de </w:t>
            </w:r>
            <w:proofErr w:type="spellStart"/>
            <w:r w:rsidRPr="00BE1811">
              <w:rPr>
                <w:sz w:val="22"/>
                <w:szCs w:val="22"/>
              </w:rPr>
              <w:t>masura</w:t>
            </w:r>
            <w:proofErr w:type="spellEnd"/>
            <w:r w:rsidRPr="00BE1811">
              <w:rPr>
                <w:sz w:val="22"/>
                <w:szCs w:val="22"/>
              </w:rPr>
              <w:t xml:space="preserve">, valoare de </w:t>
            </w:r>
            <w:proofErr w:type="spellStart"/>
            <w:r w:rsidRPr="00BE1811">
              <w:rPr>
                <w:sz w:val="22"/>
                <w:szCs w:val="22"/>
              </w:rPr>
              <w:t>referinta</w:t>
            </w:r>
            <w:proofErr w:type="spellEnd"/>
            <w:r w:rsidRPr="00BE1811">
              <w:rPr>
                <w:sz w:val="22"/>
                <w:szCs w:val="22"/>
              </w:rPr>
              <w:t xml:space="preserve">, anul de referință, valoare </w:t>
            </w:r>
            <w:proofErr w:type="spellStart"/>
            <w:r w:rsidRPr="00BE1811">
              <w:rPr>
                <w:sz w:val="22"/>
                <w:szCs w:val="22"/>
              </w:rPr>
              <w:t>tinta</w:t>
            </w:r>
            <w:proofErr w:type="spellEnd"/>
            <w:r w:rsidRPr="00BE1811">
              <w:rPr>
                <w:sz w:val="22"/>
                <w:szCs w:val="22"/>
              </w:rPr>
              <w:t>, procentele aferente LDR, MDR etc.).</w:t>
            </w:r>
          </w:p>
        </w:tc>
        <w:tc>
          <w:tcPr>
            <w:tcW w:w="618" w:type="dxa"/>
            <w:tcBorders>
              <w:top w:val="single" w:sz="4" w:space="0" w:color="auto"/>
              <w:left w:val="single" w:sz="4" w:space="0" w:color="auto"/>
              <w:bottom w:val="single" w:sz="4" w:space="0" w:color="auto"/>
              <w:right w:val="single" w:sz="4" w:space="0" w:color="auto"/>
            </w:tcBorders>
          </w:tcPr>
          <w:p w14:paraId="0EA57514"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7C893157"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3636D5D6" w14:textId="77777777" w:rsidR="0021717A" w:rsidRPr="00BE1811" w:rsidRDefault="0021717A" w:rsidP="0021717A">
            <w:pPr>
              <w:tabs>
                <w:tab w:val="left" w:pos="4820"/>
              </w:tabs>
              <w:spacing w:before="100" w:beforeAutospacing="1" w:after="100" w:afterAutospacing="1" w:line="240" w:lineRule="auto"/>
            </w:pPr>
            <w:r w:rsidRPr="00BE1811">
              <w:t xml:space="preserve">Cererea de Finanțare -  Indicatori </w:t>
            </w:r>
            <w:proofErr w:type="spellStart"/>
            <w:r w:rsidRPr="00BE1811">
              <w:t>prestabiliti</w:t>
            </w:r>
            <w:proofErr w:type="spellEnd"/>
            <w:r w:rsidRPr="00BE1811">
              <w:t>,</w:t>
            </w:r>
          </w:p>
          <w:p w14:paraId="70B636B3" w14:textId="77777777" w:rsidR="0021717A" w:rsidRPr="00BE1811" w:rsidRDefault="0021717A" w:rsidP="0021717A">
            <w:pPr>
              <w:tabs>
                <w:tab w:val="left" w:pos="4820"/>
              </w:tabs>
              <w:spacing w:before="100" w:beforeAutospacing="1" w:after="100" w:afterAutospacing="1" w:line="240" w:lineRule="auto"/>
              <w:jc w:val="both"/>
            </w:pPr>
            <w:r w:rsidRPr="00BE1811">
              <w:t>Indicatori suplimentari</w:t>
            </w:r>
          </w:p>
        </w:tc>
        <w:tc>
          <w:tcPr>
            <w:tcW w:w="2892" w:type="dxa"/>
            <w:tcBorders>
              <w:top w:val="single" w:sz="4" w:space="0" w:color="auto"/>
              <w:left w:val="single" w:sz="4" w:space="0" w:color="auto"/>
              <w:bottom w:val="single" w:sz="4" w:space="0" w:color="auto"/>
              <w:right w:val="single" w:sz="4" w:space="0" w:color="auto"/>
            </w:tcBorders>
          </w:tcPr>
          <w:p w14:paraId="195D6791" w14:textId="77777777" w:rsidR="0021717A" w:rsidRPr="00BE1811" w:rsidRDefault="0021717A" w:rsidP="0021717A">
            <w:pPr>
              <w:tabs>
                <w:tab w:val="left" w:pos="4820"/>
              </w:tabs>
              <w:spacing w:before="100" w:beforeAutospacing="1" w:after="100" w:afterAutospacing="1" w:line="240" w:lineRule="auto"/>
            </w:pPr>
          </w:p>
        </w:tc>
      </w:tr>
      <w:tr w:rsidR="0021717A" w:rsidRPr="00BE1811" w14:paraId="784F099F"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4D5A670B" w14:textId="77777777"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Documentul din care sa </w:t>
            </w:r>
            <w:proofErr w:type="spellStart"/>
            <w:r w:rsidRPr="00BE1811">
              <w:t>reiasa</w:t>
            </w:r>
            <w:proofErr w:type="spellEnd"/>
            <w:r w:rsidRPr="00BE1811">
              <w:t xml:space="preserve"> calculul indicatorilor financiari aferenți analizei cost-beneficiu, precum si  metodologia de calcul </w:t>
            </w:r>
            <w:proofErr w:type="spellStart"/>
            <w:r w:rsidRPr="00BE1811">
              <w:t>impreuna</w:t>
            </w:r>
            <w:proofErr w:type="spellEnd"/>
            <w:r w:rsidRPr="00BE1811">
              <w:t xml:space="preserve"> cu datele de </w:t>
            </w:r>
            <w:proofErr w:type="spellStart"/>
            <w:r w:rsidRPr="00BE1811">
              <w:t>referinta</w:t>
            </w:r>
            <w:proofErr w:type="spellEnd"/>
            <w:r w:rsidRPr="00BE1811">
              <w:t xml:space="preserve"> utilizate in format .</w:t>
            </w:r>
            <w:proofErr w:type="spellStart"/>
            <w:r w:rsidRPr="00BE1811">
              <w:t>pdf</w:t>
            </w:r>
            <w:proofErr w:type="spellEnd"/>
            <w:r w:rsidRPr="00BE1811">
              <w:t xml:space="preserve"> </w:t>
            </w:r>
          </w:p>
        </w:tc>
        <w:tc>
          <w:tcPr>
            <w:tcW w:w="618" w:type="dxa"/>
            <w:tcBorders>
              <w:top w:val="single" w:sz="4" w:space="0" w:color="auto"/>
              <w:left w:val="single" w:sz="4" w:space="0" w:color="auto"/>
              <w:bottom w:val="single" w:sz="4" w:space="0" w:color="auto"/>
              <w:right w:val="single" w:sz="4" w:space="0" w:color="auto"/>
            </w:tcBorders>
          </w:tcPr>
          <w:p w14:paraId="202FF361"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6A9896AB"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7AD9146E" w14:textId="77777777" w:rsidR="0021717A" w:rsidRPr="00BE1811" w:rsidRDefault="0021717A" w:rsidP="0021717A">
            <w:pPr>
              <w:tabs>
                <w:tab w:val="left" w:pos="4820"/>
              </w:tabs>
              <w:spacing w:before="100" w:beforeAutospacing="1" w:after="100" w:afterAutospacing="1" w:line="240" w:lineRule="auto"/>
              <w:jc w:val="both"/>
            </w:pPr>
          </w:p>
        </w:tc>
        <w:tc>
          <w:tcPr>
            <w:tcW w:w="2892" w:type="dxa"/>
            <w:tcBorders>
              <w:top w:val="single" w:sz="4" w:space="0" w:color="auto"/>
              <w:left w:val="single" w:sz="4" w:space="0" w:color="auto"/>
              <w:bottom w:val="single" w:sz="4" w:space="0" w:color="auto"/>
              <w:right w:val="single" w:sz="4" w:space="0" w:color="auto"/>
            </w:tcBorders>
          </w:tcPr>
          <w:p w14:paraId="74F1B8E4"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29D4E1BD" w14:textId="77777777" w:rsidTr="00D84652">
        <w:tc>
          <w:tcPr>
            <w:tcW w:w="5388" w:type="dxa"/>
            <w:tcBorders>
              <w:top w:val="single" w:sz="4" w:space="0" w:color="auto"/>
              <w:left w:val="single" w:sz="4" w:space="0" w:color="auto"/>
              <w:bottom w:val="single" w:sz="4" w:space="0" w:color="auto"/>
              <w:right w:val="single" w:sz="4" w:space="0" w:color="auto"/>
            </w:tcBorders>
            <w:vAlign w:val="center"/>
          </w:tcPr>
          <w:p w14:paraId="3411529D" w14:textId="652A0792"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pPr>
            <w:r w:rsidRPr="00BE1811">
              <w:t xml:space="preserve">Diagrama </w:t>
            </w:r>
            <w:proofErr w:type="spellStart"/>
            <w:r w:rsidRPr="00BE1811">
              <w:t>Gantt</w:t>
            </w:r>
            <w:proofErr w:type="spellEnd"/>
            <w:r w:rsidRPr="00BE1811">
              <w:t xml:space="preserve">, descărcată din sistemul informatic </w:t>
            </w:r>
            <w:proofErr w:type="spellStart"/>
            <w:r w:rsidRPr="00BE1811">
              <w:t>MySMIS</w:t>
            </w:r>
            <w:proofErr w:type="spellEnd"/>
            <w:r w:rsidRPr="00BE1811">
              <w:t xml:space="preserve"> și semnată de reprezentantul legal</w:t>
            </w:r>
          </w:p>
        </w:tc>
        <w:tc>
          <w:tcPr>
            <w:tcW w:w="618" w:type="dxa"/>
            <w:tcBorders>
              <w:top w:val="single" w:sz="4" w:space="0" w:color="auto"/>
              <w:left w:val="single" w:sz="4" w:space="0" w:color="auto"/>
              <w:bottom w:val="single" w:sz="4" w:space="0" w:color="auto"/>
              <w:right w:val="single" w:sz="4" w:space="0" w:color="auto"/>
            </w:tcBorders>
          </w:tcPr>
          <w:p w14:paraId="179B3238"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7E25860"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0165200A" w14:textId="4AD08A2A" w:rsidR="0021717A" w:rsidRPr="00BE1811" w:rsidRDefault="0021717A" w:rsidP="0021717A">
            <w:pPr>
              <w:tabs>
                <w:tab w:val="left" w:pos="4820"/>
              </w:tabs>
              <w:spacing w:before="100" w:beforeAutospacing="1" w:after="100" w:afterAutospacing="1" w:line="240" w:lineRule="auto"/>
              <w:jc w:val="both"/>
            </w:pPr>
            <w:r w:rsidRPr="00BE1811">
              <w:t xml:space="preserve">Cererea de </w:t>
            </w:r>
            <w:proofErr w:type="spellStart"/>
            <w:r w:rsidRPr="00BE1811">
              <w:t>finantare</w:t>
            </w:r>
            <w:proofErr w:type="spellEnd"/>
            <w:r w:rsidRPr="00BE1811">
              <w:t xml:space="preserve"> – Buget </w:t>
            </w:r>
            <w:proofErr w:type="spellStart"/>
            <w:r w:rsidRPr="00BE1811">
              <w:t>activitati</w:t>
            </w:r>
            <w:proofErr w:type="spellEnd"/>
            <w:r w:rsidRPr="00BE1811">
              <w:t xml:space="preserve"> si cheltuieli</w:t>
            </w:r>
          </w:p>
        </w:tc>
        <w:tc>
          <w:tcPr>
            <w:tcW w:w="2892" w:type="dxa"/>
            <w:tcBorders>
              <w:top w:val="single" w:sz="4" w:space="0" w:color="auto"/>
              <w:left w:val="single" w:sz="4" w:space="0" w:color="auto"/>
              <w:bottom w:val="single" w:sz="4" w:space="0" w:color="auto"/>
              <w:right w:val="single" w:sz="4" w:space="0" w:color="auto"/>
            </w:tcBorders>
          </w:tcPr>
          <w:p w14:paraId="1F8AC5D9" w14:textId="77777777" w:rsidR="0021717A" w:rsidRPr="00BE1811" w:rsidRDefault="0021717A" w:rsidP="0021717A">
            <w:pPr>
              <w:tabs>
                <w:tab w:val="left" w:pos="4820"/>
              </w:tabs>
              <w:spacing w:before="100" w:beforeAutospacing="1" w:after="100" w:afterAutospacing="1" w:line="240" w:lineRule="auto"/>
              <w:jc w:val="both"/>
            </w:pPr>
          </w:p>
        </w:tc>
      </w:tr>
      <w:tr w:rsidR="0021717A" w:rsidRPr="00BE1811" w14:paraId="6D88066C" w14:textId="77777777" w:rsidTr="00BE1811">
        <w:tc>
          <w:tcPr>
            <w:tcW w:w="5388" w:type="dxa"/>
            <w:tcBorders>
              <w:top w:val="single" w:sz="4" w:space="0" w:color="auto"/>
              <w:left w:val="single" w:sz="4" w:space="0" w:color="auto"/>
              <w:bottom w:val="single" w:sz="4" w:space="0" w:color="auto"/>
              <w:right w:val="single" w:sz="4" w:space="0" w:color="auto"/>
            </w:tcBorders>
            <w:vAlign w:val="center"/>
          </w:tcPr>
          <w:p w14:paraId="7DD20539" w14:textId="6D5F7B72" w:rsidR="0021717A" w:rsidRPr="00BE1811" w:rsidRDefault="0021717A" w:rsidP="0021717A">
            <w:pPr>
              <w:widowControl w:val="0"/>
              <w:tabs>
                <w:tab w:val="left" w:pos="795"/>
                <w:tab w:val="left" w:pos="6525"/>
              </w:tabs>
              <w:autoSpaceDE w:val="0"/>
              <w:autoSpaceDN w:val="0"/>
              <w:adjustRightInd w:val="0"/>
              <w:spacing w:before="100" w:beforeAutospacing="1" w:after="100" w:afterAutospacing="1" w:line="240" w:lineRule="auto"/>
              <w:jc w:val="both"/>
              <w:rPr>
                <w:color w:val="000000"/>
              </w:rPr>
            </w:pPr>
            <w:r w:rsidRPr="00BE1811">
              <w:rPr>
                <w:noProof/>
                <w:color w:val="000000" w:themeColor="text1"/>
                <w:kern w:val="28"/>
              </w:rPr>
              <w:lastRenderedPageBreak/>
              <w:t>Solicitantul (organizația clusterului) a depus un singur proiect în cadrul</w:t>
            </w:r>
            <w:r w:rsidRPr="00BE1811">
              <w:rPr>
                <w:noProof/>
                <w:color w:val="000000" w:themeColor="text1"/>
              </w:rPr>
              <w:t xml:space="preserve"> </w:t>
            </w:r>
            <w:r w:rsidRPr="00BE1811">
              <w:rPr>
                <w:noProof/>
                <w:color w:val="000000" w:themeColor="text1"/>
                <w:kern w:val="28"/>
              </w:rPr>
              <w:t xml:space="preserve">cererii de propuneri de proiecte în cadrul prezentului apel de proiecte. </w:t>
            </w:r>
          </w:p>
        </w:tc>
        <w:tc>
          <w:tcPr>
            <w:tcW w:w="618" w:type="dxa"/>
            <w:tcBorders>
              <w:top w:val="single" w:sz="4" w:space="0" w:color="auto"/>
              <w:left w:val="single" w:sz="4" w:space="0" w:color="auto"/>
              <w:bottom w:val="single" w:sz="4" w:space="0" w:color="auto"/>
              <w:right w:val="single" w:sz="4" w:space="0" w:color="auto"/>
            </w:tcBorders>
          </w:tcPr>
          <w:p w14:paraId="7D1F52B1" w14:textId="77777777" w:rsidR="0021717A" w:rsidRPr="00BE1811" w:rsidRDefault="0021717A" w:rsidP="0021717A">
            <w:pPr>
              <w:tabs>
                <w:tab w:val="left" w:pos="4820"/>
              </w:tabs>
              <w:spacing w:before="100" w:beforeAutospacing="1" w:after="100" w:afterAutospacing="1" w:line="240" w:lineRule="auto"/>
              <w:jc w:val="both"/>
            </w:pPr>
          </w:p>
        </w:tc>
        <w:tc>
          <w:tcPr>
            <w:tcW w:w="567" w:type="dxa"/>
            <w:tcBorders>
              <w:top w:val="single" w:sz="4" w:space="0" w:color="auto"/>
              <w:left w:val="single" w:sz="4" w:space="0" w:color="auto"/>
              <w:bottom w:val="single" w:sz="4" w:space="0" w:color="auto"/>
              <w:right w:val="single" w:sz="4" w:space="0" w:color="auto"/>
            </w:tcBorders>
          </w:tcPr>
          <w:p w14:paraId="35B43B39" w14:textId="77777777" w:rsidR="0021717A" w:rsidRPr="00BE1811" w:rsidRDefault="0021717A" w:rsidP="0021717A">
            <w:pPr>
              <w:tabs>
                <w:tab w:val="left" w:pos="4820"/>
              </w:tabs>
              <w:spacing w:before="100" w:beforeAutospacing="1" w:after="100" w:afterAutospacing="1" w:line="240" w:lineRule="auto"/>
              <w:jc w:val="both"/>
            </w:pPr>
          </w:p>
        </w:tc>
        <w:tc>
          <w:tcPr>
            <w:tcW w:w="1593" w:type="dxa"/>
            <w:tcBorders>
              <w:top w:val="single" w:sz="4" w:space="0" w:color="auto"/>
              <w:left w:val="single" w:sz="4" w:space="0" w:color="auto"/>
              <w:bottom w:val="single" w:sz="4" w:space="0" w:color="auto"/>
              <w:right w:val="single" w:sz="4" w:space="0" w:color="auto"/>
            </w:tcBorders>
          </w:tcPr>
          <w:p w14:paraId="5E50DB56" w14:textId="77777777" w:rsidR="0021717A" w:rsidRPr="00BE1811" w:rsidRDefault="0021717A" w:rsidP="0021717A">
            <w:pPr>
              <w:tabs>
                <w:tab w:val="left" w:pos="4820"/>
              </w:tabs>
              <w:spacing w:before="100" w:beforeAutospacing="1" w:after="100" w:afterAutospacing="1" w:line="240" w:lineRule="auto"/>
              <w:jc w:val="both"/>
            </w:pPr>
            <w:proofErr w:type="spellStart"/>
            <w:r w:rsidRPr="00BE1811">
              <w:t>MySMIS</w:t>
            </w:r>
            <w:proofErr w:type="spellEnd"/>
          </w:p>
        </w:tc>
        <w:tc>
          <w:tcPr>
            <w:tcW w:w="2892" w:type="dxa"/>
            <w:tcBorders>
              <w:top w:val="single" w:sz="4" w:space="0" w:color="auto"/>
              <w:left w:val="single" w:sz="4" w:space="0" w:color="auto"/>
              <w:bottom w:val="single" w:sz="4" w:space="0" w:color="auto"/>
              <w:right w:val="single" w:sz="4" w:space="0" w:color="auto"/>
            </w:tcBorders>
          </w:tcPr>
          <w:p w14:paraId="5EFB6614" w14:textId="77777777" w:rsidR="0021717A" w:rsidRPr="00BE1811" w:rsidRDefault="0021717A" w:rsidP="0021717A">
            <w:pPr>
              <w:tabs>
                <w:tab w:val="left" w:pos="4820"/>
              </w:tabs>
              <w:spacing w:before="100" w:beforeAutospacing="1" w:after="100" w:afterAutospacing="1" w:line="240" w:lineRule="auto"/>
              <w:jc w:val="both"/>
            </w:pPr>
          </w:p>
        </w:tc>
      </w:tr>
    </w:tbl>
    <w:p w14:paraId="166B526D" w14:textId="77777777" w:rsidR="00651BE1" w:rsidRPr="00BE1811" w:rsidRDefault="00651BE1" w:rsidP="00112CF7"/>
    <w:p w14:paraId="2E45D65F" w14:textId="0029A572" w:rsidR="00651BE1" w:rsidRDefault="00651BE1" w:rsidP="00112CF7"/>
    <w:p w14:paraId="58BCABBA" w14:textId="5914E9F1" w:rsidR="005E0391" w:rsidRDefault="005E0391" w:rsidP="00112CF7"/>
    <w:p w14:paraId="125FB5F2" w14:textId="7CD3ADE5" w:rsidR="005E0391" w:rsidRDefault="005E0391" w:rsidP="00112CF7"/>
    <w:p w14:paraId="5FC3381B" w14:textId="5F4C3ED8" w:rsidR="005E0391" w:rsidRDefault="005E0391" w:rsidP="00112CF7"/>
    <w:p w14:paraId="0B13D8E9" w14:textId="13752077" w:rsidR="005E0391" w:rsidRDefault="005E0391" w:rsidP="00112CF7"/>
    <w:p w14:paraId="0F6B2317" w14:textId="1C2DE321" w:rsidR="005E0391" w:rsidRDefault="005E0391" w:rsidP="00112CF7"/>
    <w:p w14:paraId="276F1E30" w14:textId="6CE5EFED" w:rsidR="005E0391" w:rsidRDefault="005E0391" w:rsidP="00112CF7"/>
    <w:p w14:paraId="4C3244CB" w14:textId="3F85F697" w:rsidR="005E0391" w:rsidRDefault="005E0391" w:rsidP="00112CF7"/>
    <w:p w14:paraId="1151C657" w14:textId="0932B606" w:rsidR="005E0391" w:rsidRDefault="005E0391" w:rsidP="00112CF7"/>
    <w:p w14:paraId="797DC36A" w14:textId="68BEC566" w:rsidR="005E0391" w:rsidRDefault="005E0391" w:rsidP="00112CF7"/>
    <w:p w14:paraId="79A7B8B0" w14:textId="32652196" w:rsidR="005E0391" w:rsidRDefault="005E0391" w:rsidP="00112CF7"/>
    <w:p w14:paraId="6CC655D3" w14:textId="0FD773CB" w:rsidR="005E0391" w:rsidRDefault="005E0391" w:rsidP="00112CF7"/>
    <w:p w14:paraId="5781FB33" w14:textId="308EC62B" w:rsidR="005E0391" w:rsidRDefault="005E0391" w:rsidP="00112CF7"/>
    <w:p w14:paraId="70553603" w14:textId="1005FB7E" w:rsidR="005E0391" w:rsidRDefault="005E0391" w:rsidP="00112CF7"/>
    <w:p w14:paraId="508DC18D" w14:textId="69472193" w:rsidR="005E0391" w:rsidRDefault="005E0391" w:rsidP="00112CF7"/>
    <w:p w14:paraId="68DFFF0F" w14:textId="7448C98C" w:rsidR="005E0391" w:rsidRDefault="005E0391" w:rsidP="00112CF7"/>
    <w:p w14:paraId="2768FDAA" w14:textId="01D83BB4" w:rsidR="005E0391" w:rsidRDefault="005E0391" w:rsidP="00112CF7"/>
    <w:p w14:paraId="5F770CCE" w14:textId="75331F50" w:rsidR="005E0391" w:rsidRDefault="005E0391" w:rsidP="00112CF7"/>
    <w:p w14:paraId="45454729" w14:textId="0DC7B68E" w:rsidR="005E0391" w:rsidRDefault="005E0391" w:rsidP="00112CF7"/>
    <w:p w14:paraId="41B32414" w14:textId="107BD97A" w:rsidR="005E0391" w:rsidRDefault="005E0391" w:rsidP="00112CF7"/>
    <w:p w14:paraId="7A52D85C" w14:textId="574346B8" w:rsidR="005E0391" w:rsidRDefault="005E0391" w:rsidP="00112CF7"/>
    <w:p w14:paraId="4AFCE014" w14:textId="622D33EF" w:rsidR="005E0391" w:rsidRDefault="005E0391" w:rsidP="00112CF7"/>
    <w:p w14:paraId="7B2E3B67" w14:textId="37A9C79E" w:rsidR="005E0391" w:rsidRDefault="005E0391" w:rsidP="00112CF7"/>
    <w:p w14:paraId="075BD324" w14:textId="68BFBE47" w:rsidR="005E0391" w:rsidRDefault="005E0391" w:rsidP="00112CF7"/>
    <w:p w14:paraId="1EF39E75" w14:textId="0312C13B" w:rsidR="005E0391" w:rsidRDefault="005E0391" w:rsidP="00112CF7"/>
    <w:p w14:paraId="018B95EE" w14:textId="6303865B" w:rsidR="005E0391" w:rsidRDefault="005E0391" w:rsidP="00112CF7"/>
    <w:p w14:paraId="1946390E" w14:textId="36079951" w:rsidR="005E0391" w:rsidRDefault="005E0391" w:rsidP="00112CF7"/>
    <w:p w14:paraId="5C9179FD" w14:textId="77777777" w:rsidR="005E0391" w:rsidRPr="00BE1811" w:rsidRDefault="005E0391" w:rsidP="00112CF7"/>
    <w:p w14:paraId="76D3CEDD" w14:textId="77777777" w:rsidR="00112CF7" w:rsidRPr="00BE1811" w:rsidRDefault="00112CF7" w:rsidP="00112CF7">
      <w:pPr>
        <w:jc w:val="right"/>
        <w:rPr>
          <w:b/>
          <w:bCs/>
        </w:rPr>
      </w:pPr>
      <w:r w:rsidRPr="00BE1811">
        <w:rPr>
          <w:b/>
          <w:bCs/>
        </w:rPr>
        <w:lastRenderedPageBreak/>
        <w:t>ANEXA 6.2</w:t>
      </w:r>
    </w:p>
    <w:p w14:paraId="36B3E9D9" w14:textId="77777777" w:rsidR="00112CF7" w:rsidRPr="00BE1811" w:rsidRDefault="00112CF7" w:rsidP="00112CF7">
      <w:pPr>
        <w:jc w:val="center"/>
        <w:rPr>
          <w:lang w:val="pt-PT"/>
        </w:rPr>
      </w:pPr>
      <w:r w:rsidRPr="00BE1811">
        <w:rPr>
          <w:b/>
          <w:lang w:val="pt-PT"/>
        </w:rPr>
        <w:t>FIŞA DE EVALUARE</w:t>
      </w:r>
      <w:r w:rsidRPr="00BE1811">
        <w:rPr>
          <w:lang w:val="pt-PT"/>
        </w:rPr>
        <w:t xml:space="preserve"> </w:t>
      </w:r>
      <w:r w:rsidRPr="00BE1811">
        <w:rPr>
          <w:b/>
          <w:lang w:val="pt-PT"/>
        </w:rPr>
        <w:t>INDIVIDUALĂ/ PANEL</w:t>
      </w:r>
    </w:p>
    <w:p w14:paraId="2F1F0386" w14:textId="77777777" w:rsidR="00112CF7" w:rsidRPr="00BE1811" w:rsidRDefault="00112CF7" w:rsidP="00112CF7">
      <w:pPr>
        <w:jc w:val="center"/>
        <w:rPr>
          <w:b/>
        </w:rPr>
      </w:pPr>
      <w:r w:rsidRPr="00BE1811">
        <w:rPr>
          <w:b/>
          <w:lang w:val="pt-PT"/>
        </w:rPr>
        <w:t xml:space="preserve">Competiţia </w:t>
      </w:r>
      <w:r w:rsidRPr="00BE1811">
        <w:rPr>
          <w:b/>
        </w:rPr>
        <w:t>POC – Acțiunea 1.1.1 Mari infrastructuri de CD</w:t>
      </w:r>
      <w:r w:rsidRPr="00BE1811">
        <w:rPr>
          <w:b/>
          <w:noProof/>
        </w:rPr>
        <w:t xml:space="preserve"> </w:t>
      </w:r>
    </w:p>
    <w:p w14:paraId="53D6EF6A" w14:textId="77777777" w:rsidR="00112CF7" w:rsidRPr="00BE1811" w:rsidRDefault="00112CF7" w:rsidP="00112CF7">
      <w:pPr>
        <w:jc w:val="center"/>
        <w:rPr>
          <w:b/>
          <w:bCs/>
        </w:rPr>
      </w:pPr>
      <w:r w:rsidRPr="00BE1811">
        <w:rPr>
          <w:b/>
        </w:rPr>
        <w:t>Tip de proiect: Proiecte pentru Clustere de inovare</w:t>
      </w:r>
    </w:p>
    <w:p w14:paraId="77AB9723" w14:textId="77777777" w:rsidR="00112CF7" w:rsidRPr="00BE1811" w:rsidRDefault="00112CF7" w:rsidP="00112CF7">
      <w:pPr>
        <w:jc w:val="center"/>
        <w:rPr>
          <w:lang w:val="pt-PT"/>
        </w:rPr>
      </w:pPr>
    </w:p>
    <w:p w14:paraId="0CD20D8F" w14:textId="77777777" w:rsidR="00112CF7" w:rsidRPr="00BE1811" w:rsidRDefault="00112CF7" w:rsidP="00112CF7">
      <w:pPr>
        <w:tabs>
          <w:tab w:val="left" w:pos="4820"/>
        </w:tabs>
        <w:spacing w:line="240" w:lineRule="exact"/>
        <w:jc w:val="both"/>
      </w:pPr>
      <w:r w:rsidRPr="00BE1811">
        <w:t>Nume și prenume Evaluator/i ____________________________________ Data ___________</w:t>
      </w:r>
    </w:p>
    <w:p w14:paraId="715ED387" w14:textId="77777777" w:rsidR="00112CF7" w:rsidRPr="00BE1811" w:rsidRDefault="00112CF7" w:rsidP="00112CF7">
      <w:pPr>
        <w:rPr>
          <w:lang w:val="en-GB"/>
        </w:rPr>
      </w:pPr>
      <w:r w:rsidRPr="00BE1811">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417"/>
      </w:tblGrid>
      <w:tr w:rsidR="00112CF7" w:rsidRPr="00BE1811" w14:paraId="1C1C94D2" w14:textId="77777777" w:rsidTr="007E6943">
        <w:tc>
          <w:tcPr>
            <w:tcW w:w="3369" w:type="dxa"/>
            <w:tcBorders>
              <w:top w:val="single" w:sz="4" w:space="0" w:color="auto"/>
              <w:bottom w:val="single" w:sz="4" w:space="0" w:color="auto"/>
              <w:right w:val="single" w:sz="4" w:space="0" w:color="auto"/>
            </w:tcBorders>
            <w:vAlign w:val="center"/>
          </w:tcPr>
          <w:p w14:paraId="5DE5E52A" w14:textId="77777777" w:rsidR="00112CF7" w:rsidRPr="00BE1811" w:rsidRDefault="00112CF7" w:rsidP="007E6943">
            <w:pPr>
              <w:spacing w:before="120"/>
              <w:rPr>
                <w:lang w:val="en-GB"/>
              </w:rPr>
            </w:pPr>
            <w:r w:rsidRPr="00BE1811">
              <w:t>Număr de înregistrare (</w:t>
            </w:r>
            <w:proofErr w:type="spellStart"/>
            <w:r w:rsidRPr="00BE1811">
              <w:t>MySMIS</w:t>
            </w:r>
            <w:proofErr w:type="spellEnd"/>
            <w:r w:rsidRPr="00BE1811">
              <w:t xml:space="preserve">): </w:t>
            </w:r>
          </w:p>
        </w:tc>
        <w:tc>
          <w:tcPr>
            <w:tcW w:w="6417" w:type="dxa"/>
            <w:tcBorders>
              <w:top w:val="single" w:sz="4" w:space="0" w:color="auto"/>
              <w:left w:val="single" w:sz="4" w:space="0" w:color="auto"/>
              <w:bottom w:val="single" w:sz="4" w:space="0" w:color="auto"/>
            </w:tcBorders>
            <w:vAlign w:val="center"/>
          </w:tcPr>
          <w:p w14:paraId="579577AA" w14:textId="77777777" w:rsidR="00112CF7" w:rsidRPr="00BE1811" w:rsidRDefault="00112CF7" w:rsidP="007E6943">
            <w:pPr>
              <w:spacing w:before="120"/>
              <w:rPr>
                <w:lang w:val="en-GB"/>
              </w:rPr>
            </w:pPr>
          </w:p>
        </w:tc>
      </w:tr>
      <w:tr w:rsidR="00112CF7" w:rsidRPr="00BE1811" w14:paraId="77FC8D6A" w14:textId="77777777" w:rsidTr="007E6943">
        <w:tc>
          <w:tcPr>
            <w:tcW w:w="3369" w:type="dxa"/>
            <w:tcBorders>
              <w:top w:val="single" w:sz="4" w:space="0" w:color="auto"/>
              <w:bottom w:val="single" w:sz="4" w:space="0" w:color="auto"/>
              <w:right w:val="single" w:sz="4" w:space="0" w:color="auto"/>
            </w:tcBorders>
            <w:vAlign w:val="center"/>
          </w:tcPr>
          <w:p w14:paraId="0F85EA86" w14:textId="77777777" w:rsidR="00112CF7" w:rsidRPr="00BE1811" w:rsidRDefault="00112CF7" w:rsidP="007E6943">
            <w:pPr>
              <w:spacing w:before="120"/>
              <w:rPr>
                <w:lang w:val="en-GB"/>
              </w:rPr>
            </w:pPr>
            <w:r w:rsidRPr="00BE1811">
              <w:t>Entitatea solicitantă:</w:t>
            </w:r>
          </w:p>
        </w:tc>
        <w:tc>
          <w:tcPr>
            <w:tcW w:w="6417" w:type="dxa"/>
            <w:tcBorders>
              <w:top w:val="single" w:sz="4" w:space="0" w:color="auto"/>
              <w:left w:val="single" w:sz="4" w:space="0" w:color="auto"/>
              <w:bottom w:val="single" w:sz="4" w:space="0" w:color="auto"/>
            </w:tcBorders>
            <w:vAlign w:val="center"/>
          </w:tcPr>
          <w:p w14:paraId="1F82CCEE" w14:textId="77777777" w:rsidR="00112CF7" w:rsidRPr="00BE1811" w:rsidRDefault="00112CF7" w:rsidP="007E6943">
            <w:pPr>
              <w:spacing w:before="120"/>
              <w:rPr>
                <w:lang w:val="en-GB"/>
              </w:rPr>
            </w:pPr>
          </w:p>
        </w:tc>
      </w:tr>
      <w:tr w:rsidR="00112CF7" w:rsidRPr="00BE1811" w14:paraId="07B651C1" w14:textId="77777777" w:rsidTr="007E6943">
        <w:tc>
          <w:tcPr>
            <w:tcW w:w="3369" w:type="dxa"/>
            <w:tcBorders>
              <w:top w:val="single" w:sz="4" w:space="0" w:color="auto"/>
              <w:bottom w:val="single" w:sz="4" w:space="0" w:color="auto"/>
              <w:right w:val="single" w:sz="4" w:space="0" w:color="auto"/>
            </w:tcBorders>
            <w:vAlign w:val="center"/>
          </w:tcPr>
          <w:p w14:paraId="2ECA1C3C" w14:textId="77777777" w:rsidR="00112CF7" w:rsidRPr="00BE1811" w:rsidRDefault="00112CF7" w:rsidP="007E6943">
            <w:pPr>
              <w:spacing w:before="120"/>
              <w:rPr>
                <w:lang w:val="en-GB"/>
              </w:rPr>
            </w:pPr>
            <w:r w:rsidRPr="00BE1811">
              <w:t>Titlul proiectului:</w:t>
            </w:r>
          </w:p>
        </w:tc>
        <w:tc>
          <w:tcPr>
            <w:tcW w:w="6417" w:type="dxa"/>
            <w:tcBorders>
              <w:top w:val="single" w:sz="4" w:space="0" w:color="auto"/>
              <w:left w:val="single" w:sz="4" w:space="0" w:color="auto"/>
              <w:bottom w:val="single" w:sz="4" w:space="0" w:color="auto"/>
            </w:tcBorders>
            <w:vAlign w:val="center"/>
          </w:tcPr>
          <w:p w14:paraId="1AAA0609" w14:textId="77777777" w:rsidR="00112CF7" w:rsidRPr="00BE1811" w:rsidRDefault="00112CF7" w:rsidP="007E6943">
            <w:pPr>
              <w:spacing w:before="120"/>
              <w:rPr>
                <w:lang w:val="en-GB"/>
              </w:rPr>
            </w:pPr>
          </w:p>
        </w:tc>
      </w:tr>
      <w:tr w:rsidR="00112CF7" w:rsidRPr="00BE1811" w14:paraId="2E92C795" w14:textId="77777777" w:rsidTr="007E6943">
        <w:tc>
          <w:tcPr>
            <w:tcW w:w="3369" w:type="dxa"/>
            <w:tcBorders>
              <w:top w:val="single" w:sz="4" w:space="0" w:color="auto"/>
              <w:bottom w:val="single" w:sz="4" w:space="0" w:color="auto"/>
              <w:right w:val="single" w:sz="4" w:space="0" w:color="auto"/>
            </w:tcBorders>
            <w:vAlign w:val="center"/>
          </w:tcPr>
          <w:p w14:paraId="786AFB5A" w14:textId="77777777" w:rsidR="00112CF7" w:rsidRPr="00BE1811" w:rsidRDefault="00112CF7" w:rsidP="007E6943">
            <w:pPr>
              <w:spacing w:before="120"/>
              <w:rPr>
                <w:lang w:val="en-GB"/>
              </w:rPr>
            </w:pPr>
            <w:proofErr w:type="spellStart"/>
            <w:r w:rsidRPr="00BE1811">
              <w:rPr>
                <w:lang w:val="en-GB"/>
              </w:rPr>
              <w:t>Acronim</w:t>
            </w:r>
            <w:proofErr w:type="spellEnd"/>
            <w:r w:rsidRPr="00BE1811">
              <w:rPr>
                <w:lang w:val="en-GB"/>
              </w:rPr>
              <w:t>:</w:t>
            </w:r>
          </w:p>
        </w:tc>
        <w:tc>
          <w:tcPr>
            <w:tcW w:w="6417" w:type="dxa"/>
            <w:tcBorders>
              <w:top w:val="single" w:sz="4" w:space="0" w:color="auto"/>
              <w:left w:val="single" w:sz="4" w:space="0" w:color="auto"/>
              <w:bottom w:val="single" w:sz="4" w:space="0" w:color="auto"/>
            </w:tcBorders>
            <w:vAlign w:val="center"/>
          </w:tcPr>
          <w:p w14:paraId="3B39AC46" w14:textId="77777777" w:rsidR="00112CF7" w:rsidRPr="00BE1811" w:rsidRDefault="00112CF7" w:rsidP="007E6943">
            <w:pPr>
              <w:spacing w:before="120"/>
              <w:rPr>
                <w:lang w:val="en-GB"/>
              </w:rPr>
            </w:pPr>
          </w:p>
        </w:tc>
      </w:tr>
      <w:tr w:rsidR="00112CF7" w:rsidRPr="00BE1811" w14:paraId="4F776451" w14:textId="77777777" w:rsidTr="007E6943">
        <w:tc>
          <w:tcPr>
            <w:tcW w:w="3369" w:type="dxa"/>
            <w:tcBorders>
              <w:top w:val="single" w:sz="4" w:space="0" w:color="auto"/>
              <w:bottom w:val="single" w:sz="4" w:space="0" w:color="auto"/>
              <w:right w:val="single" w:sz="4" w:space="0" w:color="auto"/>
            </w:tcBorders>
            <w:vAlign w:val="center"/>
          </w:tcPr>
          <w:p w14:paraId="4FFF63EA" w14:textId="77777777" w:rsidR="00112CF7" w:rsidRPr="00BE1811" w:rsidRDefault="00112CF7" w:rsidP="007E6943">
            <w:pPr>
              <w:spacing w:before="120"/>
              <w:rPr>
                <w:lang w:val="en-GB"/>
              </w:rPr>
            </w:pPr>
            <w:proofErr w:type="spellStart"/>
            <w:r w:rsidRPr="00BE1811">
              <w:rPr>
                <w:lang w:val="en-GB"/>
              </w:rPr>
              <w:t>Tipul</w:t>
            </w:r>
            <w:proofErr w:type="spellEnd"/>
            <w:r w:rsidRPr="00BE1811">
              <w:rPr>
                <w:lang w:val="en-GB"/>
              </w:rPr>
              <w:t xml:space="preserve"> </w:t>
            </w:r>
            <w:proofErr w:type="spellStart"/>
            <w:r w:rsidRPr="00BE1811">
              <w:rPr>
                <w:lang w:val="en-GB"/>
              </w:rPr>
              <w:t>proiectului</w:t>
            </w:r>
            <w:proofErr w:type="spellEnd"/>
            <w:r w:rsidRPr="00BE1811">
              <w:rPr>
                <w:lang w:val="en-GB"/>
              </w:rPr>
              <w:t>:</w:t>
            </w:r>
          </w:p>
        </w:tc>
        <w:tc>
          <w:tcPr>
            <w:tcW w:w="6417" w:type="dxa"/>
            <w:tcBorders>
              <w:top w:val="single" w:sz="4" w:space="0" w:color="auto"/>
              <w:left w:val="single" w:sz="4" w:space="0" w:color="auto"/>
              <w:bottom w:val="single" w:sz="4" w:space="0" w:color="auto"/>
            </w:tcBorders>
            <w:vAlign w:val="center"/>
          </w:tcPr>
          <w:p w14:paraId="13A8D81C" w14:textId="77777777" w:rsidR="00112CF7" w:rsidRPr="00BE1811" w:rsidRDefault="00112CF7" w:rsidP="007E6943">
            <w:pPr>
              <w:spacing w:before="120"/>
              <w:rPr>
                <w:lang w:val="en-GB"/>
              </w:rPr>
            </w:pPr>
          </w:p>
        </w:tc>
      </w:tr>
      <w:tr w:rsidR="00112CF7" w:rsidRPr="00BE1811" w14:paraId="4205A1E4" w14:textId="77777777" w:rsidTr="007E6943">
        <w:tc>
          <w:tcPr>
            <w:tcW w:w="3369" w:type="dxa"/>
            <w:tcBorders>
              <w:top w:val="single" w:sz="4" w:space="0" w:color="auto"/>
              <w:bottom w:val="single" w:sz="4" w:space="0" w:color="auto"/>
              <w:right w:val="single" w:sz="4" w:space="0" w:color="auto"/>
            </w:tcBorders>
            <w:vAlign w:val="center"/>
          </w:tcPr>
          <w:p w14:paraId="32504F78" w14:textId="77777777" w:rsidR="00112CF7" w:rsidRPr="00BE1811" w:rsidRDefault="00112CF7" w:rsidP="007E6943">
            <w:pPr>
              <w:spacing w:before="120"/>
            </w:pPr>
            <w:r w:rsidRPr="00BE1811">
              <w:rPr>
                <w:bCs/>
                <w:noProof/>
                <w:snapToGrid w:val="0"/>
              </w:rPr>
              <w:t xml:space="preserve">Domeniul și subdomeniul  de specializare inteligenta sau sanatate </w:t>
            </w:r>
          </w:p>
        </w:tc>
        <w:tc>
          <w:tcPr>
            <w:tcW w:w="6417" w:type="dxa"/>
            <w:tcBorders>
              <w:top w:val="single" w:sz="4" w:space="0" w:color="auto"/>
              <w:left w:val="single" w:sz="4" w:space="0" w:color="auto"/>
              <w:bottom w:val="single" w:sz="4" w:space="0" w:color="auto"/>
            </w:tcBorders>
            <w:vAlign w:val="center"/>
          </w:tcPr>
          <w:p w14:paraId="4E05727A" w14:textId="77777777" w:rsidR="00112CF7" w:rsidRPr="00BE1811" w:rsidRDefault="00112CF7" w:rsidP="007E6943">
            <w:pPr>
              <w:spacing w:before="120"/>
            </w:pPr>
          </w:p>
        </w:tc>
      </w:tr>
    </w:tbl>
    <w:p w14:paraId="6D206D0F" w14:textId="77777777" w:rsidR="00112CF7" w:rsidRPr="00BE1811" w:rsidRDefault="00112CF7" w:rsidP="00112CF7">
      <w:pPr>
        <w:jc w:val="center"/>
        <w:rPr>
          <w:lang w:val="pt-P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1277"/>
      </w:tblGrid>
      <w:tr w:rsidR="00112CF7" w:rsidRPr="00BE1811" w14:paraId="0C7BC419" w14:textId="77777777" w:rsidTr="007E6943">
        <w:tc>
          <w:tcPr>
            <w:tcW w:w="5414" w:type="dxa"/>
            <w:vAlign w:val="center"/>
          </w:tcPr>
          <w:p w14:paraId="1004D25C" w14:textId="77777777" w:rsidR="00112CF7" w:rsidRPr="00BE1811" w:rsidRDefault="00112CF7" w:rsidP="007E6943">
            <w:pPr>
              <w:spacing w:after="0" w:line="240" w:lineRule="auto"/>
              <w:rPr>
                <w:b/>
              </w:rPr>
            </w:pPr>
            <w:r w:rsidRPr="00BE1811">
              <w:rPr>
                <w:b/>
              </w:rPr>
              <w:t>Criteriu/Subcriteriu</w:t>
            </w:r>
          </w:p>
        </w:tc>
        <w:tc>
          <w:tcPr>
            <w:tcW w:w="992" w:type="dxa"/>
            <w:vAlign w:val="center"/>
          </w:tcPr>
          <w:p w14:paraId="2406DB48" w14:textId="77777777" w:rsidR="00112CF7" w:rsidRPr="00BE1811" w:rsidRDefault="00112CF7" w:rsidP="007E6943">
            <w:pPr>
              <w:spacing w:after="0" w:line="240" w:lineRule="auto"/>
              <w:jc w:val="center"/>
              <w:rPr>
                <w:b/>
              </w:rPr>
            </w:pPr>
            <w:r w:rsidRPr="00BE1811">
              <w:rPr>
                <w:b/>
              </w:rPr>
              <w:t xml:space="preserve">Scor </w:t>
            </w:r>
          </w:p>
          <w:p w14:paraId="3617140D" w14:textId="77777777" w:rsidR="00112CF7" w:rsidRPr="00BE1811" w:rsidRDefault="00112CF7" w:rsidP="007E6943">
            <w:pPr>
              <w:spacing w:after="0" w:line="240" w:lineRule="auto"/>
              <w:jc w:val="center"/>
              <w:rPr>
                <w:b/>
              </w:rPr>
            </w:pPr>
            <w:r w:rsidRPr="00BE1811">
              <w:rPr>
                <w:b/>
              </w:rPr>
              <w:t xml:space="preserve">maxim </w:t>
            </w:r>
            <w:proofErr w:type="spellStart"/>
            <w:r w:rsidRPr="00BE1811">
              <w:rPr>
                <w:b/>
              </w:rPr>
              <w:t>nepon</w:t>
            </w:r>
            <w:proofErr w:type="spellEnd"/>
          </w:p>
          <w:p w14:paraId="2E6907B9" w14:textId="77777777" w:rsidR="00112CF7" w:rsidRPr="00BE1811" w:rsidRDefault="00112CF7" w:rsidP="007E6943">
            <w:pPr>
              <w:spacing w:after="0" w:line="240" w:lineRule="auto"/>
              <w:jc w:val="center"/>
              <w:rPr>
                <w:b/>
              </w:rPr>
            </w:pPr>
            <w:proofErr w:type="spellStart"/>
            <w:r w:rsidRPr="00BE1811">
              <w:rPr>
                <w:b/>
              </w:rPr>
              <w:t>derat</w:t>
            </w:r>
            <w:proofErr w:type="spellEnd"/>
          </w:p>
        </w:tc>
        <w:tc>
          <w:tcPr>
            <w:tcW w:w="992" w:type="dxa"/>
          </w:tcPr>
          <w:p w14:paraId="0E5A0540" w14:textId="77777777" w:rsidR="00112CF7" w:rsidRPr="00BE1811" w:rsidRDefault="00112CF7" w:rsidP="007E6943">
            <w:pPr>
              <w:spacing w:after="0" w:line="240" w:lineRule="auto"/>
              <w:jc w:val="center"/>
              <w:rPr>
                <w:b/>
              </w:rPr>
            </w:pPr>
            <w:r w:rsidRPr="00BE1811">
              <w:rPr>
                <w:b/>
              </w:rPr>
              <w:t>Scor maxim</w:t>
            </w:r>
          </w:p>
          <w:p w14:paraId="2E880ED7" w14:textId="77777777" w:rsidR="00112CF7" w:rsidRPr="00BE1811" w:rsidRDefault="00112CF7" w:rsidP="007E6943">
            <w:pPr>
              <w:spacing w:after="0" w:line="240" w:lineRule="auto"/>
              <w:jc w:val="center"/>
              <w:rPr>
                <w:b/>
              </w:rPr>
            </w:pPr>
            <w:proofErr w:type="spellStart"/>
            <w:r w:rsidRPr="00BE1811">
              <w:rPr>
                <w:b/>
              </w:rPr>
              <w:t>ponde</w:t>
            </w:r>
            <w:proofErr w:type="spellEnd"/>
          </w:p>
          <w:p w14:paraId="34AE167D" w14:textId="77777777" w:rsidR="00112CF7" w:rsidRPr="00BE1811" w:rsidRDefault="00112CF7" w:rsidP="007E6943">
            <w:pPr>
              <w:spacing w:after="0" w:line="240" w:lineRule="auto"/>
              <w:jc w:val="center"/>
              <w:rPr>
                <w:b/>
              </w:rPr>
            </w:pPr>
            <w:proofErr w:type="spellStart"/>
            <w:r w:rsidRPr="00BE1811">
              <w:rPr>
                <w:b/>
              </w:rPr>
              <w:t>rat</w:t>
            </w:r>
            <w:proofErr w:type="spellEnd"/>
          </w:p>
        </w:tc>
        <w:tc>
          <w:tcPr>
            <w:tcW w:w="993" w:type="dxa"/>
            <w:vAlign w:val="center"/>
          </w:tcPr>
          <w:p w14:paraId="15A17EB9" w14:textId="77777777" w:rsidR="00112CF7" w:rsidRPr="00BE1811" w:rsidRDefault="00112CF7" w:rsidP="007E6943">
            <w:pPr>
              <w:spacing w:after="0" w:line="240" w:lineRule="auto"/>
              <w:jc w:val="center"/>
              <w:rPr>
                <w:b/>
              </w:rPr>
            </w:pPr>
            <w:r w:rsidRPr="00BE1811">
              <w:rPr>
                <w:b/>
              </w:rPr>
              <w:t xml:space="preserve">Scor </w:t>
            </w:r>
          </w:p>
          <w:p w14:paraId="6F87335B" w14:textId="77777777" w:rsidR="00112CF7" w:rsidRPr="00BE1811" w:rsidRDefault="00112CF7" w:rsidP="007E6943">
            <w:pPr>
              <w:spacing w:after="0" w:line="240" w:lineRule="auto"/>
              <w:jc w:val="center"/>
              <w:rPr>
                <w:b/>
              </w:rPr>
            </w:pPr>
            <w:r w:rsidRPr="00BE1811">
              <w:rPr>
                <w:b/>
              </w:rPr>
              <w:t>obținut</w:t>
            </w:r>
          </w:p>
          <w:p w14:paraId="30CA1415" w14:textId="77777777" w:rsidR="00112CF7" w:rsidRPr="00BE1811" w:rsidRDefault="00112CF7" w:rsidP="007E6943">
            <w:pPr>
              <w:spacing w:after="0" w:line="240" w:lineRule="auto"/>
              <w:jc w:val="center"/>
              <w:rPr>
                <w:b/>
              </w:rPr>
            </w:pPr>
            <w:proofErr w:type="spellStart"/>
            <w:r w:rsidRPr="00BE1811">
              <w:rPr>
                <w:b/>
              </w:rPr>
              <w:t>nepon</w:t>
            </w:r>
            <w:proofErr w:type="spellEnd"/>
          </w:p>
          <w:p w14:paraId="5371445E" w14:textId="77777777" w:rsidR="00112CF7" w:rsidRPr="00BE1811" w:rsidRDefault="00112CF7" w:rsidP="007E6943">
            <w:pPr>
              <w:spacing w:after="0" w:line="240" w:lineRule="auto"/>
              <w:jc w:val="center"/>
              <w:rPr>
                <w:b/>
              </w:rPr>
            </w:pPr>
            <w:proofErr w:type="spellStart"/>
            <w:r w:rsidRPr="00BE1811">
              <w:rPr>
                <w:b/>
              </w:rPr>
              <w:t>derat</w:t>
            </w:r>
            <w:proofErr w:type="spellEnd"/>
          </w:p>
        </w:tc>
        <w:tc>
          <w:tcPr>
            <w:tcW w:w="1277" w:type="dxa"/>
          </w:tcPr>
          <w:p w14:paraId="3B58A2B7" w14:textId="77777777" w:rsidR="00112CF7" w:rsidRPr="00BE1811" w:rsidRDefault="00112CF7" w:rsidP="007E6943">
            <w:pPr>
              <w:spacing w:after="0" w:line="240" w:lineRule="auto"/>
              <w:jc w:val="center"/>
              <w:rPr>
                <w:b/>
              </w:rPr>
            </w:pPr>
            <w:r w:rsidRPr="00BE1811">
              <w:rPr>
                <w:b/>
              </w:rPr>
              <w:t xml:space="preserve">Scor final </w:t>
            </w:r>
          </w:p>
          <w:p w14:paraId="526714C8" w14:textId="77777777" w:rsidR="00112CF7" w:rsidRPr="00BE1811" w:rsidRDefault="00112CF7" w:rsidP="007E6943">
            <w:pPr>
              <w:spacing w:after="0" w:line="240" w:lineRule="auto"/>
              <w:jc w:val="center"/>
              <w:rPr>
                <w:b/>
              </w:rPr>
            </w:pPr>
            <w:proofErr w:type="spellStart"/>
            <w:r w:rsidRPr="00BE1811">
              <w:rPr>
                <w:b/>
              </w:rPr>
              <w:t>ponde</w:t>
            </w:r>
            <w:proofErr w:type="spellEnd"/>
          </w:p>
          <w:p w14:paraId="57950F60" w14:textId="77777777" w:rsidR="00112CF7" w:rsidRPr="00BE1811" w:rsidRDefault="00112CF7" w:rsidP="007E6943">
            <w:pPr>
              <w:spacing w:after="0" w:line="240" w:lineRule="auto"/>
              <w:jc w:val="center"/>
              <w:rPr>
                <w:b/>
              </w:rPr>
            </w:pPr>
            <w:proofErr w:type="spellStart"/>
            <w:r w:rsidRPr="00BE1811">
              <w:rPr>
                <w:b/>
              </w:rPr>
              <w:t>rat</w:t>
            </w:r>
            <w:proofErr w:type="spellEnd"/>
          </w:p>
        </w:tc>
      </w:tr>
      <w:tr w:rsidR="00112CF7" w:rsidRPr="00BE1811" w14:paraId="053C0791" w14:textId="77777777" w:rsidTr="007E6943">
        <w:tc>
          <w:tcPr>
            <w:tcW w:w="5414" w:type="dxa"/>
            <w:shd w:val="clear" w:color="auto" w:fill="E6E6E6"/>
          </w:tcPr>
          <w:p w14:paraId="031EADFB" w14:textId="77777777" w:rsidR="00112CF7" w:rsidRPr="00BE1811" w:rsidRDefault="00112CF7" w:rsidP="007E6943">
            <w:pPr>
              <w:spacing w:after="0" w:line="240" w:lineRule="auto"/>
            </w:pPr>
            <w:r w:rsidRPr="00BE1811">
              <w:rPr>
                <w:b/>
              </w:rPr>
              <w:t xml:space="preserve">1 </w:t>
            </w:r>
            <w:proofErr w:type="spellStart"/>
            <w:r w:rsidRPr="00BE1811">
              <w:rPr>
                <w:b/>
              </w:rPr>
              <w:t>Relevanţa</w:t>
            </w:r>
            <w:proofErr w:type="spellEnd"/>
            <w:r w:rsidRPr="00BE1811">
              <w:rPr>
                <w:b/>
              </w:rPr>
              <w:t xml:space="preserve"> si impactul </w:t>
            </w:r>
            <w:proofErr w:type="spellStart"/>
            <w:r w:rsidRPr="00BE1811">
              <w:rPr>
                <w:b/>
              </w:rPr>
              <w:t>socio</w:t>
            </w:r>
            <w:proofErr w:type="spellEnd"/>
            <w:r w:rsidRPr="00BE1811">
              <w:rPr>
                <w:b/>
              </w:rPr>
              <w:t>-economic al proiectului</w:t>
            </w:r>
          </w:p>
        </w:tc>
        <w:tc>
          <w:tcPr>
            <w:tcW w:w="992" w:type="dxa"/>
            <w:shd w:val="clear" w:color="auto" w:fill="E6E6E6"/>
            <w:vAlign w:val="center"/>
          </w:tcPr>
          <w:p w14:paraId="4B0520D1" w14:textId="77777777" w:rsidR="00112CF7" w:rsidRPr="00BE1811" w:rsidRDefault="00112CF7" w:rsidP="007E6943">
            <w:pPr>
              <w:spacing w:after="0" w:line="240" w:lineRule="auto"/>
              <w:jc w:val="center"/>
              <w:rPr>
                <w:b/>
              </w:rPr>
            </w:pPr>
            <w:r w:rsidRPr="00BE1811">
              <w:rPr>
                <w:b/>
              </w:rPr>
              <w:t>10</w:t>
            </w:r>
          </w:p>
        </w:tc>
        <w:tc>
          <w:tcPr>
            <w:tcW w:w="992" w:type="dxa"/>
            <w:shd w:val="clear" w:color="auto" w:fill="E7E6E6"/>
          </w:tcPr>
          <w:p w14:paraId="1EC8D955" w14:textId="77777777" w:rsidR="00112CF7" w:rsidRPr="00BE1811" w:rsidRDefault="00112CF7" w:rsidP="007E6943">
            <w:pPr>
              <w:spacing w:after="0" w:line="240" w:lineRule="auto"/>
              <w:jc w:val="center"/>
              <w:rPr>
                <w:b/>
              </w:rPr>
            </w:pPr>
            <w:r w:rsidRPr="00BE1811">
              <w:rPr>
                <w:b/>
              </w:rPr>
              <w:t>40</w:t>
            </w:r>
          </w:p>
        </w:tc>
        <w:tc>
          <w:tcPr>
            <w:tcW w:w="993" w:type="dxa"/>
          </w:tcPr>
          <w:p w14:paraId="1A464F79" w14:textId="77777777" w:rsidR="00112CF7" w:rsidRPr="00BE1811" w:rsidRDefault="00112CF7" w:rsidP="007E6943">
            <w:pPr>
              <w:spacing w:after="0" w:line="240" w:lineRule="auto"/>
              <w:jc w:val="center"/>
              <w:rPr>
                <w:b/>
              </w:rPr>
            </w:pPr>
          </w:p>
        </w:tc>
        <w:tc>
          <w:tcPr>
            <w:tcW w:w="1277" w:type="dxa"/>
          </w:tcPr>
          <w:p w14:paraId="16639446" w14:textId="77777777" w:rsidR="00112CF7" w:rsidRPr="00BE1811" w:rsidRDefault="00112CF7" w:rsidP="007E6943">
            <w:pPr>
              <w:spacing w:after="0" w:line="240" w:lineRule="auto"/>
              <w:jc w:val="center"/>
              <w:rPr>
                <w:b/>
              </w:rPr>
            </w:pPr>
          </w:p>
        </w:tc>
      </w:tr>
      <w:tr w:rsidR="00112CF7" w:rsidRPr="00BE1811" w14:paraId="3FF9F9C4" w14:textId="77777777" w:rsidTr="007E6943">
        <w:tc>
          <w:tcPr>
            <w:tcW w:w="5414" w:type="dxa"/>
            <w:shd w:val="clear" w:color="auto" w:fill="E6E6E6"/>
          </w:tcPr>
          <w:p w14:paraId="6AFAF9C0" w14:textId="77777777" w:rsidR="00112CF7" w:rsidRPr="00BE1811" w:rsidRDefault="00112CF7" w:rsidP="007E6943">
            <w:pPr>
              <w:spacing w:after="0" w:line="240" w:lineRule="auto"/>
              <w:rPr>
                <w:b/>
              </w:rPr>
            </w:pPr>
            <w:r w:rsidRPr="00BE1811">
              <w:rPr>
                <w:b/>
              </w:rPr>
              <w:t>1.1 Contribuția proiectului la obiectivele programului/ axei/ acțiunii</w:t>
            </w:r>
          </w:p>
        </w:tc>
        <w:tc>
          <w:tcPr>
            <w:tcW w:w="992" w:type="dxa"/>
            <w:shd w:val="clear" w:color="auto" w:fill="E6E6E6"/>
            <w:vAlign w:val="center"/>
          </w:tcPr>
          <w:p w14:paraId="394C1DCE" w14:textId="77777777" w:rsidR="00112CF7" w:rsidRPr="00BE1811" w:rsidRDefault="00112CF7" w:rsidP="007E6943">
            <w:pPr>
              <w:spacing w:after="0" w:line="240" w:lineRule="auto"/>
              <w:jc w:val="center"/>
              <w:rPr>
                <w:b/>
              </w:rPr>
            </w:pPr>
            <w:r w:rsidRPr="00BE1811">
              <w:rPr>
                <w:b/>
              </w:rPr>
              <w:t>5</w:t>
            </w:r>
          </w:p>
        </w:tc>
        <w:tc>
          <w:tcPr>
            <w:tcW w:w="992" w:type="dxa"/>
            <w:shd w:val="clear" w:color="auto" w:fill="E7E6E6"/>
          </w:tcPr>
          <w:p w14:paraId="382046C5" w14:textId="77777777" w:rsidR="00112CF7" w:rsidRPr="00BE1811" w:rsidRDefault="00112CF7" w:rsidP="007E6943">
            <w:pPr>
              <w:spacing w:after="0" w:line="240" w:lineRule="auto"/>
              <w:jc w:val="center"/>
              <w:rPr>
                <w:b/>
              </w:rPr>
            </w:pPr>
            <w:r w:rsidRPr="00BE1811">
              <w:rPr>
                <w:b/>
              </w:rPr>
              <w:t>20</w:t>
            </w:r>
          </w:p>
        </w:tc>
        <w:tc>
          <w:tcPr>
            <w:tcW w:w="993" w:type="dxa"/>
          </w:tcPr>
          <w:p w14:paraId="4947D2BA" w14:textId="77777777" w:rsidR="00112CF7" w:rsidRPr="00BE1811" w:rsidRDefault="00112CF7" w:rsidP="007E6943">
            <w:pPr>
              <w:spacing w:after="0" w:line="240" w:lineRule="auto"/>
              <w:jc w:val="center"/>
              <w:rPr>
                <w:b/>
              </w:rPr>
            </w:pPr>
          </w:p>
        </w:tc>
        <w:tc>
          <w:tcPr>
            <w:tcW w:w="1277" w:type="dxa"/>
          </w:tcPr>
          <w:p w14:paraId="636BF745" w14:textId="77777777" w:rsidR="00112CF7" w:rsidRPr="00BE1811" w:rsidRDefault="00112CF7" w:rsidP="007E6943">
            <w:pPr>
              <w:spacing w:after="0" w:line="240" w:lineRule="auto"/>
              <w:jc w:val="center"/>
              <w:rPr>
                <w:b/>
              </w:rPr>
            </w:pPr>
          </w:p>
        </w:tc>
      </w:tr>
      <w:tr w:rsidR="00112CF7" w:rsidRPr="00BE1811" w14:paraId="63070EE1" w14:textId="77777777" w:rsidTr="007E6943">
        <w:tc>
          <w:tcPr>
            <w:tcW w:w="5414" w:type="dxa"/>
          </w:tcPr>
          <w:p w14:paraId="73EFBD06" w14:textId="77777777" w:rsidR="00112CF7" w:rsidRPr="00BE1811" w:rsidRDefault="00112CF7" w:rsidP="007E6943">
            <w:pPr>
              <w:spacing w:after="0" w:line="240" w:lineRule="auto"/>
              <w:rPr>
                <w:i/>
              </w:rPr>
            </w:pPr>
            <w:r w:rsidRPr="00BE1811">
              <w:rPr>
                <w:i/>
              </w:rPr>
              <w:t>Gradul de integrare al clusterului în aria geografică selectată/ acoperită</w:t>
            </w:r>
          </w:p>
        </w:tc>
        <w:tc>
          <w:tcPr>
            <w:tcW w:w="992" w:type="dxa"/>
            <w:shd w:val="clear" w:color="auto" w:fill="E6E6E6"/>
          </w:tcPr>
          <w:p w14:paraId="4F3393CD" w14:textId="77777777" w:rsidR="00112CF7" w:rsidRPr="00BE1811" w:rsidRDefault="00112CF7" w:rsidP="007E6943">
            <w:pPr>
              <w:spacing w:after="0" w:line="240" w:lineRule="auto"/>
              <w:jc w:val="center"/>
            </w:pPr>
          </w:p>
        </w:tc>
        <w:tc>
          <w:tcPr>
            <w:tcW w:w="992" w:type="dxa"/>
            <w:shd w:val="clear" w:color="auto" w:fill="E7E6E6"/>
          </w:tcPr>
          <w:p w14:paraId="08BA0CCC" w14:textId="77777777" w:rsidR="00112CF7" w:rsidRPr="00BE1811" w:rsidRDefault="00112CF7" w:rsidP="007E6943">
            <w:pPr>
              <w:spacing w:after="0" w:line="240" w:lineRule="auto"/>
              <w:jc w:val="center"/>
            </w:pPr>
          </w:p>
        </w:tc>
        <w:tc>
          <w:tcPr>
            <w:tcW w:w="993" w:type="dxa"/>
          </w:tcPr>
          <w:p w14:paraId="6489A21C" w14:textId="77777777" w:rsidR="00112CF7" w:rsidRPr="00BE1811" w:rsidRDefault="00112CF7" w:rsidP="007E6943">
            <w:pPr>
              <w:spacing w:after="0" w:line="240" w:lineRule="auto"/>
              <w:jc w:val="center"/>
            </w:pPr>
          </w:p>
        </w:tc>
        <w:tc>
          <w:tcPr>
            <w:tcW w:w="1277" w:type="dxa"/>
          </w:tcPr>
          <w:p w14:paraId="0F1CE843" w14:textId="77777777" w:rsidR="00112CF7" w:rsidRPr="00BE1811" w:rsidRDefault="00112CF7" w:rsidP="007E6943">
            <w:pPr>
              <w:spacing w:after="0" w:line="240" w:lineRule="auto"/>
              <w:jc w:val="center"/>
            </w:pPr>
          </w:p>
        </w:tc>
      </w:tr>
      <w:tr w:rsidR="00112CF7" w:rsidRPr="00BE1811" w14:paraId="4AA03C58" w14:textId="77777777" w:rsidTr="007E6943">
        <w:tc>
          <w:tcPr>
            <w:tcW w:w="5414" w:type="dxa"/>
          </w:tcPr>
          <w:p w14:paraId="20D2C4F4" w14:textId="77777777" w:rsidR="00112CF7" w:rsidRPr="00BE1811" w:rsidRDefault="00112CF7" w:rsidP="007E6943">
            <w:pPr>
              <w:spacing w:after="0" w:line="240" w:lineRule="auto"/>
              <w:rPr>
                <w:i/>
              </w:rPr>
            </w:pPr>
            <w:proofErr w:type="spellStart"/>
            <w:r w:rsidRPr="00BE1811">
              <w:rPr>
                <w:i/>
              </w:rPr>
              <w:t>Avanatajele</w:t>
            </w:r>
            <w:proofErr w:type="spellEnd"/>
            <w:r w:rsidRPr="00BE1811">
              <w:rPr>
                <w:i/>
              </w:rPr>
              <w:t xml:space="preserve"> competitive ale clusterului și oportunitățile de creștere</w:t>
            </w:r>
            <w:r w:rsidRPr="00BE1811">
              <w:rPr>
                <w:rStyle w:val="Strong"/>
              </w:rPr>
              <w:t xml:space="preserve"> </w:t>
            </w:r>
            <w:r w:rsidRPr="00BE1811">
              <w:rPr>
                <w:rStyle w:val="Strong"/>
                <w:i/>
              </w:rPr>
              <w:t>e</w:t>
            </w:r>
            <w:r w:rsidRPr="00BE1811">
              <w:rPr>
                <w:bCs/>
                <w:i/>
              </w:rPr>
              <w:t>conomică</w:t>
            </w:r>
          </w:p>
        </w:tc>
        <w:tc>
          <w:tcPr>
            <w:tcW w:w="992" w:type="dxa"/>
            <w:shd w:val="clear" w:color="auto" w:fill="E6E6E6"/>
          </w:tcPr>
          <w:p w14:paraId="50DA77BE" w14:textId="77777777" w:rsidR="00112CF7" w:rsidRPr="00BE1811" w:rsidRDefault="00112CF7" w:rsidP="007E6943">
            <w:pPr>
              <w:spacing w:after="0" w:line="240" w:lineRule="auto"/>
              <w:jc w:val="center"/>
            </w:pPr>
          </w:p>
        </w:tc>
        <w:tc>
          <w:tcPr>
            <w:tcW w:w="992" w:type="dxa"/>
            <w:shd w:val="clear" w:color="auto" w:fill="E7E6E6"/>
          </w:tcPr>
          <w:p w14:paraId="68308937" w14:textId="77777777" w:rsidR="00112CF7" w:rsidRPr="00BE1811" w:rsidRDefault="00112CF7" w:rsidP="007E6943">
            <w:pPr>
              <w:spacing w:after="0" w:line="240" w:lineRule="auto"/>
              <w:jc w:val="center"/>
            </w:pPr>
          </w:p>
        </w:tc>
        <w:tc>
          <w:tcPr>
            <w:tcW w:w="993" w:type="dxa"/>
          </w:tcPr>
          <w:p w14:paraId="290CF0FA" w14:textId="77777777" w:rsidR="00112CF7" w:rsidRPr="00BE1811" w:rsidRDefault="00112CF7" w:rsidP="007E6943">
            <w:pPr>
              <w:spacing w:after="0" w:line="240" w:lineRule="auto"/>
              <w:jc w:val="center"/>
            </w:pPr>
          </w:p>
        </w:tc>
        <w:tc>
          <w:tcPr>
            <w:tcW w:w="1277" w:type="dxa"/>
          </w:tcPr>
          <w:p w14:paraId="7085732B" w14:textId="77777777" w:rsidR="00112CF7" w:rsidRPr="00BE1811" w:rsidRDefault="00112CF7" w:rsidP="007E6943">
            <w:pPr>
              <w:spacing w:after="0" w:line="240" w:lineRule="auto"/>
              <w:jc w:val="center"/>
            </w:pPr>
          </w:p>
        </w:tc>
      </w:tr>
      <w:tr w:rsidR="00112CF7" w:rsidRPr="00BE1811" w14:paraId="19F4A6D3" w14:textId="77777777" w:rsidTr="007E6943">
        <w:tc>
          <w:tcPr>
            <w:tcW w:w="5414" w:type="dxa"/>
          </w:tcPr>
          <w:p w14:paraId="0037E266" w14:textId="77777777" w:rsidR="00112CF7" w:rsidRPr="00BE1811" w:rsidRDefault="00112CF7" w:rsidP="007E6943">
            <w:pPr>
              <w:spacing w:after="0" w:line="240" w:lineRule="auto"/>
              <w:rPr>
                <w:i/>
              </w:rPr>
            </w:pPr>
            <w:r w:rsidRPr="00BE1811">
              <w:rPr>
                <w:i/>
              </w:rPr>
              <w:t xml:space="preserve">Relevanța proiectului pentru creșterea cooperării internaționale </w:t>
            </w:r>
          </w:p>
        </w:tc>
        <w:tc>
          <w:tcPr>
            <w:tcW w:w="992" w:type="dxa"/>
            <w:shd w:val="clear" w:color="auto" w:fill="E6E6E6"/>
          </w:tcPr>
          <w:p w14:paraId="7AF52224" w14:textId="77777777" w:rsidR="00112CF7" w:rsidRPr="00BE1811" w:rsidRDefault="00112CF7" w:rsidP="007E6943">
            <w:pPr>
              <w:spacing w:after="0" w:line="240" w:lineRule="auto"/>
              <w:jc w:val="center"/>
            </w:pPr>
          </w:p>
        </w:tc>
        <w:tc>
          <w:tcPr>
            <w:tcW w:w="992" w:type="dxa"/>
            <w:shd w:val="clear" w:color="auto" w:fill="E7E6E6"/>
          </w:tcPr>
          <w:p w14:paraId="292BBD09" w14:textId="77777777" w:rsidR="00112CF7" w:rsidRPr="00BE1811" w:rsidRDefault="00112CF7" w:rsidP="007E6943">
            <w:pPr>
              <w:spacing w:after="0" w:line="240" w:lineRule="auto"/>
              <w:jc w:val="center"/>
            </w:pPr>
          </w:p>
        </w:tc>
        <w:tc>
          <w:tcPr>
            <w:tcW w:w="993" w:type="dxa"/>
          </w:tcPr>
          <w:p w14:paraId="0DFFD12C" w14:textId="77777777" w:rsidR="00112CF7" w:rsidRPr="00BE1811" w:rsidRDefault="00112CF7" w:rsidP="007E6943">
            <w:pPr>
              <w:spacing w:after="0" w:line="240" w:lineRule="auto"/>
              <w:jc w:val="center"/>
            </w:pPr>
          </w:p>
        </w:tc>
        <w:tc>
          <w:tcPr>
            <w:tcW w:w="1277" w:type="dxa"/>
          </w:tcPr>
          <w:p w14:paraId="2A0842BA" w14:textId="77777777" w:rsidR="00112CF7" w:rsidRPr="00BE1811" w:rsidRDefault="00112CF7" w:rsidP="007E6943">
            <w:pPr>
              <w:spacing w:after="0" w:line="240" w:lineRule="auto"/>
              <w:jc w:val="center"/>
            </w:pPr>
          </w:p>
        </w:tc>
      </w:tr>
      <w:tr w:rsidR="00112CF7" w:rsidRPr="00BE1811" w14:paraId="226CC38E" w14:textId="77777777" w:rsidTr="007E6943">
        <w:tc>
          <w:tcPr>
            <w:tcW w:w="5414" w:type="dxa"/>
          </w:tcPr>
          <w:p w14:paraId="59B0AA8B" w14:textId="77777777" w:rsidR="00112CF7" w:rsidRPr="00BE1811" w:rsidRDefault="00112CF7" w:rsidP="007E6943">
            <w:pPr>
              <w:spacing w:after="0" w:line="240" w:lineRule="auto"/>
              <w:rPr>
                <w:i/>
              </w:rPr>
            </w:pPr>
            <w:r w:rsidRPr="00BE1811">
              <w:rPr>
                <w:i/>
              </w:rPr>
              <w:t>Relevanța economică a clusterului la nivel regional/național/internațional</w:t>
            </w:r>
          </w:p>
        </w:tc>
        <w:tc>
          <w:tcPr>
            <w:tcW w:w="992" w:type="dxa"/>
            <w:shd w:val="clear" w:color="auto" w:fill="E6E6E6"/>
          </w:tcPr>
          <w:p w14:paraId="698B71AE" w14:textId="77777777" w:rsidR="00112CF7" w:rsidRPr="00BE1811" w:rsidRDefault="00112CF7" w:rsidP="007E6943">
            <w:pPr>
              <w:spacing w:after="0" w:line="240" w:lineRule="auto"/>
              <w:jc w:val="center"/>
            </w:pPr>
          </w:p>
        </w:tc>
        <w:tc>
          <w:tcPr>
            <w:tcW w:w="992" w:type="dxa"/>
            <w:shd w:val="clear" w:color="auto" w:fill="E7E6E6"/>
          </w:tcPr>
          <w:p w14:paraId="25952297" w14:textId="77777777" w:rsidR="00112CF7" w:rsidRPr="00BE1811" w:rsidRDefault="00112CF7" w:rsidP="007E6943">
            <w:pPr>
              <w:spacing w:after="0" w:line="240" w:lineRule="auto"/>
              <w:jc w:val="center"/>
            </w:pPr>
          </w:p>
        </w:tc>
        <w:tc>
          <w:tcPr>
            <w:tcW w:w="993" w:type="dxa"/>
          </w:tcPr>
          <w:p w14:paraId="655CB06D" w14:textId="77777777" w:rsidR="00112CF7" w:rsidRPr="00BE1811" w:rsidRDefault="00112CF7" w:rsidP="007E6943">
            <w:pPr>
              <w:spacing w:after="0" w:line="240" w:lineRule="auto"/>
              <w:jc w:val="center"/>
            </w:pPr>
          </w:p>
        </w:tc>
        <w:tc>
          <w:tcPr>
            <w:tcW w:w="1277" w:type="dxa"/>
          </w:tcPr>
          <w:p w14:paraId="2FE940EE" w14:textId="77777777" w:rsidR="00112CF7" w:rsidRPr="00BE1811" w:rsidRDefault="00112CF7" w:rsidP="007E6943">
            <w:pPr>
              <w:spacing w:after="0" w:line="240" w:lineRule="auto"/>
              <w:jc w:val="center"/>
            </w:pPr>
          </w:p>
        </w:tc>
      </w:tr>
      <w:tr w:rsidR="00112CF7" w:rsidRPr="00BE1811" w14:paraId="71224238" w14:textId="77777777" w:rsidTr="007E6943">
        <w:tc>
          <w:tcPr>
            <w:tcW w:w="5414" w:type="dxa"/>
          </w:tcPr>
          <w:p w14:paraId="4196D0F0" w14:textId="77777777" w:rsidR="00112CF7" w:rsidRPr="00BE1811" w:rsidRDefault="00112CF7" w:rsidP="007E6943">
            <w:pPr>
              <w:spacing w:after="0" w:line="240" w:lineRule="auto"/>
              <w:rPr>
                <w:b/>
              </w:rPr>
            </w:pPr>
            <w:r w:rsidRPr="00BE1811">
              <w:rPr>
                <w:b/>
              </w:rPr>
              <w:t>1.2 Contribuția la dezvoltarea sectorului/domeniului științific</w:t>
            </w:r>
          </w:p>
        </w:tc>
        <w:tc>
          <w:tcPr>
            <w:tcW w:w="992" w:type="dxa"/>
            <w:shd w:val="clear" w:color="auto" w:fill="E6E6E6"/>
          </w:tcPr>
          <w:p w14:paraId="51DA636C" w14:textId="77777777" w:rsidR="00112CF7" w:rsidRPr="00BE1811" w:rsidRDefault="00112CF7" w:rsidP="007E6943">
            <w:pPr>
              <w:spacing w:after="0" w:line="240" w:lineRule="auto"/>
              <w:jc w:val="center"/>
              <w:rPr>
                <w:b/>
              </w:rPr>
            </w:pPr>
            <w:r w:rsidRPr="00BE1811">
              <w:rPr>
                <w:b/>
              </w:rPr>
              <w:t>5</w:t>
            </w:r>
          </w:p>
        </w:tc>
        <w:tc>
          <w:tcPr>
            <w:tcW w:w="992" w:type="dxa"/>
            <w:shd w:val="clear" w:color="auto" w:fill="E7E6E6"/>
          </w:tcPr>
          <w:p w14:paraId="42251714" w14:textId="77777777" w:rsidR="00112CF7" w:rsidRPr="00BE1811" w:rsidRDefault="00112CF7" w:rsidP="007E6943">
            <w:pPr>
              <w:spacing w:after="0" w:line="240" w:lineRule="auto"/>
              <w:jc w:val="center"/>
              <w:rPr>
                <w:b/>
              </w:rPr>
            </w:pPr>
            <w:r w:rsidRPr="00BE1811">
              <w:rPr>
                <w:b/>
              </w:rPr>
              <w:t>20</w:t>
            </w:r>
          </w:p>
        </w:tc>
        <w:tc>
          <w:tcPr>
            <w:tcW w:w="993" w:type="dxa"/>
          </w:tcPr>
          <w:p w14:paraId="23F322E0" w14:textId="77777777" w:rsidR="00112CF7" w:rsidRPr="00BE1811" w:rsidRDefault="00112CF7" w:rsidP="007E6943">
            <w:pPr>
              <w:spacing w:after="0" w:line="240" w:lineRule="auto"/>
              <w:jc w:val="center"/>
              <w:rPr>
                <w:b/>
              </w:rPr>
            </w:pPr>
          </w:p>
        </w:tc>
        <w:tc>
          <w:tcPr>
            <w:tcW w:w="1277" w:type="dxa"/>
          </w:tcPr>
          <w:p w14:paraId="418D9F3A" w14:textId="77777777" w:rsidR="00112CF7" w:rsidRPr="00BE1811" w:rsidRDefault="00112CF7" w:rsidP="007E6943">
            <w:pPr>
              <w:spacing w:after="0" w:line="240" w:lineRule="auto"/>
              <w:jc w:val="center"/>
              <w:rPr>
                <w:b/>
              </w:rPr>
            </w:pPr>
          </w:p>
        </w:tc>
      </w:tr>
      <w:tr w:rsidR="00112CF7" w:rsidRPr="00BE1811" w14:paraId="26B33E4C" w14:textId="77777777" w:rsidTr="007E6943">
        <w:tc>
          <w:tcPr>
            <w:tcW w:w="5414" w:type="dxa"/>
          </w:tcPr>
          <w:p w14:paraId="4A53497E" w14:textId="77777777" w:rsidR="00112CF7" w:rsidRPr="00BE1811" w:rsidRDefault="00112CF7" w:rsidP="007E6943">
            <w:pPr>
              <w:spacing w:after="0" w:line="240" w:lineRule="auto"/>
              <w:rPr>
                <w:b/>
              </w:rPr>
            </w:pPr>
            <w:r w:rsidRPr="00BE1811">
              <w:rPr>
                <w:i/>
              </w:rPr>
              <w:t>Măsura în care proiectul propus va contribui la intensificarea activităților de inovare în cluster și la obținerea de rezultate direct aplicabile pe piață</w:t>
            </w:r>
          </w:p>
        </w:tc>
        <w:tc>
          <w:tcPr>
            <w:tcW w:w="992" w:type="dxa"/>
            <w:shd w:val="clear" w:color="auto" w:fill="E6E6E6"/>
          </w:tcPr>
          <w:p w14:paraId="78373705" w14:textId="77777777" w:rsidR="00112CF7" w:rsidRPr="00BE1811" w:rsidRDefault="00112CF7" w:rsidP="007E6943">
            <w:pPr>
              <w:spacing w:after="0" w:line="240" w:lineRule="auto"/>
              <w:jc w:val="center"/>
              <w:rPr>
                <w:b/>
              </w:rPr>
            </w:pPr>
          </w:p>
        </w:tc>
        <w:tc>
          <w:tcPr>
            <w:tcW w:w="992" w:type="dxa"/>
            <w:shd w:val="clear" w:color="auto" w:fill="E7E6E6"/>
          </w:tcPr>
          <w:p w14:paraId="7946A942" w14:textId="77777777" w:rsidR="00112CF7" w:rsidRPr="00BE1811" w:rsidRDefault="00112CF7" w:rsidP="007E6943">
            <w:pPr>
              <w:spacing w:after="0" w:line="240" w:lineRule="auto"/>
              <w:jc w:val="center"/>
              <w:rPr>
                <w:b/>
              </w:rPr>
            </w:pPr>
          </w:p>
        </w:tc>
        <w:tc>
          <w:tcPr>
            <w:tcW w:w="993" w:type="dxa"/>
          </w:tcPr>
          <w:p w14:paraId="26D83F4A" w14:textId="77777777" w:rsidR="00112CF7" w:rsidRPr="00BE1811" w:rsidRDefault="00112CF7" w:rsidP="007E6943">
            <w:pPr>
              <w:spacing w:after="0" w:line="240" w:lineRule="auto"/>
              <w:jc w:val="center"/>
              <w:rPr>
                <w:b/>
              </w:rPr>
            </w:pPr>
          </w:p>
        </w:tc>
        <w:tc>
          <w:tcPr>
            <w:tcW w:w="1277" w:type="dxa"/>
          </w:tcPr>
          <w:p w14:paraId="5100CC87" w14:textId="77777777" w:rsidR="00112CF7" w:rsidRPr="00BE1811" w:rsidRDefault="00112CF7" w:rsidP="007E6943">
            <w:pPr>
              <w:spacing w:after="0" w:line="240" w:lineRule="auto"/>
              <w:jc w:val="center"/>
              <w:rPr>
                <w:b/>
              </w:rPr>
            </w:pPr>
          </w:p>
        </w:tc>
      </w:tr>
      <w:tr w:rsidR="00112CF7" w:rsidRPr="00BE1811" w14:paraId="19AE962E" w14:textId="77777777" w:rsidTr="007E6943">
        <w:tc>
          <w:tcPr>
            <w:tcW w:w="5414" w:type="dxa"/>
          </w:tcPr>
          <w:p w14:paraId="4569A8A0" w14:textId="77777777" w:rsidR="00112CF7" w:rsidRPr="00BE1811" w:rsidRDefault="00112CF7" w:rsidP="007E6943">
            <w:pPr>
              <w:spacing w:after="0" w:line="240" w:lineRule="auto"/>
              <w:rPr>
                <w:i/>
              </w:rPr>
            </w:pPr>
            <w:r w:rsidRPr="00BE1811">
              <w:rPr>
                <w:i/>
              </w:rPr>
              <w:t>Relevanța sectorului economic în care se înscrie proiectul pentru Strategia Națională de competitivitate și alte strategii sectoriale și/sau strategii regionale de inovare</w:t>
            </w:r>
          </w:p>
        </w:tc>
        <w:tc>
          <w:tcPr>
            <w:tcW w:w="992" w:type="dxa"/>
            <w:shd w:val="clear" w:color="auto" w:fill="E6E6E6"/>
          </w:tcPr>
          <w:p w14:paraId="0176D2C1" w14:textId="77777777" w:rsidR="00112CF7" w:rsidRPr="00BE1811" w:rsidRDefault="00112CF7" w:rsidP="007E6943">
            <w:pPr>
              <w:spacing w:after="0" w:line="240" w:lineRule="auto"/>
              <w:jc w:val="center"/>
              <w:rPr>
                <w:b/>
              </w:rPr>
            </w:pPr>
          </w:p>
        </w:tc>
        <w:tc>
          <w:tcPr>
            <w:tcW w:w="992" w:type="dxa"/>
            <w:shd w:val="clear" w:color="auto" w:fill="E7E6E6"/>
          </w:tcPr>
          <w:p w14:paraId="467FD44F" w14:textId="77777777" w:rsidR="00112CF7" w:rsidRPr="00BE1811" w:rsidRDefault="00112CF7" w:rsidP="007E6943">
            <w:pPr>
              <w:spacing w:after="0" w:line="240" w:lineRule="auto"/>
              <w:jc w:val="center"/>
              <w:rPr>
                <w:b/>
              </w:rPr>
            </w:pPr>
          </w:p>
        </w:tc>
        <w:tc>
          <w:tcPr>
            <w:tcW w:w="993" w:type="dxa"/>
          </w:tcPr>
          <w:p w14:paraId="3100BC42" w14:textId="77777777" w:rsidR="00112CF7" w:rsidRPr="00BE1811" w:rsidRDefault="00112CF7" w:rsidP="007E6943">
            <w:pPr>
              <w:spacing w:after="0" w:line="240" w:lineRule="auto"/>
              <w:jc w:val="center"/>
              <w:rPr>
                <w:b/>
              </w:rPr>
            </w:pPr>
          </w:p>
        </w:tc>
        <w:tc>
          <w:tcPr>
            <w:tcW w:w="1277" w:type="dxa"/>
          </w:tcPr>
          <w:p w14:paraId="044301F4" w14:textId="77777777" w:rsidR="00112CF7" w:rsidRPr="00BE1811" w:rsidRDefault="00112CF7" w:rsidP="007E6943">
            <w:pPr>
              <w:spacing w:after="0" w:line="240" w:lineRule="auto"/>
              <w:jc w:val="center"/>
              <w:rPr>
                <w:b/>
              </w:rPr>
            </w:pPr>
          </w:p>
        </w:tc>
      </w:tr>
      <w:tr w:rsidR="00112CF7" w:rsidRPr="00BE1811" w14:paraId="7B898D9F" w14:textId="77777777" w:rsidTr="007E6943">
        <w:tc>
          <w:tcPr>
            <w:tcW w:w="5414" w:type="dxa"/>
          </w:tcPr>
          <w:p w14:paraId="59C42073" w14:textId="77777777" w:rsidR="00112CF7" w:rsidRPr="00BE1811" w:rsidRDefault="00112CF7" w:rsidP="007E6943">
            <w:pPr>
              <w:spacing w:after="0" w:line="240" w:lineRule="auto"/>
              <w:rPr>
                <w:i/>
              </w:rPr>
            </w:pPr>
            <w:proofErr w:type="spellStart"/>
            <w:r w:rsidRPr="00BE1811">
              <w:rPr>
                <w:i/>
              </w:rPr>
              <w:t>Intercțiunea</w:t>
            </w:r>
            <w:proofErr w:type="spellEnd"/>
            <w:r w:rsidRPr="00BE1811">
              <w:rPr>
                <w:i/>
              </w:rPr>
              <w:t xml:space="preserve"> educație-cercetare – industrie în cadrul clusterului</w:t>
            </w:r>
          </w:p>
        </w:tc>
        <w:tc>
          <w:tcPr>
            <w:tcW w:w="992" w:type="dxa"/>
            <w:shd w:val="clear" w:color="auto" w:fill="E6E6E6"/>
          </w:tcPr>
          <w:p w14:paraId="541DCF64" w14:textId="77777777" w:rsidR="00112CF7" w:rsidRPr="00BE1811" w:rsidRDefault="00112CF7" w:rsidP="007E6943">
            <w:pPr>
              <w:spacing w:after="0" w:line="240" w:lineRule="auto"/>
              <w:jc w:val="center"/>
              <w:rPr>
                <w:b/>
              </w:rPr>
            </w:pPr>
          </w:p>
        </w:tc>
        <w:tc>
          <w:tcPr>
            <w:tcW w:w="992" w:type="dxa"/>
            <w:shd w:val="clear" w:color="auto" w:fill="E7E6E6"/>
          </w:tcPr>
          <w:p w14:paraId="16AA1396" w14:textId="77777777" w:rsidR="00112CF7" w:rsidRPr="00BE1811" w:rsidRDefault="00112CF7" w:rsidP="007E6943">
            <w:pPr>
              <w:spacing w:after="0" w:line="240" w:lineRule="auto"/>
              <w:jc w:val="center"/>
              <w:rPr>
                <w:b/>
              </w:rPr>
            </w:pPr>
          </w:p>
        </w:tc>
        <w:tc>
          <w:tcPr>
            <w:tcW w:w="993" w:type="dxa"/>
          </w:tcPr>
          <w:p w14:paraId="15BE1652" w14:textId="77777777" w:rsidR="00112CF7" w:rsidRPr="00BE1811" w:rsidRDefault="00112CF7" w:rsidP="007E6943">
            <w:pPr>
              <w:spacing w:after="0" w:line="240" w:lineRule="auto"/>
              <w:jc w:val="center"/>
              <w:rPr>
                <w:b/>
              </w:rPr>
            </w:pPr>
          </w:p>
        </w:tc>
        <w:tc>
          <w:tcPr>
            <w:tcW w:w="1277" w:type="dxa"/>
          </w:tcPr>
          <w:p w14:paraId="386AFD70" w14:textId="77777777" w:rsidR="00112CF7" w:rsidRPr="00BE1811" w:rsidRDefault="00112CF7" w:rsidP="007E6943">
            <w:pPr>
              <w:spacing w:after="0" w:line="240" w:lineRule="auto"/>
              <w:jc w:val="center"/>
              <w:rPr>
                <w:b/>
              </w:rPr>
            </w:pPr>
          </w:p>
        </w:tc>
      </w:tr>
      <w:tr w:rsidR="00112CF7" w:rsidRPr="00BE1811" w14:paraId="12490B7F" w14:textId="77777777" w:rsidTr="007E6943">
        <w:tc>
          <w:tcPr>
            <w:tcW w:w="5414" w:type="dxa"/>
          </w:tcPr>
          <w:p w14:paraId="670B0817" w14:textId="77777777" w:rsidR="00112CF7" w:rsidRPr="00BE1811" w:rsidRDefault="00112CF7" w:rsidP="007E6943">
            <w:pPr>
              <w:spacing w:after="0" w:line="240" w:lineRule="auto"/>
              <w:rPr>
                <w:i/>
              </w:rPr>
            </w:pPr>
            <w:r w:rsidRPr="00BE1811">
              <w:rPr>
                <w:i/>
              </w:rPr>
              <w:t>Măsura în care proiectul va dezvolta noi activități sau direcții de cercetare în cadrul clusterului</w:t>
            </w:r>
          </w:p>
        </w:tc>
        <w:tc>
          <w:tcPr>
            <w:tcW w:w="992" w:type="dxa"/>
            <w:shd w:val="clear" w:color="auto" w:fill="E6E6E6"/>
          </w:tcPr>
          <w:p w14:paraId="2D4259F6" w14:textId="77777777" w:rsidR="00112CF7" w:rsidRPr="00BE1811" w:rsidRDefault="00112CF7" w:rsidP="007E6943">
            <w:pPr>
              <w:spacing w:after="0" w:line="240" w:lineRule="auto"/>
              <w:jc w:val="center"/>
              <w:rPr>
                <w:b/>
              </w:rPr>
            </w:pPr>
          </w:p>
        </w:tc>
        <w:tc>
          <w:tcPr>
            <w:tcW w:w="992" w:type="dxa"/>
            <w:shd w:val="clear" w:color="auto" w:fill="E7E6E6"/>
          </w:tcPr>
          <w:p w14:paraId="6581F2A7" w14:textId="77777777" w:rsidR="00112CF7" w:rsidRPr="00BE1811" w:rsidRDefault="00112CF7" w:rsidP="007E6943">
            <w:pPr>
              <w:spacing w:after="0" w:line="240" w:lineRule="auto"/>
              <w:jc w:val="center"/>
              <w:rPr>
                <w:b/>
              </w:rPr>
            </w:pPr>
          </w:p>
        </w:tc>
        <w:tc>
          <w:tcPr>
            <w:tcW w:w="993" w:type="dxa"/>
          </w:tcPr>
          <w:p w14:paraId="4546EB07" w14:textId="77777777" w:rsidR="00112CF7" w:rsidRPr="00BE1811" w:rsidRDefault="00112CF7" w:rsidP="007E6943">
            <w:pPr>
              <w:spacing w:after="0" w:line="240" w:lineRule="auto"/>
              <w:jc w:val="center"/>
              <w:rPr>
                <w:b/>
              </w:rPr>
            </w:pPr>
          </w:p>
        </w:tc>
        <w:tc>
          <w:tcPr>
            <w:tcW w:w="1277" w:type="dxa"/>
          </w:tcPr>
          <w:p w14:paraId="4CB336C5" w14:textId="77777777" w:rsidR="00112CF7" w:rsidRPr="00BE1811" w:rsidRDefault="00112CF7" w:rsidP="007E6943">
            <w:pPr>
              <w:spacing w:after="0" w:line="240" w:lineRule="auto"/>
              <w:jc w:val="center"/>
              <w:rPr>
                <w:b/>
              </w:rPr>
            </w:pPr>
          </w:p>
        </w:tc>
      </w:tr>
      <w:tr w:rsidR="00112CF7" w:rsidRPr="00BE1811" w14:paraId="2D1D6497" w14:textId="77777777" w:rsidTr="007E6943">
        <w:tc>
          <w:tcPr>
            <w:tcW w:w="5414" w:type="dxa"/>
          </w:tcPr>
          <w:p w14:paraId="174AB825" w14:textId="77777777" w:rsidR="00112CF7" w:rsidRPr="00BE1811" w:rsidRDefault="00112CF7" w:rsidP="007E6943">
            <w:pPr>
              <w:spacing w:after="0" w:line="240" w:lineRule="auto"/>
              <w:ind w:left="34" w:hanging="34"/>
            </w:pPr>
            <w:r w:rsidRPr="00BE1811">
              <w:t>TOTAL punctaj criteriu</w:t>
            </w:r>
          </w:p>
        </w:tc>
        <w:tc>
          <w:tcPr>
            <w:tcW w:w="992" w:type="dxa"/>
            <w:shd w:val="clear" w:color="auto" w:fill="E6E6E6"/>
          </w:tcPr>
          <w:p w14:paraId="28870EFA" w14:textId="77777777" w:rsidR="00112CF7" w:rsidRPr="00BE1811" w:rsidRDefault="00112CF7" w:rsidP="007E6943">
            <w:pPr>
              <w:spacing w:after="0" w:line="240" w:lineRule="auto"/>
              <w:jc w:val="center"/>
              <w:rPr>
                <w:bCs/>
              </w:rPr>
            </w:pPr>
            <w:r w:rsidRPr="00BE1811">
              <w:rPr>
                <w:bCs/>
              </w:rPr>
              <w:t>-</w:t>
            </w:r>
          </w:p>
        </w:tc>
        <w:tc>
          <w:tcPr>
            <w:tcW w:w="992" w:type="dxa"/>
            <w:shd w:val="clear" w:color="auto" w:fill="E7E6E6"/>
          </w:tcPr>
          <w:p w14:paraId="605654C0" w14:textId="77777777" w:rsidR="00112CF7" w:rsidRPr="00BE1811" w:rsidRDefault="00112CF7" w:rsidP="007E6943">
            <w:pPr>
              <w:spacing w:after="0" w:line="240" w:lineRule="auto"/>
              <w:jc w:val="center"/>
            </w:pPr>
            <w:r w:rsidRPr="00BE1811">
              <w:t>-</w:t>
            </w:r>
          </w:p>
        </w:tc>
        <w:tc>
          <w:tcPr>
            <w:tcW w:w="993" w:type="dxa"/>
          </w:tcPr>
          <w:p w14:paraId="6AFE31F9" w14:textId="77777777" w:rsidR="00112CF7" w:rsidRPr="00BE1811" w:rsidRDefault="00112CF7" w:rsidP="007E6943">
            <w:pPr>
              <w:spacing w:after="0" w:line="240" w:lineRule="auto"/>
              <w:jc w:val="center"/>
            </w:pPr>
          </w:p>
        </w:tc>
        <w:tc>
          <w:tcPr>
            <w:tcW w:w="1277" w:type="dxa"/>
          </w:tcPr>
          <w:p w14:paraId="34D010B3" w14:textId="77777777" w:rsidR="00112CF7" w:rsidRPr="00BE1811" w:rsidRDefault="00112CF7" w:rsidP="007E6943">
            <w:pPr>
              <w:spacing w:after="0" w:line="240" w:lineRule="auto"/>
              <w:jc w:val="center"/>
            </w:pPr>
          </w:p>
        </w:tc>
      </w:tr>
      <w:tr w:rsidR="00112CF7" w:rsidRPr="00BE1811" w14:paraId="240D1289" w14:textId="77777777" w:rsidTr="007E6943">
        <w:tc>
          <w:tcPr>
            <w:tcW w:w="9668" w:type="dxa"/>
            <w:gridSpan w:val="5"/>
          </w:tcPr>
          <w:p w14:paraId="5BA8CC38" w14:textId="77777777" w:rsidR="00112CF7" w:rsidRPr="00BE1811" w:rsidRDefault="00112CF7" w:rsidP="007E6943">
            <w:pPr>
              <w:spacing w:after="0" w:line="240" w:lineRule="auto"/>
              <w:rPr>
                <w:b/>
              </w:rPr>
            </w:pPr>
            <w:r w:rsidRPr="00BE1811">
              <w:rPr>
                <w:b/>
              </w:rPr>
              <w:lastRenderedPageBreak/>
              <w:t>Comentarii:</w:t>
            </w:r>
          </w:p>
          <w:p w14:paraId="75AF789A" w14:textId="77777777" w:rsidR="00112CF7" w:rsidRPr="00BE1811" w:rsidRDefault="00112CF7" w:rsidP="007E6943">
            <w:pPr>
              <w:spacing w:after="0" w:line="240" w:lineRule="auto"/>
            </w:pPr>
          </w:p>
          <w:p w14:paraId="67B29A3D" w14:textId="77777777" w:rsidR="00112CF7" w:rsidRPr="00BE1811" w:rsidRDefault="00112CF7" w:rsidP="007E6943">
            <w:pPr>
              <w:spacing w:after="0" w:line="240" w:lineRule="auto"/>
            </w:pPr>
          </w:p>
          <w:p w14:paraId="49D3FE63" w14:textId="77777777" w:rsidR="00112CF7" w:rsidRPr="00BE1811" w:rsidRDefault="00112CF7" w:rsidP="007E6943">
            <w:pPr>
              <w:spacing w:after="0" w:line="240" w:lineRule="auto"/>
            </w:pPr>
          </w:p>
          <w:p w14:paraId="64D2E8D7" w14:textId="77777777" w:rsidR="00112CF7" w:rsidRPr="00BE1811" w:rsidRDefault="00112CF7" w:rsidP="007E6943">
            <w:pPr>
              <w:spacing w:after="0" w:line="240" w:lineRule="auto"/>
            </w:pPr>
          </w:p>
          <w:p w14:paraId="0A3B67E2" w14:textId="77777777" w:rsidR="00112CF7" w:rsidRPr="00BE1811" w:rsidRDefault="00112CF7" w:rsidP="007E6943">
            <w:pPr>
              <w:spacing w:after="0" w:line="240" w:lineRule="auto"/>
            </w:pPr>
          </w:p>
        </w:tc>
      </w:tr>
    </w:tbl>
    <w:p w14:paraId="248CC58C" w14:textId="77777777" w:rsidR="00112CF7" w:rsidRPr="00BE1811" w:rsidRDefault="00112CF7" w:rsidP="00112CF7">
      <w:pPr>
        <w:rPr>
          <w:b/>
        </w:rPr>
      </w:pPr>
    </w:p>
    <w:p w14:paraId="4783530B" w14:textId="77777777" w:rsidR="00112CF7" w:rsidRPr="00BE1811" w:rsidRDefault="00112CF7" w:rsidP="00112CF7">
      <w:pPr>
        <w:spacing w:before="100" w:beforeAutospacing="1" w:after="100" w:afterAutospacing="1" w:line="240" w:lineRule="auto"/>
        <w:contextualSpacing/>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112CF7" w:rsidRPr="00BE1811" w14:paraId="4CCB4659" w14:textId="77777777" w:rsidTr="007E6943">
        <w:tc>
          <w:tcPr>
            <w:tcW w:w="5414" w:type="dxa"/>
            <w:vAlign w:val="center"/>
          </w:tcPr>
          <w:p w14:paraId="141595E8" w14:textId="77777777" w:rsidR="00112CF7" w:rsidRPr="00BE1811" w:rsidRDefault="00112CF7" w:rsidP="007E6943">
            <w:pPr>
              <w:spacing w:after="0" w:line="240" w:lineRule="auto"/>
              <w:rPr>
                <w:b/>
              </w:rPr>
            </w:pPr>
            <w:r w:rsidRPr="00BE1811">
              <w:rPr>
                <w:b/>
              </w:rPr>
              <w:t>Criteriu/Subcriteriu</w:t>
            </w:r>
          </w:p>
        </w:tc>
        <w:tc>
          <w:tcPr>
            <w:tcW w:w="992" w:type="dxa"/>
            <w:vAlign w:val="center"/>
          </w:tcPr>
          <w:p w14:paraId="1B248EA5" w14:textId="77777777" w:rsidR="00112CF7" w:rsidRPr="00BE1811" w:rsidRDefault="00112CF7" w:rsidP="007E6943">
            <w:pPr>
              <w:spacing w:after="0" w:line="240" w:lineRule="auto"/>
              <w:jc w:val="center"/>
              <w:rPr>
                <w:b/>
              </w:rPr>
            </w:pPr>
            <w:r w:rsidRPr="00BE1811">
              <w:rPr>
                <w:b/>
              </w:rPr>
              <w:t xml:space="preserve">Scor </w:t>
            </w:r>
          </w:p>
          <w:p w14:paraId="64810D9B" w14:textId="77777777" w:rsidR="00112CF7" w:rsidRPr="00BE1811" w:rsidRDefault="00112CF7" w:rsidP="007E6943">
            <w:pPr>
              <w:spacing w:after="0" w:line="240" w:lineRule="auto"/>
              <w:jc w:val="center"/>
              <w:rPr>
                <w:b/>
              </w:rPr>
            </w:pPr>
            <w:r w:rsidRPr="00BE1811">
              <w:rPr>
                <w:b/>
              </w:rPr>
              <w:t xml:space="preserve">maxim </w:t>
            </w:r>
            <w:proofErr w:type="spellStart"/>
            <w:r w:rsidRPr="00BE1811">
              <w:rPr>
                <w:b/>
              </w:rPr>
              <w:t>nepon</w:t>
            </w:r>
            <w:proofErr w:type="spellEnd"/>
          </w:p>
          <w:p w14:paraId="45F3DFF4" w14:textId="77777777" w:rsidR="00112CF7" w:rsidRPr="00BE1811" w:rsidRDefault="00112CF7" w:rsidP="007E6943">
            <w:pPr>
              <w:spacing w:after="0" w:line="240" w:lineRule="auto"/>
              <w:jc w:val="center"/>
              <w:rPr>
                <w:b/>
              </w:rPr>
            </w:pPr>
            <w:proofErr w:type="spellStart"/>
            <w:r w:rsidRPr="00BE1811">
              <w:rPr>
                <w:b/>
              </w:rPr>
              <w:t>derat</w:t>
            </w:r>
            <w:proofErr w:type="spellEnd"/>
          </w:p>
        </w:tc>
        <w:tc>
          <w:tcPr>
            <w:tcW w:w="992" w:type="dxa"/>
          </w:tcPr>
          <w:p w14:paraId="37E37C04" w14:textId="77777777" w:rsidR="00112CF7" w:rsidRPr="00BE1811" w:rsidRDefault="00112CF7" w:rsidP="007E6943">
            <w:pPr>
              <w:spacing w:after="0" w:line="240" w:lineRule="auto"/>
              <w:jc w:val="center"/>
              <w:rPr>
                <w:b/>
              </w:rPr>
            </w:pPr>
            <w:r w:rsidRPr="00BE1811">
              <w:rPr>
                <w:b/>
              </w:rPr>
              <w:t>Scor maxim</w:t>
            </w:r>
          </w:p>
          <w:p w14:paraId="2D198045" w14:textId="77777777" w:rsidR="00112CF7" w:rsidRPr="00BE1811" w:rsidRDefault="00112CF7" w:rsidP="007E6943">
            <w:pPr>
              <w:spacing w:after="0" w:line="240" w:lineRule="auto"/>
              <w:jc w:val="center"/>
              <w:rPr>
                <w:b/>
              </w:rPr>
            </w:pPr>
            <w:proofErr w:type="spellStart"/>
            <w:r w:rsidRPr="00BE1811">
              <w:rPr>
                <w:b/>
              </w:rPr>
              <w:t>ponde</w:t>
            </w:r>
            <w:proofErr w:type="spellEnd"/>
          </w:p>
          <w:p w14:paraId="465A903D" w14:textId="77777777" w:rsidR="00112CF7" w:rsidRPr="00BE1811" w:rsidRDefault="00112CF7" w:rsidP="007E6943">
            <w:pPr>
              <w:spacing w:after="0" w:line="240" w:lineRule="auto"/>
              <w:jc w:val="center"/>
              <w:rPr>
                <w:b/>
              </w:rPr>
            </w:pPr>
            <w:proofErr w:type="spellStart"/>
            <w:r w:rsidRPr="00BE1811">
              <w:rPr>
                <w:b/>
              </w:rPr>
              <w:t>rat</w:t>
            </w:r>
            <w:proofErr w:type="spellEnd"/>
          </w:p>
        </w:tc>
        <w:tc>
          <w:tcPr>
            <w:tcW w:w="993" w:type="dxa"/>
            <w:vAlign w:val="center"/>
          </w:tcPr>
          <w:p w14:paraId="1B5C3E57" w14:textId="77777777" w:rsidR="00112CF7" w:rsidRPr="00BE1811" w:rsidRDefault="00112CF7" w:rsidP="007E6943">
            <w:pPr>
              <w:spacing w:after="0" w:line="240" w:lineRule="auto"/>
              <w:jc w:val="center"/>
              <w:rPr>
                <w:b/>
              </w:rPr>
            </w:pPr>
            <w:r w:rsidRPr="00BE1811">
              <w:rPr>
                <w:b/>
              </w:rPr>
              <w:t xml:space="preserve">Scor </w:t>
            </w:r>
          </w:p>
          <w:p w14:paraId="3CD062B4" w14:textId="77777777" w:rsidR="00112CF7" w:rsidRPr="00BE1811" w:rsidRDefault="00112CF7" w:rsidP="007E6943">
            <w:pPr>
              <w:spacing w:after="0" w:line="240" w:lineRule="auto"/>
              <w:jc w:val="center"/>
              <w:rPr>
                <w:b/>
              </w:rPr>
            </w:pPr>
            <w:r w:rsidRPr="00BE1811">
              <w:rPr>
                <w:b/>
              </w:rPr>
              <w:t>obținut</w:t>
            </w:r>
          </w:p>
          <w:p w14:paraId="216757BA" w14:textId="77777777" w:rsidR="00112CF7" w:rsidRPr="00BE1811" w:rsidRDefault="00112CF7" w:rsidP="007E6943">
            <w:pPr>
              <w:spacing w:after="0" w:line="240" w:lineRule="auto"/>
              <w:jc w:val="center"/>
              <w:rPr>
                <w:b/>
              </w:rPr>
            </w:pPr>
            <w:proofErr w:type="spellStart"/>
            <w:r w:rsidRPr="00BE1811">
              <w:rPr>
                <w:b/>
              </w:rPr>
              <w:t>nepon</w:t>
            </w:r>
            <w:proofErr w:type="spellEnd"/>
          </w:p>
          <w:p w14:paraId="149D473A" w14:textId="77777777" w:rsidR="00112CF7" w:rsidRPr="00BE1811" w:rsidRDefault="00112CF7" w:rsidP="007E6943">
            <w:pPr>
              <w:spacing w:after="0" w:line="240" w:lineRule="auto"/>
              <w:jc w:val="center"/>
              <w:rPr>
                <w:b/>
              </w:rPr>
            </w:pPr>
            <w:proofErr w:type="spellStart"/>
            <w:r w:rsidRPr="00BE1811">
              <w:rPr>
                <w:b/>
              </w:rPr>
              <w:t>derat</w:t>
            </w:r>
            <w:proofErr w:type="spellEnd"/>
          </w:p>
        </w:tc>
        <w:tc>
          <w:tcPr>
            <w:tcW w:w="993" w:type="dxa"/>
          </w:tcPr>
          <w:p w14:paraId="70C22893" w14:textId="77777777" w:rsidR="00112CF7" w:rsidRPr="00BE1811" w:rsidRDefault="00112CF7" w:rsidP="007E6943">
            <w:pPr>
              <w:spacing w:after="0" w:line="240" w:lineRule="auto"/>
              <w:jc w:val="center"/>
              <w:rPr>
                <w:b/>
              </w:rPr>
            </w:pPr>
            <w:r w:rsidRPr="00BE1811">
              <w:rPr>
                <w:b/>
              </w:rPr>
              <w:t xml:space="preserve">Scor final </w:t>
            </w:r>
          </w:p>
          <w:p w14:paraId="639B8B8F" w14:textId="77777777" w:rsidR="00112CF7" w:rsidRPr="00BE1811" w:rsidRDefault="00112CF7" w:rsidP="007E6943">
            <w:pPr>
              <w:spacing w:after="0" w:line="240" w:lineRule="auto"/>
              <w:jc w:val="center"/>
              <w:rPr>
                <w:b/>
              </w:rPr>
            </w:pPr>
            <w:proofErr w:type="spellStart"/>
            <w:r w:rsidRPr="00BE1811">
              <w:rPr>
                <w:b/>
              </w:rPr>
              <w:t>ponde</w:t>
            </w:r>
            <w:proofErr w:type="spellEnd"/>
          </w:p>
          <w:p w14:paraId="6145C60A" w14:textId="77777777" w:rsidR="00112CF7" w:rsidRPr="00BE1811" w:rsidRDefault="00112CF7" w:rsidP="007E6943">
            <w:pPr>
              <w:spacing w:after="0" w:line="240" w:lineRule="auto"/>
              <w:jc w:val="center"/>
              <w:rPr>
                <w:b/>
              </w:rPr>
            </w:pPr>
            <w:proofErr w:type="spellStart"/>
            <w:r w:rsidRPr="00BE1811">
              <w:rPr>
                <w:b/>
              </w:rPr>
              <w:t>rat</w:t>
            </w:r>
            <w:proofErr w:type="spellEnd"/>
          </w:p>
        </w:tc>
      </w:tr>
      <w:tr w:rsidR="00112CF7" w:rsidRPr="00BE1811" w14:paraId="1BAB7AA3" w14:textId="77777777" w:rsidTr="007E6943">
        <w:tc>
          <w:tcPr>
            <w:tcW w:w="5414" w:type="dxa"/>
            <w:shd w:val="clear" w:color="auto" w:fill="E6E6E6"/>
          </w:tcPr>
          <w:p w14:paraId="2D56A092" w14:textId="77777777" w:rsidR="00112CF7" w:rsidRPr="00BE1811" w:rsidRDefault="00112CF7" w:rsidP="007E6943">
            <w:pPr>
              <w:spacing w:after="0" w:line="240" w:lineRule="auto"/>
            </w:pPr>
            <w:r w:rsidRPr="00BE1811">
              <w:rPr>
                <w:b/>
              </w:rPr>
              <w:t>2. Calitatea și maturitatea proiectului</w:t>
            </w:r>
          </w:p>
        </w:tc>
        <w:tc>
          <w:tcPr>
            <w:tcW w:w="992" w:type="dxa"/>
            <w:shd w:val="clear" w:color="auto" w:fill="E6E6E6"/>
            <w:vAlign w:val="center"/>
          </w:tcPr>
          <w:p w14:paraId="6F5ACB84" w14:textId="77777777" w:rsidR="00112CF7" w:rsidRPr="00BE1811" w:rsidRDefault="00112CF7" w:rsidP="007E6943">
            <w:pPr>
              <w:spacing w:after="0" w:line="240" w:lineRule="auto"/>
              <w:jc w:val="center"/>
              <w:rPr>
                <w:b/>
              </w:rPr>
            </w:pPr>
            <w:r w:rsidRPr="00BE1811">
              <w:rPr>
                <w:b/>
              </w:rPr>
              <w:t>10</w:t>
            </w:r>
          </w:p>
        </w:tc>
        <w:tc>
          <w:tcPr>
            <w:tcW w:w="992" w:type="dxa"/>
            <w:shd w:val="clear" w:color="auto" w:fill="E7E6E6"/>
          </w:tcPr>
          <w:p w14:paraId="093E75ED" w14:textId="77777777" w:rsidR="00112CF7" w:rsidRPr="00BE1811" w:rsidRDefault="00112CF7" w:rsidP="007E6943">
            <w:pPr>
              <w:spacing w:after="0" w:line="240" w:lineRule="auto"/>
              <w:jc w:val="center"/>
              <w:rPr>
                <w:b/>
              </w:rPr>
            </w:pPr>
            <w:r w:rsidRPr="00BE1811">
              <w:rPr>
                <w:b/>
              </w:rPr>
              <w:t>30</w:t>
            </w:r>
          </w:p>
        </w:tc>
        <w:tc>
          <w:tcPr>
            <w:tcW w:w="993" w:type="dxa"/>
          </w:tcPr>
          <w:p w14:paraId="3C3EB906" w14:textId="77777777" w:rsidR="00112CF7" w:rsidRPr="00BE1811" w:rsidRDefault="00112CF7" w:rsidP="007E6943">
            <w:pPr>
              <w:spacing w:after="0" w:line="240" w:lineRule="auto"/>
              <w:jc w:val="center"/>
              <w:rPr>
                <w:b/>
              </w:rPr>
            </w:pPr>
          </w:p>
        </w:tc>
        <w:tc>
          <w:tcPr>
            <w:tcW w:w="993" w:type="dxa"/>
          </w:tcPr>
          <w:p w14:paraId="4D4CF04C" w14:textId="77777777" w:rsidR="00112CF7" w:rsidRPr="00BE1811" w:rsidRDefault="00112CF7" w:rsidP="007E6943">
            <w:pPr>
              <w:spacing w:after="0" w:line="240" w:lineRule="auto"/>
              <w:jc w:val="center"/>
              <w:rPr>
                <w:b/>
              </w:rPr>
            </w:pPr>
          </w:p>
        </w:tc>
      </w:tr>
      <w:tr w:rsidR="00112CF7" w:rsidRPr="00BE1811" w14:paraId="478143CF" w14:textId="77777777" w:rsidTr="007E6943">
        <w:tc>
          <w:tcPr>
            <w:tcW w:w="5414" w:type="dxa"/>
          </w:tcPr>
          <w:p w14:paraId="1C8C8FB1" w14:textId="77777777" w:rsidR="00112CF7" w:rsidRPr="00BE1811" w:rsidRDefault="00112CF7" w:rsidP="007E6943">
            <w:pPr>
              <w:spacing w:after="0" w:line="240" w:lineRule="auto"/>
              <w:rPr>
                <w:b/>
                <w:i/>
              </w:rPr>
            </w:pPr>
            <w:r w:rsidRPr="00BE1811">
              <w:rPr>
                <w:b/>
                <w:i/>
              </w:rPr>
              <w:t>2.1 Coerența și fezabilitatea proiectului</w:t>
            </w:r>
          </w:p>
        </w:tc>
        <w:tc>
          <w:tcPr>
            <w:tcW w:w="992" w:type="dxa"/>
            <w:shd w:val="clear" w:color="auto" w:fill="E6E6E6"/>
          </w:tcPr>
          <w:p w14:paraId="57712FEC" w14:textId="77777777" w:rsidR="00112CF7" w:rsidRPr="00BE1811" w:rsidRDefault="00112CF7" w:rsidP="007E6943">
            <w:pPr>
              <w:spacing w:after="0" w:line="240" w:lineRule="auto"/>
              <w:jc w:val="center"/>
              <w:rPr>
                <w:b/>
              </w:rPr>
            </w:pPr>
            <w:r w:rsidRPr="00BE1811">
              <w:rPr>
                <w:b/>
              </w:rPr>
              <w:t>5</w:t>
            </w:r>
          </w:p>
        </w:tc>
        <w:tc>
          <w:tcPr>
            <w:tcW w:w="992" w:type="dxa"/>
            <w:shd w:val="clear" w:color="auto" w:fill="E7E6E6"/>
          </w:tcPr>
          <w:p w14:paraId="2C485A89" w14:textId="77777777" w:rsidR="00112CF7" w:rsidRPr="00BE1811" w:rsidRDefault="00112CF7" w:rsidP="007E6943">
            <w:pPr>
              <w:spacing w:after="0" w:line="240" w:lineRule="auto"/>
              <w:jc w:val="center"/>
              <w:rPr>
                <w:b/>
              </w:rPr>
            </w:pPr>
            <w:r w:rsidRPr="00BE1811">
              <w:rPr>
                <w:b/>
              </w:rPr>
              <w:t>15</w:t>
            </w:r>
          </w:p>
        </w:tc>
        <w:tc>
          <w:tcPr>
            <w:tcW w:w="993" w:type="dxa"/>
          </w:tcPr>
          <w:p w14:paraId="6EC5FF86" w14:textId="77777777" w:rsidR="00112CF7" w:rsidRPr="00BE1811" w:rsidRDefault="00112CF7" w:rsidP="007E6943">
            <w:pPr>
              <w:spacing w:after="0" w:line="240" w:lineRule="auto"/>
              <w:jc w:val="center"/>
            </w:pPr>
          </w:p>
        </w:tc>
        <w:tc>
          <w:tcPr>
            <w:tcW w:w="993" w:type="dxa"/>
          </w:tcPr>
          <w:p w14:paraId="3CE8BC01" w14:textId="77777777" w:rsidR="00112CF7" w:rsidRPr="00BE1811" w:rsidRDefault="00112CF7" w:rsidP="007E6943">
            <w:pPr>
              <w:spacing w:after="0" w:line="240" w:lineRule="auto"/>
              <w:jc w:val="center"/>
            </w:pPr>
          </w:p>
        </w:tc>
      </w:tr>
      <w:tr w:rsidR="00112CF7" w:rsidRPr="00BE1811" w14:paraId="634DA806" w14:textId="77777777" w:rsidTr="007E6943">
        <w:tc>
          <w:tcPr>
            <w:tcW w:w="5414" w:type="dxa"/>
          </w:tcPr>
          <w:p w14:paraId="4513470C" w14:textId="77777777" w:rsidR="00112CF7" w:rsidRPr="00BE1811" w:rsidRDefault="00112CF7" w:rsidP="007E6943">
            <w:pPr>
              <w:spacing w:after="0" w:line="240" w:lineRule="auto"/>
              <w:rPr>
                <w:i/>
              </w:rPr>
            </w:pPr>
            <w:r w:rsidRPr="00BE1811">
              <w:rPr>
                <w:i/>
              </w:rPr>
              <w:t>Corelarea între activitățile propuse, resursele necesare și scopul proiectului</w:t>
            </w:r>
          </w:p>
        </w:tc>
        <w:tc>
          <w:tcPr>
            <w:tcW w:w="992" w:type="dxa"/>
            <w:shd w:val="clear" w:color="auto" w:fill="E6E6E6"/>
          </w:tcPr>
          <w:p w14:paraId="0F9971F3" w14:textId="77777777" w:rsidR="00112CF7" w:rsidRPr="00BE1811" w:rsidRDefault="00112CF7" w:rsidP="007E6943">
            <w:pPr>
              <w:spacing w:after="0" w:line="240" w:lineRule="auto"/>
              <w:jc w:val="center"/>
              <w:rPr>
                <w:b/>
              </w:rPr>
            </w:pPr>
          </w:p>
        </w:tc>
        <w:tc>
          <w:tcPr>
            <w:tcW w:w="992" w:type="dxa"/>
            <w:shd w:val="clear" w:color="auto" w:fill="E7E6E6"/>
          </w:tcPr>
          <w:p w14:paraId="0CB541E9" w14:textId="77777777" w:rsidR="00112CF7" w:rsidRPr="00BE1811" w:rsidRDefault="00112CF7" w:rsidP="007E6943">
            <w:pPr>
              <w:spacing w:after="0" w:line="240" w:lineRule="auto"/>
              <w:jc w:val="center"/>
              <w:rPr>
                <w:b/>
              </w:rPr>
            </w:pPr>
          </w:p>
        </w:tc>
        <w:tc>
          <w:tcPr>
            <w:tcW w:w="993" w:type="dxa"/>
          </w:tcPr>
          <w:p w14:paraId="20AE37D3" w14:textId="77777777" w:rsidR="00112CF7" w:rsidRPr="00BE1811" w:rsidRDefault="00112CF7" w:rsidP="007E6943">
            <w:pPr>
              <w:spacing w:after="0" w:line="240" w:lineRule="auto"/>
              <w:jc w:val="center"/>
            </w:pPr>
          </w:p>
        </w:tc>
        <w:tc>
          <w:tcPr>
            <w:tcW w:w="993" w:type="dxa"/>
          </w:tcPr>
          <w:p w14:paraId="56A06B9F" w14:textId="77777777" w:rsidR="00112CF7" w:rsidRPr="00BE1811" w:rsidRDefault="00112CF7" w:rsidP="007E6943">
            <w:pPr>
              <w:spacing w:after="0" w:line="240" w:lineRule="auto"/>
              <w:jc w:val="center"/>
            </w:pPr>
          </w:p>
        </w:tc>
      </w:tr>
      <w:tr w:rsidR="00112CF7" w:rsidRPr="00BE1811" w14:paraId="1C4F9BD2" w14:textId="77777777" w:rsidTr="007E6943">
        <w:tc>
          <w:tcPr>
            <w:tcW w:w="5414" w:type="dxa"/>
          </w:tcPr>
          <w:p w14:paraId="3533D249" w14:textId="77777777" w:rsidR="00112CF7" w:rsidRPr="00BE1811" w:rsidRDefault="00112CF7" w:rsidP="007E6943">
            <w:pPr>
              <w:spacing w:after="0" w:line="240" w:lineRule="auto"/>
              <w:rPr>
                <w:i/>
              </w:rPr>
            </w:pPr>
            <w:r w:rsidRPr="00BE1811">
              <w:rPr>
                <w:i/>
              </w:rPr>
              <w:t>Gradul de pregătire/maturitate al proiectului</w:t>
            </w:r>
          </w:p>
        </w:tc>
        <w:tc>
          <w:tcPr>
            <w:tcW w:w="992" w:type="dxa"/>
            <w:shd w:val="clear" w:color="auto" w:fill="E6E6E6"/>
          </w:tcPr>
          <w:p w14:paraId="201707C6" w14:textId="77777777" w:rsidR="00112CF7" w:rsidRPr="00BE1811" w:rsidRDefault="00112CF7" w:rsidP="007E6943">
            <w:pPr>
              <w:spacing w:after="0" w:line="240" w:lineRule="auto"/>
              <w:jc w:val="center"/>
              <w:rPr>
                <w:b/>
              </w:rPr>
            </w:pPr>
          </w:p>
        </w:tc>
        <w:tc>
          <w:tcPr>
            <w:tcW w:w="992" w:type="dxa"/>
            <w:shd w:val="clear" w:color="auto" w:fill="E7E6E6"/>
          </w:tcPr>
          <w:p w14:paraId="2E91F4D2" w14:textId="77777777" w:rsidR="00112CF7" w:rsidRPr="00BE1811" w:rsidRDefault="00112CF7" w:rsidP="007E6943">
            <w:pPr>
              <w:spacing w:after="0" w:line="240" w:lineRule="auto"/>
              <w:jc w:val="center"/>
              <w:rPr>
                <w:b/>
              </w:rPr>
            </w:pPr>
          </w:p>
        </w:tc>
        <w:tc>
          <w:tcPr>
            <w:tcW w:w="993" w:type="dxa"/>
          </w:tcPr>
          <w:p w14:paraId="3069F77A" w14:textId="77777777" w:rsidR="00112CF7" w:rsidRPr="00BE1811" w:rsidRDefault="00112CF7" w:rsidP="007E6943">
            <w:pPr>
              <w:spacing w:after="0" w:line="240" w:lineRule="auto"/>
              <w:jc w:val="center"/>
            </w:pPr>
          </w:p>
        </w:tc>
        <w:tc>
          <w:tcPr>
            <w:tcW w:w="993" w:type="dxa"/>
          </w:tcPr>
          <w:p w14:paraId="6C47DF54" w14:textId="77777777" w:rsidR="00112CF7" w:rsidRPr="00BE1811" w:rsidRDefault="00112CF7" w:rsidP="007E6943">
            <w:pPr>
              <w:spacing w:after="0" w:line="240" w:lineRule="auto"/>
              <w:jc w:val="center"/>
            </w:pPr>
          </w:p>
        </w:tc>
      </w:tr>
      <w:tr w:rsidR="00112CF7" w:rsidRPr="00BE1811" w14:paraId="13FE8069" w14:textId="77777777" w:rsidTr="007E6943">
        <w:tc>
          <w:tcPr>
            <w:tcW w:w="5414" w:type="dxa"/>
          </w:tcPr>
          <w:p w14:paraId="351975F8" w14:textId="77777777" w:rsidR="00112CF7" w:rsidRPr="00BE1811" w:rsidRDefault="00112CF7" w:rsidP="007E6943">
            <w:pPr>
              <w:spacing w:after="0" w:line="240" w:lineRule="auto"/>
              <w:rPr>
                <w:i/>
              </w:rPr>
            </w:pPr>
            <w:r w:rsidRPr="00BE1811">
              <w:rPr>
                <w:i/>
              </w:rPr>
              <w:t xml:space="preserve">Fezabilitatea proiectului: </w:t>
            </w:r>
          </w:p>
          <w:p w14:paraId="2CCF8B27" w14:textId="77777777" w:rsidR="00112CF7" w:rsidRPr="00BE1811" w:rsidRDefault="00112CF7" w:rsidP="007E6943">
            <w:pPr>
              <w:spacing w:after="0" w:line="240" w:lineRule="auto"/>
              <w:rPr>
                <w:i/>
              </w:rPr>
            </w:pPr>
            <w:r w:rsidRPr="00BE1811">
              <w:rPr>
                <w:i/>
              </w:rPr>
              <w:t xml:space="preserve">- </w:t>
            </w:r>
            <w:proofErr w:type="spellStart"/>
            <w:r w:rsidRPr="00BE1811">
              <w:rPr>
                <w:i/>
              </w:rPr>
              <w:t>coerenţa</w:t>
            </w:r>
            <w:proofErr w:type="spellEnd"/>
            <w:r w:rsidRPr="00BE1811">
              <w:rPr>
                <w:i/>
              </w:rPr>
              <w:t xml:space="preserve"> </w:t>
            </w:r>
            <w:proofErr w:type="spellStart"/>
            <w:r w:rsidRPr="00BE1811">
              <w:rPr>
                <w:i/>
              </w:rPr>
              <w:t>documentaţiei</w:t>
            </w:r>
            <w:proofErr w:type="spellEnd"/>
            <w:r w:rsidRPr="00BE1811">
              <w:rPr>
                <w:i/>
              </w:rPr>
              <w:t xml:space="preserve"> </w:t>
            </w:r>
          </w:p>
          <w:p w14:paraId="311A2BC3" w14:textId="77777777" w:rsidR="00112CF7" w:rsidRPr="00BE1811" w:rsidRDefault="00112CF7" w:rsidP="007E6943">
            <w:pPr>
              <w:spacing w:after="0" w:line="240" w:lineRule="auto"/>
              <w:rPr>
                <w:i/>
              </w:rPr>
            </w:pPr>
            <w:r w:rsidRPr="00BE1811">
              <w:rPr>
                <w:i/>
              </w:rPr>
              <w:t xml:space="preserve">- </w:t>
            </w:r>
            <w:proofErr w:type="spellStart"/>
            <w:r w:rsidRPr="00BE1811">
              <w:rPr>
                <w:i/>
              </w:rPr>
              <w:t>coerenţa</w:t>
            </w:r>
            <w:proofErr w:type="spellEnd"/>
            <w:r w:rsidRPr="00BE1811">
              <w:rPr>
                <w:i/>
              </w:rPr>
              <w:t xml:space="preserve"> datelor din nota de fundamentare si S.F cu datele din cererea de </w:t>
            </w:r>
            <w:proofErr w:type="spellStart"/>
            <w:r w:rsidRPr="00BE1811">
              <w:rPr>
                <w:i/>
              </w:rPr>
              <w:t>finanţare</w:t>
            </w:r>
            <w:proofErr w:type="spellEnd"/>
            <w:r w:rsidRPr="00BE1811">
              <w:rPr>
                <w:i/>
              </w:rPr>
              <w:t>;</w:t>
            </w:r>
          </w:p>
        </w:tc>
        <w:tc>
          <w:tcPr>
            <w:tcW w:w="992" w:type="dxa"/>
            <w:shd w:val="clear" w:color="auto" w:fill="E6E6E6"/>
          </w:tcPr>
          <w:p w14:paraId="540DB473" w14:textId="77777777" w:rsidR="00112CF7" w:rsidRPr="00BE1811" w:rsidRDefault="00112CF7" w:rsidP="007E6943">
            <w:pPr>
              <w:spacing w:after="0" w:line="240" w:lineRule="auto"/>
              <w:jc w:val="center"/>
              <w:rPr>
                <w:b/>
              </w:rPr>
            </w:pPr>
          </w:p>
        </w:tc>
        <w:tc>
          <w:tcPr>
            <w:tcW w:w="992" w:type="dxa"/>
            <w:shd w:val="clear" w:color="auto" w:fill="E7E6E6"/>
          </w:tcPr>
          <w:p w14:paraId="2CD08D19" w14:textId="77777777" w:rsidR="00112CF7" w:rsidRPr="00BE1811" w:rsidRDefault="00112CF7" w:rsidP="007E6943">
            <w:pPr>
              <w:spacing w:after="0" w:line="240" w:lineRule="auto"/>
              <w:jc w:val="center"/>
              <w:rPr>
                <w:b/>
              </w:rPr>
            </w:pPr>
          </w:p>
        </w:tc>
        <w:tc>
          <w:tcPr>
            <w:tcW w:w="993" w:type="dxa"/>
          </w:tcPr>
          <w:p w14:paraId="57C1D272" w14:textId="77777777" w:rsidR="00112CF7" w:rsidRPr="00BE1811" w:rsidRDefault="00112CF7" w:rsidP="007E6943">
            <w:pPr>
              <w:spacing w:after="0" w:line="240" w:lineRule="auto"/>
              <w:jc w:val="center"/>
            </w:pPr>
          </w:p>
        </w:tc>
        <w:tc>
          <w:tcPr>
            <w:tcW w:w="993" w:type="dxa"/>
          </w:tcPr>
          <w:p w14:paraId="41B33B80" w14:textId="77777777" w:rsidR="00112CF7" w:rsidRPr="00BE1811" w:rsidRDefault="00112CF7" w:rsidP="007E6943">
            <w:pPr>
              <w:spacing w:after="0" w:line="240" w:lineRule="auto"/>
              <w:jc w:val="center"/>
            </w:pPr>
          </w:p>
        </w:tc>
      </w:tr>
      <w:tr w:rsidR="00112CF7" w:rsidRPr="00BE1811" w14:paraId="61A5326E" w14:textId="77777777" w:rsidTr="007E6943">
        <w:tc>
          <w:tcPr>
            <w:tcW w:w="5414" w:type="dxa"/>
          </w:tcPr>
          <w:p w14:paraId="2590E6A1" w14:textId="77777777" w:rsidR="00112CF7" w:rsidRPr="00BE1811" w:rsidRDefault="00112CF7" w:rsidP="007E6943">
            <w:pPr>
              <w:spacing w:after="0" w:line="240" w:lineRule="auto"/>
              <w:ind w:left="34" w:hanging="34"/>
              <w:rPr>
                <w:i/>
              </w:rPr>
            </w:pPr>
            <w:r w:rsidRPr="00BE1811">
              <w:rPr>
                <w:i/>
              </w:rPr>
              <w:t>Structura bugetului proiectului.</w:t>
            </w:r>
          </w:p>
        </w:tc>
        <w:tc>
          <w:tcPr>
            <w:tcW w:w="992" w:type="dxa"/>
            <w:shd w:val="clear" w:color="auto" w:fill="E6E6E6"/>
          </w:tcPr>
          <w:p w14:paraId="42EC87F4" w14:textId="77777777" w:rsidR="00112CF7" w:rsidRPr="00BE1811" w:rsidRDefault="00112CF7" w:rsidP="007E6943">
            <w:pPr>
              <w:spacing w:after="0" w:line="240" w:lineRule="auto"/>
              <w:jc w:val="center"/>
              <w:rPr>
                <w:b/>
                <w:bCs/>
              </w:rPr>
            </w:pPr>
          </w:p>
        </w:tc>
        <w:tc>
          <w:tcPr>
            <w:tcW w:w="992" w:type="dxa"/>
            <w:shd w:val="clear" w:color="auto" w:fill="E7E6E6"/>
          </w:tcPr>
          <w:p w14:paraId="072870D6" w14:textId="77777777" w:rsidR="00112CF7" w:rsidRPr="00BE1811" w:rsidRDefault="00112CF7" w:rsidP="007E6943">
            <w:pPr>
              <w:spacing w:after="0" w:line="240" w:lineRule="auto"/>
              <w:jc w:val="center"/>
              <w:rPr>
                <w:b/>
              </w:rPr>
            </w:pPr>
          </w:p>
        </w:tc>
        <w:tc>
          <w:tcPr>
            <w:tcW w:w="993" w:type="dxa"/>
          </w:tcPr>
          <w:p w14:paraId="357D8960" w14:textId="77777777" w:rsidR="00112CF7" w:rsidRPr="00BE1811" w:rsidRDefault="00112CF7" w:rsidP="007E6943">
            <w:pPr>
              <w:spacing w:after="0" w:line="240" w:lineRule="auto"/>
              <w:jc w:val="center"/>
            </w:pPr>
          </w:p>
        </w:tc>
        <w:tc>
          <w:tcPr>
            <w:tcW w:w="993" w:type="dxa"/>
          </w:tcPr>
          <w:p w14:paraId="2C0BF43A" w14:textId="77777777" w:rsidR="00112CF7" w:rsidRPr="00BE1811" w:rsidRDefault="00112CF7" w:rsidP="007E6943">
            <w:pPr>
              <w:spacing w:after="0" w:line="240" w:lineRule="auto"/>
              <w:jc w:val="center"/>
            </w:pPr>
          </w:p>
        </w:tc>
      </w:tr>
      <w:tr w:rsidR="00112CF7" w:rsidRPr="00BE1811" w14:paraId="0EF3F401" w14:textId="77777777" w:rsidTr="007E6943">
        <w:tc>
          <w:tcPr>
            <w:tcW w:w="5414" w:type="dxa"/>
          </w:tcPr>
          <w:p w14:paraId="198C8C3E" w14:textId="77777777" w:rsidR="00112CF7" w:rsidRPr="00BE1811" w:rsidRDefault="00112CF7" w:rsidP="007E6943">
            <w:pPr>
              <w:spacing w:after="0" w:line="240" w:lineRule="auto"/>
              <w:ind w:left="34" w:hanging="34"/>
              <w:rPr>
                <w:i/>
              </w:rPr>
            </w:pPr>
            <w:r w:rsidRPr="00BE1811">
              <w:rPr>
                <w:b/>
                <w:i/>
              </w:rPr>
              <w:t>2.2. Capacitatea de implementare a proiectului</w:t>
            </w:r>
          </w:p>
        </w:tc>
        <w:tc>
          <w:tcPr>
            <w:tcW w:w="992" w:type="dxa"/>
            <w:shd w:val="clear" w:color="auto" w:fill="E6E6E6"/>
          </w:tcPr>
          <w:p w14:paraId="3FECD7AD" w14:textId="77777777" w:rsidR="00112CF7" w:rsidRPr="00BE1811" w:rsidRDefault="00112CF7" w:rsidP="007E6943">
            <w:pPr>
              <w:spacing w:after="0" w:line="240" w:lineRule="auto"/>
              <w:jc w:val="center"/>
              <w:rPr>
                <w:b/>
                <w:bCs/>
              </w:rPr>
            </w:pPr>
            <w:r w:rsidRPr="00BE1811">
              <w:rPr>
                <w:b/>
                <w:bCs/>
              </w:rPr>
              <w:t>5</w:t>
            </w:r>
          </w:p>
        </w:tc>
        <w:tc>
          <w:tcPr>
            <w:tcW w:w="992" w:type="dxa"/>
            <w:shd w:val="clear" w:color="auto" w:fill="E7E6E6"/>
          </w:tcPr>
          <w:p w14:paraId="7C1AE7AD" w14:textId="77777777" w:rsidR="00112CF7" w:rsidRPr="00BE1811" w:rsidRDefault="00112CF7" w:rsidP="007E6943">
            <w:pPr>
              <w:spacing w:after="0" w:line="240" w:lineRule="auto"/>
              <w:jc w:val="center"/>
              <w:rPr>
                <w:b/>
              </w:rPr>
            </w:pPr>
            <w:r w:rsidRPr="00BE1811">
              <w:rPr>
                <w:b/>
              </w:rPr>
              <w:t>15</w:t>
            </w:r>
          </w:p>
        </w:tc>
        <w:tc>
          <w:tcPr>
            <w:tcW w:w="993" w:type="dxa"/>
          </w:tcPr>
          <w:p w14:paraId="2F36E444" w14:textId="77777777" w:rsidR="00112CF7" w:rsidRPr="00BE1811" w:rsidRDefault="00112CF7" w:rsidP="007E6943">
            <w:pPr>
              <w:spacing w:after="0" w:line="240" w:lineRule="auto"/>
              <w:jc w:val="center"/>
            </w:pPr>
          </w:p>
        </w:tc>
        <w:tc>
          <w:tcPr>
            <w:tcW w:w="993" w:type="dxa"/>
          </w:tcPr>
          <w:p w14:paraId="67DFC776" w14:textId="77777777" w:rsidR="00112CF7" w:rsidRPr="00BE1811" w:rsidRDefault="00112CF7" w:rsidP="007E6943">
            <w:pPr>
              <w:spacing w:after="0" w:line="240" w:lineRule="auto"/>
              <w:jc w:val="center"/>
            </w:pPr>
          </w:p>
        </w:tc>
      </w:tr>
      <w:tr w:rsidR="00112CF7" w:rsidRPr="00BE1811" w14:paraId="2E9E477E" w14:textId="77777777" w:rsidTr="007E6943">
        <w:tc>
          <w:tcPr>
            <w:tcW w:w="5414" w:type="dxa"/>
          </w:tcPr>
          <w:p w14:paraId="3FE480B0" w14:textId="77777777" w:rsidR="00112CF7" w:rsidRPr="00BE1811" w:rsidRDefault="00112CF7" w:rsidP="007E6943">
            <w:pPr>
              <w:spacing w:after="0" w:line="240" w:lineRule="auto"/>
              <w:ind w:left="34" w:hanging="34"/>
              <w:rPr>
                <w:i/>
              </w:rPr>
            </w:pPr>
            <w:r w:rsidRPr="00BE1811">
              <w:rPr>
                <w:i/>
              </w:rPr>
              <w:t>Metodologia de implementare a proiectului;</w:t>
            </w:r>
          </w:p>
        </w:tc>
        <w:tc>
          <w:tcPr>
            <w:tcW w:w="992" w:type="dxa"/>
            <w:shd w:val="clear" w:color="auto" w:fill="E6E6E6"/>
          </w:tcPr>
          <w:p w14:paraId="3C29ADDD" w14:textId="77777777" w:rsidR="00112CF7" w:rsidRPr="00BE1811" w:rsidRDefault="00112CF7" w:rsidP="007E6943">
            <w:pPr>
              <w:spacing w:after="0" w:line="240" w:lineRule="auto"/>
              <w:jc w:val="center"/>
              <w:rPr>
                <w:bCs/>
              </w:rPr>
            </w:pPr>
          </w:p>
        </w:tc>
        <w:tc>
          <w:tcPr>
            <w:tcW w:w="992" w:type="dxa"/>
            <w:shd w:val="clear" w:color="auto" w:fill="E7E6E6"/>
          </w:tcPr>
          <w:p w14:paraId="25FFCD88" w14:textId="77777777" w:rsidR="00112CF7" w:rsidRPr="00BE1811" w:rsidRDefault="00112CF7" w:rsidP="007E6943">
            <w:pPr>
              <w:spacing w:after="0" w:line="240" w:lineRule="auto"/>
              <w:jc w:val="center"/>
            </w:pPr>
          </w:p>
        </w:tc>
        <w:tc>
          <w:tcPr>
            <w:tcW w:w="993" w:type="dxa"/>
          </w:tcPr>
          <w:p w14:paraId="617C9081" w14:textId="77777777" w:rsidR="00112CF7" w:rsidRPr="00BE1811" w:rsidRDefault="00112CF7" w:rsidP="007E6943">
            <w:pPr>
              <w:spacing w:after="0" w:line="240" w:lineRule="auto"/>
              <w:jc w:val="center"/>
            </w:pPr>
          </w:p>
        </w:tc>
        <w:tc>
          <w:tcPr>
            <w:tcW w:w="993" w:type="dxa"/>
          </w:tcPr>
          <w:p w14:paraId="02C08440" w14:textId="77777777" w:rsidR="00112CF7" w:rsidRPr="00BE1811" w:rsidRDefault="00112CF7" w:rsidP="007E6943">
            <w:pPr>
              <w:spacing w:after="0" w:line="240" w:lineRule="auto"/>
              <w:jc w:val="center"/>
            </w:pPr>
          </w:p>
        </w:tc>
      </w:tr>
      <w:tr w:rsidR="00112CF7" w:rsidRPr="00BE1811" w14:paraId="4E3E60C3" w14:textId="77777777" w:rsidTr="007E6943">
        <w:tc>
          <w:tcPr>
            <w:tcW w:w="5414" w:type="dxa"/>
          </w:tcPr>
          <w:p w14:paraId="0929881E" w14:textId="77777777" w:rsidR="00112CF7" w:rsidRPr="00BE1811" w:rsidRDefault="00112CF7" w:rsidP="007E6943">
            <w:pPr>
              <w:spacing w:after="0" w:line="240" w:lineRule="auto"/>
              <w:ind w:left="34" w:hanging="34"/>
              <w:rPr>
                <w:i/>
              </w:rPr>
            </w:pPr>
            <w:r w:rsidRPr="00BE1811">
              <w:rPr>
                <w:i/>
              </w:rPr>
              <w:t>Capacitatea echipei de implementare si a echipei de management a proiectului</w:t>
            </w:r>
          </w:p>
        </w:tc>
        <w:tc>
          <w:tcPr>
            <w:tcW w:w="992" w:type="dxa"/>
            <w:shd w:val="clear" w:color="auto" w:fill="E6E6E6"/>
          </w:tcPr>
          <w:p w14:paraId="19579B20" w14:textId="77777777" w:rsidR="00112CF7" w:rsidRPr="00BE1811" w:rsidRDefault="00112CF7" w:rsidP="007E6943">
            <w:pPr>
              <w:spacing w:after="0" w:line="240" w:lineRule="auto"/>
              <w:jc w:val="center"/>
              <w:rPr>
                <w:bCs/>
              </w:rPr>
            </w:pPr>
          </w:p>
        </w:tc>
        <w:tc>
          <w:tcPr>
            <w:tcW w:w="992" w:type="dxa"/>
            <w:shd w:val="clear" w:color="auto" w:fill="E7E6E6"/>
          </w:tcPr>
          <w:p w14:paraId="50E6E541" w14:textId="77777777" w:rsidR="00112CF7" w:rsidRPr="00BE1811" w:rsidRDefault="00112CF7" w:rsidP="007E6943">
            <w:pPr>
              <w:spacing w:after="0" w:line="240" w:lineRule="auto"/>
              <w:jc w:val="center"/>
            </w:pPr>
          </w:p>
        </w:tc>
        <w:tc>
          <w:tcPr>
            <w:tcW w:w="993" w:type="dxa"/>
          </w:tcPr>
          <w:p w14:paraId="44F5C528" w14:textId="77777777" w:rsidR="00112CF7" w:rsidRPr="00BE1811" w:rsidRDefault="00112CF7" w:rsidP="007E6943">
            <w:pPr>
              <w:spacing w:after="0" w:line="240" w:lineRule="auto"/>
              <w:jc w:val="center"/>
            </w:pPr>
          </w:p>
        </w:tc>
        <w:tc>
          <w:tcPr>
            <w:tcW w:w="993" w:type="dxa"/>
          </w:tcPr>
          <w:p w14:paraId="23996181" w14:textId="77777777" w:rsidR="00112CF7" w:rsidRPr="00BE1811" w:rsidRDefault="00112CF7" w:rsidP="007E6943">
            <w:pPr>
              <w:spacing w:after="0" w:line="240" w:lineRule="auto"/>
              <w:jc w:val="center"/>
            </w:pPr>
          </w:p>
        </w:tc>
      </w:tr>
      <w:tr w:rsidR="00112CF7" w:rsidRPr="00BE1811" w14:paraId="3A1F1625" w14:textId="77777777" w:rsidTr="007E6943">
        <w:tc>
          <w:tcPr>
            <w:tcW w:w="5414" w:type="dxa"/>
          </w:tcPr>
          <w:p w14:paraId="4A12FCF2" w14:textId="77777777" w:rsidR="00112CF7" w:rsidRPr="00BE1811" w:rsidRDefault="00112CF7" w:rsidP="007E6943">
            <w:pPr>
              <w:spacing w:after="0" w:line="240" w:lineRule="auto"/>
              <w:ind w:left="34" w:hanging="34"/>
            </w:pPr>
            <w:r w:rsidRPr="00BE1811">
              <w:t>TOTAL punctaj criteriu</w:t>
            </w:r>
          </w:p>
        </w:tc>
        <w:tc>
          <w:tcPr>
            <w:tcW w:w="992" w:type="dxa"/>
            <w:shd w:val="clear" w:color="auto" w:fill="E6E6E6"/>
          </w:tcPr>
          <w:p w14:paraId="557E9D2A" w14:textId="77777777" w:rsidR="00112CF7" w:rsidRPr="00BE1811" w:rsidRDefault="00112CF7" w:rsidP="007E6943">
            <w:pPr>
              <w:spacing w:after="0" w:line="240" w:lineRule="auto"/>
              <w:jc w:val="center"/>
              <w:rPr>
                <w:bCs/>
              </w:rPr>
            </w:pPr>
            <w:r w:rsidRPr="00BE1811">
              <w:rPr>
                <w:bCs/>
              </w:rPr>
              <w:t>-</w:t>
            </w:r>
          </w:p>
        </w:tc>
        <w:tc>
          <w:tcPr>
            <w:tcW w:w="992" w:type="dxa"/>
            <w:shd w:val="clear" w:color="auto" w:fill="E7E6E6"/>
          </w:tcPr>
          <w:p w14:paraId="75603882" w14:textId="77777777" w:rsidR="00112CF7" w:rsidRPr="00BE1811" w:rsidRDefault="00112CF7" w:rsidP="007E6943">
            <w:pPr>
              <w:spacing w:after="0" w:line="240" w:lineRule="auto"/>
              <w:jc w:val="center"/>
            </w:pPr>
            <w:r w:rsidRPr="00BE1811">
              <w:t>-</w:t>
            </w:r>
          </w:p>
        </w:tc>
        <w:tc>
          <w:tcPr>
            <w:tcW w:w="993" w:type="dxa"/>
          </w:tcPr>
          <w:p w14:paraId="0764D4C8" w14:textId="77777777" w:rsidR="00112CF7" w:rsidRPr="00BE1811" w:rsidRDefault="00112CF7" w:rsidP="007E6943">
            <w:pPr>
              <w:spacing w:after="0" w:line="240" w:lineRule="auto"/>
              <w:jc w:val="center"/>
            </w:pPr>
          </w:p>
        </w:tc>
        <w:tc>
          <w:tcPr>
            <w:tcW w:w="993" w:type="dxa"/>
          </w:tcPr>
          <w:p w14:paraId="4243B261" w14:textId="77777777" w:rsidR="00112CF7" w:rsidRPr="00BE1811" w:rsidRDefault="00112CF7" w:rsidP="007E6943">
            <w:pPr>
              <w:spacing w:after="0" w:line="240" w:lineRule="auto"/>
              <w:jc w:val="center"/>
            </w:pPr>
          </w:p>
        </w:tc>
      </w:tr>
      <w:tr w:rsidR="00112CF7" w:rsidRPr="00BE1811" w14:paraId="169F20E5" w14:textId="77777777" w:rsidTr="007E6943">
        <w:tc>
          <w:tcPr>
            <w:tcW w:w="9384" w:type="dxa"/>
            <w:gridSpan w:val="5"/>
          </w:tcPr>
          <w:p w14:paraId="55A15A4A" w14:textId="77777777" w:rsidR="00112CF7" w:rsidRPr="00BE1811" w:rsidRDefault="00112CF7" w:rsidP="007E6943">
            <w:pPr>
              <w:spacing w:after="0" w:line="240" w:lineRule="auto"/>
              <w:rPr>
                <w:b/>
              </w:rPr>
            </w:pPr>
            <w:r w:rsidRPr="00BE1811">
              <w:rPr>
                <w:b/>
              </w:rPr>
              <w:t>Comentarii:</w:t>
            </w:r>
          </w:p>
          <w:p w14:paraId="2A11A259" w14:textId="77777777" w:rsidR="00112CF7" w:rsidRPr="00BE1811" w:rsidRDefault="00112CF7" w:rsidP="007E6943">
            <w:pPr>
              <w:spacing w:after="0" w:line="240" w:lineRule="auto"/>
            </w:pPr>
          </w:p>
          <w:p w14:paraId="018E0588" w14:textId="77777777" w:rsidR="00112CF7" w:rsidRPr="00BE1811" w:rsidRDefault="00112CF7" w:rsidP="007E6943">
            <w:pPr>
              <w:spacing w:after="0" w:line="240" w:lineRule="auto"/>
            </w:pPr>
          </w:p>
          <w:p w14:paraId="4076D3AD" w14:textId="77777777" w:rsidR="00112CF7" w:rsidRPr="00BE1811" w:rsidRDefault="00112CF7" w:rsidP="007E6943">
            <w:pPr>
              <w:spacing w:after="0" w:line="240" w:lineRule="auto"/>
            </w:pPr>
          </w:p>
          <w:p w14:paraId="29A36034" w14:textId="77777777" w:rsidR="00112CF7" w:rsidRPr="00BE1811" w:rsidRDefault="00112CF7" w:rsidP="007E6943">
            <w:pPr>
              <w:spacing w:after="0" w:line="240" w:lineRule="auto"/>
            </w:pPr>
          </w:p>
          <w:p w14:paraId="7BAE6D59" w14:textId="77777777" w:rsidR="00112CF7" w:rsidRPr="00BE1811" w:rsidRDefault="00112CF7" w:rsidP="007E6943">
            <w:pPr>
              <w:spacing w:after="0" w:line="240" w:lineRule="auto"/>
            </w:pPr>
          </w:p>
          <w:p w14:paraId="6DA5F3F4" w14:textId="77777777" w:rsidR="00112CF7" w:rsidRPr="00BE1811" w:rsidRDefault="00112CF7" w:rsidP="007E6943">
            <w:pPr>
              <w:spacing w:after="0" w:line="240" w:lineRule="auto"/>
            </w:pPr>
          </w:p>
          <w:p w14:paraId="128CC4F7" w14:textId="77777777" w:rsidR="00112CF7" w:rsidRPr="00BE1811" w:rsidRDefault="00112CF7" w:rsidP="007E6943">
            <w:pPr>
              <w:spacing w:after="0" w:line="240" w:lineRule="auto"/>
            </w:pPr>
          </w:p>
          <w:p w14:paraId="3D6CEBCE" w14:textId="77777777" w:rsidR="00112CF7" w:rsidRPr="00BE1811" w:rsidRDefault="00112CF7" w:rsidP="007E6943">
            <w:pPr>
              <w:spacing w:after="0" w:line="240" w:lineRule="auto"/>
            </w:pPr>
          </w:p>
        </w:tc>
      </w:tr>
    </w:tbl>
    <w:p w14:paraId="71BDA99C" w14:textId="77777777" w:rsidR="00112CF7" w:rsidRPr="00BE1811" w:rsidRDefault="00112CF7" w:rsidP="00112CF7">
      <w:pPr>
        <w:spacing w:before="100" w:beforeAutospacing="1" w:after="100" w:afterAutospacing="1" w:line="240" w:lineRule="auto"/>
        <w:contextualSpacing/>
      </w:pPr>
    </w:p>
    <w:p w14:paraId="1420BD43" w14:textId="77777777" w:rsidR="00112CF7" w:rsidRPr="00BE1811" w:rsidRDefault="00112CF7" w:rsidP="00112CF7">
      <w:pPr>
        <w:spacing w:before="100" w:beforeAutospacing="1" w:after="100" w:afterAutospacing="1" w:line="240" w:lineRule="auto"/>
        <w:contextualSpacing/>
        <w:rPr>
          <w:b/>
        </w:rPr>
      </w:pPr>
    </w:p>
    <w:p w14:paraId="470962EB" w14:textId="77777777" w:rsidR="00112CF7" w:rsidRPr="00BE1811" w:rsidRDefault="00112CF7" w:rsidP="00112CF7">
      <w:pPr>
        <w:spacing w:before="100" w:beforeAutospacing="1" w:after="100" w:afterAutospacing="1" w:line="240" w:lineRule="auto"/>
        <w:contextualSpacing/>
        <w:rPr>
          <w:b/>
        </w:rPr>
      </w:pPr>
    </w:p>
    <w:p w14:paraId="4E24B852" w14:textId="77777777" w:rsidR="00112CF7" w:rsidRPr="00BE1811" w:rsidRDefault="00112CF7" w:rsidP="00112CF7">
      <w:pPr>
        <w:spacing w:before="100" w:beforeAutospacing="1" w:after="100" w:afterAutospacing="1" w:line="240" w:lineRule="auto"/>
        <w:contextualSpacing/>
        <w:jc w:val="both"/>
      </w:pP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4"/>
        <w:gridCol w:w="1561"/>
        <w:gridCol w:w="1134"/>
        <w:gridCol w:w="992"/>
        <w:gridCol w:w="1276"/>
      </w:tblGrid>
      <w:tr w:rsidR="00112CF7" w:rsidRPr="00BE1811" w14:paraId="4FD664EF" w14:textId="77777777" w:rsidTr="007E6943">
        <w:tc>
          <w:tcPr>
            <w:tcW w:w="5414" w:type="dxa"/>
            <w:vAlign w:val="center"/>
          </w:tcPr>
          <w:p w14:paraId="71C011A7" w14:textId="77777777" w:rsidR="00112CF7" w:rsidRPr="00BE1811" w:rsidRDefault="00112CF7" w:rsidP="007E6943">
            <w:pPr>
              <w:spacing w:after="0" w:line="240" w:lineRule="auto"/>
              <w:rPr>
                <w:b/>
              </w:rPr>
            </w:pPr>
            <w:r w:rsidRPr="00BE1811">
              <w:rPr>
                <w:b/>
              </w:rPr>
              <w:t>Criteriu/Subcriteriu</w:t>
            </w:r>
          </w:p>
        </w:tc>
        <w:tc>
          <w:tcPr>
            <w:tcW w:w="1561" w:type="dxa"/>
            <w:vAlign w:val="center"/>
          </w:tcPr>
          <w:p w14:paraId="70723B23" w14:textId="77777777" w:rsidR="00112CF7" w:rsidRPr="00BE1811" w:rsidRDefault="00112CF7" w:rsidP="007E6943">
            <w:pPr>
              <w:spacing w:after="0" w:line="240" w:lineRule="auto"/>
              <w:jc w:val="center"/>
              <w:rPr>
                <w:b/>
              </w:rPr>
            </w:pPr>
            <w:r w:rsidRPr="00BE1811">
              <w:rPr>
                <w:b/>
              </w:rPr>
              <w:t xml:space="preserve">Scor </w:t>
            </w:r>
          </w:p>
          <w:p w14:paraId="69539723" w14:textId="77777777" w:rsidR="00112CF7" w:rsidRPr="00BE1811" w:rsidRDefault="00112CF7" w:rsidP="007E6943">
            <w:pPr>
              <w:spacing w:after="0" w:line="240" w:lineRule="auto"/>
              <w:jc w:val="center"/>
              <w:rPr>
                <w:b/>
              </w:rPr>
            </w:pPr>
            <w:r w:rsidRPr="00BE1811">
              <w:rPr>
                <w:b/>
              </w:rPr>
              <w:t>Maxim</w:t>
            </w:r>
          </w:p>
          <w:p w14:paraId="46DA096F" w14:textId="77777777" w:rsidR="00112CF7" w:rsidRPr="00BE1811" w:rsidRDefault="00112CF7" w:rsidP="007E6943">
            <w:pPr>
              <w:spacing w:after="0" w:line="240" w:lineRule="auto"/>
              <w:jc w:val="center"/>
              <w:rPr>
                <w:b/>
              </w:rPr>
            </w:pPr>
            <w:r w:rsidRPr="00BE1811">
              <w:rPr>
                <w:b/>
              </w:rPr>
              <w:t xml:space="preserve"> </w:t>
            </w:r>
            <w:proofErr w:type="spellStart"/>
            <w:r w:rsidRPr="00BE1811">
              <w:rPr>
                <w:b/>
              </w:rPr>
              <w:t>nepon</w:t>
            </w:r>
            <w:proofErr w:type="spellEnd"/>
          </w:p>
          <w:p w14:paraId="35A8BA7F" w14:textId="77777777" w:rsidR="00112CF7" w:rsidRPr="00BE1811" w:rsidRDefault="00112CF7" w:rsidP="007E6943">
            <w:pPr>
              <w:spacing w:after="0" w:line="240" w:lineRule="auto"/>
              <w:jc w:val="center"/>
              <w:rPr>
                <w:b/>
              </w:rPr>
            </w:pPr>
            <w:proofErr w:type="spellStart"/>
            <w:r w:rsidRPr="00BE1811">
              <w:rPr>
                <w:b/>
              </w:rPr>
              <w:t>derat</w:t>
            </w:r>
            <w:proofErr w:type="spellEnd"/>
          </w:p>
        </w:tc>
        <w:tc>
          <w:tcPr>
            <w:tcW w:w="1134" w:type="dxa"/>
          </w:tcPr>
          <w:p w14:paraId="25076571" w14:textId="77777777" w:rsidR="00112CF7" w:rsidRPr="00BE1811" w:rsidRDefault="00112CF7" w:rsidP="007E6943">
            <w:pPr>
              <w:spacing w:after="0" w:line="240" w:lineRule="auto"/>
              <w:jc w:val="center"/>
              <w:rPr>
                <w:b/>
              </w:rPr>
            </w:pPr>
            <w:r w:rsidRPr="00BE1811">
              <w:rPr>
                <w:b/>
              </w:rPr>
              <w:t>Scor maxim</w:t>
            </w:r>
          </w:p>
          <w:p w14:paraId="27CB6895" w14:textId="77777777" w:rsidR="00112CF7" w:rsidRPr="00BE1811" w:rsidRDefault="00112CF7" w:rsidP="007E6943">
            <w:pPr>
              <w:spacing w:after="0" w:line="240" w:lineRule="auto"/>
              <w:jc w:val="center"/>
              <w:rPr>
                <w:b/>
              </w:rPr>
            </w:pPr>
            <w:proofErr w:type="spellStart"/>
            <w:r w:rsidRPr="00BE1811">
              <w:rPr>
                <w:b/>
              </w:rPr>
              <w:t>ponde</w:t>
            </w:r>
            <w:proofErr w:type="spellEnd"/>
          </w:p>
          <w:p w14:paraId="4177EF60" w14:textId="77777777" w:rsidR="00112CF7" w:rsidRPr="00BE1811" w:rsidRDefault="00112CF7" w:rsidP="007E6943">
            <w:pPr>
              <w:spacing w:after="0" w:line="240" w:lineRule="auto"/>
              <w:jc w:val="center"/>
              <w:rPr>
                <w:b/>
              </w:rPr>
            </w:pPr>
            <w:proofErr w:type="spellStart"/>
            <w:r w:rsidRPr="00BE1811">
              <w:rPr>
                <w:b/>
              </w:rPr>
              <w:t>rat</w:t>
            </w:r>
            <w:proofErr w:type="spellEnd"/>
          </w:p>
        </w:tc>
        <w:tc>
          <w:tcPr>
            <w:tcW w:w="992" w:type="dxa"/>
            <w:vAlign w:val="center"/>
          </w:tcPr>
          <w:p w14:paraId="31270826" w14:textId="77777777" w:rsidR="00112CF7" w:rsidRPr="00BE1811" w:rsidRDefault="00112CF7" w:rsidP="007E6943">
            <w:pPr>
              <w:spacing w:after="0" w:line="240" w:lineRule="auto"/>
              <w:jc w:val="center"/>
              <w:rPr>
                <w:b/>
              </w:rPr>
            </w:pPr>
            <w:r w:rsidRPr="00BE1811">
              <w:rPr>
                <w:b/>
              </w:rPr>
              <w:t xml:space="preserve">Scor </w:t>
            </w:r>
          </w:p>
          <w:p w14:paraId="41705E37" w14:textId="77777777" w:rsidR="00112CF7" w:rsidRPr="00BE1811" w:rsidRDefault="00112CF7" w:rsidP="007E6943">
            <w:pPr>
              <w:spacing w:after="0" w:line="240" w:lineRule="auto"/>
              <w:jc w:val="center"/>
              <w:rPr>
                <w:b/>
              </w:rPr>
            </w:pPr>
            <w:r w:rsidRPr="00BE1811">
              <w:rPr>
                <w:b/>
              </w:rPr>
              <w:t>obținut</w:t>
            </w:r>
          </w:p>
          <w:p w14:paraId="0EDB379B" w14:textId="77777777" w:rsidR="00112CF7" w:rsidRPr="00BE1811" w:rsidRDefault="00112CF7" w:rsidP="007E6943">
            <w:pPr>
              <w:spacing w:after="0" w:line="240" w:lineRule="auto"/>
              <w:jc w:val="center"/>
              <w:rPr>
                <w:b/>
              </w:rPr>
            </w:pPr>
            <w:proofErr w:type="spellStart"/>
            <w:r w:rsidRPr="00BE1811">
              <w:rPr>
                <w:b/>
              </w:rPr>
              <w:t>nepon</w:t>
            </w:r>
            <w:proofErr w:type="spellEnd"/>
          </w:p>
          <w:p w14:paraId="0AF0DDB3" w14:textId="77777777" w:rsidR="00112CF7" w:rsidRPr="00BE1811" w:rsidRDefault="00112CF7" w:rsidP="007E6943">
            <w:pPr>
              <w:spacing w:after="0" w:line="240" w:lineRule="auto"/>
              <w:jc w:val="center"/>
              <w:rPr>
                <w:b/>
              </w:rPr>
            </w:pPr>
            <w:proofErr w:type="spellStart"/>
            <w:r w:rsidRPr="00BE1811">
              <w:rPr>
                <w:b/>
              </w:rPr>
              <w:t>derat</w:t>
            </w:r>
            <w:proofErr w:type="spellEnd"/>
          </w:p>
        </w:tc>
        <w:tc>
          <w:tcPr>
            <w:tcW w:w="1276" w:type="dxa"/>
          </w:tcPr>
          <w:p w14:paraId="5575CBD5" w14:textId="77777777" w:rsidR="00112CF7" w:rsidRPr="00BE1811" w:rsidRDefault="00112CF7" w:rsidP="007E6943">
            <w:pPr>
              <w:spacing w:after="0" w:line="240" w:lineRule="auto"/>
              <w:jc w:val="center"/>
              <w:rPr>
                <w:b/>
              </w:rPr>
            </w:pPr>
            <w:r w:rsidRPr="00BE1811">
              <w:rPr>
                <w:b/>
              </w:rPr>
              <w:t xml:space="preserve">Scor final </w:t>
            </w:r>
          </w:p>
          <w:p w14:paraId="23197FE0" w14:textId="77777777" w:rsidR="00112CF7" w:rsidRPr="00BE1811" w:rsidRDefault="00112CF7" w:rsidP="007E6943">
            <w:pPr>
              <w:spacing w:after="0" w:line="240" w:lineRule="auto"/>
              <w:jc w:val="center"/>
              <w:rPr>
                <w:b/>
              </w:rPr>
            </w:pPr>
          </w:p>
          <w:p w14:paraId="244B7185" w14:textId="77777777" w:rsidR="00112CF7" w:rsidRPr="00BE1811" w:rsidRDefault="00112CF7" w:rsidP="007E6943">
            <w:pPr>
              <w:spacing w:after="0" w:line="240" w:lineRule="auto"/>
              <w:jc w:val="center"/>
              <w:rPr>
                <w:b/>
              </w:rPr>
            </w:pPr>
            <w:proofErr w:type="spellStart"/>
            <w:r w:rsidRPr="00BE1811">
              <w:rPr>
                <w:b/>
              </w:rPr>
              <w:t>ponde</w:t>
            </w:r>
            <w:proofErr w:type="spellEnd"/>
          </w:p>
          <w:p w14:paraId="7D4EB72E" w14:textId="77777777" w:rsidR="00112CF7" w:rsidRPr="00BE1811" w:rsidRDefault="00112CF7" w:rsidP="007E6943">
            <w:pPr>
              <w:spacing w:after="0" w:line="240" w:lineRule="auto"/>
              <w:jc w:val="center"/>
              <w:rPr>
                <w:b/>
              </w:rPr>
            </w:pPr>
            <w:proofErr w:type="spellStart"/>
            <w:r w:rsidRPr="00BE1811">
              <w:rPr>
                <w:b/>
              </w:rPr>
              <w:t>rat</w:t>
            </w:r>
            <w:proofErr w:type="spellEnd"/>
          </w:p>
        </w:tc>
      </w:tr>
      <w:tr w:rsidR="00112CF7" w:rsidRPr="00BE1811" w14:paraId="4015F6AA" w14:textId="77777777" w:rsidTr="007E6943">
        <w:tc>
          <w:tcPr>
            <w:tcW w:w="5414" w:type="dxa"/>
            <w:shd w:val="clear" w:color="auto" w:fill="E6E6E6"/>
          </w:tcPr>
          <w:p w14:paraId="6EEAFD2A" w14:textId="77777777" w:rsidR="00112CF7" w:rsidRPr="00BE1811" w:rsidRDefault="00112CF7" w:rsidP="007E6943">
            <w:pPr>
              <w:spacing w:after="0" w:line="240" w:lineRule="auto"/>
            </w:pPr>
            <w:r w:rsidRPr="00BE1811">
              <w:rPr>
                <w:b/>
              </w:rPr>
              <w:t>3. Sustenabilitatea proiectului</w:t>
            </w:r>
          </w:p>
        </w:tc>
        <w:tc>
          <w:tcPr>
            <w:tcW w:w="1561" w:type="dxa"/>
            <w:shd w:val="clear" w:color="auto" w:fill="E6E6E6"/>
            <w:vAlign w:val="center"/>
          </w:tcPr>
          <w:p w14:paraId="47FF1404" w14:textId="77777777" w:rsidR="00112CF7" w:rsidRPr="00BE1811" w:rsidRDefault="00112CF7" w:rsidP="007E6943">
            <w:pPr>
              <w:spacing w:after="0" w:line="240" w:lineRule="auto"/>
              <w:jc w:val="center"/>
              <w:rPr>
                <w:b/>
              </w:rPr>
            </w:pPr>
            <w:r w:rsidRPr="00BE1811">
              <w:rPr>
                <w:b/>
              </w:rPr>
              <w:t>10</w:t>
            </w:r>
          </w:p>
        </w:tc>
        <w:tc>
          <w:tcPr>
            <w:tcW w:w="1134" w:type="dxa"/>
            <w:shd w:val="clear" w:color="auto" w:fill="E7E6E6"/>
          </w:tcPr>
          <w:p w14:paraId="1FAFBCB0" w14:textId="77777777" w:rsidR="00112CF7" w:rsidRPr="00BE1811" w:rsidRDefault="00112CF7" w:rsidP="007E6943">
            <w:pPr>
              <w:spacing w:after="0" w:line="240" w:lineRule="auto"/>
              <w:jc w:val="center"/>
              <w:rPr>
                <w:b/>
              </w:rPr>
            </w:pPr>
            <w:r w:rsidRPr="00BE1811">
              <w:rPr>
                <w:b/>
              </w:rPr>
              <w:t>30</w:t>
            </w:r>
          </w:p>
        </w:tc>
        <w:tc>
          <w:tcPr>
            <w:tcW w:w="992" w:type="dxa"/>
          </w:tcPr>
          <w:p w14:paraId="33E6809C" w14:textId="77777777" w:rsidR="00112CF7" w:rsidRPr="00BE1811" w:rsidRDefault="00112CF7" w:rsidP="007E6943">
            <w:pPr>
              <w:spacing w:after="0" w:line="240" w:lineRule="auto"/>
              <w:jc w:val="center"/>
              <w:rPr>
                <w:b/>
              </w:rPr>
            </w:pPr>
          </w:p>
        </w:tc>
        <w:tc>
          <w:tcPr>
            <w:tcW w:w="1276" w:type="dxa"/>
          </w:tcPr>
          <w:p w14:paraId="2CE09DE4" w14:textId="77777777" w:rsidR="00112CF7" w:rsidRPr="00BE1811" w:rsidRDefault="00112CF7" w:rsidP="007E6943">
            <w:pPr>
              <w:spacing w:after="0" w:line="240" w:lineRule="auto"/>
              <w:jc w:val="center"/>
              <w:rPr>
                <w:b/>
              </w:rPr>
            </w:pPr>
          </w:p>
        </w:tc>
      </w:tr>
      <w:tr w:rsidR="00112CF7" w:rsidRPr="00BE1811" w14:paraId="1D09DE9B" w14:textId="77777777" w:rsidTr="007E6943">
        <w:tc>
          <w:tcPr>
            <w:tcW w:w="5414" w:type="dxa"/>
          </w:tcPr>
          <w:p w14:paraId="25A4B27F" w14:textId="77777777" w:rsidR="00112CF7" w:rsidRPr="00BE1811" w:rsidRDefault="00112CF7" w:rsidP="007E6943">
            <w:pPr>
              <w:spacing w:after="0" w:line="240" w:lineRule="auto"/>
              <w:rPr>
                <w:b/>
                <w:i/>
              </w:rPr>
            </w:pPr>
            <w:r w:rsidRPr="00BE1811">
              <w:rPr>
                <w:b/>
              </w:rPr>
              <w:t xml:space="preserve">3.1 Impactul </w:t>
            </w:r>
            <w:proofErr w:type="spellStart"/>
            <w:r w:rsidRPr="00BE1811">
              <w:rPr>
                <w:b/>
              </w:rPr>
              <w:t>socio</w:t>
            </w:r>
            <w:proofErr w:type="spellEnd"/>
            <w:r w:rsidRPr="00BE1811">
              <w:rPr>
                <w:b/>
              </w:rPr>
              <w:t>-economic</w:t>
            </w:r>
          </w:p>
        </w:tc>
        <w:tc>
          <w:tcPr>
            <w:tcW w:w="1561" w:type="dxa"/>
            <w:shd w:val="clear" w:color="auto" w:fill="E6E6E6"/>
          </w:tcPr>
          <w:p w14:paraId="3A608AB4" w14:textId="77777777" w:rsidR="00112CF7" w:rsidRPr="00BE1811" w:rsidRDefault="00112CF7" w:rsidP="007E6943">
            <w:pPr>
              <w:spacing w:after="0" w:line="240" w:lineRule="auto"/>
              <w:jc w:val="center"/>
              <w:rPr>
                <w:b/>
              </w:rPr>
            </w:pPr>
            <w:r w:rsidRPr="00BE1811">
              <w:rPr>
                <w:b/>
              </w:rPr>
              <w:t>5</w:t>
            </w:r>
          </w:p>
        </w:tc>
        <w:tc>
          <w:tcPr>
            <w:tcW w:w="1134" w:type="dxa"/>
            <w:shd w:val="clear" w:color="auto" w:fill="E7E6E6"/>
          </w:tcPr>
          <w:p w14:paraId="24B5E9B1" w14:textId="77777777" w:rsidR="00112CF7" w:rsidRPr="00BE1811" w:rsidRDefault="00112CF7" w:rsidP="007E6943">
            <w:pPr>
              <w:spacing w:after="0" w:line="240" w:lineRule="auto"/>
              <w:jc w:val="center"/>
              <w:rPr>
                <w:b/>
              </w:rPr>
            </w:pPr>
            <w:r w:rsidRPr="00BE1811">
              <w:rPr>
                <w:b/>
              </w:rPr>
              <w:t>15</w:t>
            </w:r>
          </w:p>
        </w:tc>
        <w:tc>
          <w:tcPr>
            <w:tcW w:w="992" w:type="dxa"/>
          </w:tcPr>
          <w:p w14:paraId="71D2FE05" w14:textId="77777777" w:rsidR="00112CF7" w:rsidRPr="00BE1811" w:rsidRDefault="00112CF7" w:rsidP="007E6943">
            <w:pPr>
              <w:spacing w:after="0" w:line="240" w:lineRule="auto"/>
              <w:jc w:val="center"/>
            </w:pPr>
          </w:p>
        </w:tc>
        <w:tc>
          <w:tcPr>
            <w:tcW w:w="1276" w:type="dxa"/>
          </w:tcPr>
          <w:p w14:paraId="4667F409" w14:textId="77777777" w:rsidR="00112CF7" w:rsidRPr="00BE1811" w:rsidRDefault="00112CF7" w:rsidP="007E6943">
            <w:pPr>
              <w:spacing w:after="0" w:line="240" w:lineRule="auto"/>
              <w:jc w:val="center"/>
            </w:pPr>
          </w:p>
        </w:tc>
      </w:tr>
      <w:tr w:rsidR="00112CF7" w:rsidRPr="00BE1811" w14:paraId="2639B960" w14:textId="77777777" w:rsidTr="007E6943">
        <w:tc>
          <w:tcPr>
            <w:tcW w:w="5414" w:type="dxa"/>
          </w:tcPr>
          <w:p w14:paraId="1EAD91EA" w14:textId="77777777" w:rsidR="00112CF7" w:rsidRPr="00BE1811" w:rsidRDefault="00112CF7" w:rsidP="007E6943">
            <w:pPr>
              <w:spacing w:after="0" w:line="240" w:lineRule="auto"/>
              <w:rPr>
                <w:i/>
              </w:rPr>
            </w:pPr>
            <w:proofErr w:type="spellStart"/>
            <w:r w:rsidRPr="00BE1811">
              <w:rPr>
                <w:i/>
              </w:rPr>
              <w:t>Contribuţia</w:t>
            </w:r>
            <w:proofErr w:type="spellEnd"/>
            <w:r w:rsidRPr="00BE1811">
              <w:rPr>
                <w:i/>
              </w:rPr>
              <w:t xml:space="preserve"> proiectului la creșterea competitivității economice a clusterului în domeniul căruia i se adresează proiectul;</w:t>
            </w:r>
          </w:p>
        </w:tc>
        <w:tc>
          <w:tcPr>
            <w:tcW w:w="1561" w:type="dxa"/>
            <w:shd w:val="clear" w:color="auto" w:fill="E6E6E6"/>
          </w:tcPr>
          <w:p w14:paraId="03C37AEE" w14:textId="77777777" w:rsidR="00112CF7" w:rsidRPr="00BE1811" w:rsidRDefault="00112CF7" w:rsidP="007E6943">
            <w:pPr>
              <w:spacing w:after="0" w:line="240" w:lineRule="auto"/>
              <w:jc w:val="center"/>
              <w:rPr>
                <w:b/>
              </w:rPr>
            </w:pPr>
          </w:p>
        </w:tc>
        <w:tc>
          <w:tcPr>
            <w:tcW w:w="1134" w:type="dxa"/>
            <w:shd w:val="clear" w:color="auto" w:fill="E7E6E6"/>
          </w:tcPr>
          <w:p w14:paraId="7D4FA36C" w14:textId="77777777" w:rsidR="00112CF7" w:rsidRPr="00BE1811" w:rsidRDefault="00112CF7" w:rsidP="007E6943">
            <w:pPr>
              <w:spacing w:after="0" w:line="240" w:lineRule="auto"/>
              <w:jc w:val="center"/>
              <w:rPr>
                <w:b/>
              </w:rPr>
            </w:pPr>
          </w:p>
        </w:tc>
        <w:tc>
          <w:tcPr>
            <w:tcW w:w="992" w:type="dxa"/>
          </w:tcPr>
          <w:p w14:paraId="733D5174" w14:textId="77777777" w:rsidR="00112CF7" w:rsidRPr="00BE1811" w:rsidRDefault="00112CF7" w:rsidP="007E6943">
            <w:pPr>
              <w:spacing w:after="0" w:line="240" w:lineRule="auto"/>
              <w:jc w:val="center"/>
            </w:pPr>
          </w:p>
        </w:tc>
        <w:tc>
          <w:tcPr>
            <w:tcW w:w="1276" w:type="dxa"/>
          </w:tcPr>
          <w:p w14:paraId="126ACCA6" w14:textId="77777777" w:rsidR="00112CF7" w:rsidRPr="00BE1811" w:rsidRDefault="00112CF7" w:rsidP="007E6943">
            <w:pPr>
              <w:spacing w:after="0" w:line="240" w:lineRule="auto"/>
              <w:jc w:val="center"/>
            </w:pPr>
          </w:p>
        </w:tc>
      </w:tr>
      <w:tr w:rsidR="00112CF7" w:rsidRPr="00BE1811" w14:paraId="038FC6B4" w14:textId="77777777" w:rsidTr="007E6943">
        <w:tc>
          <w:tcPr>
            <w:tcW w:w="5414" w:type="dxa"/>
          </w:tcPr>
          <w:p w14:paraId="0F894CC7" w14:textId="77777777" w:rsidR="00112CF7" w:rsidRPr="00BE1811" w:rsidRDefault="00112CF7" w:rsidP="007E6943">
            <w:pPr>
              <w:spacing w:after="0" w:line="240" w:lineRule="auto"/>
              <w:rPr>
                <w:i/>
              </w:rPr>
            </w:pPr>
            <w:r w:rsidRPr="00BE1811">
              <w:rPr>
                <w:i/>
              </w:rPr>
              <w:t xml:space="preserve">Număr de locuri de muncă nou create sau </w:t>
            </w:r>
            <w:proofErr w:type="spellStart"/>
            <w:r w:rsidRPr="00BE1811">
              <w:rPr>
                <w:i/>
              </w:rPr>
              <w:t>menţinute</w:t>
            </w:r>
            <w:proofErr w:type="spellEnd"/>
            <w:r w:rsidRPr="00BE1811">
              <w:rPr>
                <w:i/>
              </w:rPr>
              <w:t xml:space="preserve"> la nivelul clusterului</w:t>
            </w:r>
          </w:p>
        </w:tc>
        <w:tc>
          <w:tcPr>
            <w:tcW w:w="1561" w:type="dxa"/>
            <w:shd w:val="clear" w:color="auto" w:fill="E6E6E6"/>
          </w:tcPr>
          <w:p w14:paraId="21532AEA" w14:textId="77777777" w:rsidR="00112CF7" w:rsidRPr="00BE1811" w:rsidRDefault="00112CF7" w:rsidP="007E6943">
            <w:pPr>
              <w:spacing w:after="0" w:line="240" w:lineRule="auto"/>
              <w:jc w:val="center"/>
              <w:rPr>
                <w:b/>
              </w:rPr>
            </w:pPr>
          </w:p>
        </w:tc>
        <w:tc>
          <w:tcPr>
            <w:tcW w:w="1134" w:type="dxa"/>
            <w:shd w:val="clear" w:color="auto" w:fill="E7E6E6"/>
          </w:tcPr>
          <w:p w14:paraId="0EA20477" w14:textId="77777777" w:rsidR="00112CF7" w:rsidRPr="00BE1811" w:rsidRDefault="00112CF7" w:rsidP="007E6943">
            <w:pPr>
              <w:spacing w:after="0" w:line="240" w:lineRule="auto"/>
              <w:jc w:val="center"/>
              <w:rPr>
                <w:b/>
              </w:rPr>
            </w:pPr>
          </w:p>
        </w:tc>
        <w:tc>
          <w:tcPr>
            <w:tcW w:w="992" w:type="dxa"/>
          </w:tcPr>
          <w:p w14:paraId="7891F835" w14:textId="77777777" w:rsidR="00112CF7" w:rsidRPr="00BE1811" w:rsidRDefault="00112CF7" w:rsidP="007E6943">
            <w:pPr>
              <w:spacing w:after="0" w:line="240" w:lineRule="auto"/>
              <w:jc w:val="center"/>
            </w:pPr>
          </w:p>
        </w:tc>
        <w:tc>
          <w:tcPr>
            <w:tcW w:w="1276" w:type="dxa"/>
          </w:tcPr>
          <w:p w14:paraId="12EC0530" w14:textId="77777777" w:rsidR="00112CF7" w:rsidRPr="00BE1811" w:rsidRDefault="00112CF7" w:rsidP="007E6943">
            <w:pPr>
              <w:spacing w:after="0" w:line="240" w:lineRule="auto"/>
              <w:jc w:val="center"/>
            </w:pPr>
          </w:p>
        </w:tc>
      </w:tr>
      <w:tr w:rsidR="00112CF7" w:rsidRPr="00BE1811" w14:paraId="7566EE90" w14:textId="77777777" w:rsidTr="007E6943">
        <w:tc>
          <w:tcPr>
            <w:tcW w:w="5414" w:type="dxa"/>
          </w:tcPr>
          <w:p w14:paraId="3DC686B6" w14:textId="77777777" w:rsidR="00112CF7" w:rsidRPr="00BE1811" w:rsidRDefault="00112CF7" w:rsidP="007E6943">
            <w:pPr>
              <w:spacing w:after="0" w:line="240" w:lineRule="auto"/>
              <w:ind w:left="34" w:hanging="34"/>
              <w:rPr>
                <w:i/>
              </w:rPr>
            </w:pPr>
            <w:proofErr w:type="spellStart"/>
            <w:r w:rsidRPr="00BE1811">
              <w:rPr>
                <w:i/>
              </w:rPr>
              <w:t>Contribuţia</w:t>
            </w:r>
            <w:proofErr w:type="spellEnd"/>
            <w:r w:rsidRPr="00BE1811">
              <w:rPr>
                <w:i/>
              </w:rPr>
              <w:t xml:space="preserve"> la promovarea dezvoltării durabile </w:t>
            </w:r>
            <w:proofErr w:type="spellStart"/>
            <w:r w:rsidRPr="00BE1811">
              <w:rPr>
                <w:i/>
              </w:rPr>
              <w:t>şi</w:t>
            </w:r>
            <w:proofErr w:type="spellEnd"/>
            <w:r w:rsidRPr="00BE1811">
              <w:rPr>
                <w:i/>
              </w:rPr>
              <w:t xml:space="preserve"> a </w:t>
            </w:r>
            <w:proofErr w:type="spellStart"/>
            <w:r w:rsidRPr="00BE1811">
              <w:rPr>
                <w:i/>
              </w:rPr>
              <w:t>egalităţii</w:t>
            </w:r>
            <w:proofErr w:type="spellEnd"/>
            <w:r w:rsidRPr="00BE1811">
              <w:rPr>
                <w:i/>
              </w:rPr>
              <w:t xml:space="preserve"> de </w:t>
            </w:r>
            <w:proofErr w:type="spellStart"/>
            <w:r w:rsidRPr="00BE1811">
              <w:rPr>
                <w:i/>
              </w:rPr>
              <w:t>şanse</w:t>
            </w:r>
            <w:proofErr w:type="spellEnd"/>
          </w:p>
        </w:tc>
        <w:tc>
          <w:tcPr>
            <w:tcW w:w="1561" w:type="dxa"/>
            <w:shd w:val="clear" w:color="auto" w:fill="E6E6E6"/>
          </w:tcPr>
          <w:p w14:paraId="042ACB1D" w14:textId="77777777" w:rsidR="00112CF7" w:rsidRPr="00BE1811" w:rsidRDefault="00112CF7" w:rsidP="007E6943">
            <w:pPr>
              <w:spacing w:after="0" w:line="240" w:lineRule="auto"/>
              <w:jc w:val="center"/>
              <w:rPr>
                <w:b/>
                <w:bCs/>
              </w:rPr>
            </w:pPr>
          </w:p>
        </w:tc>
        <w:tc>
          <w:tcPr>
            <w:tcW w:w="1134" w:type="dxa"/>
            <w:shd w:val="clear" w:color="auto" w:fill="E7E6E6"/>
          </w:tcPr>
          <w:p w14:paraId="78BEC696" w14:textId="77777777" w:rsidR="00112CF7" w:rsidRPr="00BE1811" w:rsidRDefault="00112CF7" w:rsidP="007E6943">
            <w:pPr>
              <w:spacing w:after="0" w:line="240" w:lineRule="auto"/>
              <w:jc w:val="center"/>
              <w:rPr>
                <w:b/>
              </w:rPr>
            </w:pPr>
          </w:p>
        </w:tc>
        <w:tc>
          <w:tcPr>
            <w:tcW w:w="992" w:type="dxa"/>
          </w:tcPr>
          <w:p w14:paraId="49D56B64" w14:textId="77777777" w:rsidR="00112CF7" w:rsidRPr="00BE1811" w:rsidRDefault="00112CF7" w:rsidP="007E6943">
            <w:pPr>
              <w:spacing w:after="0" w:line="240" w:lineRule="auto"/>
              <w:jc w:val="center"/>
            </w:pPr>
          </w:p>
        </w:tc>
        <w:tc>
          <w:tcPr>
            <w:tcW w:w="1276" w:type="dxa"/>
          </w:tcPr>
          <w:p w14:paraId="1B85C1C2" w14:textId="77777777" w:rsidR="00112CF7" w:rsidRPr="00BE1811" w:rsidRDefault="00112CF7" w:rsidP="007E6943">
            <w:pPr>
              <w:spacing w:after="0" w:line="240" w:lineRule="auto"/>
              <w:jc w:val="center"/>
            </w:pPr>
          </w:p>
        </w:tc>
      </w:tr>
      <w:tr w:rsidR="00112CF7" w:rsidRPr="00BE1811" w14:paraId="203AACE3" w14:textId="77777777" w:rsidTr="007E6943">
        <w:tc>
          <w:tcPr>
            <w:tcW w:w="5414" w:type="dxa"/>
          </w:tcPr>
          <w:p w14:paraId="08DB0845" w14:textId="77777777" w:rsidR="00112CF7" w:rsidRPr="00BE1811" w:rsidRDefault="00112CF7" w:rsidP="007E6943">
            <w:pPr>
              <w:spacing w:after="0" w:line="240" w:lineRule="auto"/>
              <w:rPr>
                <w:i/>
              </w:rPr>
            </w:pPr>
            <w:r w:rsidRPr="00BE1811">
              <w:rPr>
                <w:b/>
              </w:rPr>
              <w:t>3.2 Sustenabilitate</w:t>
            </w:r>
          </w:p>
        </w:tc>
        <w:tc>
          <w:tcPr>
            <w:tcW w:w="1561" w:type="dxa"/>
            <w:shd w:val="clear" w:color="auto" w:fill="E6E6E6"/>
          </w:tcPr>
          <w:p w14:paraId="55D8FF94" w14:textId="77777777" w:rsidR="00112CF7" w:rsidRPr="00BE1811" w:rsidRDefault="00112CF7" w:rsidP="007E6943">
            <w:pPr>
              <w:spacing w:after="0" w:line="240" w:lineRule="auto"/>
              <w:jc w:val="center"/>
              <w:rPr>
                <w:b/>
                <w:bCs/>
              </w:rPr>
            </w:pPr>
            <w:r w:rsidRPr="00BE1811">
              <w:rPr>
                <w:b/>
                <w:bCs/>
              </w:rPr>
              <w:t>5</w:t>
            </w:r>
          </w:p>
        </w:tc>
        <w:tc>
          <w:tcPr>
            <w:tcW w:w="1134" w:type="dxa"/>
            <w:shd w:val="clear" w:color="auto" w:fill="E7E6E6"/>
          </w:tcPr>
          <w:p w14:paraId="00D1B9AB" w14:textId="77777777" w:rsidR="00112CF7" w:rsidRPr="00BE1811" w:rsidRDefault="00112CF7" w:rsidP="007E6943">
            <w:pPr>
              <w:spacing w:after="0" w:line="240" w:lineRule="auto"/>
              <w:jc w:val="center"/>
              <w:rPr>
                <w:b/>
              </w:rPr>
            </w:pPr>
            <w:r w:rsidRPr="00BE1811">
              <w:rPr>
                <w:b/>
              </w:rPr>
              <w:t>15</w:t>
            </w:r>
          </w:p>
        </w:tc>
        <w:tc>
          <w:tcPr>
            <w:tcW w:w="992" w:type="dxa"/>
          </w:tcPr>
          <w:p w14:paraId="08CC93FD" w14:textId="77777777" w:rsidR="00112CF7" w:rsidRPr="00BE1811" w:rsidRDefault="00112CF7" w:rsidP="007E6943">
            <w:pPr>
              <w:spacing w:after="0" w:line="240" w:lineRule="auto"/>
              <w:jc w:val="center"/>
            </w:pPr>
          </w:p>
        </w:tc>
        <w:tc>
          <w:tcPr>
            <w:tcW w:w="1276" w:type="dxa"/>
          </w:tcPr>
          <w:p w14:paraId="2B561399" w14:textId="77777777" w:rsidR="00112CF7" w:rsidRPr="00BE1811" w:rsidRDefault="00112CF7" w:rsidP="007E6943">
            <w:pPr>
              <w:spacing w:after="0" w:line="240" w:lineRule="auto"/>
              <w:jc w:val="center"/>
            </w:pPr>
          </w:p>
        </w:tc>
      </w:tr>
      <w:tr w:rsidR="00112CF7" w:rsidRPr="00BE1811" w14:paraId="1B1538AF" w14:textId="77777777" w:rsidTr="007E6943">
        <w:tc>
          <w:tcPr>
            <w:tcW w:w="5414" w:type="dxa"/>
          </w:tcPr>
          <w:p w14:paraId="06074990" w14:textId="77777777" w:rsidR="00112CF7" w:rsidRPr="00BE1811" w:rsidRDefault="00112CF7" w:rsidP="007E6943">
            <w:pPr>
              <w:spacing w:after="0" w:line="240" w:lineRule="auto"/>
              <w:ind w:left="34" w:hanging="34"/>
              <w:rPr>
                <w:i/>
              </w:rPr>
            </w:pPr>
            <w:r w:rsidRPr="00BE1811">
              <w:rPr>
                <w:i/>
              </w:rPr>
              <w:t xml:space="preserve">Capacitatea clusterului de a continua </w:t>
            </w:r>
            <w:proofErr w:type="spellStart"/>
            <w:r w:rsidRPr="00BE1811">
              <w:rPr>
                <w:i/>
              </w:rPr>
              <w:t>activităţile</w:t>
            </w:r>
            <w:proofErr w:type="spellEnd"/>
            <w:r w:rsidRPr="00BE1811">
              <w:rPr>
                <w:i/>
              </w:rPr>
              <w:t xml:space="preserve"> propuse cu investiția realizată, după încetarea </w:t>
            </w:r>
            <w:proofErr w:type="spellStart"/>
            <w:r w:rsidRPr="00BE1811">
              <w:rPr>
                <w:i/>
              </w:rPr>
              <w:t>finanţării</w:t>
            </w:r>
            <w:proofErr w:type="spellEnd"/>
            <w:r w:rsidRPr="00BE1811">
              <w:rPr>
                <w:i/>
              </w:rPr>
              <w:t xml:space="preserve"> nerambursabile</w:t>
            </w:r>
          </w:p>
        </w:tc>
        <w:tc>
          <w:tcPr>
            <w:tcW w:w="1561" w:type="dxa"/>
            <w:shd w:val="clear" w:color="auto" w:fill="E6E6E6"/>
          </w:tcPr>
          <w:p w14:paraId="609DC0E9" w14:textId="77777777" w:rsidR="00112CF7" w:rsidRPr="00BE1811" w:rsidRDefault="00112CF7" w:rsidP="007E6943">
            <w:pPr>
              <w:spacing w:after="0" w:line="240" w:lineRule="auto"/>
              <w:jc w:val="center"/>
              <w:rPr>
                <w:b/>
                <w:bCs/>
              </w:rPr>
            </w:pPr>
          </w:p>
        </w:tc>
        <w:tc>
          <w:tcPr>
            <w:tcW w:w="1134" w:type="dxa"/>
            <w:shd w:val="clear" w:color="auto" w:fill="E7E6E6"/>
          </w:tcPr>
          <w:p w14:paraId="1EFE978E" w14:textId="77777777" w:rsidR="00112CF7" w:rsidRPr="00BE1811" w:rsidRDefault="00112CF7" w:rsidP="007E6943">
            <w:pPr>
              <w:spacing w:after="0" w:line="240" w:lineRule="auto"/>
              <w:jc w:val="center"/>
              <w:rPr>
                <w:b/>
              </w:rPr>
            </w:pPr>
          </w:p>
        </w:tc>
        <w:tc>
          <w:tcPr>
            <w:tcW w:w="992" w:type="dxa"/>
          </w:tcPr>
          <w:p w14:paraId="2808E9C5" w14:textId="77777777" w:rsidR="00112CF7" w:rsidRPr="00BE1811" w:rsidRDefault="00112CF7" w:rsidP="007E6943">
            <w:pPr>
              <w:spacing w:after="0" w:line="240" w:lineRule="auto"/>
              <w:jc w:val="center"/>
            </w:pPr>
          </w:p>
        </w:tc>
        <w:tc>
          <w:tcPr>
            <w:tcW w:w="1276" w:type="dxa"/>
          </w:tcPr>
          <w:p w14:paraId="78FCF378" w14:textId="77777777" w:rsidR="00112CF7" w:rsidRPr="00BE1811" w:rsidRDefault="00112CF7" w:rsidP="007E6943">
            <w:pPr>
              <w:spacing w:after="0" w:line="240" w:lineRule="auto"/>
              <w:jc w:val="center"/>
            </w:pPr>
          </w:p>
        </w:tc>
      </w:tr>
      <w:tr w:rsidR="00112CF7" w:rsidRPr="00BE1811" w14:paraId="617D6334" w14:textId="77777777" w:rsidTr="007E6943">
        <w:tc>
          <w:tcPr>
            <w:tcW w:w="5414" w:type="dxa"/>
          </w:tcPr>
          <w:p w14:paraId="182C4F3E" w14:textId="77777777" w:rsidR="00112CF7" w:rsidRPr="00BE1811" w:rsidRDefault="00112CF7" w:rsidP="007E6943">
            <w:pPr>
              <w:spacing w:after="0" w:line="240" w:lineRule="auto"/>
              <w:ind w:left="34" w:hanging="34"/>
              <w:rPr>
                <w:i/>
              </w:rPr>
            </w:pPr>
            <w:proofErr w:type="spellStart"/>
            <w:r w:rsidRPr="00BE1811">
              <w:rPr>
                <w:i/>
              </w:rPr>
              <w:lastRenderedPageBreak/>
              <w:t>Existenţa</w:t>
            </w:r>
            <w:proofErr w:type="spellEnd"/>
            <w:r w:rsidRPr="00BE1811">
              <w:rPr>
                <w:i/>
              </w:rPr>
              <w:t xml:space="preserve"> unui colectiv cu </w:t>
            </w:r>
            <w:proofErr w:type="spellStart"/>
            <w:r w:rsidRPr="00BE1811">
              <w:rPr>
                <w:i/>
              </w:rPr>
              <w:t>experienţă</w:t>
            </w:r>
            <w:proofErr w:type="spellEnd"/>
            <w:r w:rsidRPr="00BE1811">
              <w:rPr>
                <w:i/>
              </w:rPr>
              <w:t xml:space="preserve"> în cadrul unităților/laboratoarelor CD sprijinite</w:t>
            </w:r>
          </w:p>
        </w:tc>
        <w:tc>
          <w:tcPr>
            <w:tcW w:w="1561" w:type="dxa"/>
            <w:shd w:val="clear" w:color="auto" w:fill="E6E6E6"/>
          </w:tcPr>
          <w:p w14:paraId="76E8C3CE" w14:textId="77777777" w:rsidR="00112CF7" w:rsidRPr="00BE1811" w:rsidRDefault="00112CF7" w:rsidP="007E6943">
            <w:pPr>
              <w:spacing w:after="0" w:line="240" w:lineRule="auto"/>
              <w:jc w:val="center"/>
              <w:rPr>
                <w:b/>
                <w:bCs/>
              </w:rPr>
            </w:pPr>
          </w:p>
        </w:tc>
        <w:tc>
          <w:tcPr>
            <w:tcW w:w="1134" w:type="dxa"/>
            <w:shd w:val="clear" w:color="auto" w:fill="E7E6E6"/>
          </w:tcPr>
          <w:p w14:paraId="5AAC9E36" w14:textId="77777777" w:rsidR="00112CF7" w:rsidRPr="00BE1811" w:rsidRDefault="00112CF7" w:rsidP="007E6943">
            <w:pPr>
              <w:spacing w:after="0" w:line="240" w:lineRule="auto"/>
              <w:jc w:val="center"/>
              <w:rPr>
                <w:b/>
              </w:rPr>
            </w:pPr>
          </w:p>
        </w:tc>
        <w:tc>
          <w:tcPr>
            <w:tcW w:w="992" w:type="dxa"/>
          </w:tcPr>
          <w:p w14:paraId="2B3E5882" w14:textId="77777777" w:rsidR="00112CF7" w:rsidRPr="00BE1811" w:rsidRDefault="00112CF7" w:rsidP="007E6943">
            <w:pPr>
              <w:spacing w:after="0" w:line="240" w:lineRule="auto"/>
              <w:jc w:val="center"/>
            </w:pPr>
          </w:p>
        </w:tc>
        <w:tc>
          <w:tcPr>
            <w:tcW w:w="1276" w:type="dxa"/>
          </w:tcPr>
          <w:p w14:paraId="11D6335E" w14:textId="77777777" w:rsidR="00112CF7" w:rsidRPr="00BE1811" w:rsidRDefault="00112CF7" w:rsidP="007E6943">
            <w:pPr>
              <w:spacing w:after="0" w:line="240" w:lineRule="auto"/>
              <w:jc w:val="center"/>
            </w:pPr>
          </w:p>
        </w:tc>
      </w:tr>
      <w:tr w:rsidR="00112CF7" w:rsidRPr="00BE1811" w14:paraId="2383DA77" w14:textId="77777777" w:rsidTr="007E6943">
        <w:tc>
          <w:tcPr>
            <w:tcW w:w="5414" w:type="dxa"/>
          </w:tcPr>
          <w:p w14:paraId="2253BBBA" w14:textId="77777777" w:rsidR="00112CF7" w:rsidRPr="00BE1811" w:rsidRDefault="00112CF7" w:rsidP="007E6943">
            <w:pPr>
              <w:spacing w:after="0" w:line="240" w:lineRule="auto"/>
              <w:ind w:left="34" w:hanging="34"/>
              <w:rPr>
                <w:i/>
              </w:rPr>
            </w:pPr>
            <w:r w:rsidRPr="00BE1811">
              <w:rPr>
                <w:i/>
              </w:rPr>
              <w:t>Calitatea suportului strategic și administrativ asigurată de organizația care gestionează și exploatează clusterul (beneficiarul direct al proiectului)</w:t>
            </w:r>
          </w:p>
        </w:tc>
        <w:tc>
          <w:tcPr>
            <w:tcW w:w="1561" w:type="dxa"/>
            <w:shd w:val="clear" w:color="auto" w:fill="E6E6E6"/>
          </w:tcPr>
          <w:p w14:paraId="01558F63" w14:textId="77777777" w:rsidR="00112CF7" w:rsidRPr="00BE1811" w:rsidRDefault="00112CF7" w:rsidP="007E6943">
            <w:pPr>
              <w:spacing w:after="0" w:line="240" w:lineRule="auto"/>
              <w:jc w:val="center"/>
              <w:rPr>
                <w:bCs/>
              </w:rPr>
            </w:pPr>
          </w:p>
        </w:tc>
        <w:tc>
          <w:tcPr>
            <w:tcW w:w="1134" w:type="dxa"/>
            <w:shd w:val="clear" w:color="auto" w:fill="E7E6E6"/>
          </w:tcPr>
          <w:p w14:paraId="4A6A8103" w14:textId="77777777" w:rsidR="00112CF7" w:rsidRPr="00BE1811" w:rsidRDefault="00112CF7" w:rsidP="007E6943">
            <w:pPr>
              <w:spacing w:after="0" w:line="240" w:lineRule="auto"/>
              <w:jc w:val="center"/>
            </w:pPr>
          </w:p>
        </w:tc>
        <w:tc>
          <w:tcPr>
            <w:tcW w:w="992" w:type="dxa"/>
          </w:tcPr>
          <w:p w14:paraId="72E424D5" w14:textId="77777777" w:rsidR="00112CF7" w:rsidRPr="00BE1811" w:rsidRDefault="00112CF7" w:rsidP="007E6943">
            <w:pPr>
              <w:spacing w:after="0" w:line="240" w:lineRule="auto"/>
              <w:jc w:val="center"/>
            </w:pPr>
          </w:p>
        </w:tc>
        <w:tc>
          <w:tcPr>
            <w:tcW w:w="1276" w:type="dxa"/>
          </w:tcPr>
          <w:p w14:paraId="3565F564" w14:textId="77777777" w:rsidR="00112CF7" w:rsidRPr="00BE1811" w:rsidRDefault="00112CF7" w:rsidP="007E6943">
            <w:pPr>
              <w:spacing w:after="0" w:line="240" w:lineRule="auto"/>
              <w:jc w:val="center"/>
            </w:pPr>
          </w:p>
        </w:tc>
      </w:tr>
      <w:tr w:rsidR="00112CF7" w:rsidRPr="00BE1811" w14:paraId="7770E21C" w14:textId="77777777" w:rsidTr="007E6943">
        <w:tc>
          <w:tcPr>
            <w:tcW w:w="5414" w:type="dxa"/>
          </w:tcPr>
          <w:p w14:paraId="1460D89B" w14:textId="77777777" w:rsidR="00112CF7" w:rsidRPr="00BE1811" w:rsidRDefault="00112CF7" w:rsidP="007E6943">
            <w:pPr>
              <w:spacing w:after="0" w:line="240" w:lineRule="auto"/>
              <w:ind w:left="34" w:hanging="34"/>
            </w:pPr>
            <w:r w:rsidRPr="00BE1811">
              <w:t>TOTAL punctaj criteriu</w:t>
            </w:r>
          </w:p>
        </w:tc>
        <w:tc>
          <w:tcPr>
            <w:tcW w:w="1561" w:type="dxa"/>
            <w:shd w:val="clear" w:color="auto" w:fill="E6E6E6"/>
          </w:tcPr>
          <w:p w14:paraId="62626FD3" w14:textId="77777777" w:rsidR="00112CF7" w:rsidRPr="00BE1811" w:rsidRDefault="00112CF7" w:rsidP="007E6943">
            <w:pPr>
              <w:spacing w:after="0" w:line="240" w:lineRule="auto"/>
              <w:jc w:val="center"/>
              <w:rPr>
                <w:bCs/>
              </w:rPr>
            </w:pPr>
            <w:r w:rsidRPr="00BE1811">
              <w:rPr>
                <w:bCs/>
              </w:rPr>
              <w:t>-</w:t>
            </w:r>
          </w:p>
        </w:tc>
        <w:tc>
          <w:tcPr>
            <w:tcW w:w="1134" w:type="dxa"/>
            <w:shd w:val="clear" w:color="auto" w:fill="E7E6E6"/>
          </w:tcPr>
          <w:p w14:paraId="7568D05C" w14:textId="77777777" w:rsidR="00112CF7" w:rsidRPr="00BE1811" w:rsidRDefault="00112CF7" w:rsidP="007E6943">
            <w:pPr>
              <w:spacing w:after="0" w:line="240" w:lineRule="auto"/>
              <w:jc w:val="center"/>
            </w:pPr>
            <w:r w:rsidRPr="00BE1811">
              <w:t>-</w:t>
            </w:r>
          </w:p>
        </w:tc>
        <w:tc>
          <w:tcPr>
            <w:tcW w:w="992" w:type="dxa"/>
          </w:tcPr>
          <w:p w14:paraId="510E4A0A" w14:textId="77777777" w:rsidR="00112CF7" w:rsidRPr="00BE1811" w:rsidRDefault="00112CF7" w:rsidP="007E6943">
            <w:pPr>
              <w:spacing w:after="0" w:line="240" w:lineRule="auto"/>
              <w:jc w:val="center"/>
            </w:pPr>
          </w:p>
        </w:tc>
        <w:tc>
          <w:tcPr>
            <w:tcW w:w="1276" w:type="dxa"/>
          </w:tcPr>
          <w:p w14:paraId="2C3B3BC6" w14:textId="77777777" w:rsidR="00112CF7" w:rsidRPr="00BE1811" w:rsidRDefault="00112CF7" w:rsidP="007E6943">
            <w:pPr>
              <w:spacing w:after="0" w:line="240" w:lineRule="auto"/>
              <w:jc w:val="center"/>
            </w:pPr>
          </w:p>
        </w:tc>
      </w:tr>
      <w:tr w:rsidR="00112CF7" w:rsidRPr="00BE1811" w14:paraId="16D128D1" w14:textId="77777777" w:rsidTr="007E6943">
        <w:tc>
          <w:tcPr>
            <w:tcW w:w="10377" w:type="dxa"/>
            <w:gridSpan w:val="5"/>
          </w:tcPr>
          <w:p w14:paraId="409F3B71" w14:textId="77777777" w:rsidR="00112CF7" w:rsidRPr="00BE1811" w:rsidRDefault="00112CF7" w:rsidP="007E6943">
            <w:pPr>
              <w:spacing w:after="0" w:line="240" w:lineRule="auto"/>
              <w:rPr>
                <w:b/>
              </w:rPr>
            </w:pPr>
            <w:r w:rsidRPr="00BE1811">
              <w:rPr>
                <w:b/>
              </w:rPr>
              <w:t>Comentarii:</w:t>
            </w:r>
          </w:p>
          <w:p w14:paraId="37B82DDA" w14:textId="77777777" w:rsidR="00112CF7" w:rsidRPr="00BE1811" w:rsidRDefault="00112CF7" w:rsidP="007E6943">
            <w:pPr>
              <w:spacing w:after="0" w:line="240" w:lineRule="auto"/>
            </w:pPr>
          </w:p>
          <w:p w14:paraId="2FC3C8D5" w14:textId="77777777" w:rsidR="00112CF7" w:rsidRPr="00BE1811" w:rsidRDefault="00112CF7" w:rsidP="007E6943">
            <w:pPr>
              <w:spacing w:after="0" w:line="240" w:lineRule="auto"/>
            </w:pPr>
          </w:p>
          <w:p w14:paraId="04FC558B" w14:textId="77777777" w:rsidR="00112CF7" w:rsidRPr="00BE1811" w:rsidRDefault="00112CF7" w:rsidP="007E6943">
            <w:pPr>
              <w:spacing w:after="0" w:line="240" w:lineRule="auto"/>
            </w:pPr>
          </w:p>
          <w:p w14:paraId="5F6A77E2" w14:textId="77777777" w:rsidR="00112CF7" w:rsidRPr="00BE1811" w:rsidRDefault="00112CF7" w:rsidP="007E6943">
            <w:pPr>
              <w:spacing w:after="0" w:line="240" w:lineRule="auto"/>
            </w:pPr>
          </w:p>
          <w:p w14:paraId="1285F065" w14:textId="77777777" w:rsidR="00112CF7" w:rsidRPr="00BE1811" w:rsidRDefault="00112CF7" w:rsidP="007E6943">
            <w:pPr>
              <w:spacing w:after="0" w:line="240" w:lineRule="auto"/>
            </w:pPr>
          </w:p>
          <w:p w14:paraId="37641D9F" w14:textId="77777777" w:rsidR="00112CF7" w:rsidRPr="00BE1811" w:rsidRDefault="00112CF7" w:rsidP="007E6943">
            <w:pPr>
              <w:spacing w:after="0" w:line="240" w:lineRule="auto"/>
            </w:pPr>
          </w:p>
        </w:tc>
      </w:tr>
    </w:tbl>
    <w:p w14:paraId="71179B69" w14:textId="77777777" w:rsidR="00112CF7" w:rsidRPr="00BE1811" w:rsidRDefault="00112CF7" w:rsidP="00112CF7">
      <w:pPr>
        <w:widowControl w:val="0"/>
        <w:tabs>
          <w:tab w:val="left" w:pos="795"/>
          <w:tab w:val="left" w:pos="6525"/>
        </w:tabs>
        <w:autoSpaceDE w:val="0"/>
        <w:autoSpaceDN w:val="0"/>
        <w:adjustRightInd w:val="0"/>
        <w:spacing w:before="240" w:after="240" w:line="240" w:lineRule="auto"/>
        <w:ind w:right="90"/>
        <w:contextualSpacing/>
      </w:pPr>
    </w:p>
    <w:p w14:paraId="31B201E8" w14:textId="77777777" w:rsidR="00112CF7" w:rsidRPr="00BE1811" w:rsidRDefault="00112CF7" w:rsidP="00112CF7">
      <w:pPr>
        <w:widowControl w:val="0"/>
        <w:tabs>
          <w:tab w:val="left" w:pos="795"/>
          <w:tab w:val="left" w:pos="6525"/>
        </w:tabs>
        <w:autoSpaceDE w:val="0"/>
        <w:autoSpaceDN w:val="0"/>
        <w:adjustRightInd w:val="0"/>
        <w:spacing w:before="240" w:after="240" w:line="240" w:lineRule="auto"/>
        <w:ind w:right="91"/>
        <w:contextualSpacing/>
        <w:rPr>
          <w:b/>
        </w:rPr>
      </w:pPr>
      <w:r w:rsidRPr="00BE1811">
        <w:rPr>
          <w:b/>
        </w:rPr>
        <w:t>TOTAL CRITERII (1+2+3) =</w:t>
      </w:r>
    </w:p>
    <w:p w14:paraId="14FFF760" w14:textId="77777777" w:rsidR="00112CF7" w:rsidRPr="00BE1811" w:rsidRDefault="00112CF7" w:rsidP="00112CF7">
      <w:pPr>
        <w:widowControl w:val="0"/>
        <w:tabs>
          <w:tab w:val="left" w:pos="795"/>
          <w:tab w:val="left" w:pos="6525"/>
        </w:tabs>
        <w:autoSpaceDE w:val="0"/>
        <w:autoSpaceDN w:val="0"/>
        <w:adjustRightInd w:val="0"/>
        <w:spacing w:before="240" w:after="240" w:line="240" w:lineRule="auto"/>
        <w:ind w:right="90"/>
        <w:contextualSpacing/>
        <w:rPr>
          <w:b/>
        </w:rPr>
      </w:pPr>
    </w:p>
    <w:p w14:paraId="3AC1EC67" w14:textId="77777777" w:rsidR="00112CF7" w:rsidRPr="00BE1811" w:rsidRDefault="00112CF7" w:rsidP="00112CF7">
      <w:pPr>
        <w:widowControl w:val="0"/>
        <w:tabs>
          <w:tab w:val="left" w:pos="795"/>
          <w:tab w:val="left" w:pos="6525"/>
        </w:tabs>
        <w:autoSpaceDE w:val="0"/>
        <w:autoSpaceDN w:val="0"/>
        <w:adjustRightInd w:val="0"/>
        <w:spacing w:before="240" w:after="240" w:line="240" w:lineRule="auto"/>
        <w:ind w:right="90"/>
        <w:contextualSpacing/>
        <w:rPr>
          <w:b/>
        </w:rPr>
      </w:pPr>
      <w:r w:rsidRPr="00BE1811">
        <w:rPr>
          <w:b/>
        </w:rPr>
        <w:t>Nume și semnătură</w:t>
      </w:r>
    </w:p>
    <w:p w14:paraId="3C96ECAE" w14:textId="77777777" w:rsidR="00112CF7" w:rsidRPr="00BE1811" w:rsidRDefault="00112CF7" w:rsidP="00112CF7">
      <w:pPr>
        <w:rPr>
          <w:b/>
        </w:rPr>
      </w:pPr>
      <w:r w:rsidRPr="00BE1811">
        <w:rPr>
          <w:b/>
        </w:rPr>
        <w:br w:type="page"/>
      </w:r>
    </w:p>
    <w:p w14:paraId="0502B112" w14:textId="77777777" w:rsidR="00112CF7" w:rsidRPr="00BE1811" w:rsidRDefault="00112CF7" w:rsidP="00112CF7">
      <w:pPr>
        <w:jc w:val="right"/>
        <w:rPr>
          <w:b/>
          <w:noProof/>
        </w:rPr>
      </w:pPr>
      <w:r w:rsidRPr="00BE1811">
        <w:rPr>
          <w:b/>
          <w:noProof/>
        </w:rPr>
        <w:lastRenderedPageBreak/>
        <w:t>ANEXA 7</w:t>
      </w:r>
    </w:p>
    <w:p w14:paraId="534FBB8E" w14:textId="77777777" w:rsidR="00112CF7" w:rsidRPr="00BE1811" w:rsidRDefault="00112CF7" w:rsidP="00112CF7">
      <w:pPr>
        <w:jc w:val="center"/>
        <w:rPr>
          <w:b/>
          <w:noProof/>
        </w:rPr>
      </w:pPr>
      <w:r w:rsidRPr="00BE1811">
        <w:rPr>
          <w:b/>
          <w:noProof/>
        </w:rPr>
        <w:t>Declarație pe proprie răspundere privind eligibilitatea solicitantului</w:t>
      </w:r>
    </w:p>
    <w:p w14:paraId="34DB2362" w14:textId="77777777" w:rsidR="00112CF7" w:rsidRPr="00BE1811" w:rsidRDefault="00112CF7" w:rsidP="00112CF7">
      <w:pPr>
        <w:jc w:val="center"/>
        <w:rPr>
          <w:b/>
          <w:noProof/>
        </w:rPr>
      </w:pPr>
    </w:p>
    <w:p w14:paraId="55E9368D" w14:textId="77777777" w:rsidR="00112CF7" w:rsidRPr="00BE1811" w:rsidRDefault="00112CF7" w:rsidP="00112CF7">
      <w:pPr>
        <w:spacing w:after="0"/>
        <w:ind w:right="-180"/>
        <w:jc w:val="both"/>
      </w:pPr>
    </w:p>
    <w:p w14:paraId="6EDE91CB" w14:textId="77777777" w:rsidR="00112CF7" w:rsidRPr="00BE1811" w:rsidRDefault="00112CF7" w:rsidP="00112CF7">
      <w:pPr>
        <w:spacing w:after="0"/>
        <w:ind w:right="-180"/>
        <w:jc w:val="both"/>
      </w:pPr>
      <w:r w:rsidRPr="00BE1811">
        <w:t xml:space="preserve">Subsemnatul (numele </w:t>
      </w:r>
      <w:proofErr w:type="spellStart"/>
      <w:r w:rsidRPr="00BE1811">
        <w:t>şi</w:t>
      </w:r>
      <w:proofErr w:type="spellEnd"/>
      <w:r w:rsidRPr="00BE1811">
        <w:t xml:space="preserve"> prenumele reprezentantului legal al </w:t>
      </w:r>
      <w:r w:rsidR="00135EA1" w:rsidRPr="00BE1811">
        <w:t>organizației</w:t>
      </w:r>
      <w:r w:rsidR="00135EA1" w:rsidRPr="00BE1811" w:rsidDel="00135EA1">
        <w:t xml:space="preserve"> </w:t>
      </w:r>
      <w:r w:rsidRPr="00BE1811">
        <w:t xml:space="preserve">solicitante)______________, posesor al CI seria _______, nr. _________, eliberată de _______, CNP _____________/ </w:t>
      </w:r>
      <w:proofErr w:type="spellStart"/>
      <w:r w:rsidRPr="00BE1811">
        <w:t>paşaport</w:t>
      </w:r>
      <w:proofErr w:type="spellEnd"/>
      <w:r w:rsidRPr="00BE1811">
        <w:t xml:space="preserve"> nr. ___________, eliberat de ____________, în calitate de </w:t>
      </w:r>
      <w:r w:rsidRPr="00BE1811">
        <w:rPr>
          <w:u w:val="single"/>
        </w:rPr>
        <w:t>(</w:t>
      </w:r>
      <w:proofErr w:type="spellStart"/>
      <w:r w:rsidRPr="00BE1811">
        <w:rPr>
          <w:u w:val="single"/>
        </w:rPr>
        <w:t>funcţia</w:t>
      </w:r>
      <w:proofErr w:type="spellEnd"/>
      <w:r w:rsidRPr="00BE1811">
        <w:rPr>
          <w:u w:val="single"/>
        </w:rPr>
        <w:t xml:space="preserve"> reprezentantului legal al </w:t>
      </w:r>
      <w:r w:rsidR="00135EA1" w:rsidRPr="00BE1811">
        <w:t>organizației</w:t>
      </w:r>
      <w:r w:rsidR="00135EA1" w:rsidRPr="00BE1811" w:rsidDel="00135EA1">
        <w:rPr>
          <w:u w:val="single"/>
        </w:rPr>
        <w:t xml:space="preserve"> </w:t>
      </w:r>
      <w:r w:rsidRPr="00BE1811">
        <w:rPr>
          <w:u w:val="single"/>
        </w:rPr>
        <w:t>solicitante)</w:t>
      </w:r>
      <w:r w:rsidRPr="00BE1811">
        <w:t xml:space="preserve">, cunoscând că falsul în </w:t>
      </w:r>
      <w:proofErr w:type="spellStart"/>
      <w:r w:rsidRPr="00BE1811">
        <w:t>declaraţii</w:t>
      </w:r>
      <w:proofErr w:type="spellEnd"/>
      <w:r w:rsidRPr="00BE1811">
        <w:t xml:space="preserve"> este pedepsit de legea penală, declar pe propria răspundere că: </w:t>
      </w:r>
    </w:p>
    <w:p w14:paraId="6B8BF907" w14:textId="77777777" w:rsidR="00112CF7" w:rsidRPr="00BE1811" w:rsidRDefault="00112CF7" w:rsidP="00112CF7">
      <w:pPr>
        <w:spacing w:after="0"/>
        <w:ind w:right="-180"/>
        <w:jc w:val="both"/>
      </w:pPr>
    </w:p>
    <w:p w14:paraId="73DD6B1D"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1. Ca institutie solicitanta/partenera ma incadrez in categoriile de solicitanti eligibili, asa cum sunt acestia definiti in prezentul ghid al solicitantului.</w:t>
      </w:r>
    </w:p>
    <w:p w14:paraId="10633531"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2. Institutia pe care o reprezint nu înregistreaza la data depunerii Cererii de finanţare şi la data semnării contractului de finanţare obligaţii bugetare nete (diferenţa dintre obligaţiile de plată restante la buget şi sumele de recuperat de la buget), după cum urmează:</w:t>
      </w:r>
    </w:p>
    <w:p w14:paraId="48FC63CE" w14:textId="77777777" w:rsidR="00112CF7" w:rsidRPr="00BE1811" w:rsidRDefault="00112CF7" w:rsidP="00112CF7">
      <w:pPr>
        <w:autoSpaceDE w:val="0"/>
        <w:autoSpaceDN w:val="0"/>
        <w:adjustRightInd w:val="0"/>
        <w:spacing w:after="0" w:line="240" w:lineRule="auto"/>
        <w:ind w:left="720" w:firstLine="720"/>
        <w:jc w:val="both"/>
        <w:rPr>
          <w:noProof/>
        </w:rPr>
      </w:pPr>
      <w:r w:rsidRPr="00BE1811">
        <w:rPr>
          <w:noProof/>
        </w:rPr>
        <w:t>a. mai mari de 1/12 din obligaţiile datorate în ultimele 12 luni - în cazul certificatului de atestare fiscală emis de Agenţia Naţională de Administrare Fiscală</w:t>
      </w:r>
    </w:p>
    <w:p w14:paraId="158DA8DC" w14:textId="77777777" w:rsidR="00112CF7" w:rsidRPr="00BE1811" w:rsidRDefault="00112CF7" w:rsidP="00112CF7">
      <w:pPr>
        <w:autoSpaceDE w:val="0"/>
        <w:autoSpaceDN w:val="0"/>
        <w:adjustRightInd w:val="0"/>
        <w:spacing w:after="0" w:line="240" w:lineRule="auto"/>
        <w:ind w:left="720" w:firstLine="720"/>
        <w:jc w:val="both"/>
        <w:rPr>
          <w:noProof/>
        </w:rPr>
      </w:pPr>
      <w:r w:rsidRPr="00BE1811">
        <w:rPr>
          <w:noProof/>
        </w:rPr>
        <w:t>b. mai mari de 1/6 din totalul obligaţiilor datorate în ultimul semestru - în cazul certificatului de atestare fiscală emis de către autorităţile publice locale.</w:t>
      </w:r>
    </w:p>
    <w:p w14:paraId="7693BD49"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3. Institutia pe care o reprezint nu se află în una din situaţiile incompatibile cu acordarea finanţării din fonduri publice</w:t>
      </w:r>
    </w:p>
    <w:p w14:paraId="1CD190A8"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 xml:space="preserve">4. Institutia pe care o reprezint nu a mai beneficiat de finanţare din fonduri publice în ultimele 36 de luni înainte de data depunerii cererii de finanţare pentru acelaşi proiect/obiectiv (scop). </w:t>
      </w:r>
      <w:r w:rsidRPr="00BE1811">
        <w:t xml:space="preserve"> De asemenea, mă angajez să informez de </w:t>
      </w:r>
      <w:proofErr w:type="spellStart"/>
      <w:r w:rsidRPr="00BE1811">
        <w:t>urgenţă</w:t>
      </w:r>
      <w:proofErr w:type="spellEnd"/>
      <w:r w:rsidRPr="00BE1811">
        <w:t xml:space="preserve"> Autoritatea de Management pentru Programul </w:t>
      </w:r>
      <w:proofErr w:type="spellStart"/>
      <w:r w:rsidRPr="00BE1811">
        <w:t>Operaţional</w:t>
      </w:r>
      <w:proofErr w:type="spellEnd"/>
      <w:r w:rsidRPr="00BE1811">
        <w:t xml:space="preserve"> Competitivitate asupra oricărei </w:t>
      </w:r>
      <w:proofErr w:type="spellStart"/>
      <w:r w:rsidRPr="00BE1811">
        <w:t>situaţii</w:t>
      </w:r>
      <w:proofErr w:type="spellEnd"/>
      <w:r w:rsidRPr="00BE1811">
        <w:t xml:space="preserve"> care contravine aspectelor mai sus </w:t>
      </w:r>
      <w:proofErr w:type="spellStart"/>
      <w:r w:rsidRPr="00BE1811">
        <w:t>menţionate</w:t>
      </w:r>
      <w:proofErr w:type="spellEnd"/>
      <w:r w:rsidRPr="00BE1811">
        <w:t xml:space="preserve">, survenite ulterior transmiterii cererii de </w:t>
      </w:r>
      <w:proofErr w:type="spellStart"/>
      <w:r w:rsidRPr="00BE1811">
        <w:t>finanţare</w:t>
      </w:r>
      <w:proofErr w:type="spellEnd"/>
      <w:r w:rsidRPr="00BE1811">
        <w:t xml:space="preserve"> </w:t>
      </w:r>
      <w:proofErr w:type="spellStart"/>
      <w:r w:rsidRPr="00BE1811">
        <w:t>şi</w:t>
      </w:r>
      <w:proofErr w:type="spellEnd"/>
      <w:r w:rsidRPr="00BE1811">
        <w:t>/sau pe perioada implementării proiectului.</w:t>
      </w:r>
    </w:p>
    <w:p w14:paraId="2EA74FAE"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5. Institutia pe care o reprezint este direct responsabila de pregătirea, managementul si realizarea proiectului, nu acţionează ca intermediar pentru proiectul propus a fi finanţat şi este responsabila pentru asigurarea sustenabilităţii rezultatelor proiectului;</w:t>
      </w:r>
    </w:p>
    <w:p w14:paraId="63A88719"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6. Institutia pe care o reprezint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5353AF76"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7. Ca reprezentant legal al institutiei solicitante nu am suferit condamnări definitive din cauza unei conduite profesionale îndreptate împotriva legii, decizie formulată de o autoritate de judecată ce are forţă de res judicata (ex. împotriva căreia nu se poate face recurs) în ultimele 36 de luni;</w:t>
      </w:r>
    </w:p>
    <w:p w14:paraId="4C7F127D"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8. Ca reprezentant legal al institutiei solicitante nu am comis greşeli grave în conduita profesională, demonstrate prin orice mijloace pe care autoritatea contractantă le poate dovedi;</w:t>
      </w:r>
    </w:p>
    <w:p w14:paraId="41F53055"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9. Ca reprezentant legal al institutiei solicitante nu am fost subiectul unei judecăţi de tip res judicata pentru fraudă, corupţie, implicarea în organizaţii criminale sau în alte activităţi ilegale, în detrimentul intereselor financiare ale Comunităţii Europene;</w:t>
      </w:r>
    </w:p>
    <w:p w14:paraId="764C0E6F"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10. Ca reprezentant legal al institutiei solicitante nu am fost găsit vinovat de încălcarea gravă a contractului din cauza nerespectarii obligaţiilor contractuale în urma unei proceduri de achiziţie sau în urma unei proceduri de acordare a unei finantari nerambursabile, din bugetul comunitar;</w:t>
      </w:r>
    </w:p>
    <w:p w14:paraId="5ED2A532"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11. Ca reprezentant legal al institutiei solicitante nu sunt subiectul unui conflict de interese  (definit conform Legii 161/2003), nu am fost condamnat în ultimii 3 ani, prin hotărâre definitivă a unei instanţe judecătoreşti, pentru o faptă care a adus atingere eticii profesionale sau pentru comiterea unei greşeli în materie profesională si de asemenea nu am fost condamnat, prin hotărâre definitivă a unei instanţe judecătoreşti, pentru fraudă, corupţie, implicarea în organizaţii criminale sau pentru săvârşirea altor infracţiuni împotriva intereselor financiare ale Uniunii Europene.</w:t>
      </w:r>
    </w:p>
    <w:p w14:paraId="52184628" w14:textId="77777777" w:rsidR="00112CF7" w:rsidRPr="00BE1811" w:rsidRDefault="00112CF7" w:rsidP="00112CF7">
      <w:pPr>
        <w:autoSpaceDE w:val="0"/>
        <w:autoSpaceDN w:val="0"/>
        <w:adjustRightInd w:val="0"/>
        <w:spacing w:after="0" w:line="240" w:lineRule="auto"/>
        <w:ind w:firstLine="720"/>
        <w:jc w:val="both"/>
        <w:rPr>
          <w:noProof/>
        </w:rPr>
      </w:pPr>
    </w:p>
    <w:p w14:paraId="084841F4"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 xml:space="preserve">12. Ca reprezentant legal al </w:t>
      </w:r>
      <w:r w:rsidR="00135EA1" w:rsidRPr="00BE1811">
        <w:t>organizației</w:t>
      </w:r>
      <w:r w:rsidR="00135EA1" w:rsidRPr="00BE1811" w:rsidDel="00135EA1">
        <w:rPr>
          <w:noProof/>
        </w:rPr>
        <w:t xml:space="preserve"> </w:t>
      </w:r>
      <w:r w:rsidRPr="00BE1811">
        <w:rPr>
          <w:noProof/>
        </w:rPr>
        <w:t xml:space="preserve">mă angajez să nu furnizez informaţii incorecte  care pot genera inducerea gravă în eroare a Organismului Intermediar (OI) şi a Autorităţii de Management (AM) în cursul participării la cererea de propuneri de proiecte;Declar, cunoscând dispoziţiile din Codul Penal cu privire la falsul în înscrisuride asemenea, că afirmaţiile din această declaraţie sunt adevărate şi că informaţiile incluse în aceasta sunt corecte. </w:t>
      </w:r>
    </w:p>
    <w:p w14:paraId="5716E3D0" w14:textId="77777777" w:rsidR="00112CF7" w:rsidRPr="00BE1811" w:rsidRDefault="00112CF7" w:rsidP="00112CF7">
      <w:pPr>
        <w:tabs>
          <w:tab w:val="num" w:pos="0"/>
        </w:tabs>
        <w:autoSpaceDE w:val="0"/>
        <w:autoSpaceDN w:val="0"/>
        <w:adjustRightInd w:val="0"/>
        <w:spacing w:after="0" w:line="240" w:lineRule="auto"/>
        <w:ind w:firstLine="720"/>
        <w:jc w:val="both"/>
        <w:rPr>
          <w:noProof/>
        </w:rPr>
      </w:pPr>
      <w:r w:rsidRPr="00BE1811">
        <w:rPr>
          <w:noProof/>
        </w:rPr>
        <w:lastRenderedPageBreak/>
        <w:t>13. Institutia pe care o reprezint îndeplineste condiţiile sau cerinţele specifice acţiunii pentru care este lansat apelul.</w:t>
      </w:r>
    </w:p>
    <w:p w14:paraId="242E88EB" w14:textId="77777777" w:rsidR="00112CF7" w:rsidRPr="00BE1811" w:rsidRDefault="00112CF7" w:rsidP="00112CF7">
      <w:pPr>
        <w:tabs>
          <w:tab w:val="num" w:pos="0"/>
        </w:tabs>
        <w:autoSpaceDE w:val="0"/>
        <w:autoSpaceDN w:val="0"/>
        <w:adjustRightInd w:val="0"/>
        <w:spacing w:after="0" w:line="240" w:lineRule="auto"/>
        <w:ind w:firstLine="720"/>
        <w:jc w:val="both"/>
        <w:rPr>
          <w:noProof/>
        </w:rPr>
      </w:pPr>
      <w:r w:rsidRPr="00BE1811">
        <w:rPr>
          <w:noProof/>
        </w:rPr>
        <w:t>14. Proiectul conţine activităţi eligibile specifice şi necesare pentru atingerea rezultatelor previzionate;</w:t>
      </w:r>
    </w:p>
    <w:p w14:paraId="2847577F" w14:textId="77777777" w:rsidR="00112CF7" w:rsidRPr="00BE1811" w:rsidRDefault="00112CF7" w:rsidP="00112CF7">
      <w:pPr>
        <w:tabs>
          <w:tab w:val="num" w:pos="0"/>
        </w:tabs>
        <w:autoSpaceDE w:val="0"/>
        <w:autoSpaceDN w:val="0"/>
        <w:adjustRightInd w:val="0"/>
        <w:spacing w:after="0" w:line="240" w:lineRule="auto"/>
        <w:ind w:firstLine="720"/>
        <w:jc w:val="both"/>
        <w:rPr>
          <w:noProof/>
        </w:rPr>
      </w:pPr>
      <w:r w:rsidRPr="00BE1811">
        <w:rPr>
          <w:noProof/>
        </w:rPr>
        <w:t>15. Proiectul se implementează pe teritoriul României;</w:t>
      </w:r>
    </w:p>
    <w:p w14:paraId="53F4587C"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 xml:space="preserve">16. 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BE1811">
        <w:t>ș</w:t>
      </w:r>
      <w:r w:rsidRPr="00BE1811">
        <w:rPr>
          <w:noProof/>
        </w:rPr>
        <w:t>i de investi</w:t>
      </w:r>
      <w:r w:rsidRPr="00BE1811">
        <w:t>ț</w:t>
      </w:r>
      <w:r w:rsidRPr="00BE1811">
        <w:rPr>
          <w:noProof/>
        </w:rPr>
        <w:t>ii.</w:t>
      </w:r>
    </w:p>
    <w:p w14:paraId="5FF37379" w14:textId="77777777" w:rsidR="00112CF7" w:rsidRPr="00BE1811" w:rsidRDefault="00112CF7" w:rsidP="00112CF7">
      <w:pPr>
        <w:autoSpaceDE w:val="0"/>
        <w:autoSpaceDN w:val="0"/>
        <w:adjustRightInd w:val="0"/>
        <w:spacing w:after="0" w:line="240" w:lineRule="auto"/>
        <w:ind w:firstLine="720"/>
        <w:jc w:val="both"/>
        <w:rPr>
          <w:noProof/>
        </w:rPr>
      </w:pPr>
      <w:r w:rsidRPr="00BE1811">
        <w:rPr>
          <w:noProof/>
        </w:rPr>
        <w:t>17. Proiectul nu va utiliza cu precădere produse naționale în detrimentul produselor importate, urmând a respecta prevederile legale în domeniul achizițiilor</w:t>
      </w:r>
    </w:p>
    <w:p w14:paraId="19A1CE6A" w14:textId="77777777" w:rsidR="00112CF7" w:rsidRPr="00BE1811" w:rsidRDefault="00112CF7" w:rsidP="00112CF7">
      <w:pPr>
        <w:spacing w:after="0" w:line="240" w:lineRule="auto"/>
        <w:ind w:right="-187" w:firstLine="720"/>
        <w:jc w:val="both"/>
        <w:rPr>
          <w:iCs/>
          <w:color w:val="000000"/>
        </w:rPr>
      </w:pPr>
      <w:r w:rsidRPr="00BE1811">
        <w:rPr>
          <w:iCs/>
          <w:color w:val="000000"/>
        </w:rPr>
        <w:t xml:space="preserve">18. </w:t>
      </w:r>
      <w:proofErr w:type="spellStart"/>
      <w:r w:rsidRPr="00BE1811">
        <w:rPr>
          <w:iCs/>
          <w:color w:val="000000"/>
        </w:rPr>
        <w:t>Activităţile</w:t>
      </w:r>
      <w:proofErr w:type="spellEnd"/>
      <w:r w:rsidRPr="00BE1811">
        <w:rPr>
          <w:iCs/>
          <w:color w:val="000000"/>
        </w:rPr>
        <w:t xml:space="preserve"> </w:t>
      </w:r>
      <w:proofErr w:type="spellStart"/>
      <w:r w:rsidRPr="00BE1811">
        <w:rPr>
          <w:iCs/>
          <w:color w:val="000000"/>
        </w:rPr>
        <w:t>şi</w:t>
      </w:r>
      <w:proofErr w:type="spellEnd"/>
      <w:r w:rsidRPr="00BE1811">
        <w:rPr>
          <w:iCs/>
          <w:color w:val="000000"/>
        </w:rPr>
        <w:t xml:space="preserve"> cheltuielile propuse spre finanțare în cadrul proiectului cu titlul:</w:t>
      </w:r>
      <w:r w:rsidRPr="00BE1811">
        <w:rPr>
          <w:color w:val="000000"/>
        </w:rPr>
        <w:t>”…………………………………………………………………………”</w:t>
      </w:r>
      <w:proofErr w:type="spellStart"/>
      <w:r w:rsidRPr="00BE1811">
        <w:rPr>
          <w:iCs/>
          <w:color w:val="000000"/>
        </w:rPr>
        <w:t>şi</w:t>
      </w:r>
      <w:proofErr w:type="spellEnd"/>
      <w:r w:rsidRPr="00BE1811">
        <w:rPr>
          <w:iCs/>
          <w:color w:val="000000"/>
        </w:rPr>
        <w:t xml:space="preserve"> numărul de înregistrare electronică …………………….,depus în  cadrul apelului ……………….) codul apelului. </w:t>
      </w:r>
    </w:p>
    <w:p w14:paraId="6F7869BC" w14:textId="77777777" w:rsidR="00112CF7" w:rsidRPr="00BE1811" w:rsidRDefault="00112CF7" w:rsidP="00112CF7">
      <w:pPr>
        <w:spacing w:after="0" w:line="240" w:lineRule="auto"/>
        <w:ind w:right="-187"/>
        <w:jc w:val="both"/>
        <w:rPr>
          <w:iCs/>
          <w:color w:val="000000"/>
        </w:rPr>
      </w:pPr>
      <w:r w:rsidRPr="00BE1811">
        <w:rPr>
          <w:iCs/>
          <w:color w:val="000000"/>
        </w:rPr>
        <w:t xml:space="preserve">- nu au mai fost </w:t>
      </w:r>
      <w:proofErr w:type="spellStart"/>
      <w:r w:rsidRPr="00BE1811">
        <w:rPr>
          <w:iCs/>
          <w:color w:val="000000"/>
        </w:rPr>
        <w:t>şi</w:t>
      </w:r>
      <w:proofErr w:type="spellEnd"/>
      <w:r w:rsidRPr="00BE1811">
        <w:rPr>
          <w:iCs/>
          <w:color w:val="000000"/>
        </w:rPr>
        <w:t xml:space="preserve"> nu sunt </w:t>
      </w:r>
      <w:proofErr w:type="spellStart"/>
      <w:r w:rsidRPr="00BE1811">
        <w:rPr>
          <w:iCs/>
          <w:color w:val="000000"/>
        </w:rPr>
        <w:t>finanţare</w:t>
      </w:r>
      <w:proofErr w:type="spellEnd"/>
      <w:r w:rsidRPr="00BE1811">
        <w:rPr>
          <w:iCs/>
          <w:color w:val="000000"/>
        </w:rPr>
        <w:t xml:space="preserve"> din fonduri publice (inclusiv UE, norvegiene, </w:t>
      </w:r>
      <w:proofErr w:type="spellStart"/>
      <w:r w:rsidRPr="00BE1811">
        <w:rPr>
          <w:iCs/>
          <w:color w:val="000000"/>
        </w:rPr>
        <w:t>elveţiene</w:t>
      </w:r>
      <w:proofErr w:type="spellEnd"/>
      <w:r w:rsidRPr="00BE1811">
        <w:rPr>
          <w:iCs/>
          <w:color w:val="000000"/>
        </w:rPr>
        <w:t>) sau din partea instituțiilor financiare internaționale ( dubla finanțare ) integral sau parțial:_</w:t>
      </w:r>
    </w:p>
    <w:p w14:paraId="797D3818" w14:textId="77777777" w:rsidR="00112CF7" w:rsidRPr="00BE1811" w:rsidRDefault="00112CF7" w:rsidP="00112CF7">
      <w:pPr>
        <w:spacing w:after="0" w:line="240" w:lineRule="auto"/>
        <w:ind w:right="-187"/>
        <w:jc w:val="both"/>
        <w:rPr>
          <w:iCs/>
          <w:color w:val="000000"/>
        </w:rPr>
      </w:pPr>
      <w:r w:rsidRPr="00BE1811">
        <w:rPr>
          <w:iCs/>
          <w:color w:val="000000"/>
        </w:rPr>
        <w:t xml:space="preserve">- nu au fost </w:t>
      </w:r>
      <w:proofErr w:type="spellStart"/>
      <w:r w:rsidRPr="00BE1811">
        <w:rPr>
          <w:iCs/>
          <w:color w:val="000000"/>
        </w:rPr>
        <w:t>şi</w:t>
      </w:r>
      <w:proofErr w:type="spellEnd"/>
      <w:r w:rsidRPr="00BE1811">
        <w:rPr>
          <w:iCs/>
          <w:color w:val="000000"/>
        </w:rPr>
        <w:t xml:space="preserve"> nu fac obiectul unei alte solicitări de sprijin financiar din fonduri publice (inclusiv UE, norvegiene, </w:t>
      </w:r>
      <w:proofErr w:type="spellStart"/>
      <w:r w:rsidRPr="00BE1811">
        <w:rPr>
          <w:iCs/>
          <w:color w:val="000000"/>
        </w:rPr>
        <w:t>elvetiene</w:t>
      </w:r>
      <w:proofErr w:type="spellEnd"/>
      <w:r w:rsidRPr="00BE1811">
        <w:rPr>
          <w:iCs/>
          <w:color w:val="000000"/>
        </w:rPr>
        <w:t xml:space="preserve">) sau fac parte instituțiilor financiare </w:t>
      </w:r>
      <w:proofErr w:type="spellStart"/>
      <w:r w:rsidRPr="00BE1811">
        <w:rPr>
          <w:iCs/>
          <w:color w:val="000000"/>
        </w:rPr>
        <w:t>intrenaţionale</w:t>
      </w:r>
      <w:proofErr w:type="spellEnd"/>
      <w:r w:rsidRPr="00BE1811">
        <w:rPr>
          <w:iCs/>
          <w:color w:val="000000"/>
        </w:rPr>
        <w:t xml:space="preserve"> (dublă </w:t>
      </w:r>
      <w:proofErr w:type="spellStart"/>
      <w:r w:rsidRPr="00BE1811">
        <w:rPr>
          <w:iCs/>
          <w:color w:val="000000"/>
        </w:rPr>
        <w:t>finanţare</w:t>
      </w:r>
      <w:proofErr w:type="spellEnd"/>
      <w:r w:rsidRPr="00BE1811">
        <w:rPr>
          <w:iCs/>
          <w:color w:val="000000"/>
        </w:rPr>
        <w:t xml:space="preserve">), integral sau </w:t>
      </w:r>
      <w:proofErr w:type="spellStart"/>
      <w:r w:rsidRPr="00BE1811">
        <w:rPr>
          <w:iCs/>
          <w:color w:val="000000"/>
        </w:rPr>
        <w:t>parţial</w:t>
      </w:r>
      <w:proofErr w:type="spellEnd"/>
      <w:r w:rsidRPr="00BE1811">
        <w:rPr>
          <w:iCs/>
          <w:color w:val="000000"/>
        </w:rPr>
        <w:t xml:space="preserve"> . </w:t>
      </w:r>
    </w:p>
    <w:p w14:paraId="53DDF903" w14:textId="77777777" w:rsidR="00112CF7" w:rsidRPr="00BE1811" w:rsidRDefault="00112CF7" w:rsidP="00112CF7">
      <w:pPr>
        <w:spacing w:after="0" w:line="240" w:lineRule="auto"/>
        <w:ind w:right="-187"/>
        <w:jc w:val="both"/>
        <w:rPr>
          <w:noProof/>
        </w:rPr>
      </w:pPr>
    </w:p>
    <w:p w14:paraId="05A6D185" w14:textId="77777777" w:rsidR="00112CF7" w:rsidRPr="00BE1811" w:rsidRDefault="00112CF7" w:rsidP="00112CF7">
      <w:pPr>
        <w:widowControl w:val="0"/>
        <w:tabs>
          <w:tab w:val="left" w:pos="680"/>
        </w:tabs>
        <w:autoSpaceDE w:val="0"/>
        <w:autoSpaceDN w:val="0"/>
        <w:adjustRightInd w:val="0"/>
        <w:spacing w:after="0" w:line="240" w:lineRule="auto"/>
        <w:rPr>
          <w:noProof/>
        </w:rPr>
      </w:pPr>
      <w:r w:rsidRPr="00BE1811">
        <w:rPr>
          <w:noProof/>
        </w:rPr>
        <w:t>De asmenea mă angajez să informez AMPOC asupra oricărei situaţii care contravine aspectelor mai sus menţionate ulterior transmiterii cererii de finanţare şi /sau pe perioada de implementării proiectului.</w:t>
      </w:r>
    </w:p>
    <w:p w14:paraId="6BC07E3B" w14:textId="77777777" w:rsidR="00112CF7" w:rsidRPr="00BE1811" w:rsidRDefault="00112CF7" w:rsidP="00112CF7">
      <w:pPr>
        <w:autoSpaceDE w:val="0"/>
        <w:autoSpaceDN w:val="0"/>
        <w:adjustRightInd w:val="0"/>
        <w:spacing w:after="0" w:line="240" w:lineRule="auto"/>
        <w:ind w:firstLine="720"/>
        <w:jc w:val="both"/>
        <w:rPr>
          <w:noProof/>
        </w:rPr>
      </w:pPr>
    </w:p>
    <w:p w14:paraId="52B79000" w14:textId="77777777" w:rsidR="00112CF7" w:rsidRPr="00BE1811" w:rsidRDefault="00112CF7" w:rsidP="00112CF7">
      <w:pPr>
        <w:autoSpaceDE w:val="0"/>
        <w:autoSpaceDN w:val="0"/>
        <w:adjustRightInd w:val="0"/>
        <w:spacing w:after="0" w:line="240" w:lineRule="auto"/>
        <w:jc w:val="both"/>
        <w:rPr>
          <w:i/>
          <w:iCs/>
          <w:noProof/>
        </w:rPr>
      </w:pPr>
      <w:r w:rsidRPr="00BE1811">
        <w:rPr>
          <w:noProof/>
        </w:rPr>
        <w:t xml:space="preserve">Declar că sunt pe deplin autorizat să semnez această declaraţie în numele </w:t>
      </w:r>
      <w:r w:rsidRPr="00BE1811">
        <w:rPr>
          <w:i/>
          <w:iCs/>
          <w:noProof/>
        </w:rPr>
        <w:t>&lt;denumire solicitant&gt;.</w:t>
      </w:r>
    </w:p>
    <w:p w14:paraId="671C1F7F" w14:textId="77777777" w:rsidR="00112CF7" w:rsidRPr="00BE1811" w:rsidRDefault="00112CF7" w:rsidP="00112CF7">
      <w:pPr>
        <w:autoSpaceDE w:val="0"/>
        <w:autoSpaceDN w:val="0"/>
        <w:adjustRightInd w:val="0"/>
        <w:spacing w:after="0" w:line="240" w:lineRule="auto"/>
        <w:jc w:val="both"/>
        <w:rPr>
          <w:noProof/>
        </w:rPr>
      </w:pPr>
      <w:r w:rsidRPr="00BE1811">
        <w:rPr>
          <w:noProof/>
        </w:rPr>
        <w:t>Declar, de asemenea, că afirmaţiile din această declaraţie sunt adevărate şi că informaţiile incluse în aceasta sunt corecte.</w:t>
      </w:r>
    </w:p>
    <w:p w14:paraId="3CF140A0" w14:textId="77777777" w:rsidR="00112CF7" w:rsidRPr="00BE1811" w:rsidRDefault="00112CF7" w:rsidP="00112CF7">
      <w:pPr>
        <w:spacing w:after="0"/>
        <w:ind w:right="-180"/>
        <w:jc w:val="both"/>
      </w:pPr>
    </w:p>
    <w:p w14:paraId="0E490CC6" w14:textId="77777777" w:rsidR="00112CF7" w:rsidRPr="00BE1811" w:rsidRDefault="00112CF7" w:rsidP="00112CF7">
      <w:pPr>
        <w:spacing w:before="60" w:after="60" w:line="240" w:lineRule="auto"/>
        <w:jc w:val="both"/>
      </w:pPr>
    </w:p>
    <w:p w14:paraId="237BC8D2" w14:textId="77777777" w:rsidR="00112CF7" w:rsidRPr="00BE1811" w:rsidRDefault="00112CF7" w:rsidP="00112CF7">
      <w:pPr>
        <w:rPr>
          <w:b/>
        </w:rPr>
      </w:pPr>
      <w:proofErr w:type="spellStart"/>
      <w:r w:rsidRPr="00BE1811">
        <w:rPr>
          <w:b/>
        </w:rPr>
        <w:t>Declaraţie</w:t>
      </w:r>
      <w:proofErr w:type="spellEnd"/>
      <w:r w:rsidRPr="00BE1811">
        <w:rPr>
          <w:b/>
        </w:rPr>
        <w:t xml:space="preserve"> pe proprie răspundere, sub </w:t>
      </w:r>
      <w:proofErr w:type="spellStart"/>
      <w:r w:rsidRPr="00BE1811">
        <w:rPr>
          <w:b/>
        </w:rPr>
        <w:t>sancţiunile</w:t>
      </w:r>
      <w:proofErr w:type="spellEnd"/>
      <w:r w:rsidRPr="00BE1811">
        <w:rPr>
          <w:b/>
        </w:rPr>
        <w:t xml:space="preserve"> aplicate faptei de fals în acte publice.</w:t>
      </w:r>
    </w:p>
    <w:tbl>
      <w:tblPr>
        <w:tblW w:w="0" w:type="auto"/>
        <w:tblLook w:val="00A0" w:firstRow="1" w:lastRow="0" w:firstColumn="1" w:lastColumn="0" w:noHBand="0" w:noVBand="0"/>
      </w:tblPr>
      <w:tblGrid>
        <w:gridCol w:w="4621"/>
        <w:gridCol w:w="4622"/>
      </w:tblGrid>
      <w:tr w:rsidR="00112CF7" w:rsidRPr="00BE1811" w14:paraId="31F6D785" w14:textId="77777777" w:rsidTr="007E6943">
        <w:tc>
          <w:tcPr>
            <w:tcW w:w="4621" w:type="dxa"/>
          </w:tcPr>
          <w:p w14:paraId="5ED3DF4D" w14:textId="77777777" w:rsidR="00112CF7" w:rsidRPr="00BE1811" w:rsidRDefault="00112CF7" w:rsidP="007E6943">
            <w:pPr>
              <w:autoSpaceDE w:val="0"/>
              <w:autoSpaceDN w:val="0"/>
              <w:adjustRightInd w:val="0"/>
              <w:jc w:val="both"/>
              <w:rPr>
                <w:i/>
                <w:iCs/>
                <w:noProof/>
                <w:lang w:eastAsia="ro-RO"/>
              </w:rPr>
            </w:pPr>
          </w:p>
          <w:p w14:paraId="012A83F7" w14:textId="77777777" w:rsidR="00112CF7" w:rsidRPr="00BE1811" w:rsidRDefault="00112CF7" w:rsidP="007E6943">
            <w:pPr>
              <w:autoSpaceDE w:val="0"/>
              <w:autoSpaceDN w:val="0"/>
              <w:adjustRightInd w:val="0"/>
              <w:jc w:val="both"/>
              <w:rPr>
                <w:noProof/>
                <w:color w:val="000000"/>
              </w:rPr>
            </w:pPr>
            <w:r w:rsidRPr="00BE1811">
              <w:rPr>
                <w:i/>
                <w:iCs/>
                <w:noProof/>
                <w:lang w:eastAsia="ro-RO"/>
              </w:rPr>
              <w:t>&lt;denumire oficială solicitant&gt;</w:t>
            </w:r>
          </w:p>
        </w:tc>
        <w:tc>
          <w:tcPr>
            <w:tcW w:w="4622" w:type="dxa"/>
          </w:tcPr>
          <w:p w14:paraId="571538ED" w14:textId="77777777" w:rsidR="00112CF7" w:rsidRPr="00BE1811" w:rsidRDefault="00112CF7" w:rsidP="007E6943">
            <w:pPr>
              <w:jc w:val="both"/>
              <w:rPr>
                <w:iCs/>
                <w:noProof/>
                <w:lang w:eastAsia="ro-RO"/>
              </w:rPr>
            </w:pPr>
            <w:r w:rsidRPr="00BE1811">
              <w:rPr>
                <w:iCs/>
                <w:noProof/>
                <w:lang w:eastAsia="ro-RO"/>
              </w:rPr>
              <w:t>Reprezentant legal</w:t>
            </w:r>
          </w:p>
          <w:p w14:paraId="6435BDA7" w14:textId="77777777" w:rsidR="00112CF7" w:rsidRPr="00BE1811" w:rsidRDefault="00112CF7" w:rsidP="007E6943">
            <w:pPr>
              <w:jc w:val="both"/>
              <w:rPr>
                <w:iCs/>
                <w:noProof/>
                <w:lang w:eastAsia="ro-RO"/>
              </w:rPr>
            </w:pPr>
          </w:p>
          <w:p w14:paraId="7CB9A800" w14:textId="77777777" w:rsidR="00112CF7" w:rsidRPr="00BE1811" w:rsidRDefault="00112CF7" w:rsidP="007E6943">
            <w:pPr>
              <w:jc w:val="both"/>
              <w:rPr>
                <w:i/>
                <w:iCs/>
                <w:noProof/>
                <w:lang w:eastAsia="ro-RO"/>
              </w:rPr>
            </w:pPr>
            <w:r w:rsidRPr="00BE1811">
              <w:rPr>
                <w:i/>
                <w:iCs/>
                <w:noProof/>
                <w:lang w:eastAsia="ro-RO"/>
              </w:rPr>
              <w:t>&lt;</w:t>
            </w:r>
            <w:r w:rsidRPr="00BE1811">
              <w:rPr>
                <w:i/>
                <w:noProof/>
              </w:rPr>
              <w:t xml:space="preserve">funcţie </w:t>
            </w:r>
            <w:r w:rsidRPr="00BE1811">
              <w:rPr>
                <w:i/>
                <w:iCs/>
                <w:noProof/>
                <w:lang w:eastAsia="ro-RO"/>
              </w:rPr>
              <w:t>reprezentant legal &gt;</w:t>
            </w:r>
          </w:p>
          <w:p w14:paraId="796EFD42" w14:textId="77777777" w:rsidR="00112CF7" w:rsidRPr="00BE1811" w:rsidRDefault="00112CF7" w:rsidP="007E6943">
            <w:pPr>
              <w:jc w:val="both"/>
              <w:rPr>
                <w:noProof/>
              </w:rPr>
            </w:pPr>
            <w:r w:rsidRPr="00BE1811">
              <w:rPr>
                <w:i/>
                <w:iCs/>
                <w:noProof/>
                <w:lang w:eastAsia="ro-RO"/>
              </w:rPr>
              <w:t>&lt;nume, prenume reprezentant legal*&gt;</w:t>
            </w:r>
          </w:p>
        </w:tc>
      </w:tr>
      <w:tr w:rsidR="00112CF7" w:rsidRPr="00BE1811" w14:paraId="0E8A990D" w14:textId="77777777" w:rsidTr="007E6943">
        <w:tc>
          <w:tcPr>
            <w:tcW w:w="4621" w:type="dxa"/>
          </w:tcPr>
          <w:p w14:paraId="65B6DD9C" w14:textId="77777777" w:rsidR="00112CF7" w:rsidRPr="00BE1811" w:rsidRDefault="00112CF7" w:rsidP="007E6943">
            <w:pPr>
              <w:jc w:val="both"/>
              <w:rPr>
                <w:noProof/>
              </w:rPr>
            </w:pPr>
          </w:p>
        </w:tc>
        <w:tc>
          <w:tcPr>
            <w:tcW w:w="4622" w:type="dxa"/>
          </w:tcPr>
          <w:p w14:paraId="336090C6" w14:textId="77777777" w:rsidR="00112CF7" w:rsidRPr="00BE1811" w:rsidRDefault="00112CF7" w:rsidP="007E6943">
            <w:pPr>
              <w:jc w:val="both"/>
              <w:rPr>
                <w:i/>
                <w:iCs/>
                <w:noProof/>
                <w:lang w:eastAsia="ro-RO"/>
              </w:rPr>
            </w:pPr>
          </w:p>
          <w:p w14:paraId="1A9ED360" w14:textId="77777777" w:rsidR="00112CF7" w:rsidRPr="00BE1811" w:rsidRDefault="00112CF7" w:rsidP="007E6943">
            <w:pPr>
              <w:jc w:val="both"/>
              <w:rPr>
                <w:i/>
                <w:iCs/>
                <w:noProof/>
                <w:lang w:eastAsia="ro-RO"/>
              </w:rPr>
            </w:pPr>
            <w:r w:rsidRPr="00BE1811">
              <w:rPr>
                <w:i/>
                <w:iCs/>
                <w:noProof/>
                <w:lang w:eastAsia="ro-RO"/>
              </w:rPr>
              <w:t>&lt;semnătură reprezentant legal&gt;</w:t>
            </w:r>
          </w:p>
          <w:p w14:paraId="5A1FBC60" w14:textId="77777777" w:rsidR="00112CF7" w:rsidRPr="00BE1811" w:rsidRDefault="00112CF7" w:rsidP="007E6943">
            <w:pPr>
              <w:jc w:val="both"/>
              <w:rPr>
                <w:noProof/>
              </w:rPr>
            </w:pPr>
          </w:p>
        </w:tc>
      </w:tr>
      <w:tr w:rsidR="00112CF7" w:rsidRPr="00BE1811" w14:paraId="7BC9D369" w14:textId="77777777" w:rsidTr="007E6943">
        <w:tc>
          <w:tcPr>
            <w:tcW w:w="4621" w:type="dxa"/>
          </w:tcPr>
          <w:p w14:paraId="761E49F5" w14:textId="77777777" w:rsidR="00112CF7" w:rsidRPr="00BE1811" w:rsidRDefault="00112CF7" w:rsidP="007E6943">
            <w:pPr>
              <w:jc w:val="both"/>
              <w:rPr>
                <w:noProof/>
              </w:rPr>
            </w:pPr>
            <w:r w:rsidRPr="00BE1811">
              <w:rPr>
                <w:noProof/>
                <w:color w:val="000000"/>
              </w:rPr>
              <w:t xml:space="preserve">Data : </w:t>
            </w:r>
            <w:r w:rsidRPr="00BE1811">
              <w:rPr>
                <w:i/>
                <w:iCs/>
                <w:noProof/>
                <w:lang w:eastAsia="ro-RO"/>
              </w:rPr>
              <w:t>&lt;zz/ll/aa&gt;</w:t>
            </w:r>
          </w:p>
        </w:tc>
        <w:tc>
          <w:tcPr>
            <w:tcW w:w="4622" w:type="dxa"/>
          </w:tcPr>
          <w:p w14:paraId="03082BBA" w14:textId="77777777" w:rsidR="00112CF7" w:rsidRPr="00BE1811" w:rsidRDefault="00112CF7" w:rsidP="007E6943">
            <w:pPr>
              <w:autoSpaceDE w:val="0"/>
              <w:autoSpaceDN w:val="0"/>
              <w:adjustRightInd w:val="0"/>
              <w:jc w:val="both"/>
              <w:rPr>
                <w:i/>
                <w:iCs/>
                <w:noProof/>
                <w:lang w:eastAsia="ro-RO"/>
              </w:rPr>
            </w:pPr>
          </w:p>
          <w:p w14:paraId="6B822B73" w14:textId="11B29177" w:rsidR="00112CF7" w:rsidRPr="00BE1811" w:rsidRDefault="00112CF7" w:rsidP="007E6943">
            <w:pPr>
              <w:autoSpaceDE w:val="0"/>
              <w:autoSpaceDN w:val="0"/>
              <w:adjustRightInd w:val="0"/>
              <w:jc w:val="both"/>
              <w:rPr>
                <w:noProof/>
                <w:color w:val="000000"/>
              </w:rPr>
            </w:pPr>
          </w:p>
        </w:tc>
      </w:tr>
    </w:tbl>
    <w:p w14:paraId="08C06500" w14:textId="77777777" w:rsidR="00112CF7" w:rsidRPr="00BE1811" w:rsidRDefault="00112CF7" w:rsidP="00112CF7">
      <w:pPr>
        <w:pStyle w:val="FootnoteText"/>
        <w:rPr>
          <w:sz w:val="22"/>
          <w:szCs w:val="22"/>
          <w:lang w:val="ro-RO"/>
        </w:rPr>
      </w:pPr>
      <w:r w:rsidRPr="00BE1811">
        <w:rPr>
          <w:sz w:val="22"/>
          <w:szCs w:val="22"/>
          <w:lang w:val="ro-RO"/>
        </w:rPr>
        <w:t xml:space="preserve">*) Se va completa cu majuscule </w:t>
      </w:r>
      <w:proofErr w:type="spellStart"/>
      <w:r w:rsidRPr="00BE1811">
        <w:rPr>
          <w:sz w:val="22"/>
          <w:szCs w:val="22"/>
          <w:lang w:val="ro-RO"/>
        </w:rPr>
        <w:t>şi</w:t>
      </w:r>
      <w:proofErr w:type="spellEnd"/>
      <w:r w:rsidRPr="00BE1811">
        <w:rPr>
          <w:sz w:val="22"/>
          <w:szCs w:val="22"/>
          <w:lang w:val="ro-RO"/>
        </w:rPr>
        <w:t xml:space="preserve"> fără abrevieri</w:t>
      </w:r>
    </w:p>
    <w:p w14:paraId="57EF5C3C" w14:textId="77777777" w:rsidR="00112CF7" w:rsidRPr="00BE1811" w:rsidRDefault="00112CF7" w:rsidP="00112CF7">
      <w:pPr>
        <w:pStyle w:val="FootnoteText"/>
        <w:rPr>
          <w:sz w:val="22"/>
          <w:szCs w:val="22"/>
          <w:lang w:val="ro-RO"/>
        </w:rPr>
      </w:pPr>
    </w:p>
    <w:p w14:paraId="14B23C39" w14:textId="77777777" w:rsidR="00112CF7" w:rsidRPr="00BE1811" w:rsidRDefault="00112CF7" w:rsidP="00112CF7">
      <w:pPr>
        <w:pStyle w:val="FootnoteText"/>
        <w:rPr>
          <w:sz w:val="22"/>
          <w:szCs w:val="22"/>
          <w:lang w:val="ro-RO"/>
        </w:rPr>
      </w:pPr>
    </w:p>
    <w:p w14:paraId="14BD02B1" w14:textId="77777777" w:rsidR="00112CF7" w:rsidRPr="00BE1811" w:rsidRDefault="00112CF7" w:rsidP="00112CF7">
      <w:pPr>
        <w:pStyle w:val="FootnoteText"/>
        <w:rPr>
          <w:sz w:val="22"/>
          <w:szCs w:val="22"/>
          <w:lang w:val="ro-RO"/>
        </w:rPr>
      </w:pPr>
    </w:p>
    <w:p w14:paraId="2CB9CA36" w14:textId="77777777" w:rsidR="00D231E1" w:rsidRPr="00BE1811" w:rsidRDefault="00D231E1" w:rsidP="00112CF7">
      <w:pPr>
        <w:jc w:val="right"/>
        <w:rPr>
          <w:b/>
          <w:iCs/>
          <w:noProof/>
          <w:color w:val="000000"/>
        </w:rPr>
      </w:pPr>
    </w:p>
    <w:p w14:paraId="6E8F4153" w14:textId="77777777" w:rsidR="00D231E1" w:rsidRPr="00BE1811" w:rsidRDefault="00D231E1" w:rsidP="00112CF7">
      <w:pPr>
        <w:jc w:val="right"/>
        <w:rPr>
          <w:b/>
          <w:iCs/>
          <w:noProof/>
          <w:color w:val="000000"/>
        </w:rPr>
      </w:pPr>
    </w:p>
    <w:p w14:paraId="08C9F77B" w14:textId="77777777" w:rsidR="00D231E1" w:rsidRPr="00BE1811" w:rsidRDefault="00D231E1" w:rsidP="00112CF7">
      <w:pPr>
        <w:jc w:val="right"/>
        <w:rPr>
          <w:b/>
          <w:iCs/>
          <w:noProof/>
          <w:color w:val="000000"/>
        </w:rPr>
      </w:pPr>
    </w:p>
    <w:p w14:paraId="4727D392" w14:textId="77777777" w:rsidR="00D231E1" w:rsidRPr="00BE1811" w:rsidRDefault="00D231E1" w:rsidP="00112CF7">
      <w:pPr>
        <w:jc w:val="right"/>
        <w:rPr>
          <w:b/>
          <w:iCs/>
          <w:noProof/>
          <w:color w:val="000000"/>
        </w:rPr>
      </w:pPr>
    </w:p>
    <w:p w14:paraId="5DEC501E" w14:textId="77777777" w:rsidR="00D231E1" w:rsidRPr="00BE1811" w:rsidRDefault="00D231E1" w:rsidP="00112CF7">
      <w:pPr>
        <w:jc w:val="right"/>
        <w:rPr>
          <w:b/>
          <w:iCs/>
          <w:noProof/>
          <w:color w:val="000000"/>
        </w:rPr>
      </w:pPr>
    </w:p>
    <w:p w14:paraId="321D0BAE" w14:textId="77777777" w:rsidR="00112CF7" w:rsidRPr="00BE1811" w:rsidRDefault="00112CF7" w:rsidP="00112CF7">
      <w:pPr>
        <w:jc w:val="right"/>
        <w:rPr>
          <w:b/>
          <w:iCs/>
          <w:noProof/>
          <w:color w:val="000000"/>
        </w:rPr>
      </w:pPr>
      <w:r w:rsidRPr="00BE1811">
        <w:rPr>
          <w:b/>
          <w:iCs/>
          <w:noProof/>
          <w:color w:val="000000"/>
        </w:rPr>
        <w:lastRenderedPageBreak/>
        <w:t xml:space="preserve">Anexa 8 </w:t>
      </w:r>
    </w:p>
    <w:p w14:paraId="1F55E1B6" w14:textId="77777777" w:rsidR="00112CF7" w:rsidRPr="00BE1811" w:rsidRDefault="00112CF7" w:rsidP="00112CF7">
      <w:pPr>
        <w:jc w:val="center"/>
        <w:rPr>
          <w:b/>
          <w:iCs/>
          <w:noProof/>
          <w:color w:val="000000"/>
        </w:rPr>
      </w:pPr>
      <w:r w:rsidRPr="00BE1811">
        <w:rPr>
          <w:b/>
          <w:iCs/>
          <w:noProof/>
          <w:color w:val="000000"/>
        </w:rPr>
        <w:t>Declaratie de angajament</w:t>
      </w:r>
    </w:p>
    <w:p w14:paraId="3CC0D23E" w14:textId="77777777" w:rsidR="00112CF7" w:rsidRPr="00BE1811" w:rsidRDefault="00112CF7" w:rsidP="00112CF7">
      <w:pPr>
        <w:spacing w:after="0"/>
        <w:ind w:right="-180"/>
        <w:jc w:val="both"/>
      </w:pPr>
      <w:r w:rsidRPr="00BE1811">
        <w:t xml:space="preserve">Subsemnatul (numele </w:t>
      </w:r>
      <w:proofErr w:type="spellStart"/>
      <w:r w:rsidRPr="00BE1811">
        <w:t>şi</w:t>
      </w:r>
      <w:proofErr w:type="spellEnd"/>
      <w:r w:rsidRPr="00BE1811">
        <w:t xml:space="preserve"> prenumele reprezentantului legal al </w:t>
      </w:r>
      <w:r w:rsidR="00135EA1" w:rsidRPr="00BE1811">
        <w:t>organizației</w:t>
      </w:r>
      <w:r w:rsidR="00135EA1" w:rsidRPr="00BE1811" w:rsidDel="00135EA1">
        <w:t xml:space="preserve"> </w:t>
      </w:r>
      <w:r w:rsidRPr="00BE1811">
        <w:t xml:space="preserve">solicitante)______________, posesor al CI seria _______, nr. _________, eliberată de _______, CNP _____________/ </w:t>
      </w:r>
      <w:proofErr w:type="spellStart"/>
      <w:r w:rsidRPr="00BE1811">
        <w:t>paşaport</w:t>
      </w:r>
      <w:proofErr w:type="spellEnd"/>
      <w:r w:rsidRPr="00BE1811">
        <w:t xml:space="preserve"> nr. ___________, eliberat de ____________, în calitate de </w:t>
      </w:r>
      <w:r w:rsidRPr="00BE1811">
        <w:rPr>
          <w:u w:val="single"/>
        </w:rPr>
        <w:t>(</w:t>
      </w:r>
      <w:proofErr w:type="spellStart"/>
      <w:r w:rsidRPr="00BE1811">
        <w:rPr>
          <w:u w:val="single"/>
        </w:rPr>
        <w:t>funcţia</w:t>
      </w:r>
      <w:proofErr w:type="spellEnd"/>
      <w:r w:rsidRPr="00BE1811">
        <w:rPr>
          <w:u w:val="single"/>
        </w:rPr>
        <w:t xml:space="preserve"> reprezentantului legal al </w:t>
      </w:r>
      <w:r w:rsidR="00135EA1" w:rsidRPr="00BE1811">
        <w:t>organizației</w:t>
      </w:r>
      <w:r w:rsidR="00135EA1" w:rsidRPr="00BE1811" w:rsidDel="00135EA1">
        <w:rPr>
          <w:u w:val="single"/>
        </w:rPr>
        <w:t xml:space="preserve"> </w:t>
      </w:r>
      <w:r w:rsidRPr="00BE1811">
        <w:rPr>
          <w:u w:val="single"/>
        </w:rPr>
        <w:t>solicitante)</w:t>
      </w:r>
      <w:r w:rsidRPr="00BE1811">
        <w:t xml:space="preserve">, cunoscând că falsul în </w:t>
      </w:r>
      <w:proofErr w:type="spellStart"/>
      <w:r w:rsidRPr="00BE1811">
        <w:t>declaraţii</w:t>
      </w:r>
      <w:proofErr w:type="spellEnd"/>
      <w:r w:rsidRPr="00BE1811">
        <w:t xml:space="preserve"> este pedepsit de legea penală, declar pe propria răspundere că </w:t>
      </w:r>
      <w:proofErr w:type="spellStart"/>
      <w:r w:rsidRPr="00BE1811">
        <w:t>institutia</w:t>
      </w:r>
      <w:proofErr w:type="spellEnd"/>
      <w:r w:rsidRPr="00BE1811">
        <w:t xml:space="preserve"> pe care o reprezint poate dovedi că </w:t>
      </w:r>
      <w:r w:rsidRPr="00BE1811">
        <w:rPr>
          <w:rFonts w:eastAsia="MS Mincho"/>
          <w:color w:val="000000"/>
        </w:rPr>
        <w:t xml:space="preserve">are resursele financiare necesare pentru </w:t>
      </w:r>
      <w:proofErr w:type="spellStart"/>
      <w:r w:rsidRPr="00BE1811">
        <w:rPr>
          <w:rFonts w:eastAsia="MS Mincho"/>
          <w:color w:val="000000"/>
        </w:rPr>
        <w:t>susţinerea</w:t>
      </w:r>
      <w:proofErr w:type="spellEnd"/>
      <w:r w:rsidRPr="00BE1811">
        <w:rPr>
          <w:rFonts w:eastAsia="MS Mincho"/>
          <w:color w:val="000000"/>
        </w:rPr>
        <w:t xml:space="preserve"> implementării proiectului </w:t>
      </w:r>
      <w:proofErr w:type="spellStart"/>
      <w:r w:rsidRPr="00BE1811">
        <w:rPr>
          <w:rFonts w:eastAsia="MS Mincho"/>
          <w:color w:val="000000"/>
        </w:rPr>
        <w:t>şi</w:t>
      </w:r>
      <w:proofErr w:type="spellEnd"/>
      <w:r w:rsidRPr="00BE1811">
        <w:rPr>
          <w:rFonts w:eastAsia="MS Mincho"/>
          <w:color w:val="000000"/>
        </w:rPr>
        <w:t xml:space="preserve"> mă angajez:</w:t>
      </w:r>
    </w:p>
    <w:p w14:paraId="4C4E672B" w14:textId="77777777" w:rsidR="00112CF7" w:rsidRPr="00BE1811" w:rsidRDefault="00112CF7" w:rsidP="00112CF7">
      <w:pPr>
        <w:spacing w:before="120" w:after="0" w:line="288" w:lineRule="auto"/>
        <w:ind w:left="360"/>
        <w:jc w:val="both"/>
        <w:rPr>
          <w:rFonts w:eastAsia="MS Mincho"/>
          <w:color w:val="000000"/>
        </w:rPr>
      </w:pPr>
      <w:r w:rsidRPr="00BE1811">
        <w:rPr>
          <w:rFonts w:eastAsia="MS Mincho"/>
          <w:color w:val="000000"/>
        </w:rPr>
        <w:t>1.</w:t>
      </w:r>
      <w:r w:rsidRPr="00BE1811">
        <w:rPr>
          <w:rFonts w:eastAsia="MS Mincho"/>
          <w:color w:val="000000"/>
        </w:rPr>
        <w:tab/>
        <w:t xml:space="preserve"> să asigur </w:t>
      </w:r>
      <w:proofErr w:type="spellStart"/>
      <w:r w:rsidRPr="00BE1811">
        <w:rPr>
          <w:rFonts w:eastAsia="MS Mincho"/>
          <w:color w:val="000000"/>
        </w:rPr>
        <w:t>condiţiile</w:t>
      </w:r>
      <w:proofErr w:type="spellEnd"/>
      <w:r w:rsidRPr="00BE1811">
        <w:rPr>
          <w:rFonts w:eastAsia="MS Mincho"/>
          <w:color w:val="000000"/>
        </w:rPr>
        <w:t xml:space="preserve"> de </w:t>
      </w:r>
      <w:proofErr w:type="spellStart"/>
      <w:r w:rsidRPr="00BE1811">
        <w:rPr>
          <w:rFonts w:eastAsia="MS Mincho"/>
          <w:color w:val="000000"/>
        </w:rPr>
        <w:t>desfăşurare</w:t>
      </w:r>
      <w:proofErr w:type="spellEnd"/>
      <w:r w:rsidRPr="00BE1811">
        <w:rPr>
          <w:rFonts w:eastAsia="MS Mincho"/>
          <w:color w:val="000000"/>
        </w:rPr>
        <w:t xml:space="preserve"> optimă a </w:t>
      </w:r>
      <w:proofErr w:type="spellStart"/>
      <w:r w:rsidRPr="00BE1811">
        <w:rPr>
          <w:rFonts w:eastAsia="MS Mincho"/>
          <w:color w:val="000000"/>
        </w:rPr>
        <w:t>activităţilor</w:t>
      </w:r>
      <w:proofErr w:type="spellEnd"/>
      <w:r w:rsidRPr="00BE1811">
        <w:rPr>
          <w:rFonts w:eastAsia="MS Mincho"/>
          <w:color w:val="000000"/>
        </w:rPr>
        <w:t xml:space="preserve"> proiectului </w:t>
      </w:r>
      <w:proofErr w:type="spellStart"/>
      <w:r w:rsidRPr="00BE1811">
        <w:rPr>
          <w:rFonts w:eastAsia="MS Mincho"/>
          <w:color w:val="000000"/>
        </w:rPr>
        <w:t>şi</w:t>
      </w:r>
      <w:proofErr w:type="spellEnd"/>
      <w:r w:rsidRPr="00BE1811">
        <w:rPr>
          <w:rFonts w:eastAsia="MS Mincho"/>
          <w:color w:val="000000"/>
        </w:rPr>
        <w:t xml:space="preserve"> să acord sprijin echipei de management </w:t>
      </w:r>
      <w:proofErr w:type="spellStart"/>
      <w:r w:rsidRPr="00BE1811">
        <w:rPr>
          <w:rFonts w:eastAsia="MS Mincho"/>
          <w:color w:val="000000"/>
        </w:rPr>
        <w:t>şi</w:t>
      </w:r>
      <w:proofErr w:type="spellEnd"/>
      <w:r w:rsidRPr="00BE1811">
        <w:rPr>
          <w:rFonts w:eastAsia="MS Mincho"/>
          <w:color w:val="000000"/>
        </w:rPr>
        <w:t xml:space="preserve"> implementare în luarea deciziilor legate de proiect;</w:t>
      </w:r>
    </w:p>
    <w:p w14:paraId="76D8C3DF" w14:textId="77777777" w:rsidR="00112CF7" w:rsidRPr="00BE1811" w:rsidRDefault="00112CF7" w:rsidP="00112CF7">
      <w:pPr>
        <w:spacing w:before="120" w:after="0" w:line="288" w:lineRule="auto"/>
        <w:ind w:left="360"/>
        <w:jc w:val="both"/>
        <w:rPr>
          <w:rFonts w:eastAsia="MS Mincho"/>
          <w:color w:val="000000"/>
        </w:rPr>
      </w:pPr>
      <w:r w:rsidRPr="00BE1811">
        <w:rPr>
          <w:rFonts w:eastAsia="MS Mincho"/>
          <w:color w:val="000000"/>
        </w:rPr>
        <w:t>2.</w:t>
      </w:r>
      <w:r w:rsidRPr="00BE1811">
        <w:rPr>
          <w:rFonts w:eastAsia="MS Mincho"/>
          <w:color w:val="000000"/>
        </w:rPr>
        <w:tab/>
        <w:t xml:space="preserve">să asigur </w:t>
      </w:r>
      <w:proofErr w:type="spellStart"/>
      <w:r w:rsidRPr="00BE1811">
        <w:rPr>
          <w:rFonts w:eastAsia="MS Mincho"/>
          <w:color w:val="000000"/>
        </w:rPr>
        <w:t>contribuţia</w:t>
      </w:r>
      <w:proofErr w:type="spellEnd"/>
      <w:r w:rsidRPr="00BE1811">
        <w:rPr>
          <w:rFonts w:eastAsia="MS Mincho"/>
          <w:color w:val="000000"/>
        </w:rPr>
        <w:t xml:space="preserve"> proprie din costurile eligibile </w:t>
      </w:r>
      <w:proofErr w:type="spellStart"/>
      <w:r w:rsidRPr="00BE1811">
        <w:rPr>
          <w:rFonts w:eastAsia="MS Mincho"/>
          <w:color w:val="000000"/>
        </w:rPr>
        <w:t>şi</w:t>
      </w:r>
      <w:proofErr w:type="spellEnd"/>
      <w:r w:rsidRPr="00BE1811">
        <w:rPr>
          <w:rFonts w:eastAsia="MS Mincho"/>
          <w:color w:val="000000"/>
        </w:rPr>
        <w:t xml:space="preserve"> să </w:t>
      </w:r>
      <w:proofErr w:type="spellStart"/>
      <w:r w:rsidRPr="00BE1811">
        <w:rPr>
          <w:rFonts w:eastAsia="MS Mincho"/>
          <w:color w:val="000000"/>
        </w:rPr>
        <w:t>finanţez</w:t>
      </w:r>
      <w:proofErr w:type="spellEnd"/>
      <w:r w:rsidRPr="00BE1811">
        <w:rPr>
          <w:rFonts w:eastAsia="MS Mincho"/>
          <w:color w:val="000000"/>
        </w:rPr>
        <w:t xml:space="preserve"> costurile neeligibile care îmi revin, aferente proiectului; </w:t>
      </w:r>
    </w:p>
    <w:p w14:paraId="74DF2763" w14:textId="77777777" w:rsidR="00112CF7" w:rsidRPr="00BE1811" w:rsidRDefault="00112CF7" w:rsidP="00112CF7">
      <w:pPr>
        <w:spacing w:before="120" w:after="0" w:line="288" w:lineRule="auto"/>
        <w:ind w:left="360"/>
        <w:jc w:val="both"/>
        <w:rPr>
          <w:rFonts w:eastAsia="MS Mincho"/>
          <w:color w:val="000000"/>
        </w:rPr>
      </w:pPr>
      <w:r w:rsidRPr="00BE1811">
        <w:rPr>
          <w:rFonts w:eastAsia="MS Mincho"/>
          <w:color w:val="000000"/>
        </w:rPr>
        <w:t>3.</w:t>
      </w:r>
      <w:r w:rsidRPr="00BE1811">
        <w:rPr>
          <w:rFonts w:eastAsia="MS Mincho"/>
          <w:color w:val="000000"/>
        </w:rPr>
        <w:tab/>
        <w:t xml:space="preserve">sa </w:t>
      </w:r>
      <w:proofErr w:type="spellStart"/>
      <w:r w:rsidRPr="00BE1811">
        <w:rPr>
          <w:rFonts w:eastAsia="MS Mincho"/>
          <w:color w:val="000000"/>
        </w:rPr>
        <w:t>finanţez</w:t>
      </w:r>
      <w:proofErr w:type="spellEnd"/>
      <w:r w:rsidRPr="00BE1811">
        <w:rPr>
          <w:rFonts w:eastAsia="MS Mincho"/>
          <w:color w:val="000000"/>
        </w:rPr>
        <w:t xml:space="preserve"> cheltuielile care îmi revin până la rambursarea sumelor aprobate, astfel încât să se asigure implementarea optimă a proiectului; </w:t>
      </w:r>
    </w:p>
    <w:p w14:paraId="2FF6F807" w14:textId="77777777" w:rsidR="00112CF7" w:rsidRPr="00BE1811" w:rsidRDefault="00112CF7" w:rsidP="00112CF7">
      <w:pPr>
        <w:spacing w:before="120" w:after="0" w:line="288" w:lineRule="auto"/>
        <w:ind w:left="360"/>
        <w:jc w:val="both"/>
        <w:rPr>
          <w:rFonts w:eastAsia="MS Mincho"/>
          <w:color w:val="000000"/>
        </w:rPr>
      </w:pPr>
      <w:r w:rsidRPr="00BE1811">
        <w:rPr>
          <w:rFonts w:eastAsia="MS Mincho"/>
          <w:color w:val="000000"/>
        </w:rPr>
        <w:t>4.</w:t>
      </w:r>
      <w:r w:rsidRPr="00BE1811">
        <w:rPr>
          <w:rFonts w:eastAsia="MS Mincho"/>
          <w:color w:val="000000"/>
        </w:rPr>
        <w:tab/>
        <w:t xml:space="preserve">să nu încerc să </w:t>
      </w:r>
      <w:proofErr w:type="spellStart"/>
      <w:r w:rsidRPr="00BE1811">
        <w:rPr>
          <w:rFonts w:eastAsia="MS Mincho"/>
          <w:color w:val="000000"/>
        </w:rPr>
        <w:t>obţin</w:t>
      </w:r>
      <w:proofErr w:type="spellEnd"/>
      <w:r w:rsidRPr="00BE1811">
        <w:rPr>
          <w:rFonts w:eastAsia="MS Mincho"/>
          <w:color w:val="000000"/>
        </w:rPr>
        <w:t xml:space="preserve"> </w:t>
      </w:r>
      <w:proofErr w:type="spellStart"/>
      <w:r w:rsidRPr="00BE1811">
        <w:rPr>
          <w:rFonts w:eastAsia="MS Mincho"/>
          <w:color w:val="000000"/>
        </w:rPr>
        <w:t>informaţii</w:t>
      </w:r>
      <w:proofErr w:type="spellEnd"/>
      <w:r w:rsidRPr="00BE1811">
        <w:rPr>
          <w:rFonts w:eastAsia="MS Mincho"/>
          <w:color w:val="000000"/>
        </w:rPr>
        <w:t xml:space="preserve"> </w:t>
      </w:r>
      <w:proofErr w:type="spellStart"/>
      <w:r w:rsidRPr="00BE1811">
        <w:rPr>
          <w:rFonts w:eastAsia="MS Mincho"/>
          <w:color w:val="000000"/>
        </w:rPr>
        <w:t>confidenţiale</w:t>
      </w:r>
      <w:proofErr w:type="spellEnd"/>
      <w:r w:rsidRPr="00BE1811">
        <w:rPr>
          <w:rFonts w:eastAsia="MS Mincho"/>
          <w:color w:val="000000"/>
        </w:rPr>
        <w:t xml:space="preserve"> legate de stadiul evaluării proiectului sau să </w:t>
      </w:r>
      <w:proofErr w:type="spellStart"/>
      <w:r w:rsidRPr="00BE1811">
        <w:rPr>
          <w:rFonts w:eastAsia="MS Mincho"/>
          <w:color w:val="000000"/>
        </w:rPr>
        <w:t>influenţez</w:t>
      </w:r>
      <w:proofErr w:type="spellEnd"/>
      <w:r w:rsidRPr="00BE1811">
        <w:rPr>
          <w:rFonts w:eastAsia="MS Mincho"/>
          <w:color w:val="000000"/>
        </w:rPr>
        <w:t xml:space="preserve"> personalul OI/comitetul de evaluare/</w:t>
      </w:r>
      <w:proofErr w:type="spellStart"/>
      <w:r w:rsidRPr="00BE1811">
        <w:rPr>
          <w:rFonts w:eastAsia="MS Mincho"/>
          <w:color w:val="000000"/>
        </w:rPr>
        <w:t>experţii</w:t>
      </w:r>
      <w:proofErr w:type="spellEnd"/>
      <w:r w:rsidRPr="00BE1811">
        <w:rPr>
          <w:rFonts w:eastAsia="MS Mincho"/>
          <w:color w:val="000000"/>
        </w:rPr>
        <w:t xml:space="preserve"> evaluatori în timpul procesului de evaluare </w:t>
      </w:r>
      <w:proofErr w:type="spellStart"/>
      <w:r w:rsidRPr="00BE1811">
        <w:rPr>
          <w:rFonts w:eastAsia="MS Mincho"/>
          <w:color w:val="000000"/>
        </w:rPr>
        <w:t>şi</w:t>
      </w:r>
      <w:proofErr w:type="spellEnd"/>
      <w:r w:rsidRPr="00BE1811">
        <w:rPr>
          <w:rFonts w:eastAsia="MS Mincho"/>
          <w:color w:val="000000"/>
        </w:rPr>
        <w:t xml:space="preserve"> </w:t>
      </w:r>
      <w:proofErr w:type="spellStart"/>
      <w:r w:rsidRPr="00BE1811">
        <w:rPr>
          <w:rFonts w:eastAsia="MS Mincho"/>
          <w:color w:val="000000"/>
        </w:rPr>
        <w:t>selecţie</w:t>
      </w:r>
      <w:proofErr w:type="spellEnd"/>
      <w:r w:rsidRPr="00BE1811">
        <w:rPr>
          <w:rFonts w:eastAsia="MS Mincho"/>
          <w:color w:val="000000"/>
        </w:rPr>
        <w:t xml:space="preserve"> .</w:t>
      </w:r>
    </w:p>
    <w:p w14:paraId="3095F026" w14:textId="77777777" w:rsidR="00112CF7" w:rsidRPr="00BE1811" w:rsidRDefault="00112CF7" w:rsidP="00112CF7">
      <w:pPr>
        <w:spacing w:before="120" w:after="0" w:line="288" w:lineRule="auto"/>
        <w:ind w:left="360"/>
        <w:jc w:val="both"/>
        <w:rPr>
          <w:rFonts w:eastAsia="MS Mincho"/>
          <w:color w:val="000000"/>
        </w:rPr>
      </w:pPr>
      <w:r w:rsidRPr="00BE1811">
        <w:rPr>
          <w:rFonts w:eastAsia="MS Mincho"/>
          <w:color w:val="000000"/>
        </w:rPr>
        <w:t>5.</w:t>
      </w:r>
      <w:r w:rsidRPr="00BE1811">
        <w:rPr>
          <w:rFonts w:eastAsia="MS Mincho"/>
          <w:color w:val="000000"/>
        </w:rPr>
        <w:tab/>
        <w:t xml:space="preserve">să </w:t>
      </w:r>
      <w:proofErr w:type="spellStart"/>
      <w:r w:rsidRPr="00BE1811">
        <w:rPr>
          <w:rFonts w:eastAsia="MS Mincho"/>
          <w:color w:val="000000"/>
        </w:rPr>
        <w:t>menţin</w:t>
      </w:r>
      <w:proofErr w:type="spellEnd"/>
      <w:r w:rsidRPr="00BE1811">
        <w:rPr>
          <w:rFonts w:eastAsia="MS Mincho"/>
          <w:color w:val="000000"/>
        </w:rPr>
        <w:t xml:space="preserve"> rezultatul proiectului, natura </w:t>
      </w:r>
      <w:proofErr w:type="spellStart"/>
      <w:r w:rsidRPr="00BE1811">
        <w:rPr>
          <w:rFonts w:eastAsia="MS Mincho"/>
          <w:color w:val="000000"/>
        </w:rPr>
        <w:t>activităţii</w:t>
      </w:r>
      <w:proofErr w:type="spellEnd"/>
      <w:r w:rsidRPr="00BE1811">
        <w:rPr>
          <w:rFonts w:eastAsia="MS Mincho"/>
          <w:color w:val="000000"/>
        </w:rPr>
        <w:t xml:space="preserve"> pentru care s-a acordat </w:t>
      </w:r>
      <w:proofErr w:type="spellStart"/>
      <w:r w:rsidRPr="00BE1811">
        <w:rPr>
          <w:rFonts w:eastAsia="MS Mincho"/>
          <w:color w:val="000000"/>
        </w:rPr>
        <w:t>finanţarea</w:t>
      </w:r>
      <w:proofErr w:type="spellEnd"/>
      <w:r w:rsidRPr="00BE1811">
        <w:rPr>
          <w:rFonts w:eastAsia="MS Mincho"/>
          <w:color w:val="000000"/>
        </w:rPr>
        <w:t xml:space="preserve"> </w:t>
      </w:r>
      <w:proofErr w:type="spellStart"/>
      <w:r w:rsidRPr="00BE1811">
        <w:rPr>
          <w:rFonts w:eastAsia="MS Mincho"/>
          <w:color w:val="000000"/>
        </w:rPr>
        <w:t>şi</w:t>
      </w:r>
      <w:proofErr w:type="spellEnd"/>
      <w:r w:rsidRPr="00BE1811">
        <w:rPr>
          <w:rFonts w:eastAsia="MS Mincho"/>
          <w:color w:val="000000"/>
        </w:rPr>
        <w:t xml:space="preserve"> să asigur exploatarea </w:t>
      </w:r>
      <w:proofErr w:type="spellStart"/>
      <w:r w:rsidRPr="00BE1811">
        <w:rPr>
          <w:rFonts w:eastAsia="MS Mincho"/>
          <w:color w:val="000000"/>
        </w:rPr>
        <w:t>şi</w:t>
      </w:r>
      <w:proofErr w:type="spellEnd"/>
      <w:r w:rsidRPr="00BE1811">
        <w:rPr>
          <w:rFonts w:eastAsia="MS Mincho"/>
          <w:color w:val="000000"/>
        </w:rPr>
        <w:t xml:space="preserve"> </w:t>
      </w:r>
      <w:proofErr w:type="spellStart"/>
      <w:r w:rsidRPr="00BE1811">
        <w:rPr>
          <w:rFonts w:eastAsia="MS Mincho"/>
          <w:color w:val="000000"/>
        </w:rPr>
        <w:t>mentenanţa</w:t>
      </w:r>
      <w:proofErr w:type="spellEnd"/>
      <w:r w:rsidRPr="00BE1811">
        <w:rPr>
          <w:rFonts w:eastAsia="MS Mincho"/>
          <w:color w:val="000000"/>
        </w:rPr>
        <w:t xml:space="preserve"> conform prevederilor din ghidul </w:t>
      </w:r>
      <w:proofErr w:type="spellStart"/>
      <w:r w:rsidRPr="00BE1811">
        <w:rPr>
          <w:rFonts w:eastAsia="MS Mincho"/>
          <w:color w:val="000000"/>
        </w:rPr>
        <w:t>solicitantulului</w:t>
      </w:r>
      <w:proofErr w:type="spellEnd"/>
      <w:r w:rsidRPr="00BE1811">
        <w:rPr>
          <w:rFonts w:eastAsia="MS Mincho"/>
          <w:color w:val="000000"/>
        </w:rPr>
        <w:t xml:space="preserve">; </w:t>
      </w:r>
    </w:p>
    <w:p w14:paraId="032A9FD9" w14:textId="77777777" w:rsidR="00112CF7" w:rsidRPr="00BE1811" w:rsidRDefault="00112CF7" w:rsidP="00112CF7">
      <w:pPr>
        <w:spacing w:before="120" w:after="0" w:line="288" w:lineRule="auto"/>
        <w:ind w:left="360"/>
        <w:jc w:val="both"/>
        <w:rPr>
          <w:rFonts w:eastAsia="MS Mincho"/>
          <w:color w:val="000000"/>
        </w:rPr>
      </w:pPr>
      <w:r w:rsidRPr="00BE1811">
        <w:rPr>
          <w:rFonts w:eastAsia="MS Mincho"/>
          <w:color w:val="000000"/>
        </w:rPr>
        <w:t>6.</w:t>
      </w:r>
      <w:r w:rsidRPr="00BE1811">
        <w:rPr>
          <w:rFonts w:eastAsia="MS Mincho"/>
          <w:color w:val="000000"/>
        </w:rPr>
        <w:tab/>
        <w:t xml:space="preserve">să asigur </w:t>
      </w:r>
      <w:proofErr w:type="spellStart"/>
      <w:r w:rsidRPr="00BE1811">
        <w:rPr>
          <w:rFonts w:eastAsia="MS Mincho"/>
          <w:color w:val="000000"/>
        </w:rPr>
        <w:t>folosinţa</w:t>
      </w:r>
      <w:proofErr w:type="spellEnd"/>
      <w:r w:rsidRPr="00BE1811">
        <w:rPr>
          <w:rFonts w:eastAsia="MS Mincho"/>
          <w:color w:val="000000"/>
        </w:rPr>
        <w:t xml:space="preserve"> echipamentelor </w:t>
      </w:r>
      <w:proofErr w:type="spellStart"/>
      <w:r w:rsidRPr="00BE1811">
        <w:rPr>
          <w:rFonts w:eastAsia="MS Mincho"/>
          <w:color w:val="000000"/>
        </w:rPr>
        <w:t>şi</w:t>
      </w:r>
      <w:proofErr w:type="spellEnd"/>
      <w:r w:rsidRPr="00BE1811">
        <w:rPr>
          <w:rFonts w:eastAsia="MS Mincho"/>
          <w:color w:val="000000"/>
        </w:rPr>
        <w:t xml:space="preserve"> </w:t>
      </w:r>
      <w:proofErr w:type="spellStart"/>
      <w:r w:rsidRPr="00BE1811">
        <w:rPr>
          <w:rFonts w:eastAsia="MS Mincho"/>
          <w:color w:val="000000"/>
        </w:rPr>
        <w:t>aplicaţiilor</w:t>
      </w:r>
      <w:proofErr w:type="spellEnd"/>
      <w:r w:rsidRPr="00BE1811">
        <w:rPr>
          <w:rFonts w:eastAsia="MS Mincho"/>
          <w:color w:val="000000"/>
        </w:rPr>
        <w:t xml:space="preserve"> pentru scopul declarat în proiect;</w:t>
      </w:r>
    </w:p>
    <w:p w14:paraId="15430A99" w14:textId="77777777" w:rsidR="00112CF7" w:rsidRPr="00BE1811" w:rsidRDefault="00112CF7" w:rsidP="00112CF7">
      <w:pPr>
        <w:spacing w:before="120" w:after="0" w:line="288" w:lineRule="auto"/>
        <w:ind w:left="360"/>
        <w:jc w:val="both"/>
        <w:rPr>
          <w:rFonts w:eastAsia="MS Mincho"/>
          <w:color w:val="000000"/>
        </w:rPr>
      </w:pPr>
      <w:r w:rsidRPr="00BE1811">
        <w:rPr>
          <w:rFonts w:eastAsia="MS Mincho"/>
          <w:color w:val="000000"/>
        </w:rPr>
        <w:t>7.</w:t>
      </w:r>
      <w:r w:rsidRPr="00BE1811">
        <w:rPr>
          <w:rFonts w:eastAsia="MS Mincho"/>
          <w:color w:val="000000"/>
        </w:rPr>
        <w:tab/>
        <w:t xml:space="preserve">să </w:t>
      </w:r>
      <w:proofErr w:type="spellStart"/>
      <w:r w:rsidRPr="00BE1811">
        <w:rPr>
          <w:rFonts w:eastAsia="MS Mincho"/>
          <w:color w:val="000000"/>
        </w:rPr>
        <w:t>ataşez</w:t>
      </w:r>
      <w:proofErr w:type="spellEnd"/>
      <w:r w:rsidRPr="00BE1811">
        <w:rPr>
          <w:rFonts w:eastAsia="MS Mincho"/>
          <w:color w:val="000000"/>
        </w:rPr>
        <w:t xml:space="preserve"> la ultima cerere de rambursare raportul de audit final realizat de un auditor extern, care  certifica faptul că proiectul este implementat în </w:t>
      </w:r>
      <w:proofErr w:type="spellStart"/>
      <w:r w:rsidRPr="00BE1811">
        <w:rPr>
          <w:rFonts w:eastAsia="MS Mincho"/>
          <w:color w:val="000000"/>
        </w:rPr>
        <w:t>locaţia</w:t>
      </w:r>
      <w:proofErr w:type="spellEnd"/>
      <w:r w:rsidRPr="00BE1811">
        <w:rPr>
          <w:rFonts w:eastAsia="MS Mincho"/>
          <w:color w:val="000000"/>
        </w:rPr>
        <w:t xml:space="preserve"> </w:t>
      </w:r>
      <w:proofErr w:type="spellStart"/>
      <w:r w:rsidRPr="00BE1811">
        <w:rPr>
          <w:rFonts w:eastAsia="MS Mincho"/>
          <w:color w:val="000000"/>
        </w:rPr>
        <w:t>menţionată</w:t>
      </w:r>
      <w:proofErr w:type="spellEnd"/>
      <w:r w:rsidRPr="00BE1811">
        <w:rPr>
          <w:rFonts w:eastAsia="MS Mincho"/>
          <w:color w:val="000000"/>
        </w:rPr>
        <w:t xml:space="preserve"> în contract, că este în stare de </w:t>
      </w:r>
      <w:proofErr w:type="spellStart"/>
      <w:r w:rsidRPr="00BE1811">
        <w:rPr>
          <w:rFonts w:eastAsia="MS Mincho"/>
          <w:color w:val="000000"/>
        </w:rPr>
        <w:t>funcţionare</w:t>
      </w:r>
      <w:proofErr w:type="spellEnd"/>
      <w:r w:rsidRPr="00BE1811">
        <w:rPr>
          <w:rFonts w:eastAsia="MS Mincho"/>
          <w:color w:val="000000"/>
        </w:rPr>
        <w:t xml:space="preserve"> </w:t>
      </w:r>
      <w:proofErr w:type="spellStart"/>
      <w:r w:rsidRPr="00BE1811">
        <w:rPr>
          <w:rFonts w:eastAsia="MS Mincho"/>
          <w:color w:val="000000"/>
        </w:rPr>
        <w:t>şi</w:t>
      </w:r>
      <w:proofErr w:type="spellEnd"/>
      <w:r w:rsidRPr="00BE1811">
        <w:rPr>
          <w:rFonts w:eastAsia="MS Mincho"/>
          <w:color w:val="000000"/>
        </w:rPr>
        <w:t xml:space="preserve"> că din punct de vedere tehnic </w:t>
      </w:r>
      <w:proofErr w:type="spellStart"/>
      <w:r w:rsidRPr="00BE1811">
        <w:rPr>
          <w:rFonts w:eastAsia="MS Mincho"/>
          <w:color w:val="000000"/>
        </w:rPr>
        <w:t>şi</w:t>
      </w:r>
      <w:proofErr w:type="spellEnd"/>
      <w:r w:rsidRPr="00BE1811">
        <w:rPr>
          <w:rFonts w:eastAsia="MS Mincho"/>
          <w:color w:val="000000"/>
        </w:rPr>
        <w:t xml:space="preserve"> economic respectă </w:t>
      </w:r>
      <w:proofErr w:type="spellStart"/>
      <w:r w:rsidRPr="00BE1811">
        <w:rPr>
          <w:rFonts w:eastAsia="MS Mincho"/>
          <w:color w:val="000000"/>
        </w:rPr>
        <w:t>obligaţiile</w:t>
      </w:r>
      <w:proofErr w:type="spellEnd"/>
      <w:r w:rsidRPr="00BE1811">
        <w:rPr>
          <w:rFonts w:eastAsia="MS Mincho"/>
          <w:color w:val="000000"/>
        </w:rPr>
        <w:t xml:space="preserve"> asumate prin contractul de </w:t>
      </w:r>
      <w:proofErr w:type="spellStart"/>
      <w:r w:rsidRPr="00BE1811">
        <w:rPr>
          <w:rFonts w:eastAsia="MS Mincho"/>
          <w:color w:val="000000"/>
        </w:rPr>
        <w:t>finanţare</w:t>
      </w:r>
      <w:proofErr w:type="spellEnd"/>
      <w:r w:rsidRPr="00BE1811">
        <w:rPr>
          <w:rFonts w:eastAsia="MS Mincho"/>
          <w:color w:val="000000"/>
        </w:rPr>
        <w:t xml:space="preserve"> </w:t>
      </w:r>
      <w:r w:rsidRPr="00BE1811">
        <w:rPr>
          <w:rFonts w:eastAsia="MS Mincho"/>
          <w:i/>
          <w:iCs/>
          <w:color w:val="000000"/>
        </w:rPr>
        <w:t xml:space="preserve">– </w:t>
      </w:r>
    </w:p>
    <w:p w14:paraId="47FA3CFE" w14:textId="77777777" w:rsidR="00112CF7" w:rsidRPr="00BE1811" w:rsidRDefault="00112CF7" w:rsidP="00112CF7">
      <w:pPr>
        <w:spacing w:before="120" w:after="0" w:line="288" w:lineRule="auto"/>
        <w:ind w:left="360"/>
        <w:jc w:val="both"/>
        <w:rPr>
          <w:rFonts w:eastAsia="MS Mincho"/>
          <w:color w:val="000000"/>
        </w:rPr>
      </w:pPr>
      <w:r w:rsidRPr="00BE1811">
        <w:rPr>
          <w:rFonts w:eastAsia="MS Mincho"/>
          <w:color w:val="000000"/>
        </w:rPr>
        <w:t>8.</w:t>
      </w:r>
      <w:r w:rsidRPr="00BE1811">
        <w:rPr>
          <w:rFonts w:eastAsia="MS Mincho"/>
          <w:color w:val="000000"/>
        </w:rPr>
        <w:tab/>
        <w:t xml:space="preserve">să asigur capacitatea </w:t>
      </w:r>
      <w:proofErr w:type="spellStart"/>
      <w:r w:rsidRPr="00BE1811">
        <w:rPr>
          <w:rFonts w:eastAsia="MS Mincho"/>
          <w:color w:val="000000"/>
        </w:rPr>
        <w:t>operaţională</w:t>
      </w:r>
      <w:proofErr w:type="spellEnd"/>
      <w:r w:rsidRPr="00BE1811">
        <w:rPr>
          <w:rFonts w:eastAsia="MS Mincho"/>
          <w:color w:val="000000"/>
        </w:rPr>
        <w:t xml:space="preserve"> </w:t>
      </w:r>
      <w:proofErr w:type="spellStart"/>
      <w:r w:rsidRPr="00BE1811">
        <w:rPr>
          <w:rFonts w:eastAsia="MS Mincho"/>
          <w:color w:val="000000"/>
        </w:rPr>
        <w:t>şi</w:t>
      </w:r>
      <w:proofErr w:type="spellEnd"/>
      <w:r w:rsidRPr="00BE1811">
        <w:rPr>
          <w:rFonts w:eastAsia="MS Mincho"/>
          <w:color w:val="000000"/>
        </w:rPr>
        <w:t xml:space="preserve"> administrativă necesare implementării proiectului (resurse umane suficiente </w:t>
      </w:r>
      <w:proofErr w:type="spellStart"/>
      <w:r w:rsidRPr="00BE1811">
        <w:rPr>
          <w:rFonts w:eastAsia="MS Mincho"/>
          <w:color w:val="000000"/>
        </w:rPr>
        <w:t>şi</w:t>
      </w:r>
      <w:proofErr w:type="spellEnd"/>
      <w:r w:rsidRPr="00BE1811">
        <w:rPr>
          <w:rFonts w:eastAsia="MS Mincho"/>
          <w:color w:val="000000"/>
        </w:rPr>
        <w:t xml:space="preserve"> resurse materiale necesare);</w:t>
      </w:r>
    </w:p>
    <w:p w14:paraId="6602A999" w14:textId="77777777" w:rsidR="00112CF7" w:rsidRPr="00BE1811" w:rsidRDefault="00112CF7" w:rsidP="00112CF7">
      <w:pPr>
        <w:spacing w:before="120" w:after="0" w:line="288" w:lineRule="auto"/>
        <w:ind w:left="360"/>
        <w:jc w:val="both"/>
        <w:rPr>
          <w:rFonts w:eastAsia="MS Mincho"/>
          <w:color w:val="000000"/>
        </w:rPr>
      </w:pPr>
      <w:r w:rsidRPr="00BE1811">
        <w:rPr>
          <w:rFonts w:eastAsia="MS Mincho"/>
          <w:color w:val="000000"/>
        </w:rPr>
        <w:t>9. să confirm că, în cei doi ani anteriori cererii de ajutor, nu am efectuat o relocare către unitatea în care urmează să aibă loc investiția inițială pentru care se solicită ajutorul și că nu voi face acest lucru pentru o perioadă de până la doi ani după finalizarea investiției inițiale pentru care solicit ajutorul.</w:t>
      </w:r>
    </w:p>
    <w:p w14:paraId="0F313DCF" w14:textId="77777777" w:rsidR="00112CF7" w:rsidRPr="00BE1811" w:rsidRDefault="00112CF7" w:rsidP="00112CF7">
      <w:pPr>
        <w:spacing w:before="120" w:after="0" w:line="288" w:lineRule="auto"/>
        <w:ind w:left="360"/>
        <w:jc w:val="both"/>
        <w:rPr>
          <w:rFonts w:eastAsia="MS Mincho"/>
          <w:color w:val="000000"/>
        </w:rPr>
      </w:pPr>
    </w:p>
    <w:p w14:paraId="6F1CDEE6" w14:textId="77777777" w:rsidR="00112CF7" w:rsidRPr="00BE1811" w:rsidRDefault="00112CF7" w:rsidP="00112CF7">
      <w:pPr>
        <w:spacing w:before="120" w:after="0" w:line="288" w:lineRule="auto"/>
        <w:ind w:left="360"/>
        <w:jc w:val="both"/>
        <w:rPr>
          <w:rFonts w:eastAsia="MS Mincho"/>
          <w:color w:val="000000"/>
        </w:rPr>
      </w:pPr>
    </w:p>
    <w:p w14:paraId="41A0204E" w14:textId="77777777" w:rsidR="00112CF7" w:rsidRPr="00BE1811" w:rsidRDefault="00112CF7" w:rsidP="00112CF7">
      <w:pPr>
        <w:spacing w:after="0" w:line="240" w:lineRule="auto"/>
        <w:jc w:val="both"/>
        <w:rPr>
          <w:rFonts w:eastAsia="MS Mincho"/>
        </w:rPr>
      </w:pPr>
      <w:r w:rsidRPr="00BE1811">
        <w:rPr>
          <w:rFonts w:eastAsia="MS Mincho"/>
          <w:color w:val="000000"/>
        </w:rPr>
        <w:t xml:space="preserve">De asemenea, declar că sunt de acord </w:t>
      </w:r>
      <w:proofErr w:type="spellStart"/>
      <w:r w:rsidRPr="00BE1811">
        <w:rPr>
          <w:rFonts w:eastAsia="MS Mincho"/>
          <w:color w:val="000000"/>
        </w:rPr>
        <w:t>şi</w:t>
      </w:r>
      <w:proofErr w:type="spellEnd"/>
      <w:r w:rsidRPr="00BE1811">
        <w:rPr>
          <w:rFonts w:eastAsia="MS Mincho"/>
          <w:color w:val="000000"/>
        </w:rPr>
        <w:t xml:space="preserve"> voi respecta toate </w:t>
      </w:r>
      <w:proofErr w:type="spellStart"/>
      <w:r w:rsidRPr="00BE1811">
        <w:rPr>
          <w:rFonts w:eastAsia="MS Mincho"/>
          <w:color w:val="000000"/>
        </w:rPr>
        <w:t>condiţiile</w:t>
      </w:r>
      <w:proofErr w:type="spellEnd"/>
      <w:r w:rsidRPr="00BE1811">
        <w:rPr>
          <w:rFonts w:eastAsia="MS Mincho"/>
          <w:color w:val="000000"/>
        </w:rPr>
        <w:t xml:space="preserve"> prevăzute în Ghidul Solicitantului, precum </w:t>
      </w:r>
      <w:proofErr w:type="spellStart"/>
      <w:r w:rsidRPr="00BE1811">
        <w:rPr>
          <w:rFonts w:eastAsia="MS Mincho"/>
          <w:color w:val="000000"/>
        </w:rPr>
        <w:t>şi</w:t>
      </w:r>
      <w:proofErr w:type="spellEnd"/>
      <w:r w:rsidRPr="00BE1811">
        <w:rPr>
          <w:rFonts w:eastAsia="MS Mincho"/>
          <w:color w:val="000000"/>
        </w:rPr>
        <w:t xml:space="preserve"> în </w:t>
      </w:r>
      <w:proofErr w:type="spellStart"/>
      <w:r w:rsidRPr="00BE1811">
        <w:rPr>
          <w:rFonts w:eastAsia="MS Mincho"/>
          <w:color w:val="000000"/>
        </w:rPr>
        <w:t>legislaţia</w:t>
      </w:r>
      <w:proofErr w:type="spellEnd"/>
      <w:r w:rsidRPr="00BE1811">
        <w:rPr>
          <w:rFonts w:eastAsia="MS Mincho"/>
          <w:color w:val="000000"/>
        </w:rPr>
        <w:t xml:space="preserve"> comunitară </w:t>
      </w:r>
      <w:proofErr w:type="spellStart"/>
      <w:r w:rsidRPr="00BE1811">
        <w:rPr>
          <w:rFonts w:eastAsia="MS Mincho"/>
          <w:color w:val="000000"/>
        </w:rPr>
        <w:t>şi</w:t>
      </w:r>
      <w:proofErr w:type="spellEnd"/>
      <w:r w:rsidRPr="00BE1811">
        <w:rPr>
          <w:rFonts w:eastAsia="MS Mincho"/>
          <w:color w:val="000000"/>
        </w:rPr>
        <w:t xml:space="preserve"> </w:t>
      </w:r>
      <w:proofErr w:type="spellStart"/>
      <w:r w:rsidRPr="00BE1811">
        <w:rPr>
          <w:rFonts w:eastAsia="MS Mincho"/>
          <w:color w:val="000000"/>
        </w:rPr>
        <w:t>naţională</w:t>
      </w:r>
      <w:proofErr w:type="spellEnd"/>
      <w:r w:rsidRPr="00BE1811">
        <w:rPr>
          <w:rFonts w:eastAsia="MS Mincho"/>
          <w:color w:val="000000"/>
        </w:rPr>
        <w:t xml:space="preserve"> în vigoare, cu modificările </w:t>
      </w:r>
      <w:proofErr w:type="spellStart"/>
      <w:r w:rsidRPr="00BE1811">
        <w:rPr>
          <w:rFonts w:eastAsia="MS Mincho"/>
          <w:color w:val="000000"/>
        </w:rPr>
        <w:t>şi</w:t>
      </w:r>
      <w:proofErr w:type="spellEnd"/>
      <w:r w:rsidRPr="00BE1811">
        <w:rPr>
          <w:rFonts w:eastAsia="MS Mincho"/>
          <w:color w:val="000000"/>
        </w:rPr>
        <w:t xml:space="preserve"> completările ulterioare</w:t>
      </w:r>
      <w:r w:rsidRPr="00BE1811">
        <w:rPr>
          <w:rFonts w:eastAsia="MS Mincho"/>
        </w:rPr>
        <w:t xml:space="preserve">, în caz contrar sunt de acord cu rezilierea contractului. </w:t>
      </w:r>
    </w:p>
    <w:p w14:paraId="370428D4" w14:textId="77777777" w:rsidR="00112CF7" w:rsidRPr="00BE1811" w:rsidRDefault="00112CF7" w:rsidP="00112CF7">
      <w:pPr>
        <w:spacing w:after="0" w:line="240" w:lineRule="auto"/>
        <w:jc w:val="both"/>
        <w:rPr>
          <w:rFonts w:eastAsia="MS Mincho"/>
        </w:rPr>
      </w:pPr>
    </w:p>
    <w:p w14:paraId="359F1459" w14:textId="77777777" w:rsidR="00112CF7" w:rsidRPr="00BE1811" w:rsidRDefault="00112CF7" w:rsidP="00112CF7">
      <w:pPr>
        <w:spacing w:after="0" w:line="240" w:lineRule="auto"/>
        <w:jc w:val="both"/>
        <w:rPr>
          <w:rFonts w:eastAsia="MS Mincho"/>
        </w:rPr>
      </w:pPr>
    </w:p>
    <w:p w14:paraId="32DC712D" w14:textId="77777777" w:rsidR="00112CF7" w:rsidRPr="00BE1811" w:rsidRDefault="00112CF7" w:rsidP="00112CF7">
      <w:pPr>
        <w:spacing w:after="0" w:line="240" w:lineRule="auto"/>
        <w:jc w:val="both"/>
        <w:rPr>
          <w:rFonts w:eastAsia="MS Mincho"/>
        </w:rPr>
      </w:pPr>
    </w:p>
    <w:p w14:paraId="4DEE92D4" w14:textId="77777777" w:rsidR="00112CF7" w:rsidRPr="00BE1811" w:rsidRDefault="00112CF7" w:rsidP="00112CF7">
      <w:pPr>
        <w:widowControl w:val="0"/>
        <w:tabs>
          <w:tab w:val="left" w:pos="680"/>
        </w:tabs>
        <w:autoSpaceDE w:val="0"/>
        <w:autoSpaceDN w:val="0"/>
        <w:adjustRightInd w:val="0"/>
        <w:spacing w:after="0" w:line="240" w:lineRule="auto"/>
        <w:rPr>
          <w:rFonts w:eastAsia="MS Mincho"/>
          <w:b/>
          <w:bCs/>
          <w:color w:val="000000"/>
        </w:rPr>
      </w:pPr>
      <w:r w:rsidRPr="00BE1811">
        <w:rPr>
          <w:rFonts w:eastAsia="MS Mincho"/>
          <w:b/>
          <w:bCs/>
          <w:color w:val="000000"/>
        </w:rPr>
        <w:t>Data:</w:t>
      </w:r>
      <w:r w:rsidRPr="00BE1811">
        <w:rPr>
          <w:rFonts w:eastAsia="MS Mincho"/>
          <w:b/>
          <w:bCs/>
          <w:color w:val="000000"/>
        </w:rPr>
        <w:tab/>
        <w:t>Reprezentant legal</w:t>
      </w:r>
    </w:p>
    <w:p w14:paraId="5483B3CB" w14:textId="77777777" w:rsidR="00112CF7" w:rsidRPr="00BE1811" w:rsidRDefault="00112CF7" w:rsidP="00112CF7">
      <w:pPr>
        <w:widowControl w:val="0"/>
        <w:tabs>
          <w:tab w:val="left" w:pos="680"/>
          <w:tab w:val="left" w:pos="3960"/>
        </w:tabs>
        <w:autoSpaceDE w:val="0"/>
        <w:autoSpaceDN w:val="0"/>
        <w:adjustRightInd w:val="0"/>
        <w:spacing w:after="0" w:line="240" w:lineRule="auto"/>
        <w:rPr>
          <w:rFonts w:eastAsia="MS Mincho"/>
          <w:b/>
          <w:bCs/>
          <w:color w:val="000000"/>
        </w:rPr>
      </w:pPr>
      <w:r w:rsidRPr="00BE1811">
        <w:rPr>
          <w:rFonts w:eastAsia="MS Mincho"/>
          <w:b/>
          <w:bCs/>
          <w:color w:val="000000"/>
        </w:rPr>
        <w:t xml:space="preserve">Prenume </w:t>
      </w:r>
      <w:proofErr w:type="spellStart"/>
      <w:r w:rsidRPr="00BE1811">
        <w:rPr>
          <w:rFonts w:eastAsia="MS Mincho"/>
          <w:b/>
          <w:bCs/>
          <w:color w:val="000000"/>
        </w:rPr>
        <w:t>şi</w:t>
      </w:r>
      <w:proofErr w:type="spellEnd"/>
      <w:r w:rsidRPr="00BE1811">
        <w:rPr>
          <w:rFonts w:eastAsia="MS Mincho"/>
          <w:b/>
          <w:bCs/>
          <w:color w:val="000000"/>
        </w:rPr>
        <w:t xml:space="preserve"> Nume:</w:t>
      </w:r>
      <w:r w:rsidRPr="00BE1811">
        <w:rPr>
          <w:rFonts w:eastAsia="MS Mincho"/>
          <w:b/>
          <w:bCs/>
          <w:color w:val="000000"/>
        </w:rPr>
        <w:tab/>
      </w:r>
    </w:p>
    <w:p w14:paraId="5B955859" w14:textId="77777777" w:rsidR="00112CF7" w:rsidRPr="00BE1811" w:rsidRDefault="00112CF7" w:rsidP="00112CF7">
      <w:pPr>
        <w:jc w:val="both"/>
        <w:rPr>
          <w:b/>
          <w:color w:val="000000"/>
        </w:rPr>
      </w:pPr>
      <w:r w:rsidRPr="00BE1811">
        <w:rPr>
          <w:rFonts w:eastAsia="MS Mincho"/>
          <w:b/>
          <w:bCs/>
          <w:color w:val="000000"/>
        </w:rPr>
        <w:t>Semnătura:</w:t>
      </w:r>
    </w:p>
    <w:p w14:paraId="0B6B33DD" w14:textId="77777777" w:rsidR="00112CF7" w:rsidRPr="00BE1811" w:rsidRDefault="00112CF7" w:rsidP="00112CF7">
      <w:pPr>
        <w:jc w:val="both"/>
        <w:rPr>
          <w:b/>
          <w:color w:val="000000"/>
        </w:rPr>
      </w:pPr>
    </w:p>
    <w:p w14:paraId="2AB15D7C" w14:textId="77777777" w:rsidR="00112CF7" w:rsidRPr="00BE1811" w:rsidRDefault="00112CF7" w:rsidP="00112CF7"/>
    <w:p w14:paraId="715C1A5D" w14:textId="77777777" w:rsidR="00112CF7" w:rsidRPr="00BE1811" w:rsidRDefault="00112CF7" w:rsidP="00A315E0">
      <w:pPr>
        <w:pStyle w:val="Bodytext100"/>
        <w:shd w:val="clear" w:color="auto" w:fill="auto"/>
        <w:spacing w:before="0" w:after="0" w:line="274" w:lineRule="exact"/>
        <w:ind w:firstLine="0"/>
        <w:rPr>
          <w:lang w:val="fr-FR"/>
        </w:rPr>
      </w:pPr>
    </w:p>
    <w:p w14:paraId="78523B1A" w14:textId="77777777" w:rsidR="00D231E1" w:rsidRPr="00BE1811" w:rsidRDefault="00D231E1" w:rsidP="00613FDD">
      <w:pPr>
        <w:jc w:val="right"/>
        <w:rPr>
          <w:b/>
          <w:iCs/>
          <w:noProof/>
          <w:color w:val="000000" w:themeColor="text1"/>
        </w:rPr>
      </w:pPr>
    </w:p>
    <w:p w14:paraId="05B23E79" w14:textId="77777777" w:rsidR="00D231E1" w:rsidRPr="00BE1811" w:rsidRDefault="00D231E1" w:rsidP="00613FDD">
      <w:pPr>
        <w:jc w:val="right"/>
        <w:rPr>
          <w:b/>
          <w:iCs/>
          <w:noProof/>
          <w:color w:val="000000" w:themeColor="text1"/>
        </w:rPr>
      </w:pPr>
    </w:p>
    <w:p w14:paraId="756C4417" w14:textId="77777777" w:rsidR="00F34D83" w:rsidRPr="00BE1811" w:rsidRDefault="000A2661" w:rsidP="00613FDD">
      <w:pPr>
        <w:jc w:val="right"/>
        <w:rPr>
          <w:iCs/>
          <w:noProof/>
          <w:color w:val="000000" w:themeColor="text1"/>
        </w:rPr>
      </w:pPr>
      <w:r w:rsidRPr="00BE1811">
        <w:rPr>
          <w:b/>
          <w:iCs/>
          <w:noProof/>
          <w:color w:val="000000" w:themeColor="text1"/>
        </w:rPr>
        <w:lastRenderedPageBreak/>
        <w:t>A</w:t>
      </w:r>
      <w:r w:rsidR="00F34D83" w:rsidRPr="00BE1811">
        <w:rPr>
          <w:b/>
          <w:iCs/>
          <w:noProof/>
          <w:color w:val="000000" w:themeColor="text1"/>
        </w:rPr>
        <w:t>NEXA 9</w:t>
      </w:r>
    </w:p>
    <w:p w14:paraId="557D0C2F" w14:textId="77777777" w:rsidR="00F34D83" w:rsidRPr="00BE1811" w:rsidRDefault="00F34D83" w:rsidP="00F34D83">
      <w:pPr>
        <w:pStyle w:val="Style6"/>
        <w:widowControl/>
        <w:tabs>
          <w:tab w:val="left" w:leader="dot" w:pos="2340"/>
        </w:tabs>
        <w:spacing w:before="50"/>
        <w:rPr>
          <w:rStyle w:val="FontStyle30"/>
          <w:rFonts w:ascii="Times New Roman" w:hAnsi="Times New Roman"/>
          <w:sz w:val="22"/>
          <w:szCs w:val="22"/>
        </w:rPr>
      </w:pPr>
    </w:p>
    <w:p w14:paraId="39493B38" w14:textId="77777777" w:rsidR="00F34D83" w:rsidRPr="00BE1811" w:rsidRDefault="00F34D83" w:rsidP="00F34D83">
      <w:pPr>
        <w:pStyle w:val="Style6"/>
        <w:widowControl/>
        <w:tabs>
          <w:tab w:val="left" w:leader="dot" w:pos="2340"/>
        </w:tabs>
        <w:spacing w:before="50"/>
        <w:rPr>
          <w:rStyle w:val="FontStyle30"/>
          <w:rFonts w:ascii="Times New Roman" w:hAnsi="Times New Roman"/>
          <w:sz w:val="22"/>
          <w:szCs w:val="22"/>
        </w:rPr>
      </w:pPr>
    </w:p>
    <w:p w14:paraId="4971AC82" w14:textId="77777777" w:rsidR="00F34D83" w:rsidRPr="00BE1811" w:rsidRDefault="00F34D83" w:rsidP="00F34D83">
      <w:pPr>
        <w:pStyle w:val="Style6"/>
        <w:widowControl/>
        <w:tabs>
          <w:tab w:val="left" w:leader="dot" w:pos="2340"/>
        </w:tabs>
        <w:spacing w:before="50"/>
        <w:rPr>
          <w:rStyle w:val="FontStyle30"/>
          <w:rFonts w:ascii="Times New Roman" w:hAnsi="Times New Roman"/>
          <w:sz w:val="22"/>
          <w:szCs w:val="22"/>
        </w:rPr>
      </w:pPr>
    </w:p>
    <w:p w14:paraId="28F3D6E9" w14:textId="77777777" w:rsidR="00F34D83" w:rsidRPr="00BE1811" w:rsidRDefault="00F34D83" w:rsidP="00F34D83">
      <w:pPr>
        <w:pStyle w:val="Style6"/>
        <w:widowControl/>
        <w:tabs>
          <w:tab w:val="left" w:leader="dot" w:pos="2340"/>
        </w:tabs>
        <w:spacing w:before="50"/>
        <w:rPr>
          <w:rStyle w:val="FontStyle30"/>
          <w:rFonts w:ascii="Times New Roman" w:hAnsi="Times New Roman"/>
          <w:sz w:val="22"/>
          <w:szCs w:val="22"/>
        </w:rPr>
      </w:pPr>
    </w:p>
    <w:p w14:paraId="50E6EFCD" w14:textId="77777777" w:rsidR="00D231E1" w:rsidRPr="00BE1811" w:rsidRDefault="00D231E1" w:rsidP="00F34D83">
      <w:pPr>
        <w:pStyle w:val="Style6"/>
        <w:widowControl/>
        <w:tabs>
          <w:tab w:val="left" w:leader="dot" w:pos="2340"/>
        </w:tabs>
        <w:spacing w:before="50"/>
        <w:rPr>
          <w:rStyle w:val="FontStyle30"/>
          <w:rFonts w:ascii="Times New Roman" w:hAnsi="Times New Roman"/>
          <w:sz w:val="22"/>
          <w:szCs w:val="22"/>
        </w:rPr>
      </w:pPr>
    </w:p>
    <w:p w14:paraId="468A7ECA" w14:textId="77777777" w:rsidR="00D231E1" w:rsidRPr="00BE1811" w:rsidRDefault="00D231E1" w:rsidP="00F34D83">
      <w:pPr>
        <w:pStyle w:val="Style6"/>
        <w:widowControl/>
        <w:tabs>
          <w:tab w:val="left" w:leader="dot" w:pos="2340"/>
        </w:tabs>
        <w:spacing w:before="50"/>
        <w:rPr>
          <w:rStyle w:val="FontStyle30"/>
          <w:rFonts w:ascii="Times New Roman" w:hAnsi="Times New Roman"/>
          <w:sz w:val="22"/>
          <w:szCs w:val="22"/>
        </w:rPr>
      </w:pPr>
    </w:p>
    <w:p w14:paraId="4A2ED3C3" w14:textId="77777777" w:rsidR="00D231E1" w:rsidRPr="00BE1811" w:rsidRDefault="00D231E1" w:rsidP="00F34D83">
      <w:pPr>
        <w:pStyle w:val="Style6"/>
        <w:widowControl/>
        <w:tabs>
          <w:tab w:val="left" w:leader="dot" w:pos="2340"/>
        </w:tabs>
        <w:spacing w:before="50"/>
        <w:rPr>
          <w:rStyle w:val="FontStyle30"/>
          <w:rFonts w:ascii="Times New Roman" w:hAnsi="Times New Roman"/>
          <w:sz w:val="22"/>
          <w:szCs w:val="22"/>
        </w:rPr>
      </w:pPr>
    </w:p>
    <w:p w14:paraId="017ECB84" w14:textId="77777777" w:rsidR="00D231E1" w:rsidRPr="00BE1811" w:rsidRDefault="00D231E1" w:rsidP="00F34D83">
      <w:pPr>
        <w:pStyle w:val="Style6"/>
        <w:widowControl/>
        <w:tabs>
          <w:tab w:val="left" w:leader="dot" w:pos="2340"/>
        </w:tabs>
        <w:spacing w:before="50"/>
        <w:rPr>
          <w:rStyle w:val="FontStyle30"/>
          <w:rFonts w:ascii="Times New Roman" w:hAnsi="Times New Roman"/>
          <w:sz w:val="22"/>
          <w:szCs w:val="22"/>
        </w:rPr>
      </w:pPr>
    </w:p>
    <w:p w14:paraId="6FC68ECC" w14:textId="77777777" w:rsidR="00F34D83" w:rsidRPr="00BE1811" w:rsidRDefault="00613FDD" w:rsidP="00F34D83">
      <w:pPr>
        <w:pStyle w:val="Style6"/>
        <w:widowControl/>
        <w:tabs>
          <w:tab w:val="left" w:leader="dot" w:pos="2340"/>
        </w:tabs>
        <w:spacing w:before="50"/>
        <w:rPr>
          <w:rStyle w:val="FontStyle30"/>
          <w:rFonts w:ascii="Times New Roman" w:hAnsi="Times New Roman"/>
          <w:sz w:val="22"/>
          <w:szCs w:val="22"/>
        </w:rPr>
      </w:pPr>
      <w:r w:rsidRPr="00BE1811">
        <w:rPr>
          <w:rStyle w:val="FontStyle30"/>
          <w:rFonts w:ascii="Times New Roman" w:hAnsi="Times New Roman"/>
          <w:sz w:val="22"/>
          <w:szCs w:val="22"/>
        </w:rPr>
        <w:t>Model</w:t>
      </w:r>
    </w:p>
    <w:p w14:paraId="2F612012" w14:textId="77777777" w:rsidR="00F34D83" w:rsidRPr="00BE1811" w:rsidRDefault="00F34D83" w:rsidP="00F34D83">
      <w:pPr>
        <w:pStyle w:val="Style6"/>
        <w:widowControl/>
        <w:tabs>
          <w:tab w:val="left" w:leader="dot" w:pos="2340"/>
        </w:tabs>
        <w:spacing w:before="50"/>
        <w:rPr>
          <w:rStyle w:val="FontStyle30"/>
          <w:rFonts w:ascii="Times New Roman" w:hAnsi="Times New Roman"/>
          <w:sz w:val="22"/>
          <w:szCs w:val="22"/>
        </w:rPr>
      </w:pPr>
    </w:p>
    <w:p w14:paraId="3C182509" w14:textId="77777777" w:rsidR="00294983" w:rsidRPr="00BE1811" w:rsidRDefault="00F34D83" w:rsidP="00294983">
      <w:pPr>
        <w:pStyle w:val="Style6"/>
        <w:widowControl/>
        <w:tabs>
          <w:tab w:val="left" w:leader="dot" w:pos="2340"/>
        </w:tabs>
        <w:spacing w:before="50"/>
        <w:rPr>
          <w:rStyle w:val="FontStyle30"/>
          <w:rFonts w:ascii="Times New Roman" w:hAnsi="Times New Roman"/>
          <w:sz w:val="22"/>
          <w:szCs w:val="22"/>
        </w:rPr>
      </w:pPr>
      <w:r w:rsidRPr="00BE1811">
        <w:rPr>
          <w:rStyle w:val="FontStyle30"/>
          <w:rFonts w:ascii="Times New Roman" w:hAnsi="Times New Roman"/>
          <w:sz w:val="22"/>
          <w:szCs w:val="22"/>
        </w:rPr>
        <w:t>CONTRACT DE FINANŢARE</w:t>
      </w:r>
    </w:p>
    <w:p w14:paraId="0551A397" w14:textId="77777777" w:rsidR="00F34D83" w:rsidRPr="00BE1811" w:rsidRDefault="00F34D83" w:rsidP="00F34D83">
      <w:pPr>
        <w:pStyle w:val="Style6"/>
        <w:widowControl/>
        <w:tabs>
          <w:tab w:val="left" w:leader="dot" w:pos="2340"/>
        </w:tabs>
        <w:spacing w:before="50"/>
        <w:rPr>
          <w:rStyle w:val="FontStyle30"/>
          <w:rFonts w:ascii="Times New Roman" w:hAnsi="Times New Roman"/>
          <w:sz w:val="22"/>
          <w:szCs w:val="22"/>
        </w:rPr>
      </w:pPr>
      <w:r w:rsidRPr="00BE1811">
        <w:rPr>
          <w:rStyle w:val="FontStyle30"/>
          <w:rFonts w:ascii="Times New Roman" w:hAnsi="Times New Roman"/>
          <w:sz w:val="22"/>
          <w:szCs w:val="22"/>
        </w:rPr>
        <w:br/>
        <w:t>PROGRAMUL OPERAȚIONAL COMPETITIVITATE</w:t>
      </w:r>
    </w:p>
    <w:p w14:paraId="27FD78C0" w14:textId="77777777" w:rsidR="00F34D83" w:rsidRPr="00BE1811" w:rsidRDefault="00F34D83" w:rsidP="00F34D83">
      <w:pPr>
        <w:pStyle w:val="Style8"/>
        <w:widowControl/>
        <w:spacing w:line="240" w:lineRule="exact"/>
        <w:ind w:firstLine="0"/>
        <w:jc w:val="center"/>
        <w:rPr>
          <w:sz w:val="22"/>
          <w:szCs w:val="22"/>
        </w:rPr>
      </w:pPr>
    </w:p>
    <w:p w14:paraId="420E2DA0" w14:textId="77777777" w:rsidR="00F34D83" w:rsidRPr="00BE1811" w:rsidRDefault="00F34D83" w:rsidP="00F34D83">
      <w:pPr>
        <w:pStyle w:val="Style8"/>
        <w:widowControl/>
        <w:spacing w:line="240" w:lineRule="exact"/>
        <w:ind w:firstLine="0"/>
        <w:jc w:val="center"/>
        <w:rPr>
          <w:sz w:val="22"/>
          <w:szCs w:val="22"/>
        </w:rPr>
      </w:pPr>
    </w:p>
    <w:p w14:paraId="34F91EBB" w14:textId="77777777" w:rsidR="00F34D83" w:rsidRPr="00BE1811" w:rsidRDefault="00F34D83" w:rsidP="00F34D83">
      <w:pPr>
        <w:pStyle w:val="Style8"/>
        <w:widowControl/>
        <w:spacing w:before="58" w:line="240" w:lineRule="auto"/>
        <w:ind w:firstLine="0"/>
        <w:jc w:val="center"/>
        <w:rPr>
          <w:rStyle w:val="FontStyle30"/>
          <w:rFonts w:ascii="Times New Roman" w:hAnsi="Times New Roman"/>
          <w:sz w:val="22"/>
          <w:szCs w:val="22"/>
        </w:rPr>
      </w:pPr>
      <w:r w:rsidRPr="00BE1811">
        <w:rPr>
          <w:rStyle w:val="FontStyle30"/>
          <w:rFonts w:ascii="Times New Roman" w:hAnsi="Times New Roman"/>
          <w:sz w:val="22"/>
          <w:szCs w:val="22"/>
        </w:rPr>
        <w:t>NR:</w:t>
      </w:r>
    </w:p>
    <w:p w14:paraId="541CA9F9" w14:textId="77777777" w:rsidR="00294983" w:rsidRPr="00BE1811" w:rsidRDefault="00294983" w:rsidP="00294983">
      <w:pPr>
        <w:pStyle w:val="Style8"/>
        <w:widowControl/>
        <w:spacing w:before="58" w:line="240" w:lineRule="auto"/>
        <w:ind w:firstLine="0"/>
        <w:jc w:val="center"/>
        <w:rPr>
          <w:rStyle w:val="FontStyle30"/>
          <w:rFonts w:ascii="Times New Roman" w:hAnsi="Times New Roman"/>
          <w:sz w:val="22"/>
          <w:szCs w:val="22"/>
        </w:rPr>
      </w:pPr>
    </w:p>
    <w:p w14:paraId="6AB19E94" w14:textId="77777777" w:rsidR="00F34D83" w:rsidRPr="00BE1811" w:rsidRDefault="00F34D83" w:rsidP="00F34D83">
      <w:pPr>
        <w:pStyle w:val="Style8"/>
        <w:widowControl/>
        <w:spacing w:before="58" w:line="240" w:lineRule="auto"/>
        <w:ind w:firstLine="0"/>
        <w:jc w:val="center"/>
        <w:rPr>
          <w:rStyle w:val="FontStyle30"/>
          <w:rFonts w:ascii="Times New Roman" w:hAnsi="Times New Roman"/>
          <w:sz w:val="22"/>
          <w:szCs w:val="22"/>
        </w:rPr>
      </w:pPr>
      <w:r w:rsidRPr="00BE1811">
        <w:rPr>
          <w:rStyle w:val="FontStyle30"/>
          <w:rFonts w:ascii="Times New Roman" w:hAnsi="Times New Roman"/>
          <w:sz w:val="22"/>
          <w:szCs w:val="22"/>
        </w:rPr>
        <w:t>BENEFICIAR:</w:t>
      </w:r>
    </w:p>
    <w:p w14:paraId="3B1D8DE6" w14:textId="77777777" w:rsidR="00294983" w:rsidRPr="00BE1811" w:rsidRDefault="00294983" w:rsidP="00294983">
      <w:pPr>
        <w:pStyle w:val="Style8"/>
        <w:widowControl/>
        <w:spacing w:before="58" w:line="240" w:lineRule="auto"/>
        <w:ind w:firstLine="0"/>
        <w:jc w:val="center"/>
        <w:rPr>
          <w:rStyle w:val="FontStyle30"/>
          <w:rFonts w:ascii="Times New Roman" w:hAnsi="Times New Roman"/>
          <w:sz w:val="22"/>
          <w:szCs w:val="22"/>
        </w:rPr>
      </w:pPr>
    </w:p>
    <w:p w14:paraId="77D98D3D" w14:textId="77777777" w:rsidR="00F34D83" w:rsidRPr="00BE1811" w:rsidRDefault="00F34D83" w:rsidP="00F34D83">
      <w:pPr>
        <w:pStyle w:val="Style8"/>
        <w:widowControl/>
        <w:spacing w:before="31" w:line="252" w:lineRule="exact"/>
        <w:ind w:firstLine="0"/>
        <w:jc w:val="center"/>
        <w:rPr>
          <w:rStyle w:val="FontStyle30"/>
          <w:rFonts w:ascii="Times New Roman" w:hAnsi="Times New Roman"/>
          <w:sz w:val="22"/>
          <w:szCs w:val="22"/>
        </w:rPr>
      </w:pPr>
      <w:r w:rsidRPr="00BE1811">
        <w:rPr>
          <w:rStyle w:val="FontStyle30"/>
          <w:rFonts w:ascii="Times New Roman" w:hAnsi="Times New Roman"/>
          <w:sz w:val="22"/>
          <w:szCs w:val="22"/>
        </w:rPr>
        <w:t>TITLUL PROIECTULUI</w:t>
      </w:r>
    </w:p>
    <w:p w14:paraId="700C5172" w14:textId="77777777" w:rsidR="00294983" w:rsidRPr="00BE1811" w:rsidRDefault="00294983" w:rsidP="00294983">
      <w:pPr>
        <w:pStyle w:val="Style8"/>
        <w:widowControl/>
        <w:spacing w:before="31" w:line="252" w:lineRule="exact"/>
        <w:ind w:firstLine="0"/>
        <w:jc w:val="center"/>
        <w:rPr>
          <w:rStyle w:val="FontStyle30"/>
          <w:rFonts w:ascii="Times New Roman" w:hAnsi="Times New Roman"/>
          <w:sz w:val="22"/>
          <w:szCs w:val="22"/>
        </w:rPr>
      </w:pPr>
    </w:p>
    <w:p w14:paraId="239D7F06" w14:textId="77777777" w:rsidR="00F34D83" w:rsidRPr="00BE1811" w:rsidRDefault="00F34D83" w:rsidP="00F34D83">
      <w:pPr>
        <w:pStyle w:val="Style7"/>
        <w:widowControl/>
        <w:spacing w:line="252" w:lineRule="exact"/>
        <w:jc w:val="center"/>
        <w:rPr>
          <w:rStyle w:val="FontStyle31"/>
          <w:rFonts w:ascii="Times New Roman" w:hAnsi="Times New Roman"/>
          <w:sz w:val="22"/>
          <w:szCs w:val="22"/>
        </w:rPr>
      </w:pPr>
      <w:r w:rsidRPr="00BE1811">
        <w:rPr>
          <w:rStyle w:val="FontStyle31"/>
          <w:rFonts w:ascii="Times New Roman" w:hAnsi="Times New Roman"/>
          <w:sz w:val="22"/>
          <w:szCs w:val="22"/>
        </w:rPr>
        <w:t>Cod SMIS 2014+</w:t>
      </w:r>
    </w:p>
    <w:p w14:paraId="6C1EBF5A" w14:textId="77777777" w:rsidR="00F34D83" w:rsidRPr="00BE1811" w:rsidRDefault="00F34D83" w:rsidP="00D24931">
      <w:pPr>
        <w:jc w:val="right"/>
        <w:rPr>
          <w:b/>
          <w:i/>
        </w:rPr>
      </w:pPr>
    </w:p>
    <w:p w14:paraId="729FC60B" w14:textId="77777777" w:rsidR="00BB5830" w:rsidRPr="00BE1811" w:rsidRDefault="00BB5830" w:rsidP="00D24931">
      <w:pPr>
        <w:jc w:val="right"/>
        <w:rPr>
          <w:b/>
          <w:i/>
        </w:rPr>
      </w:pPr>
    </w:p>
    <w:p w14:paraId="767D98FE" w14:textId="77777777" w:rsidR="00BB5830" w:rsidRPr="00BE1811" w:rsidRDefault="00BB5830" w:rsidP="00D24931">
      <w:pPr>
        <w:jc w:val="right"/>
        <w:rPr>
          <w:b/>
          <w:i/>
        </w:rPr>
      </w:pPr>
    </w:p>
    <w:p w14:paraId="4B6331FF" w14:textId="77777777" w:rsidR="00BB5830" w:rsidRPr="00BE1811" w:rsidRDefault="00BB5830" w:rsidP="00D24931">
      <w:pPr>
        <w:jc w:val="right"/>
        <w:rPr>
          <w:b/>
          <w:i/>
        </w:rPr>
      </w:pPr>
    </w:p>
    <w:p w14:paraId="3781E8DE" w14:textId="77777777" w:rsidR="00BB5830" w:rsidRPr="00BE1811" w:rsidRDefault="00BB5830" w:rsidP="00D24931">
      <w:pPr>
        <w:jc w:val="right"/>
        <w:rPr>
          <w:b/>
          <w:i/>
        </w:rPr>
      </w:pPr>
    </w:p>
    <w:p w14:paraId="0DCF4F57" w14:textId="77777777" w:rsidR="00BB5830" w:rsidRPr="00BE1811" w:rsidRDefault="00BB5830" w:rsidP="00D24931">
      <w:pPr>
        <w:jc w:val="right"/>
        <w:rPr>
          <w:b/>
          <w:i/>
        </w:rPr>
      </w:pPr>
    </w:p>
    <w:p w14:paraId="6523630B" w14:textId="77777777" w:rsidR="00BB5830" w:rsidRPr="00BE1811" w:rsidRDefault="00BB5830" w:rsidP="00D24931">
      <w:pPr>
        <w:jc w:val="right"/>
        <w:rPr>
          <w:b/>
          <w:i/>
        </w:rPr>
      </w:pPr>
    </w:p>
    <w:p w14:paraId="199B7DCE" w14:textId="77777777" w:rsidR="00BB5830" w:rsidRPr="00BE1811" w:rsidRDefault="00BB5830" w:rsidP="00D24931">
      <w:pPr>
        <w:jc w:val="right"/>
        <w:rPr>
          <w:b/>
          <w:i/>
        </w:rPr>
      </w:pPr>
    </w:p>
    <w:p w14:paraId="7D361562" w14:textId="77777777" w:rsidR="00BB5830" w:rsidRPr="00BE1811" w:rsidRDefault="00BB5830" w:rsidP="00D24931">
      <w:pPr>
        <w:jc w:val="right"/>
        <w:rPr>
          <w:b/>
          <w:i/>
        </w:rPr>
      </w:pPr>
    </w:p>
    <w:p w14:paraId="1EDF50BB" w14:textId="77777777" w:rsidR="00BB5830" w:rsidRPr="00BE1811" w:rsidRDefault="00BB5830" w:rsidP="00D24931">
      <w:pPr>
        <w:jc w:val="right"/>
        <w:rPr>
          <w:b/>
          <w:i/>
        </w:rPr>
      </w:pPr>
    </w:p>
    <w:p w14:paraId="7828E0C9" w14:textId="77777777" w:rsidR="00BB5830" w:rsidRPr="00BE1811" w:rsidRDefault="00BB5830" w:rsidP="00D24931">
      <w:pPr>
        <w:jc w:val="right"/>
        <w:rPr>
          <w:b/>
          <w:i/>
        </w:rPr>
      </w:pPr>
    </w:p>
    <w:p w14:paraId="53446A77" w14:textId="77777777" w:rsidR="00BB5830" w:rsidRPr="00BE1811" w:rsidRDefault="00BB5830" w:rsidP="00D24931">
      <w:pPr>
        <w:jc w:val="right"/>
        <w:rPr>
          <w:b/>
          <w:i/>
        </w:rPr>
      </w:pPr>
    </w:p>
    <w:p w14:paraId="02B5435B" w14:textId="766BBF29" w:rsidR="00BB5830" w:rsidRDefault="00BB5830" w:rsidP="00D24931">
      <w:pPr>
        <w:jc w:val="right"/>
        <w:rPr>
          <w:b/>
          <w:i/>
        </w:rPr>
      </w:pPr>
    </w:p>
    <w:p w14:paraId="1E91803B" w14:textId="4EF1267B" w:rsidR="00C86164" w:rsidRDefault="00C86164" w:rsidP="00D24931">
      <w:pPr>
        <w:jc w:val="right"/>
        <w:rPr>
          <w:b/>
          <w:i/>
        </w:rPr>
      </w:pPr>
    </w:p>
    <w:p w14:paraId="145E2EBA" w14:textId="77777777" w:rsidR="00C86164" w:rsidRPr="00BE1811" w:rsidRDefault="00C86164" w:rsidP="00D24931">
      <w:pPr>
        <w:jc w:val="right"/>
        <w:rPr>
          <w:b/>
          <w:i/>
        </w:rPr>
      </w:pPr>
    </w:p>
    <w:p w14:paraId="22A37BCB" w14:textId="77777777" w:rsidR="00362F18" w:rsidRPr="00BE1811" w:rsidRDefault="00362F18" w:rsidP="00D24931">
      <w:pPr>
        <w:jc w:val="right"/>
        <w:rPr>
          <w:b/>
          <w:i/>
        </w:rPr>
      </w:pPr>
    </w:p>
    <w:p w14:paraId="7EE5B1A7" w14:textId="77777777" w:rsidR="00BB5830" w:rsidRPr="00BE1811" w:rsidRDefault="00BB5830" w:rsidP="00D24931">
      <w:pPr>
        <w:jc w:val="right"/>
        <w:rPr>
          <w:b/>
          <w:i/>
        </w:rPr>
      </w:pPr>
    </w:p>
    <w:p w14:paraId="4CDD4B55" w14:textId="77777777" w:rsidR="00490324" w:rsidRPr="00BE1811" w:rsidRDefault="00490324" w:rsidP="00490324">
      <w:pPr>
        <w:pStyle w:val="Style6"/>
        <w:widowControl/>
        <w:spacing w:before="50" w:line="240" w:lineRule="auto"/>
        <w:ind w:left="3089"/>
        <w:jc w:val="both"/>
        <w:rPr>
          <w:rStyle w:val="FontStyle30"/>
          <w:rFonts w:ascii="Times New Roman" w:hAnsi="Times New Roman"/>
          <w:color w:val="000000" w:themeColor="text1"/>
          <w:sz w:val="22"/>
          <w:szCs w:val="22"/>
        </w:rPr>
      </w:pPr>
      <w:bookmarkStart w:id="366" w:name="_Hlk72498958"/>
      <w:r w:rsidRPr="00BE1811">
        <w:rPr>
          <w:rStyle w:val="FontStyle30"/>
          <w:rFonts w:ascii="Times New Roman" w:hAnsi="Times New Roman"/>
          <w:color w:val="000000" w:themeColor="text1"/>
          <w:sz w:val="22"/>
          <w:szCs w:val="22"/>
        </w:rPr>
        <w:lastRenderedPageBreak/>
        <w:t xml:space="preserve">            CONTRACT DE FINANŢARE</w:t>
      </w:r>
    </w:p>
    <w:p w14:paraId="609FC96E" w14:textId="77777777" w:rsidR="00490324" w:rsidRPr="00BE1811" w:rsidRDefault="00490324" w:rsidP="00D24931">
      <w:pPr>
        <w:pStyle w:val="Style6"/>
        <w:widowControl/>
        <w:spacing w:before="50" w:line="240" w:lineRule="auto"/>
        <w:ind w:left="3089"/>
        <w:jc w:val="both"/>
        <w:rPr>
          <w:rStyle w:val="FontStyle30"/>
          <w:rFonts w:ascii="Times New Roman" w:hAnsi="Times New Roman"/>
          <w:sz w:val="22"/>
          <w:szCs w:val="22"/>
        </w:rPr>
      </w:pPr>
    </w:p>
    <w:bookmarkEnd w:id="366"/>
    <w:p w14:paraId="6CFF5AB9" w14:textId="77777777" w:rsidR="00610BA4" w:rsidRPr="00BE1811" w:rsidRDefault="00610BA4" w:rsidP="00610BA4">
      <w:pPr>
        <w:pStyle w:val="Style6"/>
        <w:widowControl/>
        <w:spacing w:line="240" w:lineRule="exact"/>
        <w:jc w:val="both"/>
        <w:rPr>
          <w:sz w:val="22"/>
          <w:szCs w:val="22"/>
        </w:rPr>
      </w:pPr>
    </w:p>
    <w:p w14:paraId="1B485C47" w14:textId="77777777" w:rsidR="00610BA4" w:rsidRPr="00BE1811" w:rsidRDefault="00610BA4" w:rsidP="00610BA4">
      <w:pPr>
        <w:pStyle w:val="Style6"/>
        <w:widowControl/>
        <w:spacing w:line="240" w:lineRule="exact"/>
        <w:jc w:val="both"/>
        <w:rPr>
          <w:sz w:val="22"/>
          <w:szCs w:val="22"/>
        </w:rPr>
      </w:pPr>
    </w:p>
    <w:p w14:paraId="4208C704" w14:textId="77777777" w:rsidR="00610BA4" w:rsidRPr="00BE1811" w:rsidRDefault="00610BA4" w:rsidP="00610BA4">
      <w:pPr>
        <w:pStyle w:val="Style6"/>
        <w:widowControl/>
        <w:spacing w:before="24" w:line="240" w:lineRule="auto"/>
        <w:jc w:val="both"/>
        <w:rPr>
          <w:rStyle w:val="FontStyle30"/>
          <w:rFonts w:ascii="Times New Roman" w:hAnsi="Times New Roman"/>
          <w:sz w:val="22"/>
          <w:szCs w:val="22"/>
        </w:rPr>
      </w:pPr>
      <w:r w:rsidRPr="00BE1811">
        <w:rPr>
          <w:rStyle w:val="FontStyle28"/>
          <w:szCs w:val="22"/>
        </w:rPr>
        <w:t xml:space="preserve">1. </w:t>
      </w:r>
      <w:proofErr w:type="spellStart"/>
      <w:r w:rsidRPr="00BE1811">
        <w:rPr>
          <w:rStyle w:val="FontStyle30"/>
          <w:rFonts w:ascii="Times New Roman" w:hAnsi="Times New Roman"/>
          <w:sz w:val="22"/>
          <w:szCs w:val="22"/>
        </w:rPr>
        <w:t>Părţile</w:t>
      </w:r>
      <w:proofErr w:type="spellEnd"/>
    </w:p>
    <w:p w14:paraId="65C7B945" w14:textId="77777777" w:rsidR="00610BA4" w:rsidRPr="00BE1811" w:rsidRDefault="00610BA4" w:rsidP="00610BA4">
      <w:pPr>
        <w:pStyle w:val="Style6"/>
        <w:widowControl/>
        <w:spacing w:line="240" w:lineRule="exact"/>
        <w:jc w:val="both"/>
        <w:rPr>
          <w:sz w:val="22"/>
          <w:szCs w:val="22"/>
        </w:rPr>
      </w:pPr>
    </w:p>
    <w:p w14:paraId="3A1B7D95" w14:textId="77777777" w:rsidR="00610BA4" w:rsidRPr="00BE1811" w:rsidRDefault="00610BA4" w:rsidP="00610BA4">
      <w:pPr>
        <w:pStyle w:val="Style13"/>
        <w:widowControl/>
        <w:spacing w:before="84" w:line="240" w:lineRule="auto"/>
        <w:ind w:firstLine="0"/>
        <w:jc w:val="both"/>
        <w:rPr>
          <w:rStyle w:val="FontStyle30"/>
          <w:rFonts w:ascii="Times New Roman" w:hAnsi="Times New Roman"/>
          <w:sz w:val="22"/>
          <w:szCs w:val="22"/>
        </w:rPr>
      </w:pPr>
      <w:r w:rsidRPr="00BE1811">
        <w:rPr>
          <w:rStyle w:val="FontStyle30"/>
          <w:rFonts w:ascii="Times New Roman" w:hAnsi="Times New Roman"/>
          <w:sz w:val="22"/>
          <w:szCs w:val="22"/>
        </w:rPr>
        <w:t xml:space="preserve">Ministerul........................., în calitate de Organism Intermediar pentru Programul </w:t>
      </w:r>
      <w:proofErr w:type="spellStart"/>
      <w:r w:rsidRPr="00BE1811">
        <w:rPr>
          <w:rStyle w:val="FontStyle30"/>
          <w:rFonts w:ascii="Times New Roman" w:hAnsi="Times New Roman"/>
          <w:sz w:val="22"/>
          <w:szCs w:val="22"/>
        </w:rPr>
        <w:t>Operaţional</w:t>
      </w:r>
      <w:proofErr w:type="spellEnd"/>
      <w:r w:rsidRPr="00BE1811">
        <w:rPr>
          <w:rStyle w:val="FontStyle30"/>
          <w:rFonts w:ascii="Times New Roman" w:hAnsi="Times New Roman"/>
          <w:sz w:val="22"/>
          <w:szCs w:val="22"/>
        </w:rPr>
        <w:t xml:space="preserve"> Competitivitate 2014-2020, cu sediul în str. .........................., nr......., localitatea...................., județul..................., România, cod poștal............., telefon..............., fax..............., poștă electronică:.........................., cod fiscal....................., reprezentat de domnul ...................., în calitate de ministru al.., denumit în cele ce urmează </w:t>
      </w:r>
      <w:r w:rsidRPr="00BE1811">
        <w:rPr>
          <w:rStyle w:val="FontStyle30"/>
          <w:rFonts w:ascii="Times New Roman" w:hAnsi="Times New Roman"/>
          <w:bCs/>
          <w:color w:val="000000" w:themeColor="text1"/>
          <w:sz w:val="22"/>
          <w:szCs w:val="22"/>
        </w:rPr>
        <w:t>OI POC</w:t>
      </w:r>
    </w:p>
    <w:p w14:paraId="4BAD9E16" w14:textId="77777777" w:rsidR="00610BA4" w:rsidRPr="00BE1811" w:rsidRDefault="00610BA4" w:rsidP="00610BA4">
      <w:pPr>
        <w:pStyle w:val="Style13"/>
        <w:widowControl/>
        <w:spacing w:before="84" w:line="240" w:lineRule="auto"/>
        <w:ind w:firstLine="0"/>
        <w:jc w:val="both"/>
        <w:rPr>
          <w:rStyle w:val="FontStyle30"/>
          <w:rFonts w:ascii="Times New Roman" w:hAnsi="Times New Roman"/>
          <w:sz w:val="22"/>
          <w:szCs w:val="22"/>
        </w:rPr>
      </w:pPr>
    </w:p>
    <w:p w14:paraId="5E968D7A" w14:textId="77777777" w:rsidR="00610BA4" w:rsidRPr="00BE1811" w:rsidRDefault="00610BA4" w:rsidP="00610BA4">
      <w:pPr>
        <w:pStyle w:val="Style13"/>
        <w:widowControl/>
        <w:spacing w:before="84" w:line="240" w:lineRule="auto"/>
        <w:ind w:firstLine="0"/>
        <w:jc w:val="both"/>
        <w:rPr>
          <w:rStyle w:val="FontStyle31"/>
          <w:rFonts w:ascii="Times New Roman" w:hAnsi="Times New Roman"/>
          <w:b/>
          <w:sz w:val="22"/>
          <w:szCs w:val="22"/>
        </w:rPr>
      </w:pPr>
      <w:proofErr w:type="spellStart"/>
      <w:r w:rsidRPr="00BE1811">
        <w:rPr>
          <w:rStyle w:val="FontStyle31"/>
          <w:rFonts w:ascii="Times New Roman" w:hAnsi="Times New Roman"/>
          <w:b/>
          <w:sz w:val="22"/>
          <w:szCs w:val="22"/>
        </w:rPr>
        <w:t>şi</w:t>
      </w:r>
      <w:proofErr w:type="spellEnd"/>
    </w:p>
    <w:p w14:paraId="50BE7934" w14:textId="77777777" w:rsidR="00610BA4" w:rsidRPr="00BE1811" w:rsidRDefault="00610BA4" w:rsidP="00610BA4">
      <w:pPr>
        <w:pStyle w:val="Style6"/>
        <w:widowControl/>
        <w:tabs>
          <w:tab w:val="left" w:leader="dot" w:pos="6221"/>
        </w:tabs>
        <w:spacing w:before="209"/>
        <w:jc w:val="both"/>
        <w:rPr>
          <w:rStyle w:val="FontStyle30"/>
          <w:rFonts w:ascii="Times New Roman" w:hAnsi="Times New Roman"/>
          <w:sz w:val="22"/>
          <w:szCs w:val="22"/>
        </w:rPr>
      </w:pPr>
    </w:p>
    <w:p w14:paraId="363CB1B5" w14:textId="77777777" w:rsidR="00610BA4" w:rsidRPr="00BE1811" w:rsidRDefault="00610BA4" w:rsidP="00C86164">
      <w:pPr>
        <w:pStyle w:val="Style6"/>
        <w:widowControl/>
        <w:tabs>
          <w:tab w:val="left" w:leader="dot" w:pos="6221"/>
        </w:tabs>
        <w:jc w:val="left"/>
        <w:rPr>
          <w:rStyle w:val="FontStyle30"/>
          <w:rFonts w:ascii="Times New Roman" w:hAnsi="Times New Roman"/>
          <w:sz w:val="22"/>
          <w:szCs w:val="22"/>
        </w:rPr>
      </w:pPr>
      <w:r w:rsidRPr="00BE1811">
        <w:rPr>
          <w:rStyle w:val="FontStyle30"/>
          <w:rFonts w:ascii="Times New Roman" w:hAnsi="Times New Roman"/>
          <w:sz w:val="22"/>
          <w:szCs w:val="22"/>
        </w:rPr>
        <w:t>[Persoana juridică]</w:t>
      </w:r>
      <w:r w:rsidRPr="00BE1811">
        <w:rPr>
          <w:rStyle w:val="FontStyle30"/>
          <w:rFonts w:ascii="Times New Roman" w:hAnsi="Times New Roman"/>
          <w:sz w:val="22"/>
          <w:szCs w:val="22"/>
        </w:rPr>
        <w:tab/>
      </w:r>
      <w:r w:rsidR="00294983" w:rsidRPr="00BE1811">
        <w:rPr>
          <w:rStyle w:val="FontStyle30"/>
          <w:rFonts w:ascii="Times New Roman" w:hAnsi="Times New Roman"/>
          <w:sz w:val="22"/>
          <w:szCs w:val="22"/>
        </w:rPr>
        <w:t>,</w:t>
      </w:r>
      <w:r w:rsidRPr="00BE1811">
        <w:rPr>
          <w:rStyle w:val="FontStyle30"/>
          <w:rFonts w:ascii="Times New Roman" w:hAnsi="Times New Roman"/>
          <w:sz w:val="22"/>
          <w:szCs w:val="22"/>
        </w:rPr>
        <w:t xml:space="preserve"> cod de identificare fiscală</w:t>
      </w:r>
    </w:p>
    <w:p w14:paraId="517A4338" w14:textId="77777777" w:rsidR="00610BA4" w:rsidRPr="00BE1811" w:rsidRDefault="00610BA4" w:rsidP="00C86164">
      <w:pPr>
        <w:pStyle w:val="Style6"/>
        <w:widowControl/>
        <w:tabs>
          <w:tab w:val="left" w:leader="dot" w:pos="1087"/>
          <w:tab w:val="left" w:leader="dot" w:pos="4565"/>
          <w:tab w:val="left" w:leader="dot" w:pos="6156"/>
          <w:tab w:val="left" w:leader="dot" w:pos="6617"/>
          <w:tab w:val="left" w:leader="dot" w:pos="7337"/>
        </w:tabs>
        <w:jc w:val="left"/>
        <w:rPr>
          <w:rStyle w:val="FontStyle30"/>
          <w:rFonts w:ascii="Times New Roman" w:hAnsi="Times New Roman"/>
          <w:sz w:val="22"/>
          <w:szCs w:val="22"/>
        </w:rPr>
      </w:pPr>
      <w:r w:rsidRPr="00BE1811">
        <w:rPr>
          <w:rStyle w:val="FontStyle30"/>
          <w:rFonts w:ascii="Times New Roman" w:hAnsi="Times New Roman"/>
          <w:sz w:val="22"/>
          <w:szCs w:val="22"/>
        </w:rPr>
        <w:tab/>
        <w:t xml:space="preserve">, înregistrată la </w:t>
      </w:r>
      <w:r w:rsidRPr="00BE1811">
        <w:rPr>
          <w:rStyle w:val="FontStyle30"/>
          <w:rFonts w:ascii="Times New Roman" w:hAnsi="Times New Roman"/>
          <w:sz w:val="22"/>
          <w:szCs w:val="22"/>
        </w:rPr>
        <w:tab/>
        <w:t xml:space="preserve"> sub   nr</w:t>
      </w:r>
      <w:r w:rsidRPr="00BE1811">
        <w:rPr>
          <w:rStyle w:val="FontStyle30"/>
          <w:rFonts w:ascii="Times New Roman" w:hAnsi="Times New Roman"/>
          <w:sz w:val="22"/>
          <w:szCs w:val="22"/>
        </w:rPr>
        <w:tab/>
        <w:t>/</w:t>
      </w:r>
      <w:r w:rsidRPr="00BE1811">
        <w:rPr>
          <w:rStyle w:val="FontStyle30"/>
          <w:rFonts w:ascii="Times New Roman" w:hAnsi="Times New Roman"/>
          <w:sz w:val="22"/>
          <w:szCs w:val="22"/>
        </w:rPr>
        <w:tab/>
      </w:r>
      <w:r w:rsidR="00294983" w:rsidRPr="00BE1811">
        <w:rPr>
          <w:rStyle w:val="FontStyle30"/>
          <w:rFonts w:ascii="Times New Roman" w:hAnsi="Times New Roman"/>
          <w:sz w:val="22"/>
          <w:szCs w:val="22"/>
        </w:rPr>
        <w:t>/</w:t>
      </w:r>
      <w:r w:rsidRPr="00BE1811">
        <w:rPr>
          <w:rStyle w:val="FontStyle30"/>
          <w:rFonts w:ascii="Times New Roman" w:hAnsi="Times New Roman"/>
          <w:sz w:val="22"/>
          <w:szCs w:val="22"/>
        </w:rPr>
        <w:tab/>
        <w:t>,   cu sediul în</w:t>
      </w:r>
    </w:p>
    <w:p w14:paraId="5A71ACB5" w14:textId="77777777" w:rsidR="00610BA4" w:rsidRPr="00BE1811" w:rsidRDefault="00610BA4" w:rsidP="00C86164">
      <w:pPr>
        <w:pStyle w:val="Style6"/>
        <w:widowControl/>
        <w:tabs>
          <w:tab w:val="left" w:leader="dot" w:pos="4003"/>
          <w:tab w:val="left" w:leader="dot" w:pos="8035"/>
          <w:tab w:val="left" w:leader="dot" w:pos="9065"/>
        </w:tabs>
        <w:jc w:val="left"/>
        <w:rPr>
          <w:rStyle w:val="FontStyle30"/>
          <w:rFonts w:ascii="Times New Roman" w:hAnsi="Times New Roman"/>
          <w:sz w:val="22"/>
          <w:szCs w:val="22"/>
        </w:rPr>
      </w:pPr>
      <w:r w:rsidRPr="00BE1811">
        <w:rPr>
          <w:rStyle w:val="FontStyle30"/>
          <w:rFonts w:ascii="Times New Roman" w:hAnsi="Times New Roman"/>
          <w:sz w:val="22"/>
          <w:szCs w:val="22"/>
        </w:rPr>
        <w:t>localitatea</w:t>
      </w:r>
      <w:r w:rsidRPr="00BE1811">
        <w:rPr>
          <w:rStyle w:val="FontStyle30"/>
          <w:rFonts w:ascii="Times New Roman" w:hAnsi="Times New Roman"/>
          <w:sz w:val="22"/>
          <w:szCs w:val="22"/>
        </w:rPr>
        <w:tab/>
        <w:t xml:space="preserve">, </w:t>
      </w:r>
      <w:proofErr w:type="spellStart"/>
      <w:r w:rsidRPr="00BE1811">
        <w:rPr>
          <w:rStyle w:val="FontStyle30"/>
          <w:rFonts w:ascii="Times New Roman" w:hAnsi="Times New Roman"/>
          <w:sz w:val="22"/>
          <w:szCs w:val="22"/>
        </w:rPr>
        <w:t>str</w:t>
      </w:r>
      <w:proofErr w:type="spellEnd"/>
      <w:r w:rsidRPr="00BE1811">
        <w:rPr>
          <w:rStyle w:val="FontStyle30"/>
          <w:rFonts w:ascii="Times New Roman" w:hAnsi="Times New Roman"/>
          <w:sz w:val="22"/>
          <w:szCs w:val="22"/>
        </w:rPr>
        <w:tab/>
        <w:t>nr</w:t>
      </w:r>
      <w:r w:rsidRPr="00BE1811">
        <w:rPr>
          <w:rStyle w:val="FontStyle30"/>
          <w:rFonts w:ascii="Times New Roman" w:hAnsi="Times New Roman"/>
          <w:sz w:val="22"/>
          <w:szCs w:val="22"/>
        </w:rPr>
        <w:tab/>
      </w:r>
    </w:p>
    <w:p w14:paraId="55FB9523" w14:textId="77777777" w:rsidR="00610BA4" w:rsidRPr="00BE1811" w:rsidRDefault="00610BA4" w:rsidP="00C86164">
      <w:pPr>
        <w:pStyle w:val="Style6"/>
        <w:widowControl/>
        <w:tabs>
          <w:tab w:val="left" w:leader="dot" w:pos="4212"/>
          <w:tab w:val="left" w:leader="dot" w:pos="8446"/>
        </w:tabs>
        <w:jc w:val="left"/>
        <w:rPr>
          <w:rStyle w:val="FontStyle30"/>
          <w:rFonts w:ascii="Times New Roman" w:hAnsi="Times New Roman"/>
          <w:sz w:val="22"/>
          <w:szCs w:val="22"/>
        </w:rPr>
      </w:pPr>
      <w:r w:rsidRPr="00BE1811">
        <w:rPr>
          <w:rStyle w:val="FontStyle30"/>
          <w:rFonts w:ascii="Times New Roman" w:hAnsi="Times New Roman"/>
          <w:sz w:val="22"/>
          <w:szCs w:val="22"/>
        </w:rPr>
        <w:t>sector/</w:t>
      </w:r>
      <w:proofErr w:type="spellStart"/>
      <w:r w:rsidRPr="00BE1811">
        <w:rPr>
          <w:rStyle w:val="FontStyle30"/>
          <w:rFonts w:ascii="Times New Roman" w:hAnsi="Times New Roman"/>
          <w:sz w:val="22"/>
          <w:szCs w:val="22"/>
        </w:rPr>
        <w:t>judeţul</w:t>
      </w:r>
      <w:proofErr w:type="spellEnd"/>
      <w:r w:rsidRPr="00BE1811">
        <w:rPr>
          <w:rStyle w:val="FontStyle30"/>
          <w:rFonts w:ascii="Times New Roman" w:hAnsi="Times New Roman"/>
          <w:sz w:val="22"/>
          <w:szCs w:val="22"/>
        </w:rPr>
        <w:t xml:space="preserve">    </w:t>
      </w:r>
      <w:r w:rsidRPr="00BE1811">
        <w:rPr>
          <w:rStyle w:val="FontStyle30"/>
          <w:rFonts w:ascii="Times New Roman" w:hAnsi="Times New Roman"/>
          <w:sz w:val="22"/>
          <w:szCs w:val="22"/>
        </w:rPr>
        <w:tab/>
        <w:t xml:space="preserve">    România,   telefon</w:t>
      </w:r>
      <w:r w:rsidR="00294983" w:rsidRPr="00BE1811">
        <w:rPr>
          <w:rStyle w:val="FontStyle30"/>
          <w:rFonts w:ascii="Times New Roman" w:hAnsi="Times New Roman"/>
          <w:sz w:val="22"/>
          <w:szCs w:val="22"/>
        </w:rPr>
        <w:t xml:space="preserve">    </w:t>
      </w:r>
      <w:r w:rsidR="00294983" w:rsidRPr="00BE1811">
        <w:rPr>
          <w:rStyle w:val="FontStyle30"/>
          <w:rFonts w:ascii="Times New Roman" w:hAnsi="Times New Roman"/>
          <w:sz w:val="22"/>
          <w:szCs w:val="22"/>
        </w:rPr>
        <w:tab/>
        <w:t xml:space="preserve">    </w:t>
      </w:r>
      <w:r w:rsidRPr="00BE1811">
        <w:rPr>
          <w:rStyle w:val="FontStyle30"/>
          <w:rFonts w:ascii="Times New Roman" w:hAnsi="Times New Roman"/>
          <w:sz w:val="22"/>
          <w:szCs w:val="22"/>
        </w:rPr>
        <w:t>fax</w:t>
      </w:r>
    </w:p>
    <w:p w14:paraId="2F954372" w14:textId="77777777" w:rsidR="00610BA4" w:rsidRPr="00BE1811" w:rsidRDefault="00610BA4" w:rsidP="00C86164">
      <w:pPr>
        <w:pStyle w:val="Style6"/>
        <w:widowControl/>
        <w:tabs>
          <w:tab w:val="left" w:leader="dot" w:pos="1397"/>
          <w:tab w:val="left" w:leader="dot" w:pos="6624"/>
        </w:tabs>
        <w:jc w:val="left"/>
        <w:rPr>
          <w:rStyle w:val="FontStyle30"/>
          <w:rFonts w:ascii="Times New Roman" w:hAnsi="Times New Roman"/>
          <w:sz w:val="22"/>
          <w:szCs w:val="22"/>
        </w:rPr>
      </w:pPr>
      <w:r w:rsidRPr="00BE1811">
        <w:rPr>
          <w:rStyle w:val="FontStyle30"/>
          <w:rFonts w:ascii="Times New Roman" w:hAnsi="Times New Roman"/>
          <w:sz w:val="22"/>
          <w:szCs w:val="22"/>
        </w:rPr>
        <w:tab/>
        <w:t xml:space="preserve">, </w:t>
      </w:r>
      <w:proofErr w:type="spellStart"/>
      <w:r w:rsidRPr="00BE1811">
        <w:rPr>
          <w:rStyle w:val="FontStyle30"/>
          <w:rFonts w:ascii="Times New Roman" w:hAnsi="Times New Roman"/>
          <w:sz w:val="22"/>
          <w:szCs w:val="22"/>
        </w:rPr>
        <w:t>poştă</w:t>
      </w:r>
      <w:proofErr w:type="spellEnd"/>
      <w:r w:rsidRPr="00BE1811">
        <w:rPr>
          <w:rStyle w:val="FontStyle30"/>
          <w:rFonts w:ascii="Times New Roman" w:hAnsi="Times New Roman"/>
          <w:sz w:val="22"/>
          <w:szCs w:val="22"/>
        </w:rPr>
        <w:t xml:space="preserve"> electronică</w:t>
      </w:r>
      <w:r w:rsidRPr="00BE1811">
        <w:rPr>
          <w:rStyle w:val="FontStyle30"/>
          <w:rFonts w:ascii="Times New Roman" w:hAnsi="Times New Roman"/>
          <w:sz w:val="22"/>
          <w:szCs w:val="22"/>
        </w:rPr>
        <w:tab/>
        <w:t>reprezentată legal prin</w:t>
      </w:r>
    </w:p>
    <w:p w14:paraId="0C493D31" w14:textId="77777777" w:rsidR="00610BA4" w:rsidRPr="00BE1811" w:rsidRDefault="00610BA4" w:rsidP="00C86164">
      <w:pPr>
        <w:pStyle w:val="Style6"/>
        <w:widowControl/>
        <w:tabs>
          <w:tab w:val="left" w:leader="dot" w:pos="3283"/>
          <w:tab w:val="left" w:leader="dot" w:pos="8935"/>
        </w:tabs>
        <w:jc w:val="left"/>
        <w:rPr>
          <w:rStyle w:val="FontStyle30"/>
          <w:rFonts w:ascii="Times New Roman" w:hAnsi="Times New Roman"/>
          <w:sz w:val="22"/>
          <w:szCs w:val="22"/>
        </w:rPr>
      </w:pPr>
      <w:r w:rsidRPr="00BE1811">
        <w:rPr>
          <w:rStyle w:val="FontStyle30"/>
          <w:rFonts w:ascii="Times New Roman" w:hAnsi="Times New Roman"/>
          <w:sz w:val="22"/>
          <w:szCs w:val="22"/>
        </w:rPr>
        <w:tab/>
        <w:t>(</w:t>
      </w:r>
      <w:proofErr w:type="spellStart"/>
      <w:r w:rsidRPr="00BE1811">
        <w:rPr>
          <w:rStyle w:val="FontStyle30"/>
          <w:rFonts w:ascii="Times New Roman" w:hAnsi="Times New Roman"/>
          <w:sz w:val="22"/>
          <w:szCs w:val="22"/>
        </w:rPr>
        <w:t>funcţia</w:t>
      </w:r>
      <w:proofErr w:type="spellEnd"/>
      <w:r w:rsidRPr="00BE1811">
        <w:rPr>
          <w:rStyle w:val="FontStyle30"/>
          <w:rFonts w:ascii="Times New Roman" w:hAnsi="Times New Roman"/>
          <w:sz w:val="22"/>
          <w:szCs w:val="22"/>
        </w:rPr>
        <w:t xml:space="preserve"> </w:t>
      </w:r>
      <w:proofErr w:type="spellStart"/>
      <w:r w:rsidRPr="00BE1811">
        <w:rPr>
          <w:rStyle w:val="FontStyle30"/>
          <w:rFonts w:ascii="Times New Roman" w:hAnsi="Times New Roman"/>
          <w:sz w:val="22"/>
          <w:szCs w:val="22"/>
        </w:rPr>
        <w:t>deţinută</w:t>
      </w:r>
      <w:proofErr w:type="spellEnd"/>
      <w:r w:rsidRPr="00BE1811">
        <w:rPr>
          <w:rStyle w:val="FontStyle30"/>
          <w:rFonts w:ascii="Times New Roman" w:hAnsi="Times New Roman"/>
          <w:sz w:val="22"/>
          <w:szCs w:val="22"/>
        </w:rPr>
        <w:tab/>
      </w:r>
      <w:r w:rsidR="00294983" w:rsidRPr="00BE1811">
        <w:rPr>
          <w:rStyle w:val="FontStyle30"/>
          <w:rFonts w:ascii="Times New Roman" w:hAnsi="Times New Roman"/>
          <w:sz w:val="22"/>
          <w:szCs w:val="22"/>
        </w:rPr>
        <w:t>),</w:t>
      </w:r>
    </w:p>
    <w:p w14:paraId="70BD2CEE" w14:textId="77777777" w:rsidR="00610BA4" w:rsidRPr="00BE1811" w:rsidRDefault="00610BA4" w:rsidP="00C86164">
      <w:pPr>
        <w:pStyle w:val="Style6"/>
        <w:widowControl/>
        <w:tabs>
          <w:tab w:val="left" w:leader="dot" w:pos="5148"/>
        </w:tabs>
        <w:jc w:val="left"/>
        <w:rPr>
          <w:rStyle w:val="FontStyle30"/>
          <w:rFonts w:ascii="Times New Roman" w:hAnsi="Times New Roman"/>
          <w:sz w:val="22"/>
          <w:szCs w:val="22"/>
        </w:rPr>
      </w:pPr>
      <w:r w:rsidRPr="00BE1811">
        <w:rPr>
          <w:rStyle w:val="FontStyle30"/>
          <w:rFonts w:ascii="Times New Roman" w:hAnsi="Times New Roman"/>
          <w:sz w:val="22"/>
          <w:szCs w:val="22"/>
        </w:rPr>
        <w:t>identificat prin</w:t>
      </w:r>
      <w:r w:rsidRPr="00BE1811">
        <w:rPr>
          <w:rStyle w:val="FontStyle30"/>
          <w:rFonts w:ascii="Times New Roman" w:hAnsi="Times New Roman"/>
          <w:sz w:val="22"/>
          <w:szCs w:val="22"/>
        </w:rPr>
        <w:tab/>
        <w:t xml:space="preserve">în calitate de Beneficiar al </w:t>
      </w:r>
      <w:proofErr w:type="spellStart"/>
      <w:r w:rsidRPr="00BE1811">
        <w:rPr>
          <w:rStyle w:val="FontStyle30"/>
          <w:rFonts w:ascii="Times New Roman" w:hAnsi="Times New Roman"/>
          <w:sz w:val="22"/>
          <w:szCs w:val="22"/>
        </w:rPr>
        <w:t>finanţării</w:t>
      </w:r>
      <w:proofErr w:type="spellEnd"/>
      <w:r w:rsidRPr="00BE1811">
        <w:rPr>
          <w:rStyle w:val="FontStyle30"/>
          <w:rFonts w:ascii="Times New Roman" w:hAnsi="Times New Roman"/>
          <w:sz w:val="22"/>
          <w:szCs w:val="22"/>
        </w:rPr>
        <w:t>,</w:t>
      </w:r>
    </w:p>
    <w:p w14:paraId="2471A624" w14:textId="77777777" w:rsidR="00610BA4" w:rsidRPr="00BE1811" w:rsidRDefault="00610BA4" w:rsidP="00C86164">
      <w:pPr>
        <w:pStyle w:val="Style6"/>
        <w:widowControl/>
        <w:spacing w:line="240" w:lineRule="exact"/>
        <w:jc w:val="left"/>
        <w:rPr>
          <w:sz w:val="22"/>
          <w:szCs w:val="22"/>
        </w:rPr>
      </w:pPr>
    </w:p>
    <w:p w14:paraId="36FF7A56" w14:textId="77777777" w:rsidR="00610BA4" w:rsidRPr="00BE1811" w:rsidRDefault="00610BA4" w:rsidP="00610BA4">
      <w:pPr>
        <w:pStyle w:val="Style6"/>
        <w:widowControl/>
        <w:spacing w:before="26"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au convenit încheierea prezentului Contract de </w:t>
      </w:r>
      <w:proofErr w:type="spellStart"/>
      <w:r w:rsidRPr="00BE1811">
        <w:rPr>
          <w:rStyle w:val="FontStyle30"/>
          <w:rFonts w:ascii="Times New Roman" w:hAnsi="Times New Roman"/>
          <w:sz w:val="22"/>
          <w:szCs w:val="22"/>
        </w:rPr>
        <w:t>Finanţare</w:t>
      </w:r>
      <w:proofErr w:type="spellEnd"/>
      <w:r w:rsidRPr="00BE1811">
        <w:rPr>
          <w:rStyle w:val="FontStyle30"/>
          <w:rFonts w:ascii="Times New Roman" w:hAnsi="Times New Roman"/>
          <w:sz w:val="22"/>
          <w:szCs w:val="22"/>
        </w:rPr>
        <w:t xml:space="preserve">, în următoarele </w:t>
      </w:r>
      <w:proofErr w:type="spellStart"/>
      <w:r w:rsidRPr="00BE1811">
        <w:rPr>
          <w:rStyle w:val="FontStyle30"/>
          <w:rFonts w:ascii="Times New Roman" w:hAnsi="Times New Roman"/>
          <w:sz w:val="22"/>
          <w:szCs w:val="22"/>
        </w:rPr>
        <w:t>condiţii</w:t>
      </w:r>
      <w:proofErr w:type="spellEnd"/>
      <w:r w:rsidRPr="00BE1811">
        <w:rPr>
          <w:rStyle w:val="FontStyle30"/>
          <w:rFonts w:ascii="Times New Roman" w:hAnsi="Times New Roman"/>
          <w:sz w:val="22"/>
          <w:szCs w:val="22"/>
        </w:rPr>
        <w:t>:</w:t>
      </w:r>
    </w:p>
    <w:p w14:paraId="0205051F" w14:textId="77777777" w:rsidR="00610BA4" w:rsidRPr="00BE1811" w:rsidRDefault="00610BA4" w:rsidP="00610BA4">
      <w:pPr>
        <w:pStyle w:val="Style6"/>
        <w:widowControl/>
        <w:spacing w:line="240" w:lineRule="exact"/>
        <w:jc w:val="both"/>
        <w:rPr>
          <w:sz w:val="22"/>
          <w:szCs w:val="22"/>
        </w:rPr>
      </w:pPr>
    </w:p>
    <w:p w14:paraId="15A21B81" w14:textId="77777777" w:rsidR="00610BA4" w:rsidRPr="00BE1811" w:rsidRDefault="00610BA4" w:rsidP="00610BA4">
      <w:pPr>
        <w:pStyle w:val="Style6"/>
        <w:widowControl/>
        <w:spacing w:line="240" w:lineRule="exact"/>
        <w:jc w:val="both"/>
        <w:rPr>
          <w:sz w:val="22"/>
          <w:szCs w:val="22"/>
        </w:rPr>
      </w:pPr>
    </w:p>
    <w:p w14:paraId="0705E1E9" w14:textId="77777777" w:rsidR="00610BA4" w:rsidRPr="00BE1811" w:rsidRDefault="00610BA4" w:rsidP="00610BA4">
      <w:pPr>
        <w:pStyle w:val="Style6"/>
        <w:widowControl/>
        <w:spacing w:before="31" w:line="240" w:lineRule="auto"/>
        <w:jc w:val="both"/>
        <w:rPr>
          <w:rStyle w:val="FontStyle30"/>
          <w:rFonts w:ascii="Times New Roman" w:hAnsi="Times New Roman"/>
          <w:sz w:val="22"/>
          <w:szCs w:val="22"/>
        </w:rPr>
      </w:pPr>
      <w:r w:rsidRPr="00BE1811">
        <w:rPr>
          <w:rStyle w:val="FontStyle28"/>
          <w:szCs w:val="22"/>
        </w:rPr>
        <w:t xml:space="preserve">2. </w:t>
      </w:r>
      <w:r w:rsidRPr="00BE1811">
        <w:rPr>
          <w:rStyle w:val="FontStyle30"/>
          <w:rFonts w:ascii="Times New Roman" w:hAnsi="Times New Roman"/>
          <w:sz w:val="22"/>
          <w:szCs w:val="22"/>
        </w:rPr>
        <w:t>Precizări prealabile</w:t>
      </w:r>
    </w:p>
    <w:p w14:paraId="07B85B0D" w14:textId="77777777" w:rsidR="00610BA4" w:rsidRPr="00BE1811" w:rsidRDefault="00610BA4" w:rsidP="00610BA4">
      <w:pPr>
        <w:pStyle w:val="Style13"/>
        <w:widowControl/>
        <w:spacing w:before="230" w:after="240"/>
        <w:ind w:left="367"/>
        <w:jc w:val="both"/>
        <w:rPr>
          <w:rStyle w:val="FontStyle31"/>
          <w:rFonts w:ascii="Times New Roman" w:hAnsi="Times New Roman"/>
          <w:sz w:val="22"/>
          <w:szCs w:val="22"/>
        </w:rPr>
      </w:pPr>
      <w:r w:rsidRPr="00BE1811">
        <w:rPr>
          <w:rStyle w:val="FontStyle31"/>
          <w:rFonts w:ascii="Times New Roman" w:hAnsi="Times New Roman"/>
          <w:sz w:val="22"/>
          <w:szCs w:val="22"/>
        </w:rPr>
        <w:t xml:space="preserve">(1) În prezentul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cu </w:t>
      </w:r>
      <w:proofErr w:type="spellStart"/>
      <w:r w:rsidRPr="00BE1811">
        <w:rPr>
          <w:rStyle w:val="FontStyle31"/>
          <w:rFonts w:ascii="Times New Roman" w:hAnsi="Times New Roman"/>
          <w:sz w:val="22"/>
          <w:szCs w:val="22"/>
        </w:rPr>
        <w:t>excepţia</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situaţiilor</w:t>
      </w:r>
      <w:proofErr w:type="spellEnd"/>
      <w:r w:rsidRPr="00BE1811">
        <w:rPr>
          <w:rStyle w:val="FontStyle31"/>
          <w:rFonts w:ascii="Times New Roman" w:hAnsi="Times New Roman"/>
          <w:sz w:val="22"/>
          <w:szCs w:val="22"/>
        </w:rPr>
        <w:t xml:space="preserve"> când contextul cere altfel sau a unei prevederi contrare:</w:t>
      </w:r>
    </w:p>
    <w:p w14:paraId="4689A610" w14:textId="77777777" w:rsidR="00610BA4" w:rsidRPr="00BE1811" w:rsidRDefault="00610BA4" w:rsidP="00D24931">
      <w:pPr>
        <w:pStyle w:val="Style12"/>
        <w:widowControl/>
        <w:numPr>
          <w:ilvl w:val="0"/>
          <w:numId w:val="87"/>
        </w:numPr>
        <w:tabs>
          <w:tab w:val="left" w:pos="864"/>
        </w:tabs>
        <w:spacing w:before="7"/>
        <w:ind w:left="864"/>
        <w:rPr>
          <w:rStyle w:val="FontStyle31"/>
          <w:rFonts w:ascii="Times New Roman" w:hAnsi="Times New Roman"/>
          <w:sz w:val="22"/>
          <w:szCs w:val="22"/>
        </w:rPr>
      </w:pPr>
      <w:r w:rsidRPr="00BE1811">
        <w:rPr>
          <w:rStyle w:val="FontStyle31"/>
          <w:rFonts w:ascii="Times New Roman" w:hAnsi="Times New Roman"/>
          <w:sz w:val="22"/>
          <w:szCs w:val="22"/>
        </w:rPr>
        <w:t xml:space="preserve">cuvintele care indică singularul includ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pluralul, iar cuvintele care indică pluralul includ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singularul;</w:t>
      </w:r>
    </w:p>
    <w:p w14:paraId="29B49153" w14:textId="77777777" w:rsidR="00610BA4" w:rsidRPr="00BE1811" w:rsidRDefault="00610BA4" w:rsidP="00D24931">
      <w:pPr>
        <w:pStyle w:val="Style12"/>
        <w:widowControl/>
        <w:numPr>
          <w:ilvl w:val="0"/>
          <w:numId w:val="87"/>
        </w:numPr>
        <w:tabs>
          <w:tab w:val="left" w:pos="864"/>
        </w:tabs>
        <w:ind w:left="432" w:firstLine="0"/>
        <w:rPr>
          <w:rStyle w:val="FontStyle31"/>
          <w:rFonts w:ascii="Times New Roman" w:hAnsi="Times New Roman"/>
          <w:sz w:val="22"/>
          <w:szCs w:val="22"/>
        </w:rPr>
      </w:pPr>
      <w:r w:rsidRPr="00BE1811">
        <w:rPr>
          <w:rStyle w:val="FontStyle31"/>
          <w:rFonts w:ascii="Times New Roman" w:hAnsi="Times New Roman"/>
          <w:sz w:val="22"/>
          <w:szCs w:val="22"/>
        </w:rPr>
        <w:t>cuvintele care indică un gen includ toate genurile;</w:t>
      </w:r>
    </w:p>
    <w:p w14:paraId="0F37EB02" w14:textId="77777777" w:rsidR="00610BA4" w:rsidRPr="00BE1811" w:rsidRDefault="00610BA4" w:rsidP="00D24931">
      <w:pPr>
        <w:pStyle w:val="Style17"/>
        <w:widowControl/>
        <w:numPr>
          <w:ilvl w:val="0"/>
          <w:numId w:val="87"/>
        </w:numPr>
        <w:spacing w:before="50" w:line="288" w:lineRule="exact"/>
        <w:ind w:left="454"/>
        <w:rPr>
          <w:rStyle w:val="FontStyle31"/>
          <w:rFonts w:ascii="Times New Roman" w:hAnsi="Times New Roman"/>
          <w:sz w:val="22"/>
          <w:szCs w:val="22"/>
        </w:rPr>
      </w:pPr>
      <w:r w:rsidRPr="00BE1811">
        <w:rPr>
          <w:rStyle w:val="FontStyle31"/>
          <w:rFonts w:ascii="Times New Roman" w:hAnsi="Times New Roman"/>
          <w:sz w:val="22"/>
          <w:szCs w:val="22"/>
        </w:rPr>
        <w:t>termenul „zi" reprezintă zi calendaristică dacă nu se specifică altfel;</w:t>
      </w:r>
    </w:p>
    <w:p w14:paraId="6F3F54A3" w14:textId="77777777" w:rsidR="00610BA4" w:rsidRPr="00BE1811" w:rsidRDefault="00610BA4" w:rsidP="00610BA4">
      <w:pPr>
        <w:pStyle w:val="Style17"/>
        <w:widowControl/>
        <w:spacing w:before="50" w:line="288" w:lineRule="exact"/>
        <w:ind w:left="454"/>
        <w:rPr>
          <w:rStyle w:val="FontStyle31"/>
          <w:rFonts w:ascii="Times New Roman" w:hAnsi="Times New Roman"/>
          <w:sz w:val="22"/>
          <w:szCs w:val="22"/>
        </w:rPr>
      </w:pPr>
    </w:p>
    <w:p w14:paraId="6B9ED1CC" w14:textId="77777777" w:rsidR="00610BA4" w:rsidRPr="00BE1811" w:rsidRDefault="00610BA4" w:rsidP="00610BA4">
      <w:pPr>
        <w:pStyle w:val="Style15"/>
        <w:widowControl/>
        <w:numPr>
          <w:ilvl w:val="0"/>
          <w:numId w:val="190"/>
        </w:numPr>
        <w:tabs>
          <w:tab w:val="left" w:pos="353"/>
        </w:tabs>
        <w:spacing w:after="240"/>
        <w:ind w:left="353"/>
        <w:rPr>
          <w:rStyle w:val="FontStyle31"/>
          <w:rFonts w:ascii="Times New Roman" w:hAnsi="Times New Roman"/>
          <w:sz w:val="22"/>
          <w:szCs w:val="22"/>
        </w:rPr>
      </w:pPr>
      <w:r w:rsidRPr="00BE1811">
        <w:rPr>
          <w:rStyle w:val="FontStyle31"/>
          <w:rFonts w:ascii="Times New Roman" w:hAnsi="Times New Roman"/>
          <w:sz w:val="22"/>
          <w:szCs w:val="22"/>
        </w:rPr>
        <w:t xml:space="preserve">Trimiterile la actele normative includ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modificările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completările ulterioare ale acestora, precum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orice alte acte normative subsecvente.</w:t>
      </w:r>
    </w:p>
    <w:p w14:paraId="46E35E31" w14:textId="77777777" w:rsidR="00610BA4" w:rsidRPr="00BE1811" w:rsidRDefault="00610BA4" w:rsidP="00610BA4">
      <w:pPr>
        <w:pStyle w:val="Style15"/>
        <w:widowControl/>
        <w:numPr>
          <w:ilvl w:val="0"/>
          <w:numId w:val="190"/>
        </w:numPr>
        <w:tabs>
          <w:tab w:val="left" w:pos="353"/>
        </w:tabs>
        <w:spacing w:before="7" w:after="240"/>
        <w:ind w:left="353"/>
        <w:rPr>
          <w:rStyle w:val="FontStyle31"/>
          <w:rFonts w:ascii="Times New Roman" w:hAnsi="Times New Roman"/>
          <w:sz w:val="22"/>
          <w:szCs w:val="22"/>
        </w:rPr>
      </w:pPr>
      <w:r w:rsidRPr="00BE1811">
        <w:rPr>
          <w:rStyle w:val="FontStyle31"/>
          <w:rFonts w:ascii="Times New Roman" w:hAnsi="Times New Roman"/>
          <w:sz w:val="22"/>
          <w:szCs w:val="22"/>
        </w:rPr>
        <w:t xml:space="preserve">În cazul în care oricare dintre prevederile prezentului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este sau devine nulă, invalidă sau neexecutabilă conform legii, legalitatea, valabilitatea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posibilitatea de executare a celorlalte prevederi din prezentul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vor rămâne neafectate, iar </w:t>
      </w:r>
      <w:proofErr w:type="spellStart"/>
      <w:r w:rsidRPr="00BE1811">
        <w:rPr>
          <w:rStyle w:val="FontStyle31"/>
          <w:rFonts w:ascii="Times New Roman" w:hAnsi="Times New Roman"/>
          <w:sz w:val="22"/>
          <w:szCs w:val="22"/>
        </w:rPr>
        <w:t>Părţile</w:t>
      </w:r>
      <w:proofErr w:type="spellEnd"/>
      <w:r w:rsidRPr="00BE1811">
        <w:rPr>
          <w:rStyle w:val="FontStyle31"/>
          <w:rFonts w:ascii="Times New Roman" w:hAnsi="Times New Roman"/>
          <w:sz w:val="22"/>
          <w:szCs w:val="22"/>
        </w:rPr>
        <w:t xml:space="preserve"> vor depune eforturile necesare pentru a realiza acele acte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modificări care ar conduce la </w:t>
      </w:r>
      <w:proofErr w:type="spellStart"/>
      <w:r w:rsidRPr="00BE1811">
        <w:rPr>
          <w:rStyle w:val="FontStyle31"/>
          <w:rFonts w:ascii="Times New Roman" w:hAnsi="Times New Roman"/>
          <w:sz w:val="22"/>
          <w:szCs w:val="22"/>
        </w:rPr>
        <w:t>acelaşi</w:t>
      </w:r>
      <w:proofErr w:type="spellEnd"/>
      <w:r w:rsidRPr="00BE1811">
        <w:rPr>
          <w:rStyle w:val="FontStyle31"/>
          <w:rFonts w:ascii="Times New Roman" w:hAnsi="Times New Roman"/>
          <w:sz w:val="22"/>
          <w:szCs w:val="22"/>
        </w:rPr>
        <w:t xml:space="preserve"> rezultat legal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economic care s-a avut în vedere la data încheierii Contractului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w:t>
      </w:r>
    </w:p>
    <w:p w14:paraId="1BA16AF9" w14:textId="77777777" w:rsidR="00294983" w:rsidRPr="00BE1811" w:rsidRDefault="00294983" w:rsidP="00294983">
      <w:pPr>
        <w:rPr>
          <w:rStyle w:val="FontStyle31"/>
          <w:rFonts w:ascii="Times New Roman" w:hAnsi="Times New Roman"/>
          <w:sz w:val="22"/>
        </w:rPr>
      </w:pPr>
    </w:p>
    <w:p w14:paraId="1A919EE3" w14:textId="77777777" w:rsidR="00610BA4" w:rsidRPr="00BE1811" w:rsidRDefault="00610BA4" w:rsidP="00610BA4">
      <w:pPr>
        <w:pStyle w:val="Style15"/>
        <w:widowControl/>
        <w:numPr>
          <w:ilvl w:val="0"/>
          <w:numId w:val="190"/>
        </w:numPr>
        <w:tabs>
          <w:tab w:val="left" w:pos="353"/>
        </w:tabs>
        <w:spacing w:before="7" w:after="240"/>
        <w:ind w:left="353"/>
        <w:rPr>
          <w:rStyle w:val="FontStyle31"/>
          <w:rFonts w:ascii="Times New Roman" w:hAnsi="Times New Roman"/>
          <w:sz w:val="22"/>
          <w:szCs w:val="22"/>
        </w:rPr>
      </w:pPr>
      <w:r w:rsidRPr="00BE1811">
        <w:rPr>
          <w:rStyle w:val="FontStyle31"/>
          <w:rFonts w:ascii="Times New Roman" w:hAnsi="Times New Roman"/>
          <w:sz w:val="22"/>
          <w:szCs w:val="22"/>
        </w:rPr>
        <w:t xml:space="preserve">În </w:t>
      </w:r>
      <w:proofErr w:type="spellStart"/>
      <w:r w:rsidRPr="00BE1811">
        <w:rPr>
          <w:rStyle w:val="FontStyle31"/>
          <w:rFonts w:ascii="Times New Roman" w:hAnsi="Times New Roman"/>
          <w:sz w:val="22"/>
          <w:szCs w:val="22"/>
        </w:rPr>
        <w:t>înţelesul</w:t>
      </w:r>
      <w:proofErr w:type="spellEnd"/>
      <w:r w:rsidRPr="00BE1811">
        <w:rPr>
          <w:rStyle w:val="FontStyle31"/>
          <w:rFonts w:ascii="Times New Roman" w:hAnsi="Times New Roman"/>
          <w:sz w:val="22"/>
          <w:szCs w:val="22"/>
        </w:rPr>
        <w:t xml:space="preserve"> prezentului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atunci când există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parteneri, drepturile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obligaţiile</w:t>
      </w:r>
      <w:proofErr w:type="spellEnd"/>
      <w:r w:rsidRPr="00BE1811">
        <w:rPr>
          <w:rStyle w:val="FontStyle31"/>
          <w:rFonts w:ascii="Times New Roman" w:hAnsi="Times New Roman"/>
          <w:sz w:val="22"/>
          <w:szCs w:val="22"/>
        </w:rPr>
        <w:t xml:space="preserve"> beneficiarilor revin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partenerilor.</w:t>
      </w:r>
    </w:p>
    <w:p w14:paraId="5F89286E" w14:textId="77777777" w:rsidR="00610BA4" w:rsidRPr="00BE1811" w:rsidRDefault="00610BA4" w:rsidP="00610BA4">
      <w:pPr>
        <w:pStyle w:val="Style15"/>
        <w:widowControl/>
        <w:numPr>
          <w:ilvl w:val="0"/>
          <w:numId w:val="190"/>
        </w:numPr>
        <w:tabs>
          <w:tab w:val="left" w:pos="353"/>
        </w:tabs>
        <w:spacing w:before="14"/>
        <w:ind w:left="353"/>
        <w:rPr>
          <w:rStyle w:val="FontStyle31"/>
          <w:rFonts w:ascii="Times New Roman" w:hAnsi="Times New Roman"/>
          <w:sz w:val="22"/>
          <w:szCs w:val="22"/>
        </w:rPr>
      </w:pPr>
      <w:proofErr w:type="spellStart"/>
      <w:r w:rsidRPr="00BE1811">
        <w:rPr>
          <w:rStyle w:val="FontStyle31"/>
          <w:rFonts w:ascii="Times New Roman" w:hAnsi="Times New Roman"/>
          <w:sz w:val="22"/>
          <w:szCs w:val="22"/>
        </w:rPr>
        <w:t>Finanţarea</w:t>
      </w:r>
      <w:proofErr w:type="spellEnd"/>
      <w:r w:rsidRPr="00BE1811">
        <w:rPr>
          <w:rStyle w:val="FontStyle31"/>
          <w:rFonts w:ascii="Times New Roman" w:hAnsi="Times New Roman"/>
          <w:sz w:val="22"/>
          <w:szCs w:val="22"/>
        </w:rPr>
        <w:t xml:space="preserve"> nerambursabilă acordată Beneficiarului este stabilită în termenii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condiţiile</w:t>
      </w:r>
      <w:proofErr w:type="spellEnd"/>
      <w:r w:rsidRPr="00BE1811">
        <w:rPr>
          <w:rStyle w:val="FontStyle31"/>
          <w:rFonts w:ascii="Times New Roman" w:hAnsi="Times New Roman"/>
          <w:sz w:val="22"/>
          <w:szCs w:val="22"/>
        </w:rPr>
        <w:t xml:space="preserve"> prezentului Contract.</w:t>
      </w:r>
    </w:p>
    <w:p w14:paraId="1487F64B" w14:textId="77777777" w:rsidR="00C86164" w:rsidRDefault="00C86164" w:rsidP="00610BA4">
      <w:pPr>
        <w:pStyle w:val="Style6"/>
        <w:widowControl/>
        <w:spacing w:before="115" w:line="511" w:lineRule="exact"/>
        <w:jc w:val="both"/>
        <w:rPr>
          <w:rStyle w:val="FontStyle30"/>
          <w:rFonts w:ascii="Times New Roman" w:hAnsi="Times New Roman"/>
          <w:sz w:val="22"/>
          <w:szCs w:val="22"/>
        </w:rPr>
      </w:pPr>
    </w:p>
    <w:p w14:paraId="2BE0E61E" w14:textId="272A1582" w:rsidR="00610BA4" w:rsidRPr="00BE1811" w:rsidRDefault="00610BA4" w:rsidP="00610BA4">
      <w:pPr>
        <w:pStyle w:val="Style6"/>
        <w:widowControl/>
        <w:spacing w:before="115" w:line="511" w:lineRule="exact"/>
        <w:jc w:val="both"/>
        <w:rPr>
          <w:rStyle w:val="FontStyle30"/>
          <w:rFonts w:ascii="Times New Roman" w:hAnsi="Times New Roman"/>
          <w:sz w:val="22"/>
          <w:szCs w:val="22"/>
        </w:rPr>
      </w:pPr>
      <w:r w:rsidRPr="00BE1811">
        <w:rPr>
          <w:rStyle w:val="FontStyle30"/>
          <w:rFonts w:ascii="Times New Roman" w:hAnsi="Times New Roman"/>
          <w:sz w:val="22"/>
          <w:szCs w:val="22"/>
        </w:rPr>
        <w:lastRenderedPageBreak/>
        <w:t>CONDIŢII GENERALE</w:t>
      </w:r>
    </w:p>
    <w:p w14:paraId="6DE8E4C9" w14:textId="77777777" w:rsidR="00610BA4" w:rsidRPr="00BE1811" w:rsidRDefault="00610BA4" w:rsidP="00610BA4">
      <w:pPr>
        <w:pStyle w:val="Style6"/>
        <w:widowControl/>
        <w:spacing w:line="511" w:lineRule="exact"/>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w:t>
      </w:r>
      <w:r w:rsidRPr="00BE1811">
        <w:rPr>
          <w:rStyle w:val="FontStyle28"/>
          <w:szCs w:val="22"/>
        </w:rPr>
        <w:t xml:space="preserve">1 </w:t>
      </w:r>
      <w:r w:rsidRPr="00BE1811">
        <w:rPr>
          <w:rStyle w:val="FontStyle30"/>
          <w:rFonts w:ascii="Times New Roman" w:hAnsi="Times New Roman"/>
          <w:sz w:val="22"/>
          <w:szCs w:val="22"/>
        </w:rPr>
        <w:t xml:space="preserve">- Obiectul Contractului de </w:t>
      </w:r>
      <w:proofErr w:type="spellStart"/>
      <w:r w:rsidRPr="00BE1811">
        <w:rPr>
          <w:rStyle w:val="FontStyle30"/>
          <w:rFonts w:ascii="Times New Roman" w:hAnsi="Times New Roman"/>
          <w:sz w:val="22"/>
          <w:szCs w:val="22"/>
        </w:rPr>
        <w:t>Finanţare</w:t>
      </w:r>
      <w:proofErr w:type="spellEnd"/>
    </w:p>
    <w:p w14:paraId="1A9DF5B2" w14:textId="77777777" w:rsidR="00610BA4" w:rsidRPr="00BE1811" w:rsidRDefault="00610BA4" w:rsidP="00613FDD">
      <w:pPr>
        <w:pStyle w:val="Style15"/>
        <w:widowControl/>
        <w:numPr>
          <w:ilvl w:val="0"/>
          <w:numId w:val="191"/>
        </w:numPr>
        <w:tabs>
          <w:tab w:val="left" w:pos="346"/>
        </w:tabs>
        <w:spacing w:before="240"/>
        <w:ind w:firstLine="0"/>
        <w:rPr>
          <w:rStyle w:val="FontStyle31"/>
          <w:rFonts w:ascii="Times New Roman" w:hAnsi="Times New Roman"/>
          <w:sz w:val="22"/>
          <w:szCs w:val="22"/>
        </w:rPr>
      </w:pPr>
      <w:r w:rsidRPr="00BE1811">
        <w:rPr>
          <w:rStyle w:val="FontStyle31"/>
          <w:rFonts w:ascii="Times New Roman" w:hAnsi="Times New Roman"/>
          <w:sz w:val="22"/>
          <w:szCs w:val="22"/>
        </w:rPr>
        <w:t xml:space="preserve">Obiectul acestui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îl reprezintă acordarea </w:t>
      </w:r>
      <w:proofErr w:type="spellStart"/>
      <w:r w:rsidRPr="00BE1811">
        <w:rPr>
          <w:rStyle w:val="FontStyle31"/>
          <w:rFonts w:ascii="Times New Roman" w:hAnsi="Times New Roman"/>
          <w:sz w:val="22"/>
          <w:szCs w:val="22"/>
        </w:rPr>
        <w:t>finanţării</w:t>
      </w:r>
      <w:proofErr w:type="spellEnd"/>
      <w:r w:rsidRPr="00BE1811">
        <w:rPr>
          <w:rStyle w:val="FontStyle31"/>
          <w:rFonts w:ascii="Times New Roman" w:hAnsi="Times New Roman"/>
          <w:sz w:val="22"/>
          <w:szCs w:val="22"/>
        </w:rPr>
        <w:t xml:space="preserve"> nerambursabile de către </w:t>
      </w:r>
      <w:r w:rsidRPr="00BE1811">
        <w:rPr>
          <w:rStyle w:val="FontStyle31"/>
          <w:rFonts w:ascii="Times New Roman" w:hAnsi="Times New Roman"/>
          <w:color w:val="000000" w:themeColor="text1"/>
          <w:sz w:val="22"/>
          <w:szCs w:val="22"/>
        </w:rPr>
        <w:t>AM POC/OI POC</w:t>
      </w:r>
      <w:r w:rsidRPr="00BE1811">
        <w:rPr>
          <w:rStyle w:val="FontStyle31"/>
          <w:rFonts w:ascii="Times New Roman" w:hAnsi="Times New Roman"/>
          <w:sz w:val="22"/>
          <w:szCs w:val="22"/>
        </w:rPr>
        <w:t xml:space="preserve">, pentru implementarea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nr. &lt;cod SMIS2014+&gt;  intitulat: (titlul proiectului) denumit în continuare Proiect, pe durata stabilită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în conformitate cu </w:t>
      </w:r>
      <w:proofErr w:type="spellStart"/>
      <w:r w:rsidRPr="00BE1811">
        <w:rPr>
          <w:rStyle w:val="FontStyle31"/>
          <w:rFonts w:ascii="Times New Roman" w:hAnsi="Times New Roman"/>
          <w:sz w:val="22"/>
          <w:szCs w:val="22"/>
        </w:rPr>
        <w:t>obligaţiile</w:t>
      </w:r>
      <w:proofErr w:type="spellEnd"/>
      <w:r w:rsidRPr="00BE1811">
        <w:rPr>
          <w:rStyle w:val="FontStyle31"/>
          <w:rFonts w:ascii="Times New Roman" w:hAnsi="Times New Roman"/>
          <w:sz w:val="22"/>
          <w:szCs w:val="22"/>
        </w:rPr>
        <w:t xml:space="preserve"> asumate prin prezentul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inclusiv Anexele care fac parte integrantă din acesta.</w:t>
      </w:r>
    </w:p>
    <w:p w14:paraId="38E77F1D" w14:textId="77777777" w:rsidR="00610BA4" w:rsidRPr="00BE1811" w:rsidRDefault="00610BA4" w:rsidP="00610BA4">
      <w:pPr>
        <w:pStyle w:val="Style15"/>
        <w:widowControl/>
        <w:numPr>
          <w:ilvl w:val="0"/>
          <w:numId w:val="191"/>
        </w:numPr>
        <w:tabs>
          <w:tab w:val="left" w:pos="346"/>
        </w:tabs>
        <w:spacing w:before="240"/>
        <w:ind w:left="346" w:hanging="346"/>
        <w:rPr>
          <w:rStyle w:val="FontStyle31"/>
          <w:rFonts w:ascii="Times New Roman" w:hAnsi="Times New Roman"/>
          <w:sz w:val="22"/>
          <w:szCs w:val="22"/>
        </w:rPr>
      </w:pPr>
      <w:r w:rsidRPr="00BE1811">
        <w:rPr>
          <w:rStyle w:val="FontStyle31"/>
          <w:rFonts w:ascii="Times New Roman" w:hAnsi="Times New Roman"/>
          <w:sz w:val="22"/>
          <w:szCs w:val="22"/>
        </w:rPr>
        <w:t xml:space="preserve">Beneficiarul se angajează să implementeze Proiectul, în conformitate cu prevederile cuprinse în prezentul contract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în </w:t>
      </w:r>
      <w:proofErr w:type="spellStart"/>
      <w:r w:rsidRPr="00BE1811">
        <w:rPr>
          <w:rStyle w:val="FontStyle31"/>
          <w:rFonts w:ascii="Times New Roman" w:hAnsi="Times New Roman"/>
          <w:sz w:val="22"/>
          <w:szCs w:val="22"/>
        </w:rPr>
        <w:t>legislaţia</w:t>
      </w:r>
      <w:proofErr w:type="spellEnd"/>
      <w:r w:rsidRPr="00BE1811">
        <w:rPr>
          <w:rStyle w:val="FontStyle31"/>
          <w:rFonts w:ascii="Times New Roman" w:hAnsi="Times New Roman"/>
          <w:sz w:val="22"/>
          <w:szCs w:val="22"/>
        </w:rPr>
        <w:t xml:space="preserve"> europeană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naţională</w:t>
      </w:r>
      <w:proofErr w:type="spellEnd"/>
      <w:r w:rsidRPr="00BE1811">
        <w:rPr>
          <w:rStyle w:val="FontStyle31"/>
          <w:rFonts w:ascii="Times New Roman" w:hAnsi="Times New Roman"/>
          <w:sz w:val="22"/>
          <w:szCs w:val="22"/>
        </w:rPr>
        <w:t xml:space="preserve"> aplicabile acestuia.</w:t>
      </w:r>
    </w:p>
    <w:p w14:paraId="24044006" w14:textId="77777777" w:rsidR="00610BA4" w:rsidRPr="00BE1811" w:rsidRDefault="00610BA4" w:rsidP="00610BA4">
      <w:pPr>
        <w:pStyle w:val="Style15"/>
        <w:widowControl/>
        <w:numPr>
          <w:ilvl w:val="0"/>
          <w:numId w:val="191"/>
        </w:numPr>
        <w:tabs>
          <w:tab w:val="left" w:pos="346"/>
        </w:tabs>
        <w:ind w:left="346" w:hanging="346"/>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AM POC/OI POC </w:t>
      </w:r>
      <w:r w:rsidRPr="00BE1811">
        <w:rPr>
          <w:rStyle w:val="FontStyle31"/>
          <w:rFonts w:ascii="Times New Roman" w:hAnsi="Times New Roman"/>
          <w:sz w:val="22"/>
          <w:szCs w:val="22"/>
        </w:rPr>
        <w:t xml:space="preserve">se angajează să plătească </w:t>
      </w:r>
      <w:proofErr w:type="spellStart"/>
      <w:r w:rsidRPr="00BE1811">
        <w:rPr>
          <w:rStyle w:val="FontStyle31"/>
          <w:rFonts w:ascii="Times New Roman" w:hAnsi="Times New Roman"/>
          <w:sz w:val="22"/>
          <w:szCs w:val="22"/>
        </w:rPr>
        <w:t>finanţarea</w:t>
      </w:r>
      <w:proofErr w:type="spellEnd"/>
      <w:r w:rsidRPr="00BE1811">
        <w:rPr>
          <w:rStyle w:val="FontStyle31"/>
          <w:rFonts w:ascii="Times New Roman" w:hAnsi="Times New Roman"/>
          <w:sz w:val="22"/>
          <w:szCs w:val="22"/>
        </w:rPr>
        <w:t xml:space="preserve"> nerambursabilă, la termenele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în </w:t>
      </w:r>
      <w:proofErr w:type="spellStart"/>
      <w:r w:rsidRPr="00BE1811">
        <w:rPr>
          <w:rStyle w:val="FontStyle31"/>
          <w:rFonts w:ascii="Times New Roman" w:hAnsi="Times New Roman"/>
          <w:sz w:val="22"/>
          <w:szCs w:val="22"/>
        </w:rPr>
        <w:t>condiţiile</w:t>
      </w:r>
      <w:proofErr w:type="spellEnd"/>
      <w:r w:rsidRPr="00BE1811">
        <w:rPr>
          <w:rStyle w:val="FontStyle31"/>
          <w:rFonts w:ascii="Times New Roman" w:hAnsi="Times New Roman"/>
          <w:sz w:val="22"/>
          <w:szCs w:val="22"/>
        </w:rPr>
        <w:t xml:space="preserve"> prevăzute în prezentul contract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în conformitate cu </w:t>
      </w:r>
      <w:proofErr w:type="spellStart"/>
      <w:r w:rsidRPr="00BE1811">
        <w:rPr>
          <w:rStyle w:val="FontStyle31"/>
          <w:rFonts w:ascii="Times New Roman" w:hAnsi="Times New Roman"/>
          <w:sz w:val="22"/>
          <w:szCs w:val="22"/>
        </w:rPr>
        <w:t>legislaţia</w:t>
      </w:r>
      <w:proofErr w:type="spellEnd"/>
      <w:r w:rsidRPr="00BE1811">
        <w:rPr>
          <w:rStyle w:val="FontStyle31"/>
          <w:rFonts w:ascii="Times New Roman" w:hAnsi="Times New Roman"/>
          <w:sz w:val="22"/>
          <w:szCs w:val="22"/>
        </w:rPr>
        <w:t xml:space="preserve"> europeană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naţională</w:t>
      </w:r>
      <w:proofErr w:type="spellEnd"/>
      <w:r w:rsidRPr="00BE1811">
        <w:rPr>
          <w:rStyle w:val="FontStyle31"/>
          <w:rFonts w:ascii="Times New Roman" w:hAnsi="Times New Roman"/>
          <w:sz w:val="22"/>
          <w:szCs w:val="22"/>
        </w:rPr>
        <w:t xml:space="preserve"> aplicabile acestuia.</w:t>
      </w:r>
    </w:p>
    <w:p w14:paraId="5218DA67" w14:textId="77777777" w:rsidR="00610BA4" w:rsidRPr="00BE1811" w:rsidRDefault="00610BA4" w:rsidP="00610BA4">
      <w:pPr>
        <w:pStyle w:val="Style6"/>
        <w:widowControl/>
        <w:spacing w:line="240" w:lineRule="auto"/>
        <w:jc w:val="both"/>
        <w:rPr>
          <w:rStyle w:val="FontStyle30"/>
          <w:rFonts w:ascii="Times New Roman" w:hAnsi="Times New Roman"/>
          <w:sz w:val="22"/>
          <w:szCs w:val="22"/>
        </w:rPr>
      </w:pPr>
    </w:p>
    <w:p w14:paraId="1E7F926A" w14:textId="77777777" w:rsidR="00610BA4" w:rsidRPr="00BE1811" w:rsidRDefault="00610BA4" w:rsidP="00610BA4">
      <w:pPr>
        <w:pStyle w:val="Style6"/>
        <w:widowControl/>
        <w:spacing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w:t>
      </w:r>
      <w:r w:rsidRPr="00BE1811">
        <w:rPr>
          <w:rStyle w:val="FontStyle28"/>
          <w:szCs w:val="22"/>
        </w:rPr>
        <w:t xml:space="preserve">2 </w:t>
      </w:r>
      <w:r w:rsidRPr="00BE1811">
        <w:rPr>
          <w:rStyle w:val="FontStyle30"/>
          <w:rFonts w:ascii="Times New Roman" w:hAnsi="Times New Roman"/>
          <w:sz w:val="22"/>
          <w:szCs w:val="22"/>
        </w:rPr>
        <w:t xml:space="preserve">- Durata contractului </w:t>
      </w:r>
      <w:proofErr w:type="spellStart"/>
      <w:r w:rsidRPr="00BE1811">
        <w:rPr>
          <w:rStyle w:val="FontStyle30"/>
          <w:rFonts w:ascii="Times New Roman" w:hAnsi="Times New Roman"/>
          <w:sz w:val="22"/>
          <w:szCs w:val="22"/>
        </w:rPr>
        <w:t>şi</w:t>
      </w:r>
      <w:proofErr w:type="spellEnd"/>
      <w:r w:rsidRPr="00BE1811">
        <w:rPr>
          <w:rStyle w:val="FontStyle30"/>
          <w:rFonts w:ascii="Times New Roman" w:hAnsi="Times New Roman"/>
          <w:sz w:val="22"/>
          <w:szCs w:val="22"/>
        </w:rPr>
        <w:t xml:space="preserve"> perioada de implementare a proiectului</w:t>
      </w:r>
    </w:p>
    <w:p w14:paraId="1F209CB0" w14:textId="77777777" w:rsidR="00610BA4" w:rsidRPr="00BE1811" w:rsidRDefault="00610BA4" w:rsidP="00610BA4">
      <w:pPr>
        <w:pStyle w:val="Style15"/>
        <w:widowControl/>
        <w:numPr>
          <w:ilvl w:val="0"/>
          <w:numId w:val="192"/>
        </w:numPr>
        <w:tabs>
          <w:tab w:val="left" w:pos="410"/>
        </w:tabs>
        <w:spacing w:after="240"/>
        <w:ind w:firstLine="0"/>
        <w:rPr>
          <w:rStyle w:val="FontStyle31"/>
          <w:rFonts w:ascii="Times New Roman" w:hAnsi="Times New Roman"/>
          <w:sz w:val="22"/>
          <w:szCs w:val="22"/>
        </w:rPr>
      </w:pPr>
      <w:r w:rsidRPr="00BE1811">
        <w:rPr>
          <w:rStyle w:val="FontStyle31"/>
          <w:rFonts w:ascii="Times New Roman" w:hAnsi="Times New Roman"/>
          <w:sz w:val="22"/>
          <w:szCs w:val="22"/>
        </w:rPr>
        <w:t xml:space="preserve">Contractul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produce efecte de la data semnării lui de către ultima parte.</w:t>
      </w:r>
    </w:p>
    <w:p w14:paraId="4127DDE9" w14:textId="77777777" w:rsidR="00610BA4" w:rsidRPr="00BE1811" w:rsidRDefault="00610BA4" w:rsidP="00610BA4">
      <w:pPr>
        <w:widowControl w:val="0"/>
        <w:numPr>
          <w:ilvl w:val="0"/>
          <w:numId w:val="192"/>
        </w:numPr>
        <w:autoSpaceDE w:val="0"/>
        <w:autoSpaceDN w:val="0"/>
        <w:adjustRightInd w:val="0"/>
        <w:spacing w:after="0" w:line="240" w:lineRule="auto"/>
        <w:ind w:left="426" w:hanging="426"/>
        <w:jc w:val="both"/>
        <w:rPr>
          <w:rStyle w:val="FontStyle31"/>
          <w:rFonts w:ascii="Times New Roman" w:hAnsi="Times New Roman"/>
          <w:sz w:val="22"/>
        </w:rPr>
      </w:pPr>
      <w:r w:rsidRPr="00BE1811">
        <w:rPr>
          <w:rStyle w:val="FontStyle31"/>
          <w:rFonts w:ascii="Times New Roman" w:hAnsi="Times New Roman"/>
          <w:sz w:val="22"/>
        </w:rPr>
        <w:t xml:space="preserve">Perioada de implementare a </w:t>
      </w:r>
      <w:r w:rsidR="00294983" w:rsidRPr="00BE1811">
        <w:rPr>
          <w:rStyle w:val="FontStyle31"/>
          <w:rFonts w:ascii="Times New Roman" w:hAnsi="Times New Roman"/>
          <w:sz w:val="22"/>
        </w:rPr>
        <w:t>Proiectului</w:t>
      </w:r>
      <w:r w:rsidRPr="00BE1811">
        <w:rPr>
          <w:rStyle w:val="FontStyle31"/>
          <w:rFonts w:ascii="Times New Roman" w:hAnsi="Times New Roman"/>
          <w:sz w:val="22"/>
        </w:rPr>
        <w:t xml:space="preserve"> este de…..luni, de la data semnării contractului, la care se adaugă, dacă este cazul, </w:t>
      </w:r>
      <w:proofErr w:type="spellStart"/>
      <w:r w:rsidRPr="00BE1811">
        <w:rPr>
          <w:rStyle w:val="FontStyle31"/>
          <w:rFonts w:ascii="Times New Roman" w:hAnsi="Times New Roman"/>
          <w:sz w:val="22"/>
        </w:rPr>
        <w:t>şi</w:t>
      </w:r>
      <w:proofErr w:type="spellEnd"/>
      <w:r w:rsidRPr="00BE1811">
        <w:rPr>
          <w:rStyle w:val="FontStyle31"/>
          <w:rFonts w:ascii="Times New Roman" w:hAnsi="Times New Roman"/>
          <w:sz w:val="22"/>
        </w:rPr>
        <w:t xml:space="preserve"> perioada de </w:t>
      </w:r>
      <w:proofErr w:type="spellStart"/>
      <w:r w:rsidRPr="00BE1811">
        <w:rPr>
          <w:rStyle w:val="FontStyle31"/>
          <w:rFonts w:ascii="Times New Roman" w:hAnsi="Times New Roman"/>
          <w:sz w:val="22"/>
        </w:rPr>
        <w:t>desfăşurare</w:t>
      </w:r>
      <w:proofErr w:type="spellEnd"/>
      <w:r w:rsidRPr="00BE1811">
        <w:rPr>
          <w:rStyle w:val="FontStyle31"/>
          <w:rFonts w:ascii="Times New Roman" w:hAnsi="Times New Roman"/>
          <w:sz w:val="22"/>
        </w:rPr>
        <w:t xml:space="preserve"> a </w:t>
      </w:r>
      <w:proofErr w:type="spellStart"/>
      <w:r w:rsidRPr="00BE1811">
        <w:rPr>
          <w:rStyle w:val="FontStyle31"/>
          <w:rFonts w:ascii="Times New Roman" w:hAnsi="Times New Roman"/>
          <w:sz w:val="22"/>
        </w:rPr>
        <w:t>activităţilor</w:t>
      </w:r>
      <w:proofErr w:type="spellEnd"/>
      <w:r w:rsidRPr="00BE1811">
        <w:rPr>
          <w:rStyle w:val="FontStyle31"/>
          <w:rFonts w:ascii="Times New Roman" w:hAnsi="Times New Roman"/>
          <w:sz w:val="22"/>
        </w:rPr>
        <w:t xml:space="preserve"> proiectului înainte de semnarea Contractului de </w:t>
      </w:r>
      <w:proofErr w:type="spellStart"/>
      <w:r w:rsidRPr="00BE1811">
        <w:rPr>
          <w:rStyle w:val="FontStyle31"/>
          <w:rFonts w:ascii="Times New Roman" w:hAnsi="Times New Roman"/>
          <w:sz w:val="22"/>
        </w:rPr>
        <w:t>Finanţare</w:t>
      </w:r>
      <w:proofErr w:type="spellEnd"/>
      <w:r w:rsidRPr="00BE1811">
        <w:rPr>
          <w:rStyle w:val="FontStyle31"/>
          <w:rFonts w:ascii="Times New Roman" w:hAnsi="Times New Roman"/>
          <w:sz w:val="22"/>
        </w:rPr>
        <w:t>, conform regulilor de eligibilitate a cheltuielilor.</w:t>
      </w:r>
    </w:p>
    <w:p w14:paraId="3179028C" w14:textId="77777777" w:rsidR="00610BA4" w:rsidRPr="00BE1811" w:rsidRDefault="00610BA4" w:rsidP="00610BA4">
      <w:pPr>
        <w:ind w:left="426"/>
        <w:rPr>
          <w:rStyle w:val="FontStyle31"/>
          <w:rFonts w:ascii="Times New Roman" w:hAnsi="Times New Roman"/>
          <w:sz w:val="22"/>
        </w:rPr>
      </w:pPr>
    </w:p>
    <w:p w14:paraId="0A63729B" w14:textId="77777777" w:rsidR="00610BA4" w:rsidRPr="00BE1811" w:rsidRDefault="00610BA4" w:rsidP="00610BA4">
      <w:pPr>
        <w:pStyle w:val="Style15"/>
        <w:widowControl/>
        <w:numPr>
          <w:ilvl w:val="0"/>
          <w:numId w:val="192"/>
        </w:numPr>
        <w:tabs>
          <w:tab w:val="left" w:pos="410"/>
        </w:tabs>
        <w:spacing w:before="7" w:after="240"/>
        <w:ind w:left="410" w:hanging="410"/>
        <w:rPr>
          <w:rStyle w:val="FontStyle31"/>
          <w:rFonts w:ascii="Times New Roman" w:hAnsi="Times New Roman"/>
          <w:sz w:val="22"/>
          <w:szCs w:val="22"/>
        </w:rPr>
      </w:pPr>
      <w:r w:rsidRPr="00BE1811">
        <w:rPr>
          <w:rStyle w:val="FontStyle31"/>
          <w:rFonts w:ascii="Times New Roman" w:hAnsi="Times New Roman"/>
          <w:sz w:val="22"/>
          <w:szCs w:val="22"/>
        </w:rPr>
        <w:t xml:space="preserve">Perioada de implementare a proiectului poate fi prelungită prin acordul </w:t>
      </w:r>
      <w:proofErr w:type="spellStart"/>
      <w:r w:rsidRPr="00BE1811">
        <w:rPr>
          <w:rStyle w:val="FontStyle31"/>
          <w:rFonts w:ascii="Times New Roman" w:hAnsi="Times New Roman"/>
          <w:sz w:val="22"/>
          <w:szCs w:val="22"/>
        </w:rPr>
        <w:t>părţilor</w:t>
      </w:r>
      <w:proofErr w:type="spellEnd"/>
      <w:r w:rsidRPr="00BE1811">
        <w:rPr>
          <w:rStyle w:val="FontStyle31"/>
          <w:rFonts w:ascii="Times New Roman" w:hAnsi="Times New Roman"/>
          <w:sz w:val="22"/>
          <w:szCs w:val="22"/>
        </w:rPr>
        <w:t xml:space="preserve">, în conformitate cu prevederile art. 10 - Modificări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completări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a Anexei 1 -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specifice.</w:t>
      </w:r>
    </w:p>
    <w:p w14:paraId="24304B33" w14:textId="77777777" w:rsidR="00610BA4" w:rsidRPr="00BE1811" w:rsidRDefault="00610BA4" w:rsidP="00610BA4">
      <w:pPr>
        <w:pStyle w:val="Style15"/>
        <w:widowControl/>
        <w:numPr>
          <w:ilvl w:val="0"/>
          <w:numId w:val="192"/>
        </w:numPr>
        <w:tabs>
          <w:tab w:val="left" w:pos="410"/>
        </w:tabs>
        <w:spacing w:before="7" w:after="240"/>
        <w:ind w:left="410" w:hanging="410"/>
        <w:rPr>
          <w:rStyle w:val="FontStyle31"/>
          <w:rFonts w:ascii="Times New Roman" w:hAnsi="Times New Roman"/>
          <w:sz w:val="22"/>
          <w:szCs w:val="22"/>
        </w:rPr>
      </w:pPr>
      <w:r w:rsidRPr="00BE1811">
        <w:rPr>
          <w:rStyle w:val="FontStyle31"/>
          <w:rFonts w:ascii="Times New Roman" w:hAnsi="Times New Roman"/>
          <w:sz w:val="22"/>
          <w:szCs w:val="22"/>
        </w:rPr>
        <w:t xml:space="preserve">Contractul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îşi</w:t>
      </w:r>
      <w:proofErr w:type="spellEnd"/>
      <w:r w:rsidRPr="00BE1811">
        <w:rPr>
          <w:rStyle w:val="FontStyle31"/>
          <w:rFonts w:ascii="Times New Roman" w:hAnsi="Times New Roman"/>
          <w:sz w:val="22"/>
          <w:szCs w:val="22"/>
        </w:rPr>
        <w:t xml:space="preserve"> încetează valabilitatea la data închiderii Programului </w:t>
      </w:r>
      <w:proofErr w:type="spellStart"/>
      <w:r w:rsidRPr="00BE1811">
        <w:rPr>
          <w:rStyle w:val="FontStyle31"/>
          <w:rFonts w:ascii="Times New Roman" w:hAnsi="Times New Roman"/>
          <w:sz w:val="22"/>
          <w:szCs w:val="22"/>
        </w:rPr>
        <w:t>Operaţional</w:t>
      </w:r>
      <w:proofErr w:type="spellEnd"/>
      <w:r w:rsidRPr="00BE1811">
        <w:rPr>
          <w:rStyle w:val="FontStyle31"/>
          <w:rFonts w:ascii="Times New Roman" w:hAnsi="Times New Roman"/>
          <w:sz w:val="22"/>
          <w:szCs w:val="22"/>
        </w:rPr>
        <w:t xml:space="preserve"> Competitivitate, sau la expirarea perioadei de durabilitate a proiectului, oricare intervine ultima.</w:t>
      </w:r>
    </w:p>
    <w:p w14:paraId="6BC1A16A" w14:textId="77777777" w:rsidR="00610BA4" w:rsidRPr="00BE1811" w:rsidRDefault="00610BA4" w:rsidP="00610BA4">
      <w:pPr>
        <w:pStyle w:val="Style15"/>
        <w:widowControl/>
        <w:numPr>
          <w:ilvl w:val="0"/>
          <w:numId w:val="192"/>
        </w:numPr>
        <w:tabs>
          <w:tab w:val="left" w:pos="410"/>
        </w:tabs>
        <w:spacing w:after="240"/>
        <w:ind w:left="410" w:hanging="410"/>
        <w:rPr>
          <w:rStyle w:val="FontStyle31"/>
          <w:rFonts w:ascii="Times New Roman" w:hAnsi="Times New Roman"/>
          <w:sz w:val="22"/>
          <w:szCs w:val="22"/>
        </w:rPr>
      </w:pPr>
      <w:r w:rsidRPr="00BE1811">
        <w:rPr>
          <w:rStyle w:val="FontStyle31"/>
          <w:rFonts w:ascii="Times New Roman" w:hAnsi="Times New Roman"/>
          <w:sz w:val="22"/>
          <w:szCs w:val="22"/>
        </w:rPr>
        <w:t xml:space="preserve">În cazul proiectelor care includ </w:t>
      </w:r>
      <w:proofErr w:type="spellStart"/>
      <w:r w:rsidRPr="00BE1811">
        <w:rPr>
          <w:rStyle w:val="FontStyle31"/>
          <w:rFonts w:ascii="Times New Roman" w:hAnsi="Times New Roman"/>
          <w:sz w:val="22"/>
          <w:szCs w:val="22"/>
        </w:rPr>
        <w:t>investiţii</w:t>
      </w:r>
      <w:proofErr w:type="spellEnd"/>
      <w:r w:rsidRPr="00BE1811">
        <w:rPr>
          <w:rStyle w:val="FontStyle31"/>
          <w:rFonts w:ascii="Times New Roman" w:hAnsi="Times New Roman"/>
          <w:sz w:val="22"/>
          <w:szCs w:val="22"/>
        </w:rPr>
        <w:t xml:space="preserve"> productive sau de infrastructură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care nu sunt </w:t>
      </w:r>
      <w:proofErr w:type="spellStart"/>
      <w:r w:rsidRPr="00BE1811">
        <w:rPr>
          <w:rStyle w:val="FontStyle31"/>
          <w:rFonts w:ascii="Times New Roman" w:hAnsi="Times New Roman"/>
          <w:sz w:val="22"/>
          <w:szCs w:val="22"/>
        </w:rPr>
        <w:t>co-finanţate</w:t>
      </w:r>
      <w:proofErr w:type="spellEnd"/>
      <w:r w:rsidRPr="00BE1811">
        <w:rPr>
          <w:rStyle w:val="FontStyle31"/>
          <w:rFonts w:ascii="Times New Roman" w:hAnsi="Times New Roman"/>
          <w:sz w:val="22"/>
          <w:szCs w:val="22"/>
        </w:rPr>
        <w:t xml:space="preserve"> din FSE, perioada de durabilitate a proiectului este de minim 3 ani pentru beneficiarii </w:t>
      </w:r>
      <w:proofErr w:type="spellStart"/>
      <w:r w:rsidRPr="00BE1811">
        <w:rPr>
          <w:rStyle w:val="FontStyle31"/>
          <w:rFonts w:ascii="Times New Roman" w:hAnsi="Times New Roman"/>
          <w:sz w:val="22"/>
          <w:szCs w:val="22"/>
        </w:rPr>
        <w:t>încadraţi</w:t>
      </w:r>
      <w:proofErr w:type="spellEnd"/>
      <w:r w:rsidRPr="00BE1811">
        <w:rPr>
          <w:rStyle w:val="FontStyle31"/>
          <w:rFonts w:ascii="Times New Roman" w:hAnsi="Times New Roman"/>
          <w:sz w:val="22"/>
          <w:szCs w:val="22"/>
        </w:rPr>
        <w:t xml:space="preserve"> în categoria IMM, respectiv minim 5 ani pentru celelalte categorii de beneficiari de la efectuarea </w:t>
      </w:r>
      <w:proofErr w:type="spellStart"/>
      <w:r w:rsidRPr="00BE1811">
        <w:rPr>
          <w:rStyle w:val="FontStyle31"/>
          <w:rFonts w:ascii="Times New Roman" w:hAnsi="Times New Roman"/>
          <w:sz w:val="22"/>
          <w:szCs w:val="22"/>
        </w:rPr>
        <w:t>plaţii</w:t>
      </w:r>
      <w:proofErr w:type="spellEnd"/>
      <w:r w:rsidRPr="00BE1811">
        <w:rPr>
          <w:rStyle w:val="FontStyle31"/>
          <w:rFonts w:ascii="Times New Roman" w:hAnsi="Times New Roman"/>
          <w:sz w:val="22"/>
          <w:szCs w:val="22"/>
        </w:rPr>
        <w:t xml:space="preserve"> finale în cadrul prezentului contract sau durata prevăzută în reglementările privind ajutorul de stat, oricare dintre acestea este mai mare.</w:t>
      </w:r>
    </w:p>
    <w:p w14:paraId="7E5A610E" w14:textId="77777777" w:rsidR="00610BA4" w:rsidRPr="00BE1811" w:rsidRDefault="00610BA4" w:rsidP="00610BA4">
      <w:pPr>
        <w:pStyle w:val="Style19"/>
        <w:widowControl/>
        <w:spacing w:before="50" w:after="240" w:line="288" w:lineRule="exact"/>
        <w:ind w:left="418"/>
        <w:rPr>
          <w:rStyle w:val="FontStyle31"/>
          <w:rFonts w:ascii="Times New Roman" w:hAnsi="Times New Roman"/>
          <w:sz w:val="22"/>
          <w:szCs w:val="22"/>
        </w:rPr>
      </w:pPr>
      <w:r w:rsidRPr="00BE1811">
        <w:rPr>
          <w:rStyle w:val="FontStyle31"/>
          <w:rFonts w:ascii="Times New Roman" w:hAnsi="Times New Roman"/>
          <w:sz w:val="22"/>
          <w:szCs w:val="22"/>
        </w:rPr>
        <w:t xml:space="preserve">(6) În cazul unei </w:t>
      </w:r>
      <w:proofErr w:type="spellStart"/>
      <w:r w:rsidRPr="00BE1811">
        <w:rPr>
          <w:rStyle w:val="FontStyle31"/>
          <w:rFonts w:ascii="Times New Roman" w:hAnsi="Times New Roman"/>
          <w:sz w:val="22"/>
          <w:szCs w:val="22"/>
        </w:rPr>
        <w:t>operaţiuni</w:t>
      </w:r>
      <w:proofErr w:type="spellEnd"/>
      <w:r w:rsidRPr="00BE1811">
        <w:rPr>
          <w:rStyle w:val="FontStyle31"/>
          <w:rFonts w:ascii="Times New Roman" w:hAnsi="Times New Roman"/>
          <w:sz w:val="22"/>
          <w:szCs w:val="22"/>
        </w:rPr>
        <w:t xml:space="preserve"> constând în </w:t>
      </w:r>
      <w:proofErr w:type="spellStart"/>
      <w:r w:rsidRPr="00BE1811">
        <w:rPr>
          <w:rStyle w:val="FontStyle31"/>
          <w:rFonts w:ascii="Times New Roman" w:hAnsi="Times New Roman"/>
          <w:sz w:val="22"/>
          <w:szCs w:val="22"/>
        </w:rPr>
        <w:t>investiţii</w:t>
      </w:r>
      <w:proofErr w:type="spellEnd"/>
      <w:r w:rsidRPr="00BE1811">
        <w:rPr>
          <w:rStyle w:val="FontStyle31"/>
          <w:rFonts w:ascii="Times New Roman" w:hAnsi="Times New Roman"/>
          <w:sz w:val="22"/>
          <w:szCs w:val="22"/>
        </w:rPr>
        <w:t xml:space="preserve"> în infrastructură sau </w:t>
      </w:r>
      <w:proofErr w:type="spellStart"/>
      <w:r w:rsidRPr="00BE1811">
        <w:rPr>
          <w:rStyle w:val="FontStyle31"/>
          <w:rFonts w:ascii="Times New Roman" w:hAnsi="Times New Roman"/>
          <w:sz w:val="22"/>
          <w:szCs w:val="22"/>
        </w:rPr>
        <w:t>producţie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contribuţia</w:t>
      </w:r>
      <w:proofErr w:type="spellEnd"/>
      <w:r w:rsidRPr="00BE1811">
        <w:rPr>
          <w:rStyle w:val="FontStyle31"/>
          <w:rFonts w:ascii="Times New Roman" w:hAnsi="Times New Roman"/>
          <w:sz w:val="22"/>
          <w:szCs w:val="22"/>
        </w:rPr>
        <w:t xml:space="preserve"> din partea fondurilor ESI se rambursează dacă, în termen de 10 ani de la efectuarea </w:t>
      </w:r>
      <w:proofErr w:type="spellStart"/>
      <w:r w:rsidRPr="00BE1811">
        <w:rPr>
          <w:rStyle w:val="FontStyle31"/>
          <w:rFonts w:ascii="Times New Roman" w:hAnsi="Times New Roman"/>
          <w:sz w:val="22"/>
          <w:szCs w:val="22"/>
        </w:rPr>
        <w:t>plăţii</w:t>
      </w:r>
      <w:proofErr w:type="spellEnd"/>
      <w:r w:rsidRPr="00BE1811">
        <w:rPr>
          <w:rStyle w:val="FontStyle31"/>
          <w:rFonts w:ascii="Times New Roman" w:hAnsi="Times New Roman"/>
          <w:sz w:val="22"/>
          <w:szCs w:val="22"/>
        </w:rPr>
        <w:t xml:space="preserve"> finale către beneficiar, activitatea de </w:t>
      </w:r>
      <w:proofErr w:type="spellStart"/>
      <w:r w:rsidRPr="00BE1811">
        <w:rPr>
          <w:rStyle w:val="FontStyle31"/>
          <w:rFonts w:ascii="Times New Roman" w:hAnsi="Times New Roman"/>
          <w:sz w:val="22"/>
          <w:szCs w:val="22"/>
        </w:rPr>
        <w:t>producţie</w:t>
      </w:r>
      <w:proofErr w:type="spellEnd"/>
      <w:r w:rsidRPr="00BE1811">
        <w:rPr>
          <w:rStyle w:val="FontStyle31"/>
          <w:rFonts w:ascii="Times New Roman" w:hAnsi="Times New Roman"/>
          <w:sz w:val="22"/>
          <w:szCs w:val="22"/>
        </w:rPr>
        <w:t xml:space="preserve"> în cauză este </w:t>
      </w:r>
      <w:proofErr w:type="spellStart"/>
      <w:r w:rsidRPr="00BE1811">
        <w:rPr>
          <w:rStyle w:val="FontStyle31"/>
          <w:rFonts w:ascii="Times New Roman" w:hAnsi="Times New Roman"/>
          <w:sz w:val="22"/>
          <w:szCs w:val="22"/>
        </w:rPr>
        <w:t>delocalizată</w:t>
      </w:r>
      <w:proofErr w:type="spellEnd"/>
      <w:r w:rsidRPr="00BE1811">
        <w:rPr>
          <w:rStyle w:val="FontStyle31"/>
          <w:rFonts w:ascii="Times New Roman" w:hAnsi="Times New Roman"/>
          <w:sz w:val="22"/>
          <w:szCs w:val="22"/>
        </w:rPr>
        <w:t xml:space="preserve"> în afara Uniunii Europene, cu </w:t>
      </w:r>
      <w:proofErr w:type="spellStart"/>
      <w:r w:rsidRPr="00BE1811">
        <w:rPr>
          <w:rStyle w:val="FontStyle31"/>
          <w:rFonts w:ascii="Times New Roman" w:hAnsi="Times New Roman"/>
          <w:sz w:val="22"/>
          <w:szCs w:val="22"/>
        </w:rPr>
        <w:t>excepţia</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situaţiei</w:t>
      </w:r>
      <w:proofErr w:type="spellEnd"/>
      <w:r w:rsidRPr="00BE1811">
        <w:rPr>
          <w:rStyle w:val="FontStyle31"/>
          <w:rFonts w:ascii="Times New Roman" w:hAnsi="Times New Roman"/>
          <w:sz w:val="22"/>
          <w:szCs w:val="22"/>
        </w:rPr>
        <w:t xml:space="preserve"> în care beneficiarul este un IMM.</w:t>
      </w:r>
    </w:p>
    <w:p w14:paraId="6C4A5889" w14:textId="77777777" w:rsidR="00610BA4" w:rsidRPr="00BE1811" w:rsidRDefault="00610BA4" w:rsidP="00610BA4">
      <w:pPr>
        <w:pStyle w:val="Style6"/>
        <w:widowControl/>
        <w:spacing w:line="240" w:lineRule="exact"/>
        <w:jc w:val="both"/>
        <w:rPr>
          <w:sz w:val="22"/>
          <w:szCs w:val="22"/>
        </w:rPr>
      </w:pPr>
    </w:p>
    <w:p w14:paraId="7B3362BF" w14:textId="77777777" w:rsidR="00610BA4" w:rsidRPr="00BE1811" w:rsidRDefault="00610BA4" w:rsidP="00610BA4">
      <w:pPr>
        <w:pStyle w:val="Style6"/>
        <w:widowControl/>
        <w:spacing w:before="62"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w:t>
      </w:r>
      <w:r w:rsidRPr="00BE1811">
        <w:rPr>
          <w:rStyle w:val="FontStyle28"/>
          <w:szCs w:val="22"/>
        </w:rPr>
        <w:t xml:space="preserve">3 </w:t>
      </w:r>
      <w:r w:rsidRPr="00BE1811">
        <w:rPr>
          <w:rStyle w:val="FontStyle30"/>
          <w:rFonts w:ascii="Times New Roman" w:hAnsi="Times New Roman"/>
          <w:sz w:val="22"/>
          <w:szCs w:val="22"/>
        </w:rPr>
        <w:t>- Valoarea contractului</w:t>
      </w:r>
    </w:p>
    <w:p w14:paraId="7D6037A3" w14:textId="77777777" w:rsidR="00610BA4" w:rsidRPr="00BE1811" w:rsidRDefault="00610BA4" w:rsidP="00610BA4">
      <w:pPr>
        <w:pStyle w:val="Style19"/>
        <w:widowControl/>
        <w:spacing w:line="240" w:lineRule="exact"/>
        <w:ind w:firstLine="0"/>
        <w:rPr>
          <w:sz w:val="22"/>
          <w:szCs w:val="22"/>
        </w:rPr>
      </w:pPr>
    </w:p>
    <w:p w14:paraId="6F436AF6" w14:textId="77777777" w:rsidR="00610BA4" w:rsidRPr="00BE1811" w:rsidRDefault="00610BA4" w:rsidP="00610BA4">
      <w:pPr>
        <w:pStyle w:val="Style19"/>
        <w:widowControl/>
        <w:tabs>
          <w:tab w:val="left" w:leader="dot" w:pos="8784"/>
        </w:tabs>
        <w:spacing w:before="163" w:line="240" w:lineRule="auto"/>
        <w:ind w:firstLine="0"/>
        <w:rPr>
          <w:rStyle w:val="FontStyle31"/>
          <w:rFonts w:ascii="Times New Roman" w:hAnsi="Times New Roman"/>
          <w:sz w:val="22"/>
          <w:szCs w:val="22"/>
        </w:rPr>
      </w:pPr>
      <w:r w:rsidRPr="00BE1811">
        <w:rPr>
          <w:rStyle w:val="FontStyle31"/>
          <w:rFonts w:ascii="Times New Roman" w:hAnsi="Times New Roman"/>
          <w:sz w:val="22"/>
          <w:szCs w:val="22"/>
        </w:rPr>
        <w:t xml:space="preserve">(1) Valoarea totală a Contractului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este de </w:t>
      </w:r>
      <w:r w:rsidRPr="00BE1811">
        <w:rPr>
          <w:rStyle w:val="FontStyle31"/>
          <w:rFonts w:ascii="Times New Roman" w:hAnsi="Times New Roman"/>
          <w:sz w:val="22"/>
          <w:szCs w:val="22"/>
        </w:rPr>
        <w:tab/>
        <w:t>lei</w:t>
      </w:r>
    </w:p>
    <w:p w14:paraId="086B5E39" w14:textId="77777777" w:rsidR="00610BA4" w:rsidRPr="00BE1811" w:rsidRDefault="00610BA4" w:rsidP="00610BA4">
      <w:pPr>
        <w:pStyle w:val="Style22"/>
        <w:widowControl/>
        <w:ind w:right="3686"/>
        <w:jc w:val="both"/>
        <w:rPr>
          <w:rStyle w:val="FontStyle31"/>
          <w:rFonts w:ascii="Times New Roman" w:hAnsi="Times New Roman"/>
          <w:sz w:val="22"/>
          <w:szCs w:val="22"/>
        </w:rPr>
      </w:pPr>
      <w:r w:rsidRPr="00BE1811">
        <w:rPr>
          <w:rStyle w:val="FontStyle34"/>
          <w:rFonts w:ascii="Times New Roman" w:hAnsi="Times New Roman"/>
          <w:sz w:val="22"/>
          <w:szCs w:val="22"/>
        </w:rPr>
        <w:t xml:space="preserve">(valoarea în litere), </w:t>
      </w:r>
      <w:r w:rsidRPr="00BE1811">
        <w:rPr>
          <w:rStyle w:val="FontStyle31"/>
          <w:rFonts w:ascii="Times New Roman" w:hAnsi="Times New Roman"/>
          <w:sz w:val="22"/>
          <w:szCs w:val="22"/>
        </w:rPr>
        <w:t>după cum urmează:</w:t>
      </w:r>
    </w:p>
    <w:p w14:paraId="1A0A781E" w14:textId="77777777" w:rsidR="00610BA4" w:rsidRPr="00BE1811" w:rsidRDefault="00610BA4" w:rsidP="00610BA4">
      <w:pPr>
        <w:pStyle w:val="Style22"/>
        <w:widowControl/>
        <w:ind w:right="3686"/>
        <w:jc w:val="both"/>
        <w:rPr>
          <w:rStyle w:val="FontStyle31"/>
          <w:rFonts w:ascii="Times New Roman" w:hAnsi="Times New Roman"/>
          <w:sz w:val="22"/>
          <w:szCs w:val="22"/>
        </w:rPr>
      </w:pPr>
    </w:p>
    <w:p w14:paraId="2AAE3E75" w14:textId="77777777" w:rsidR="0003253E" w:rsidRPr="00BE1811" w:rsidRDefault="0003253E" w:rsidP="00610BA4">
      <w:pPr>
        <w:pStyle w:val="Style22"/>
        <w:widowControl/>
        <w:ind w:right="3686"/>
        <w:jc w:val="both"/>
        <w:rPr>
          <w:rStyle w:val="FontStyle31"/>
          <w:rFonts w:ascii="Times New Roman" w:hAnsi="Times New Roman"/>
          <w:sz w:val="22"/>
          <w:szCs w:val="22"/>
          <w:u w:val="single"/>
        </w:rPr>
      </w:pPr>
    </w:p>
    <w:p w14:paraId="5BC0BDA1" w14:textId="514CFD4A" w:rsidR="0003253E" w:rsidRDefault="0003253E" w:rsidP="00610BA4">
      <w:pPr>
        <w:pStyle w:val="Style22"/>
        <w:widowControl/>
        <w:ind w:right="3686"/>
        <w:jc w:val="both"/>
        <w:rPr>
          <w:rStyle w:val="FontStyle31"/>
          <w:rFonts w:ascii="Times New Roman" w:hAnsi="Times New Roman"/>
          <w:sz w:val="22"/>
          <w:szCs w:val="22"/>
          <w:u w:val="single"/>
        </w:rPr>
      </w:pPr>
    </w:p>
    <w:p w14:paraId="119DD1DC" w14:textId="6E888D75" w:rsidR="00C42A9D" w:rsidRDefault="00C42A9D" w:rsidP="00610BA4">
      <w:pPr>
        <w:pStyle w:val="Style22"/>
        <w:widowControl/>
        <w:ind w:right="3686"/>
        <w:jc w:val="both"/>
        <w:rPr>
          <w:rStyle w:val="FontStyle31"/>
          <w:rFonts w:ascii="Times New Roman" w:hAnsi="Times New Roman"/>
          <w:sz w:val="22"/>
          <w:szCs w:val="22"/>
          <w:u w:val="single"/>
        </w:rPr>
      </w:pPr>
    </w:p>
    <w:p w14:paraId="07A7A59D" w14:textId="45891EEC" w:rsidR="00C42A9D" w:rsidRDefault="00C42A9D" w:rsidP="00610BA4">
      <w:pPr>
        <w:pStyle w:val="Style22"/>
        <w:widowControl/>
        <w:ind w:right="3686"/>
        <w:jc w:val="both"/>
        <w:rPr>
          <w:rStyle w:val="FontStyle31"/>
          <w:rFonts w:ascii="Times New Roman" w:hAnsi="Times New Roman"/>
          <w:sz w:val="22"/>
          <w:szCs w:val="22"/>
          <w:u w:val="single"/>
        </w:rPr>
      </w:pPr>
    </w:p>
    <w:p w14:paraId="387427FD" w14:textId="5B2EF019" w:rsidR="00C42A9D" w:rsidRDefault="00C42A9D" w:rsidP="00610BA4">
      <w:pPr>
        <w:pStyle w:val="Style22"/>
        <w:widowControl/>
        <w:ind w:right="3686"/>
        <w:jc w:val="both"/>
        <w:rPr>
          <w:rStyle w:val="FontStyle31"/>
          <w:rFonts w:ascii="Times New Roman" w:hAnsi="Times New Roman"/>
          <w:sz w:val="22"/>
          <w:szCs w:val="22"/>
          <w:u w:val="single"/>
        </w:rPr>
      </w:pPr>
    </w:p>
    <w:p w14:paraId="32BDCB18" w14:textId="362533A8" w:rsidR="00C42A9D" w:rsidRDefault="00C42A9D" w:rsidP="00610BA4">
      <w:pPr>
        <w:pStyle w:val="Style22"/>
        <w:widowControl/>
        <w:ind w:right="3686"/>
        <w:jc w:val="both"/>
        <w:rPr>
          <w:rStyle w:val="FontStyle31"/>
          <w:rFonts w:ascii="Times New Roman" w:hAnsi="Times New Roman"/>
          <w:sz w:val="22"/>
          <w:szCs w:val="22"/>
          <w:u w:val="single"/>
        </w:rPr>
      </w:pPr>
    </w:p>
    <w:p w14:paraId="4C3B8900" w14:textId="23039E18" w:rsidR="00C42A9D" w:rsidRDefault="00C42A9D" w:rsidP="00610BA4">
      <w:pPr>
        <w:pStyle w:val="Style22"/>
        <w:widowControl/>
        <w:ind w:right="3686"/>
        <w:jc w:val="both"/>
        <w:rPr>
          <w:rStyle w:val="FontStyle31"/>
          <w:rFonts w:ascii="Times New Roman" w:hAnsi="Times New Roman"/>
          <w:sz w:val="22"/>
          <w:szCs w:val="22"/>
          <w:u w:val="single"/>
        </w:rPr>
      </w:pPr>
    </w:p>
    <w:p w14:paraId="5CD4B112" w14:textId="6699DBC6" w:rsidR="00C42A9D" w:rsidRDefault="00C42A9D" w:rsidP="00610BA4">
      <w:pPr>
        <w:pStyle w:val="Style22"/>
        <w:widowControl/>
        <w:ind w:right="3686"/>
        <w:jc w:val="both"/>
        <w:rPr>
          <w:rStyle w:val="FontStyle31"/>
          <w:rFonts w:ascii="Times New Roman" w:hAnsi="Times New Roman"/>
          <w:sz w:val="22"/>
          <w:szCs w:val="22"/>
          <w:u w:val="single"/>
        </w:rPr>
      </w:pPr>
    </w:p>
    <w:p w14:paraId="37912BC6" w14:textId="57491389" w:rsidR="00C42A9D" w:rsidRDefault="00C42A9D" w:rsidP="00610BA4">
      <w:pPr>
        <w:pStyle w:val="Style22"/>
        <w:widowControl/>
        <w:ind w:right="3686"/>
        <w:jc w:val="both"/>
        <w:rPr>
          <w:rStyle w:val="FontStyle31"/>
          <w:rFonts w:ascii="Times New Roman" w:hAnsi="Times New Roman"/>
          <w:sz w:val="22"/>
          <w:szCs w:val="22"/>
          <w:u w:val="single"/>
        </w:rPr>
      </w:pPr>
    </w:p>
    <w:p w14:paraId="297F48FC" w14:textId="77777777" w:rsidR="00C42A9D" w:rsidRPr="00BE1811" w:rsidRDefault="00C42A9D" w:rsidP="00610BA4">
      <w:pPr>
        <w:pStyle w:val="Style22"/>
        <w:widowControl/>
        <w:ind w:right="3686"/>
        <w:jc w:val="both"/>
        <w:rPr>
          <w:rStyle w:val="FontStyle31"/>
          <w:rFonts w:ascii="Times New Roman" w:hAnsi="Times New Roman"/>
          <w:sz w:val="22"/>
          <w:szCs w:val="22"/>
          <w:u w:val="single"/>
        </w:rPr>
      </w:pPr>
    </w:p>
    <w:p w14:paraId="0C37A9ED" w14:textId="77777777" w:rsidR="00610BA4" w:rsidRPr="00BE1811" w:rsidRDefault="00610BA4" w:rsidP="00610BA4">
      <w:pPr>
        <w:pStyle w:val="Style22"/>
        <w:widowControl/>
        <w:ind w:right="3686"/>
        <w:jc w:val="both"/>
        <w:rPr>
          <w:rStyle w:val="FontStyle31"/>
          <w:rFonts w:ascii="Times New Roman" w:hAnsi="Times New Roman"/>
          <w:sz w:val="22"/>
          <w:szCs w:val="22"/>
          <w:u w:val="single"/>
        </w:rPr>
      </w:pPr>
      <w:r w:rsidRPr="00BE1811">
        <w:rPr>
          <w:rStyle w:val="FontStyle31"/>
          <w:rFonts w:ascii="Times New Roman" w:hAnsi="Times New Roman"/>
          <w:sz w:val="22"/>
          <w:szCs w:val="22"/>
          <w:u w:val="single"/>
        </w:rPr>
        <w:lastRenderedPageBreak/>
        <w:t>După caz</w:t>
      </w:r>
    </w:p>
    <w:p w14:paraId="4E7E93CE" w14:textId="77777777" w:rsidR="00610BA4" w:rsidRPr="00BE1811" w:rsidRDefault="00610BA4" w:rsidP="00610BA4">
      <w:pPr>
        <w:pStyle w:val="Style22"/>
        <w:widowControl/>
        <w:ind w:right="3686" w:firstLine="0"/>
        <w:jc w:val="both"/>
        <w:rPr>
          <w:rStyle w:val="FontStyle31"/>
          <w:rFonts w:ascii="Times New Roman" w:hAnsi="Times New Roman"/>
          <w:sz w:val="22"/>
          <w:szCs w:val="22"/>
          <w:u w:val="single"/>
        </w:rPr>
      </w:pPr>
      <w:r w:rsidRPr="00BE1811">
        <w:rPr>
          <w:rStyle w:val="FontStyle31"/>
          <w:rFonts w:ascii="Times New Roman" w:hAnsi="Times New Roman"/>
          <w:sz w:val="22"/>
          <w:szCs w:val="22"/>
          <w:u w:val="single"/>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D76FD2" w:rsidRPr="00BE1811" w14:paraId="2F077CB4" w14:textId="77777777" w:rsidTr="00767421">
        <w:tc>
          <w:tcPr>
            <w:tcW w:w="1274" w:type="dxa"/>
            <w:tcBorders>
              <w:top w:val="single" w:sz="6" w:space="0" w:color="auto"/>
              <w:left w:val="single" w:sz="6" w:space="0" w:color="auto"/>
              <w:bottom w:val="single" w:sz="6" w:space="0" w:color="auto"/>
              <w:right w:val="single" w:sz="6" w:space="0" w:color="auto"/>
            </w:tcBorders>
          </w:tcPr>
          <w:p w14:paraId="68F93434" w14:textId="77777777" w:rsidR="00610BA4" w:rsidRPr="00BE1811" w:rsidRDefault="00610BA4" w:rsidP="00767421">
            <w:pPr>
              <w:pStyle w:val="Style23"/>
              <w:widowControl/>
              <w:jc w:val="both"/>
              <w:rPr>
                <w:rStyle w:val="FontStyle31"/>
                <w:rFonts w:ascii="Times New Roman" w:hAnsi="Times New Roman"/>
                <w:sz w:val="22"/>
                <w:szCs w:val="22"/>
              </w:rPr>
            </w:pPr>
            <w:r w:rsidRPr="00BE1811">
              <w:rPr>
                <w:rStyle w:val="FontStyle31"/>
                <w:rFonts w:ascii="Times New Roman" w:hAnsi="Times New Roman"/>
                <w:sz w:val="22"/>
                <w:szCs w:val="22"/>
              </w:rPr>
              <w:t>Valoarea totală</w:t>
            </w:r>
          </w:p>
        </w:tc>
        <w:tc>
          <w:tcPr>
            <w:tcW w:w="1152" w:type="dxa"/>
            <w:tcBorders>
              <w:top w:val="single" w:sz="6" w:space="0" w:color="auto"/>
              <w:left w:val="single" w:sz="6" w:space="0" w:color="auto"/>
              <w:bottom w:val="single" w:sz="6" w:space="0" w:color="auto"/>
              <w:right w:val="single" w:sz="6" w:space="0" w:color="auto"/>
            </w:tcBorders>
          </w:tcPr>
          <w:p w14:paraId="3B549E16" w14:textId="77777777" w:rsidR="00610BA4" w:rsidRPr="00BE1811" w:rsidRDefault="00610BA4" w:rsidP="00767421">
            <w:pPr>
              <w:pStyle w:val="Style23"/>
              <w:widowControl/>
              <w:jc w:val="both"/>
              <w:rPr>
                <w:rStyle w:val="FontStyle31"/>
                <w:rFonts w:ascii="Times New Roman" w:hAnsi="Times New Roman"/>
                <w:sz w:val="22"/>
                <w:szCs w:val="22"/>
              </w:rPr>
            </w:pPr>
            <w:r w:rsidRPr="00BE1811">
              <w:rPr>
                <w:rStyle w:val="FontStyle31"/>
                <w:rFonts w:ascii="Times New Roman" w:hAnsi="Times New Roman"/>
                <w:sz w:val="22"/>
                <w:szCs w:val="22"/>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38417AC0" w14:textId="77777777" w:rsidR="00610BA4" w:rsidRPr="00BE1811" w:rsidRDefault="00610BA4" w:rsidP="00767421">
            <w:pPr>
              <w:pStyle w:val="Style24"/>
              <w:widowControl/>
              <w:jc w:val="both"/>
              <w:rPr>
                <w:rStyle w:val="FontStyle31"/>
                <w:rFonts w:ascii="Times New Roman" w:hAnsi="Times New Roman"/>
                <w:sz w:val="22"/>
                <w:szCs w:val="22"/>
              </w:rPr>
            </w:pPr>
            <w:r w:rsidRPr="00BE1811">
              <w:rPr>
                <w:rStyle w:val="FontStyle31"/>
                <w:rFonts w:ascii="Times New Roman" w:hAnsi="Times New Roman"/>
                <w:sz w:val="22"/>
                <w:szCs w:val="22"/>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430ED98A" w14:textId="77777777" w:rsidR="00610BA4" w:rsidRPr="00BE1811" w:rsidRDefault="00610BA4" w:rsidP="00767421">
            <w:pPr>
              <w:pStyle w:val="Style23"/>
              <w:widowControl/>
              <w:jc w:val="both"/>
              <w:rPr>
                <w:rStyle w:val="FontStyle31"/>
                <w:rFonts w:ascii="Times New Roman" w:hAnsi="Times New Roman"/>
                <w:sz w:val="22"/>
                <w:szCs w:val="22"/>
              </w:rPr>
            </w:pPr>
            <w:r w:rsidRPr="00BE1811">
              <w:rPr>
                <w:rStyle w:val="FontStyle31"/>
                <w:rFonts w:ascii="Times New Roman" w:hAnsi="Times New Roman"/>
                <w:sz w:val="22"/>
                <w:szCs w:val="22"/>
              </w:rPr>
              <w:t xml:space="preserve">Valoarea eligibilă nerambursabilă din bugetul </w:t>
            </w:r>
            <w:proofErr w:type="spellStart"/>
            <w:r w:rsidRPr="00BE1811">
              <w:rPr>
                <w:rStyle w:val="FontStyle31"/>
                <w:rFonts w:ascii="Times New Roman" w:hAnsi="Times New Roman"/>
                <w:sz w:val="22"/>
                <w:szCs w:val="22"/>
              </w:rPr>
              <w:t>naţional</w:t>
            </w:r>
            <w:proofErr w:type="spellEnd"/>
          </w:p>
        </w:tc>
        <w:tc>
          <w:tcPr>
            <w:tcW w:w="1613" w:type="dxa"/>
            <w:gridSpan w:val="2"/>
            <w:tcBorders>
              <w:top w:val="single" w:sz="6" w:space="0" w:color="auto"/>
              <w:left w:val="single" w:sz="6" w:space="0" w:color="auto"/>
              <w:bottom w:val="single" w:sz="6" w:space="0" w:color="auto"/>
              <w:right w:val="single" w:sz="6" w:space="0" w:color="auto"/>
            </w:tcBorders>
          </w:tcPr>
          <w:p w14:paraId="2BBC490B" w14:textId="77777777" w:rsidR="00610BA4" w:rsidRPr="00BE1811" w:rsidRDefault="00610BA4" w:rsidP="00767421">
            <w:pPr>
              <w:pStyle w:val="Style23"/>
              <w:widowControl/>
              <w:jc w:val="both"/>
              <w:rPr>
                <w:rStyle w:val="FontStyle31"/>
                <w:rFonts w:ascii="Times New Roman" w:hAnsi="Times New Roman"/>
                <w:sz w:val="22"/>
                <w:szCs w:val="22"/>
              </w:rPr>
            </w:pPr>
            <w:r w:rsidRPr="00BE1811">
              <w:rPr>
                <w:rStyle w:val="FontStyle31"/>
                <w:rFonts w:ascii="Times New Roman" w:hAnsi="Times New Roman"/>
                <w:sz w:val="22"/>
                <w:szCs w:val="22"/>
              </w:rPr>
              <w:t xml:space="preserve">Valoarea </w:t>
            </w:r>
            <w:proofErr w:type="spellStart"/>
            <w:r w:rsidRPr="00BE1811">
              <w:rPr>
                <w:rStyle w:val="FontStyle31"/>
                <w:rFonts w:ascii="Times New Roman" w:hAnsi="Times New Roman"/>
                <w:sz w:val="22"/>
                <w:szCs w:val="22"/>
              </w:rPr>
              <w:t>co-finanţării</w:t>
            </w:r>
            <w:proofErr w:type="spellEnd"/>
            <w:r w:rsidRPr="00BE1811">
              <w:rPr>
                <w:rStyle w:val="FontStyle31"/>
                <w:rFonts w:ascii="Times New Roman" w:hAnsi="Times New Roman"/>
                <w:sz w:val="22"/>
                <w:szCs w:val="22"/>
              </w:rPr>
              <w:t xml:space="preserve"> eligibile a</w:t>
            </w:r>
          </w:p>
          <w:p w14:paraId="714AF087" w14:textId="77777777" w:rsidR="00610BA4" w:rsidRPr="00BE1811" w:rsidRDefault="00610BA4" w:rsidP="00767421">
            <w:pPr>
              <w:pStyle w:val="Style23"/>
              <w:widowControl/>
              <w:jc w:val="both"/>
              <w:rPr>
                <w:rStyle w:val="FontStyle31"/>
                <w:rFonts w:ascii="Times New Roman" w:hAnsi="Times New Roman"/>
                <w:sz w:val="22"/>
                <w:szCs w:val="22"/>
              </w:rPr>
            </w:pPr>
            <w:r w:rsidRPr="00BE1811">
              <w:rPr>
                <w:rStyle w:val="FontStyle31"/>
                <w:rFonts w:ascii="Times New Roman" w:hAnsi="Times New Roman"/>
                <w:sz w:val="22"/>
                <w:szCs w:val="22"/>
              </w:rPr>
              <w:t>Beneficiarului</w:t>
            </w:r>
          </w:p>
        </w:tc>
        <w:tc>
          <w:tcPr>
            <w:tcW w:w="1087" w:type="dxa"/>
            <w:tcBorders>
              <w:top w:val="single" w:sz="6" w:space="0" w:color="auto"/>
              <w:left w:val="single" w:sz="6" w:space="0" w:color="auto"/>
              <w:bottom w:val="single" w:sz="6" w:space="0" w:color="auto"/>
              <w:right w:val="single" w:sz="6" w:space="0" w:color="auto"/>
            </w:tcBorders>
          </w:tcPr>
          <w:p w14:paraId="62FA5A76" w14:textId="77777777" w:rsidR="00610BA4" w:rsidRPr="00BE1811" w:rsidRDefault="00610BA4" w:rsidP="00767421">
            <w:pPr>
              <w:pStyle w:val="Style23"/>
              <w:widowControl/>
              <w:jc w:val="both"/>
              <w:rPr>
                <w:rStyle w:val="FontStyle31"/>
                <w:rFonts w:ascii="Times New Roman" w:hAnsi="Times New Roman"/>
                <w:sz w:val="22"/>
                <w:szCs w:val="22"/>
              </w:rPr>
            </w:pPr>
            <w:r w:rsidRPr="00BE1811">
              <w:rPr>
                <w:rStyle w:val="FontStyle31"/>
                <w:rFonts w:ascii="Times New Roman" w:hAnsi="Times New Roman"/>
                <w:sz w:val="22"/>
                <w:szCs w:val="22"/>
              </w:rPr>
              <w:t>Valoarea</w:t>
            </w:r>
          </w:p>
          <w:p w14:paraId="396D3E9A" w14:textId="77777777" w:rsidR="00610BA4" w:rsidRPr="00BE1811" w:rsidRDefault="00610BA4" w:rsidP="00767421">
            <w:pPr>
              <w:pStyle w:val="Style23"/>
              <w:widowControl/>
              <w:jc w:val="both"/>
              <w:rPr>
                <w:rStyle w:val="FontStyle31"/>
                <w:rFonts w:ascii="Times New Roman" w:hAnsi="Times New Roman"/>
                <w:sz w:val="22"/>
                <w:szCs w:val="22"/>
              </w:rPr>
            </w:pPr>
            <w:r w:rsidRPr="00BE1811">
              <w:rPr>
                <w:rStyle w:val="FontStyle31"/>
                <w:rFonts w:ascii="Times New Roman" w:hAnsi="Times New Roman"/>
                <w:sz w:val="22"/>
                <w:szCs w:val="22"/>
              </w:rPr>
              <w:t>ne</w:t>
            </w:r>
            <w:r w:rsidRPr="00BE1811">
              <w:rPr>
                <w:rStyle w:val="FontStyle31"/>
                <w:rFonts w:ascii="Times New Roman" w:hAnsi="Times New Roman"/>
                <w:sz w:val="22"/>
                <w:szCs w:val="22"/>
              </w:rPr>
              <w:softHyphen/>
              <w:t>eligibilă inclusiv TVA</w:t>
            </w:r>
          </w:p>
        </w:tc>
      </w:tr>
      <w:tr w:rsidR="00D76FD2" w:rsidRPr="00BE1811" w14:paraId="719C78D2" w14:textId="77777777" w:rsidTr="00767421">
        <w:tc>
          <w:tcPr>
            <w:tcW w:w="1274" w:type="dxa"/>
            <w:tcBorders>
              <w:top w:val="single" w:sz="6" w:space="0" w:color="auto"/>
              <w:left w:val="single" w:sz="6" w:space="0" w:color="auto"/>
              <w:bottom w:val="single" w:sz="6" w:space="0" w:color="auto"/>
              <w:right w:val="single" w:sz="6" w:space="0" w:color="auto"/>
            </w:tcBorders>
          </w:tcPr>
          <w:p w14:paraId="4D47C84D"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1152" w:type="dxa"/>
            <w:tcBorders>
              <w:top w:val="single" w:sz="6" w:space="0" w:color="auto"/>
              <w:left w:val="single" w:sz="6" w:space="0" w:color="auto"/>
              <w:bottom w:val="single" w:sz="6" w:space="0" w:color="auto"/>
              <w:right w:val="single" w:sz="6" w:space="0" w:color="auto"/>
            </w:tcBorders>
          </w:tcPr>
          <w:p w14:paraId="55DC13AE"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1001" w:type="dxa"/>
            <w:tcBorders>
              <w:top w:val="single" w:sz="6" w:space="0" w:color="auto"/>
              <w:left w:val="single" w:sz="6" w:space="0" w:color="auto"/>
              <w:bottom w:val="single" w:sz="6" w:space="0" w:color="auto"/>
              <w:right w:val="single" w:sz="6" w:space="0" w:color="auto"/>
            </w:tcBorders>
          </w:tcPr>
          <w:p w14:paraId="76EBCEA7"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1022" w:type="dxa"/>
            <w:tcBorders>
              <w:top w:val="single" w:sz="6" w:space="0" w:color="auto"/>
              <w:left w:val="single" w:sz="6" w:space="0" w:color="auto"/>
              <w:bottom w:val="single" w:sz="6" w:space="0" w:color="auto"/>
              <w:right w:val="single" w:sz="6" w:space="0" w:color="auto"/>
            </w:tcBorders>
          </w:tcPr>
          <w:p w14:paraId="4F63D1B5" w14:textId="77777777" w:rsidR="00610BA4" w:rsidRPr="00BE1811" w:rsidRDefault="00610BA4" w:rsidP="00767421">
            <w:pPr>
              <w:pStyle w:val="Style20"/>
              <w:widowControl/>
              <w:ind w:left="238"/>
              <w:jc w:val="both"/>
              <w:rPr>
                <w:rStyle w:val="FontStyle32"/>
                <w:rFonts w:ascii="Times New Roman" w:hAnsi="Times New Roman"/>
                <w:sz w:val="22"/>
                <w:szCs w:val="22"/>
              </w:rPr>
            </w:pPr>
            <w:r w:rsidRPr="00BE1811">
              <w:rPr>
                <w:rStyle w:val="FontStyle32"/>
                <w:rFonts w:ascii="Times New Roman" w:hAnsi="Times New Roman"/>
                <w:sz w:val="22"/>
                <w:szCs w:val="22"/>
              </w:rPr>
              <w:t>(%)</w:t>
            </w:r>
          </w:p>
        </w:tc>
        <w:tc>
          <w:tcPr>
            <w:tcW w:w="850" w:type="dxa"/>
            <w:tcBorders>
              <w:top w:val="single" w:sz="6" w:space="0" w:color="auto"/>
              <w:left w:val="single" w:sz="6" w:space="0" w:color="auto"/>
              <w:bottom w:val="single" w:sz="6" w:space="0" w:color="auto"/>
              <w:right w:val="single" w:sz="6" w:space="0" w:color="auto"/>
            </w:tcBorders>
          </w:tcPr>
          <w:p w14:paraId="4370DC1A"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677" w:type="dxa"/>
            <w:tcBorders>
              <w:top w:val="single" w:sz="6" w:space="0" w:color="auto"/>
              <w:left w:val="single" w:sz="6" w:space="0" w:color="auto"/>
              <w:bottom w:val="single" w:sz="6" w:space="0" w:color="auto"/>
              <w:right w:val="single" w:sz="6" w:space="0" w:color="auto"/>
            </w:tcBorders>
          </w:tcPr>
          <w:p w14:paraId="5BB8B8FF" w14:textId="77777777" w:rsidR="00610BA4" w:rsidRPr="00BE1811" w:rsidRDefault="00610BA4" w:rsidP="00767421">
            <w:pPr>
              <w:pStyle w:val="Style20"/>
              <w:widowControl/>
              <w:jc w:val="both"/>
              <w:rPr>
                <w:rStyle w:val="FontStyle32"/>
                <w:rFonts w:ascii="Times New Roman" w:hAnsi="Times New Roman"/>
                <w:sz w:val="22"/>
                <w:szCs w:val="22"/>
              </w:rPr>
            </w:pPr>
            <w:r w:rsidRPr="00BE1811">
              <w:rPr>
                <w:rStyle w:val="FontStyle32"/>
                <w:rFonts w:ascii="Times New Roman" w:hAnsi="Times New Roman"/>
                <w:sz w:val="22"/>
                <w:szCs w:val="22"/>
              </w:rPr>
              <w:t>(%)</w:t>
            </w:r>
          </w:p>
        </w:tc>
        <w:tc>
          <w:tcPr>
            <w:tcW w:w="871" w:type="dxa"/>
            <w:tcBorders>
              <w:top w:val="single" w:sz="6" w:space="0" w:color="auto"/>
              <w:left w:val="single" w:sz="6" w:space="0" w:color="auto"/>
              <w:bottom w:val="single" w:sz="6" w:space="0" w:color="auto"/>
              <w:right w:val="single" w:sz="6" w:space="0" w:color="auto"/>
            </w:tcBorders>
          </w:tcPr>
          <w:p w14:paraId="589DE986"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742" w:type="dxa"/>
            <w:tcBorders>
              <w:top w:val="single" w:sz="6" w:space="0" w:color="auto"/>
              <w:left w:val="single" w:sz="6" w:space="0" w:color="auto"/>
              <w:bottom w:val="single" w:sz="6" w:space="0" w:color="auto"/>
              <w:right w:val="single" w:sz="6" w:space="0" w:color="auto"/>
            </w:tcBorders>
          </w:tcPr>
          <w:p w14:paraId="3D14A02F" w14:textId="77777777" w:rsidR="00610BA4" w:rsidRPr="00BE1811" w:rsidRDefault="00610BA4" w:rsidP="00767421">
            <w:pPr>
              <w:pStyle w:val="Style20"/>
              <w:widowControl/>
              <w:jc w:val="both"/>
              <w:rPr>
                <w:rStyle w:val="FontStyle32"/>
                <w:rFonts w:ascii="Times New Roman" w:hAnsi="Times New Roman"/>
                <w:sz w:val="22"/>
                <w:szCs w:val="22"/>
              </w:rPr>
            </w:pPr>
            <w:r w:rsidRPr="00BE1811">
              <w:rPr>
                <w:rStyle w:val="FontStyle32"/>
                <w:rFonts w:ascii="Times New Roman" w:hAnsi="Times New Roman"/>
                <w:sz w:val="22"/>
                <w:szCs w:val="22"/>
              </w:rPr>
              <w:t>(%)</w:t>
            </w:r>
          </w:p>
        </w:tc>
        <w:tc>
          <w:tcPr>
            <w:tcW w:w="1087" w:type="dxa"/>
            <w:tcBorders>
              <w:top w:val="single" w:sz="6" w:space="0" w:color="auto"/>
              <w:left w:val="single" w:sz="6" w:space="0" w:color="auto"/>
              <w:bottom w:val="single" w:sz="6" w:space="0" w:color="auto"/>
              <w:right w:val="single" w:sz="6" w:space="0" w:color="auto"/>
            </w:tcBorders>
          </w:tcPr>
          <w:p w14:paraId="5B51F121"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r>
      <w:tr w:rsidR="00D76FD2" w:rsidRPr="00BE1811" w14:paraId="22F7515D" w14:textId="77777777" w:rsidTr="00767421">
        <w:tc>
          <w:tcPr>
            <w:tcW w:w="1274" w:type="dxa"/>
            <w:tcBorders>
              <w:top w:val="single" w:sz="6" w:space="0" w:color="auto"/>
              <w:left w:val="single" w:sz="6" w:space="0" w:color="auto"/>
              <w:bottom w:val="single" w:sz="6" w:space="0" w:color="auto"/>
              <w:right w:val="single" w:sz="6" w:space="0" w:color="auto"/>
            </w:tcBorders>
          </w:tcPr>
          <w:p w14:paraId="1AD3F778"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1</w:t>
            </w:r>
          </w:p>
        </w:tc>
        <w:tc>
          <w:tcPr>
            <w:tcW w:w="1152" w:type="dxa"/>
            <w:tcBorders>
              <w:top w:val="single" w:sz="6" w:space="0" w:color="auto"/>
              <w:left w:val="single" w:sz="6" w:space="0" w:color="auto"/>
              <w:bottom w:val="single" w:sz="6" w:space="0" w:color="auto"/>
              <w:right w:val="single" w:sz="6" w:space="0" w:color="auto"/>
            </w:tcBorders>
          </w:tcPr>
          <w:p w14:paraId="50C96EB7"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2</w:t>
            </w:r>
          </w:p>
        </w:tc>
        <w:tc>
          <w:tcPr>
            <w:tcW w:w="1001" w:type="dxa"/>
            <w:tcBorders>
              <w:top w:val="single" w:sz="6" w:space="0" w:color="auto"/>
              <w:left w:val="single" w:sz="6" w:space="0" w:color="auto"/>
              <w:bottom w:val="single" w:sz="6" w:space="0" w:color="auto"/>
              <w:right w:val="single" w:sz="6" w:space="0" w:color="auto"/>
            </w:tcBorders>
          </w:tcPr>
          <w:p w14:paraId="5AA93E31"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3</w:t>
            </w:r>
          </w:p>
        </w:tc>
        <w:tc>
          <w:tcPr>
            <w:tcW w:w="1022" w:type="dxa"/>
            <w:tcBorders>
              <w:top w:val="single" w:sz="6" w:space="0" w:color="auto"/>
              <w:left w:val="single" w:sz="6" w:space="0" w:color="auto"/>
              <w:bottom w:val="single" w:sz="6" w:space="0" w:color="auto"/>
              <w:right w:val="single" w:sz="6" w:space="0" w:color="auto"/>
            </w:tcBorders>
          </w:tcPr>
          <w:p w14:paraId="29C3C43B" w14:textId="77777777" w:rsidR="00610BA4" w:rsidRPr="00BE1811" w:rsidRDefault="00610BA4" w:rsidP="00767421">
            <w:pPr>
              <w:pStyle w:val="Style23"/>
              <w:widowControl/>
              <w:spacing w:line="240" w:lineRule="auto"/>
              <w:ind w:left="338"/>
              <w:jc w:val="both"/>
              <w:rPr>
                <w:rStyle w:val="FontStyle31"/>
                <w:rFonts w:ascii="Times New Roman" w:hAnsi="Times New Roman"/>
                <w:sz w:val="22"/>
                <w:szCs w:val="22"/>
              </w:rPr>
            </w:pPr>
            <w:r w:rsidRPr="00BE1811">
              <w:rPr>
                <w:rStyle w:val="FontStyle31"/>
                <w:rFonts w:ascii="Times New Roman" w:hAnsi="Times New Roman"/>
                <w:sz w:val="22"/>
                <w:szCs w:val="22"/>
              </w:rPr>
              <w:t>4</w:t>
            </w:r>
          </w:p>
        </w:tc>
        <w:tc>
          <w:tcPr>
            <w:tcW w:w="850" w:type="dxa"/>
            <w:tcBorders>
              <w:top w:val="single" w:sz="6" w:space="0" w:color="auto"/>
              <w:left w:val="single" w:sz="6" w:space="0" w:color="auto"/>
              <w:bottom w:val="single" w:sz="6" w:space="0" w:color="auto"/>
              <w:right w:val="single" w:sz="6" w:space="0" w:color="auto"/>
            </w:tcBorders>
          </w:tcPr>
          <w:p w14:paraId="564BCA86"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5</w:t>
            </w:r>
          </w:p>
        </w:tc>
        <w:tc>
          <w:tcPr>
            <w:tcW w:w="677" w:type="dxa"/>
            <w:tcBorders>
              <w:top w:val="single" w:sz="6" w:space="0" w:color="auto"/>
              <w:left w:val="single" w:sz="6" w:space="0" w:color="auto"/>
              <w:bottom w:val="single" w:sz="6" w:space="0" w:color="auto"/>
              <w:right w:val="single" w:sz="6" w:space="0" w:color="auto"/>
            </w:tcBorders>
          </w:tcPr>
          <w:p w14:paraId="34A54E46"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6</w:t>
            </w:r>
          </w:p>
        </w:tc>
        <w:tc>
          <w:tcPr>
            <w:tcW w:w="871" w:type="dxa"/>
            <w:tcBorders>
              <w:top w:val="single" w:sz="6" w:space="0" w:color="auto"/>
              <w:left w:val="single" w:sz="6" w:space="0" w:color="auto"/>
              <w:bottom w:val="single" w:sz="6" w:space="0" w:color="auto"/>
              <w:right w:val="single" w:sz="6" w:space="0" w:color="auto"/>
            </w:tcBorders>
          </w:tcPr>
          <w:p w14:paraId="44B893DE"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7</w:t>
            </w:r>
          </w:p>
        </w:tc>
        <w:tc>
          <w:tcPr>
            <w:tcW w:w="742" w:type="dxa"/>
            <w:tcBorders>
              <w:top w:val="single" w:sz="6" w:space="0" w:color="auto"/>
              <w:left w:val="single" w:sz="6" w:space="0" w:color="auto"/>
              <w:bottom w:val="single" w:sz="6" w:space="0" w:color="auto"/>
              <w:right w:val="single" w:sz="6" w:space="0" w:color="auto"/>
            </w:tcBorders>
          </w:tcPr>
          <w:p w14:paraId="780D8D9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8</w:t>
            </w:r>
          </w:p>
        </w:tc>
        <w:tc>
          <w:tcPr>
            <w:tcW w:w="1087" w:type="dxa"/>
            <w:tcBorders>
              <w:top w:val="single" w:sz="6" w:space="0" w:color="auto"/>
              <w:left w:val="single" w:sz="6" w:space="0" w:color="auto"/>
              <w:bottom w:val="single" w:sz="6" w:space="0" w:color="auto"/>
              <w:right w:val="single" w:sz="6" w:space="0" w:color="auto"/>
            </w:tcBorders>
          </w:tcPr>
          <w:p w14:paraId="3AFD501E"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9</w:t>
            </w:r>
          </w:p>
        </w:tc>
      </w:tr>
      <w:tr w:rsidR="00D76FD2" w:rsidRPr="00BE1811" w14:paraId="59927058" w14:textId="77777777" w:rsidTr="00767421">
        <w:tc>
          <w:tcPr>
            <w:tcW w:w="1274" w:type="dxa"/>
            <w:tcBorders>
              <w:top w:val="single" w:sz="6" w:space="0" w:color="auto"/>
              <w:left w:val="single" w:sz="6" w:space="0" w:color="auto"/>
              <w:bottom w:val="single" w:sz="6" w:space="0" w:color="auto"/>
              <w:right w:val="single" w:sz="6" w:space="0" w:color="auto"/>
            </w:tcBorders>
          </w:tcPr>
          <w:p w14:paraId="04F914B0" w14:textId="77777777" w:rsidR="00610BA4" w:rsidRPr="00BE1811" w:rsidRDefault="00610BA4" w:rsidP="00767421">
            <w:pPr>
              <w:pStyle w:val="Style26"/>
              <w:widowControl/>
              <w:jc w:val="both"/>
              <w:rPr>
                <w:sz w:val="22"/>
                <w:szCs w:val="22"/>
              </w:rPr>
            </w:pPr>
          </w:p>
        </w:tc>
        <w:tc>
          <w:tcPr>
            <w:tcW w:w="1152" w:type="dxa"/>
            <w:tcBorders>
              <w:top w:val="single" w:sz="6" w:space="0" w:color="auto"/>
              <w:left w:val="single" w:sz="6" w:space="0" w:color="auto"/>
              <w:bottom w:val="single" w:sz="6" w:space="0" w:color="auto"/>
              <w:right w:val="single" w:sz="6" w:space="0" w:color="auto"/>
            </w:tcBorders>
          </w:tcPr>
          <w:p w14:paraId="629B4461" w14:textId="77777777" w:rsidR="00610BA4" w:rsidRPr="00BE1811" w:rsidRDefault="00610BA4" w:rsidP="00767421">
            <w:pPr>
              <w:pStyle w:val="Style26"/>
              <w:widowControl/>
              <w:jc w:val="both"/>
              <w:rPr>
                <w:sz w:val="22"/>
                <w:szCs w:val="22"/>
              </w:rPr>
            </w:pPr>
          </w:p>
        </w:tc>
        <w:tc>
          <w:tcPr>
            <w:tcW w:w="1001" w:type="dxa"/>
            <w:tcBorders>
              <w:top w:val="single" w:sz="6" w:space="0" w:color="auto"/>
              <w:left w:val="single" w:sz="6" w:space="0" w:color="auto"/>
              <w:bottom w:val="single" w:sz="6" w:space="0" w:color="auto"/>
              <w:right w:val="single" w:sz="6" w:space="0" w:color="auto"/>
            </w:tcBorders>
          </w:tcPr>
          <w:p w14:paraId="799B3006" w14:textId="77777777" w:rsidR="00610BA4" w:rsidRPr="00BE1811" w:rsidRDefault="00610BA4" w:rsidP="00767421">
            <w:pPr>
              <w:pStyle w:val="Style26"/>
              <w:widowControl/>
              <w:jc w:val="both"/>
              <w:rPr>
                <w:sz w:val="22"/>
                <w:szCs w:val="22"/>
              </w:rPr>
            </w:pPr>
          </w:p>
        </w:tc>
        <w:tc>
          <w:tcPr>
            <w:tcW w:w="1022" w:type="dxa"/>
            <w:tcBorders>
              <w:top w:val="single" w:sz="6" w:space="0" w:color="auto"/>
              <w:left w:val="single" w:sz="6" w:space="0" w:color="auto"/>
              <w:bottom w:val="single" w:sz="6" w:space="0" w:color="auto"/>
              <w:right w:val="single" w:sz="6" w:space="0" w:color="auto"/>
            </w:tcBorders>
          </w:tcPr>
          <w:p w14:paraId="518E60DF" w14:textId="77777777" w:rsidR="00610BA4" w:rsidRPr="00BE1811" w:rsidRDefault="00610BA4" w:rsidP="00767421">
            <w:pPr>
              <w:pStyle w:val="Style26"/>
              <w:widowControl/>
              <w:jc w:val="both"/>
              <w:rPr>
                <w:sz w:val="22"/>
                <w:szCs w:val="22"/>
              </w:rPr>
            </w:pPr>
          </w:p>
        </w:tc>
        <w:tc>
          <w:tcPr>
            <w:tcW w:w="850" w:type="dxa"/>
            <w:tcBorders>
              <w:top w:val="single" w:sz="6" w:space="0" w:color="auto"/>
              <w:left w:val="single" w:sz="6" w:space="0" w:color="auto"/>
              <w:bottom w:val="single" w:sz="6" w:space="0" w:color="auto"/>
              <w:right w:val="single" w:sz="6" w:space="0" w:color="auto"/>
            </w:tcBorders>
          </w:tcPr>
          <w:p w14:paraId="5E272D3E" w14:textId="77777777" w:rsidR="00610BA4" w:rsidRPr="00BE1811" w:rsidRDefault="00610BA4" w:rsidP="00767421">
            <w:pPr>
              <w:pStyle w:val="Style26"/>
              <w:widowControl/>
              <w:jc w:val="both"/>
              <w:rPr>
                <w:sz w:val="22"/>
                <w:szCs w:val="22"/>
              </w:rPr>
            </w:pPr>
          </w:p>
        </w:tc>
        <w:tc>
          <w:tcPr>
            <w:tcW w:w="677" w:type="dxa"/>
            <w:tcBorders>
              <w:top w:val="single" w:sz="6" w:space="0" w:color="auto"/>
              <w:left w:val="single" w:sz="6" w:space="0" w:color="auto"/>
              <w:bottom w:val="single" w:sz="6" w:space="0" w:color="auto"/>
              <w:right w:val="single" w:sz="6" w:space="0" w:color="auto"/>
            </w:tcBorders>
          </w:tcPr>
          <w:p w14:paraId="1FFF8263" w14:textId="77777777" w:rsidR="00610BA4" w:rsidRPr="00BE1811" w:rsidRDefault="00610BA4" w:rsidP="00767421">
            <w:pPr>
              <w:pStyle w:val="Style26"/>
              <w:widowControl/>
              <w:jc w:val="both"/>
              <w:rPr>
                <w:sz w:val="22"/>
                <w:szCs w:val="22"/>
              </w:rPr>
            </w:pPr>
          </w:p>
        </w:tc>
        <w:tc>
          <w:tcPr>
            <w:tcW w:w="871" w:type="dxa"/>
            <w:tcBorders>
              <w:top w:val="single" w:sz="6" w:space="0" w:color="auto"/>
              <w:left w:val="single" w:sz="6" w:space="0" w:color="auto"/>
              <w:bottom w:val="single" w:sz="6" w:space="0" w:color="auto"/>
              <w:right w:val="single" w:sz="6" w:space="0" w:color="auto"/>
            </w:tcBorders>
          </w:tcPr>
          <w:p w14:paraId="2839C1CB" w14:textId="77777777" w:rsidR="00610BA4" w:rsidRPr="00BE1811" w:rsidRDefault="00610BA4" w:rsidP="00767421">
            <w:pPr>
              <w:pStyle w:val="Style26"/>
              <w:widowControl/>
              <w:jc w:val="both"/>
              <w:rPr>
                <w:sz w:val="22"/>
                <w:szCs w:val="22"/>
              </w:rPr>
            </w:pPr>
          </w:p>
        </w:tc>
        <w:tc>
          <w:tcPr>
            <w:tcW w:w="742" w:type="dxa"/>
            <w:tcBorders>
              <w:top w:val="single" w:sz="6" w:space="0" w:color="auto"/>
              <w:left w:val="single" w:sz="6" w:space="0" w:color="auto"/>
              <w:bottom w:val="single" w:sz="6" w:space="0" w:color="auto"/>
              <w:right w:val="single" w:sz="6" w:space="0" w:color="auto"/>
            </w:tcBorders>
          </w:tcPr>
          <w:p w14:paraId="4ACC5A91" w14:textId="77777777" w:rsidR="00610BA4" w:rsidRPr="00BE1811" w:rsidRDefault="00610BA4" w:rsidP="00767421">
            <w:pPr>
              <w:pStyle w:val="Style26"/>
              <w:widowControl/>
              <w:jc w:val="both"/>
              <w:rPr>
                <w:sz w:val="22"/>
                <w:szCs w:val="22"/>
              </w:rPr>
            </w:pPr>
          </w:p>
        </w:tc>
        <w:tc>
          <w:tcPr>
            <w:tcW w:w="1087" w:type="dxa"/>
            <w:tcBorders>
              <w:top w:val="single" w:sz="6" w:space="0" w:color="auto"/>
              <w:left w:val="single" w:sz="6" w:space="0" w:color="auto"/>
              <w:bottom w:val="single" w:sz="6" w:space="0" w:color="auto"/>
              <w:right w:val="single" w:sz="6" w:space="0" w:color="auto"/>
            </w:tcBorders>
          </w:tcPr>
          <w:p w14:paraId="1CBB5401" w14:textId="77777777" w:rsidR="00610BA4" w:rsidRPr="00BE1811" w:rsidRDefault="00610BA4" w:rsidP="00767421">
            <w:pPr>
              <w:pStyle w:val="Style26"/>
              <w:widowControl/>
              <w:jc w:val="both"/>
              <w:rPr>
                <w:sz w:val="22"/>
                <w:szCs w:val="22"/>
              </w:rPr>
            </w:pPr>
          </w:p>
        </w:tc>
      </w:tr>
    </w:tbl>
    <w:p w14:paraId="61ECD2D5" w14:textId="77777777" w:rsidR="00610BA4" w:rsidRPr="00BE1811" w:rsidRDefault="00610BA4" w:rsidP="00610BA4">
      <w:pPr>
        <w:pStyle w:val="Style19"/>
        <w:widowControl/>
        <w:spacing w:line="240" w:lineRule="exact"/>
        <w:ind w:firstLine="0"/>
        <w:rPr>
          <w:sz w:val="22"/>
          <w:szCs w:val="22"/>
        </w:rPr>
      </w:pPr>
    </w:p>
    <w:p w14:paraId="556120AD" w14:textId="77777777" w:rsidR="00610BA4" w:rsidRPr="00BE1811" w:rsidRDefault="00610BA4" w:rsidP="00610BA4">
      <w:pPr>
        <w:pStyle w:val="Style19"/>
        <w:widowControl/>
        <w:spacing w:before="156" w:line="240" w:lineRule="auto"/>
        <w:ind w:firstLine="0"/>
        <w:rPr>
          <w:rStyle w:val="FontStyle31"/>
          <w:rFonts w:ascii="Times New Roman" w:hAnsi="Times New Roman"/>
          <w:sz w:val="22"/>
          <w:szCs w:val="22"/>
        </w:rPr>
      </w:pPr>
      <w:r w:rsidRPr="00BE1811">
        <w:rPr>
          <w:rStyle w:val="FontStyle31"/>
          <w:rFonts w:ascii="Times New Roman" w:hAnsi="Times New Roman"/>
          <w:sz w:val="22"/>
          <w:szCs w:val="22"/>
        </w:rPr>
        <w:t>(pentru proiecte generatoare de venituri)</w:t>
      </w:r>
    </w:p>
    <w:p w14:paraId="0A2F6AE3" w14:textId="77777777" w:rsidR="00610BA4" w:rsidRPr="00BE1811" w:rsidRDefault="00610BA4" w:rsidP="00610BA4">
      <w:pPr>
        <w:spacing w:after="252" w:line="1" w:lineRule="exact"/>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D76FD2" w:rsidRPr="00BE1811" w14:paraId="60BB7536" w14:textId="77777777" w:rsidTr="00767421">
        <w:tc>
          <w:tcPr>
            <w:tcW w:w="821" w:type="dxa"/>
            <w:tcBorders>
              <w:top w:val="single" w:sz="6" w:space="0" w:color="auto"/>
              <w:left w:val="single" w:sz="6" w:space="0" w:color="auto"/>
              <w:bottom w:val="nil"/>
              <w:right w:val="single" w:sz="6" w:space="0" w:color="auto"/>
            </w:tcBorders>
          </w:tcPr>
          <w:p w14:paraId="5824385E"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Valoa</w:t>
            </w:r>
            <w:proofErr w:type="spellEnd"/>
            <w:r w:rsidRPr="00BE1811">
              <w:rPr>
                <w:rStyle w:val="FontStyle31"/>
                <w:rFonts w:ascii="Times New Roman" w:hAnsi="Times New Roman"/>
                <w:sz w:val="22"/>
                <w:szCs w:val="22"/>
              </w:rPr>
              <w:t>-</w:t>
            </w:r>
          </w:p>
        </w:tc>
        <w:tc>
          <w:tcPr>
            <w:tcW w:w="749" w:type="dxa"/>
            <w:tcBorders>
              <w:top w:val="single" w:sz="6" w:space="0" w:color="auto"/>
              <w:left w:val="single" w:sz="6" w:space="0" w:color="auto"/>
              <w:bottom w:val="nil"/>
              <w:right w:val="single" w:sz="6" w:space="0" w:color="auto"/>
            </w:tcBorders>
          </w:tcPr>
          <w:p w14:paraId="009346F1"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Valoa</w:t>
            </w:r>
            <w:proofErr w:type="spellEnd"/>
            <w:r w:rsidRPr="00BE1811">
              <w:rPr>
                <w:rStyle w:val="FontStyle31"/>
                <w:rFonts w:ascii="Times New Roman" w:hAnsi="Times New Roman"/>
                <w:sz w:val="22"/>
                <w:szCs w:val="22"/>
              </w:rPr>
              <w:t>-</w:t>
            </w:r>
          </w:p>
        </w:tc>
        <w:tc>
          <w:tcPr>
            <w:tcW w:w="1087" w:type="dxa"/>
            <w:gridSpan w:val="2"/>
            <w:tcBorders>
              <w:top w:val="single" w:sz="6" w:space="0" w:color="auto"/>
              <w:left w:val="single" w:sz="6" w:space="0" w:color="auto"/>
              <w:bottom w:val="nil"/>
              <w:right w:val="single" w:sz="6" w:space="0" w:color="auto"/>
            </w:tcBorders>
          </w:tcPr>
          <w:p w14:paraId="2D154865"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Valoarea</w:t>
            </w:r>
          </w:p>
        </w:tc>
        <w:tc>
          <w:tcPr>
            <w:tcW w:w="1433" w:type="dxa"/>
            <w:gridSpan w:val="2"/>
            <w:tcBorders>
              <w:top w:val="single" w:sz="6" w:space="0" w:color="auto"/>
              <w:left w:val="single" w:sz="6" w:space="0" w:color="auto"/>
              <w:bottom w:val="nil"/>
              <w:right w:val="single" w:sz="6" w:space="0" w:color="auto"/>
            </w:tcBorders>
          </w:tcPr>
          <w:p w14:paraId="2487110D"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Valoarea</w:t>
            </w:r>
          </w:p>
        </w:tc>
        <w:tc>
          <w:tcPr>
            <w:tcW w:w="1671" w:type="dxa"/>
            <w:gridSpan w:val="2"/>
            <w:tcBorders>
              <w:top w:val="single" w:sz="6" w:space="0" w:color="auto"/>
              <w:left w:val="single" w:sz="6" w:space="0" w:color="auto"/>
              <w:bottom w:val="nil"/>
              <w:right w:val="single" w:sz="6" w:space="0" w:color="auto"/>
            </w:tcBorders>
          </w:tcPr>
          <w:p w14:paraId="6CA5F43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Valoarea</w:t>
            </w:r>
          </w:p>
        </w:tc>
        <w:tc>
          <w:tcPr>
            <w:tcW w:w="1202" w:type="dxa"/>
            <w:gridSpan w:val="2"/>
            <w:tcBorders>
              <w:top w:val="single" w:sz="6" w:space="0" w:color="auto"/>
              <w:left w:val="single" w:sz="6" w:space="0" w:color="auto"/>
              <w:bottom w:val="nil"/>
              <w:right w:val="single" w:sz="6" w:space="0" w:color="auto"/>
            </w:tcBorders>
          </w:tcPr>
          <w:p w14:paraId="3596543B"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Valoarea</w:t>
            </w:r>
          </w:p>
        </w:tc>
        <w:tc>
          <w:tcPr>
            <w:tcW w:w="1036" w:type="dxa"/>
            <w:gridSpan w:val="2"/>
            <w:tcBorders>
              <w:top w:val="single" w:sz="6" w:space="0" w:color="auto"/>
              <w:left w:val="single" w:sz="6" w:space="0" w:color="auto"/>
              <w:bottom w:val="nil"/>
              <w:right w:val="single" w:sz="6" w:space="0" w:color="auto"/>
            </w:tcBorders>
          </w:tcPr>
          <w:p w14:paraId="632A3BDD"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Valoarea</w:t>
            </w:r>
          </w:p>
        </w:tc>
        <w:tc>
          <w:tcPr>
            <w:tcW w:w="706" w:type="dxa"/>
            <w:tcBorders>
              <w:top w:val="single" w:sz="6" w:space="0" w:color="auto"/>
              <w:left w:val="single" w:sz="6" w:space="0" w:color="auto"/>
              <w:bottom w:val="nil"/>
              <w:right w:val="single" w:sz="6" w:space="0" w:color="auto"/>
            </w:tcBorders>
          </w:tcPr>
          <w:p w14:paraId="664784B8"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Valoa</w:t>
            </w:r>
            <w:proofErr w:type="spellEnd"/>
            <w:r w:rsidRPr="00BE1811">
              <w:rPr>
                <w:rStyle w:val="FontStyle31"/>
                <w:rFonts w:ascii="Times New Roman" w:hAnsi="Times New Roman"/>
                <w:sz w:val="22"/>
                <w:szCs w:val="22"/>
              </w:rPr>
              <w:t>-</w:t>
            </w:r>
          </w:p>
        </w:tc>
      </w:tr>
      <w:tr w:rsidR="00D76FD2" w:rsidRPr="00BE1811" w14:paraId="5C21534C" w14:textId="77777777" w:rsidTr="00767421">
        <w:tc>
          <w:tcPr>
            <w:tcW w:w="821" w:type="dxa"/>
            <w:tcBorders>
              <w:top w:val="nil"/>
              <w:left w:val="single" w:sz="6" w:space="0" w:color="auto"/>
              <w:bottom w:val="nil"/>
              <w:right w:val="single" w:sz="6" w:space="0" w:color="auto"/>
            </w:tcBorders>
          </w:tcPr>
          <w:p w14:paraId="128C87D0"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rea</w:t>
            </w:r>
          </w:p>
        </w:tc>
        <w:tc>
          <w:tcPr>
            <w:tcW w:w="749" w:type="dxa"/>
            <w:tcBorders>
              <w:top w:val="nil"/>
              <w:left w:val="single" w:sz="6" w:space="0" w:color="auto"/>
              <w:bottom w:val="nil"/>
              <w:right w:val="single" w:sz="6" w:space="0" w:color="auto"/>
            </w:tcBorders>
          </w:tcPr>
          <w:p w14:paraId="3442FF52"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rea</w:t>
            </w:r>
          </w:p>
        </w:tc>
        <w:tc>
          <w:tcPr>
            <w:tcW w:w="1087" w:type="dxa"/>
            <w:gridSpan w:val="2"/>
            <w:tcBorders>
              <w:top w:val="nil"/>
              <w:left w:val="single" w:sz="6" w:space="0" w:color="auto"/>
              <w:bottom w:val="nil"/>
              <w:right w:val="single" w:sz="6" w:space="0" w:color="auto"/>
            </w:tcBorders>
          </w:tcPr>
          <w:p w14:paraId="0949AE9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veniturilor</w:t>
            </w:r>
          </w:p>
        </w:tc>
        <w:tc>
          <w:tcPr>
            <w:tcW w:w="1433" w:type="dxa"/>
            <w:gridSpan w:val="2"/>
            <w:tcBorders>
              <w:top w:val="nil"/>
              <w:left w:val="single" w:sz="6" w:space="0" w:color="auto"/>
              <w:bottom w:val="nil"/>
              <w:right w:val="single" w:sz="6" w:space="0" w:color="auto"/>
            </w:tcBorders>
          </w:tcPr>
          <w:p w14:paraId="6ABB29AC"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necesară de</w:t>
            </w:r>
          </w:p>
        </w:tc>
        <w:tc>
          <w:tcPr>
            <w:tcW w:w="1210" w:type="dxa"/>
            <w:tcBorders>
              <w:top w:val="nil"/>
              <w:left w:val="single" w:sz="6" w:space="0" w:color="auto"/>
              <w:bottom w:val="nil"/>
              <w:right w:val="nil"/>
            </w:tcBorders>
          </w:tcPr>
          <w:p w14:paraId="293A9762" w14:textId="77777777" w:rsidR="00610BA4" w:rsidRPr="00BE1811" w:rsidRDefault="00610BA4" w:rsidP="00767421">
            <w:pPr>
              <w:pStyle w:val="Style23"/>
              <w:widowControl/>
              <w:spacing w:line="240" w:lineRule="auto"/>
              <w:ind w:left="360"/>
              <w:jc w:val="both"/>
              <w:rPr>
                <w:rStyle w:val="FontStyle31"/>
                <w:rFonts w:ascii="Times New Roman" w:hAnsi="Times New Roman"/>
                <w:sz w:val="22"/>
                <w:szCs w:val="22"/>
              </w:rPr>
            </w:pPr>
            <w:r w:rsidRPr="00BE1811">
              <w:rPr>
                <w:rStyle w:val="FontStyle31"/>
                <w:rFonts w:ascii="Times New Roman" w:hAnsi="Times New Roman"/>
                <w:sz w:val="22"/>
                <w:szCs w:val="22"/>
              </w:rPr>
              <w:t>eligibilă</w:t>
            </w:r>
          </w:p>
        </w:tc>
        <w:tc>
          <w:tcPr>
            <w:tcW w:w="461" w:type="dxa"/>
            <w:tcBorders>
              <w:top w:val="nil"/>
              <w:left w:val="nil"/>
              <w:bottom w:val="nil"/>
              <w:right w:val="single" w:sz="6" w:space="0" w:color="auto"/>
            </w:tcBorders>
          </w:tcPr>
          <w:p w14:paraId="47CE53A8" w14:textId="77777777" w:rsidR="00610BA4" w:rsidRPr="00BE1811" w:rsidRDefault="00610BA4" w:rsidP="00767421">
            <w:pPr>
              <w:pStyle w:val="Style26"/>
              <w:widowControl/>
              <w:jc w:val="both"/>
              <w:rPr>
                <w:sz w:val="22"/>
                <w:szCs w:val="22"/>
              </w:rPr>
            </w:pPr>
          </w:p>
        </w:tc>
        <w:tc>
          <w:tcPr>
            <w:tcW w:w="1202" w:type="dxa"/>
            <w:gridSpan w:val="2"/>
            <w:tcBorders>
              <w:top w:val="nil"/>
              <w:left w:val="single" w:sz="6" w:space="0" w:color="auto"/>
              <w:bottom w:val="nil"/>
              <w:right w:val="single" w:sz="6" w:space="0" w:color="auto"/>
            </w:tcBorders>
          </w:tcPr>
          <w:p w14:paraId="516C31B1"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eligibilă</w:t>
            </w:r>
          </w:p>
        </w:tc>
        <w:tc>
          <w:tcPr>
            <w:tcW w:w="1036" w:type="dxa"/>
            <w:gridSpan w:val="2"/>
            <w:tcBorders>
              <w:top w:val="nil"/>
              <w:left w:val="single" w:sz="6" w:space="0" w:color="auto"/>
              <w:bottom w:val="nil"/>
              <w:right w:val="single" w:sz="6" w:space="0" w:color="auto"/>
            </w:tcBorders>
          </w:tcPr>
          <w:p w14:paraId="3EBB2F17"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co-finan</w:t>
            </w:r>
            <w:proofErr w:type="spellEnd"/>
            <w:r w:rsidRPr="00BE1811">
              <w:rPr>
                <w:rStyle w:val="FontStyle31"/>
                <w:rFonts w:ascii="Times New Roman" w:hAnsi="Times New Roman"/>
                <w:sz w:val="22"/>
                <w:szCs w:val="22"/>
              </w:rPr>
              <w:t>-</w:t>
            </w:r>
          </w:p>
        </w:tc>
        <w:tc>
          <w:tcPr>
            <w:tcW w:w="706" w:type="dxa"/>
            <w:tcBorders>
              <w:top w:val="nil"/>
              <w:left w:val="single" w:sz="6" w:space="0" w:color="auto"/>
              <w:bottom w:val="nil"/>
              <w:right w:val="single" w:sz="6" w:space="0" w:color="auto"/>
            </w:tcBorders>
          </w:tcPr>
          <w:p w14:paraId="2E0A4C6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rea ne</w:t>
            </w:r>
          </w:p>
        </w:tc>
      </w:tr>
      <w:tr w:rsidR="00D76FD2" w:rsidRPr="00BE1811" w14:paraId="6B9887CD" w14:textId="77777777" w:rsidTr="00767421">
        <w:tc>
          <w:tcPr>
            <w:tcW w:w="821" w:type="dxa"/>
            <w:tcBorders>
              <w:top w:val="nil"/>
              <w:left w:val="single" w:sz="6" w:space="0" w:color="auto"/>
              <w:bottom w:val="nil"/>
              <w:right w:val="single" w:sz="6" w:space="0" w:color="auto"/>
            </w:tcBorders>
          </w:tcPr>
          <w:p w14:paraId="0585629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totală</w:t>
            </w:r>
          </w:p>
        </w:tc>
        <w:tc>
          <w:tcPr>
            <w:tcW w:w="749" w:type="dxa"/>
            <w:tcBorders>
              <w:top w:val="nil"/>
              <w:left w:val="single" w:sz="6" w:space="0" w:color="auto"/>
              <w:bottom w:val="nil"/>
              <w:right w:val="single" w:sz="6" w:space="0" w:color="auto"/>
            </w:tcBorders>
          </w:tcPr>
          <w:p w14:paraId="692384AE"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totală</w:t>
            </w:r>
          </w:p>
        </w:tc>
        <w:tc>
          <w:tcPr>
            <w:tcW w:w="1087" w:type="dxa"/>
            <w:gridSpan w:val="2"/>
            <w:tcBorders>
              <w:top w:val="nil"/>
              <w:left w:val="single" w:sz="6" w:space="0" w:color="auto"/>
              <w:bottom w:val="nil"/>
              <w:right w:val="single" w:sz="6" w:space="0" w:color="auto"/>
            </w:tcBorders>
          </w:tcPr>
          <w:p w14:paraId="12A5FAE7"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nete</w:t>
            </w:r>
          </w:p>
        </w:tc>
        <w:tc>
          <w:tcPr>
            <w:tcW w:w="1433" w:type="dxa"/>
            <w:gridSpan w:val="2"/>
            <w:tcBorders>
              <w:top w:val="nil"/>
              <w:left w:val="single" w:sz="6" w:space="0" w:color="auto"/>
              <w:bottom w:val="nil"/>
              <w:right w:val="single" w:sz="6" w:space="0" w:color="auto"/>
            </w:tcBorders>
          </w:tcPr>
          <w:p w14:paraId="049734C8"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finanţare</w:t>
            </w:r>
            <w:proofErr w:type="spellEnd"/>
          </w:p>
        </w:tc>
        <w:tc>
          <w:tcPr>
            <w:tcW w:w="1671" w:type="dxa"/>
            <w:gridSpan w:val="2"/>
            <w:tcBorders>
              <w:top w:val="nil"/>
              <w:left w:val="single" w:sz="6" w:space="0" w:color="auto"/>
              <w:bottom w:val="nil"/>
              <w:right w:val="single" w:sz="6" w:space="0" w:color="auto"/>
            </w:tcBorders>
          </w:tcPr>
          <w:p w14:paraId="37D08D5C"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nerambursabilă</w:t>
            </w:r>
          </w:p>
        </w:tc>
        <w:tc>
          <w:tcPr>
            <w:tcW w:w="1202" w:type="dxa"/>
            <w:gridSpan w:val="2"/>
            <w:tcBorders>
              <w:top w:val="nil"/>
              <w:left w:val="single" w:sz="6" w:space="0" w:color="auto"/>
              <w:bottom w:val="nil"/>
              <w:right w:val="single" w:sz="6" w:space="0" w:color="auto"/>
            </w:tcBorders>
          </w:tcPr>
          <w:p w14:paraId="56CBDECF"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nerambur</w:t>
            </w:r>
            <w:proofErr w:type="spellEnd"/>
            <w:r w:rsidRPr="00BE1811">
              <w:rPr>
                <w:rStyle w:val="FontStyle31"/>
                <w:rFonts w:ascii="Times New Roman" w:hAnsi="Times New Roman"/>
                <w:sz w:val="22"/>
                <w:szCs w:val="22"/>
              </w:rPr>
              <w:t>-</w:t>
            </w:r>
          </w:p>
        </w:tc>
        <w:tc>
          <w:tcPr>
            <w:tcW w:w="1036" w:type="dxa"/>
            <w:gridSpan w:val="2"/>
            <w:tcBorders>
              <w:top w:val="nil"/>
              <w:left w:val="single" w:sz="6" w:space="0" w:color="auto"/>
              <w:bottom w:val="nil"/>
              <w:right w:val="single" w:sz="6" w:space="0" w:color="auto"/>
            </w:tcBorders>
          </w:tcPr>
          <w:p w14:paraId="662F839D"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ţarii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eligi</w:t>
            </w:r>
            <w:proofErr w:type="spellEnd"/>
            <w:r w:rsidRPr="00BE1811">
              <w:rPr>
                <w:rStyle w:val="FontStyle31"/>
                <w:rFonts w:ascii="Times New Roman" w:hAnsi="Times New Roman"/>
                <w:sz w:val="22"/>
                <w:szCs w:val="22"/>
              </w:rPr>
              <w:t>-</w:t>
            </w:r>
          </w:p>
        </w:tc>
        <w:tc>
          <w:tcPr>
            <w:tcW w:w="706" w:type="dxa"/>
            <w:tcBorders>
              <w:top w:val="nil"/>
              <w:left w:val="single" w:sz="6" w:space="0" w:color="auto"/>
              <w:bottom w:val="nil"/>
              <w:right w:val="single" w:sz="6" w:space="0" w:color="auto"/>
            </w:tcBorders>
          </w:tcPr>
          <w:p w14:paraId="47D904C3"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w:t>
            </w:r>
            <w:proofErr w:type="spellStart"/>
            <w:r w:rsidRPr="00BE1811">
              <w:rPr>
                <w:rStyle w:val="FontStyle31"/>
                <w:rFonts w:ascii="Times New Roman" w:hAnsi="Times New Roman"/>
                <w:sz w:val="22"/>
                <w:szCs w:val="22"/>
              </w:rPr>
              <w:t>eligi</w:t>
            </w:r>
            <w:proofErr w:type="spellEnd"/>
            <w:r w:rsidRPr="00BE1811">
              <w:rPr>
                <w:rStyle w:val="FontStyle31"/>
                <w:rFonts w:ascii="Times New Roman" w:hAnsi="Times New Roman"/>
                <w:sz w:val="22"/>
                <w:szCs w:val="22"/>
              </w:rPr>
              <w:t>-</w:t>
            </w:r>
          </w:p>
        </w:tc>
      </w:tr>
      <w:tr w:rsidR="00D76FD2" w:rsidRPr="00BE1811" w14:paraId="6F9063D4" w14:textId="77777777" w:rsidTr="00767421">
        <w:tc>
          <w:tcPr>
            <w:tcW w:w="821" w:type="dxa"/>
            <w:tcBorders>
              <w:top w:val="nil"/>
              <w:left w:val="single" w:sz="6" w:space="0" w:color="auto"/>
              <w:bottom w:val="nil"/>
              <w:right w:val="single" w:sz="6" w:space="0" w:color="auto"/>
            </w:tcBorders>
          </w:tcPr>
          <w:p w14:paraId="559EB0F1" w14:textId="77777777" w:rsidR="00610BA4" w:rsidRPr="00BE1811" w:rsidRDefault="00610BA4" w:rsidP="00767421">
            <w:pPr>
              <w:pStyle w:val="Style26"/>
              <w:widowControl/>
              <w:jc w:val="both"/>
              <w:rPr>
                <w:sz w:val="22"/>
                <w:szCs w:val="22"/>
              </w:rPr>
            </w:pPr>
          </w:p>
        </w:tc>
        <w:tc>
          <w:tcPr>
            <w:tcW w:w="749" w:type="dxa"/>
            <w:tcBorders>
              <w:top w:val="nil"/>
              <w:left w:val="single" w:sz="6" w:space="0" w:color="auto"/>
              <w:bottom w:val="nil"/>
              <w:right w:val="single" w:sz="6" w:space="0" w:color="auto"/>
            </w:tcBorders>
          </w:tcPr>
          <w:p w14:paraId="43F6F5ED"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eligibi</w:t>
            </w:r>
            <w:proofErr w:type="spellEnd"/>
            <w:r w:rsidRPr="00BE1811">
              <w:rPr>
                <w:rStyle w:val="FontStyle31"/>
                <w:rFonts w:ascii="Times New Roman" w:hAnsi="Times New Roman"/>
                <w:sz w:val="22"/>
                <w:szCs w:val="22"/>
              </w:rPr>
              <w:t>-</w:t>
            </w:r>
          </w:p>
        </w:tc>
        <w:tc>
          <w:tcPr>
            <w:tcW w:w="1087" w:type="dxa"/>
            <w:gridSpan w:val="2"/>
            <w:tcBorders>
              <w:top w:val="nil"/>
              <w:left w:val="single" w:sz="6" w:space="0" w:color="auto"/>
              <w:bottom w:val="nil"/>
              <w:right w:val="single" w:sz="6" w:space="0" w:color="auto"/>
            </w:tcBorders>
          </w:tcPr>
          <w:p w14:paraId="74455FE8"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generate</w:t>
            </w:r>
          </w:p>
        </w:tc>
        <w:tc>
          <w:tcPr>
            <w:tcW w:w="1066" w:type="dxa"/>
            <w:tcBorders>
              <w:top w:val="nil"/>
              <w:left w:val="single" w:sz="6" w:space="0" w:color="auto"/>
              <w:bottom w:val="nil"/>
              <w:right w:val="nil"/>
            </w:tcBorders>
          </w:tcPr>
          <w:p w14:paraId="247D4D2E" w14:textId="77777777" w:rsidR="00610BA4" w:rsidRPr="00BE1811" w:rsidRDefault="00610BA4" w:rsidP="00767421">
            <w:pPr>
              <w:pStyle w:val="Style26"/>
              <w:widowControl/>
              <w:jc w:val="both"/>
              <w:rPr>
                <w:sz w:val="22"/>
                <w:szCs w:val="22"/>
              </w:rPr>
            </w:pPr>
          </w:p>
        </w:tc>
        <w:tc>
          <w:tcPr>
            <w:tcW w:w="367" w:type="dxa"/>
            <w:tcBorders>
              <w:top w:val="nil"/>
              <w:left w:val="nil"/>
              <w:bottom w:val="nil"/>
              <w:right w:val="single" w:sz="6" w:space="0" w:color="auto"/>
            </w:tcBorders>
          </w:tcPr>
          <w:p w14:paraId="7606A7F6" w14:textId="77777777" w:rsidR="00610BA4" w:rsidRPr="00BE1811" w:rsidRDefault="00610BA4" w:rsidP="00767421">
            <w:pPr>
              <w:pStyle w:val="Style26"/>
              <w:widowControl/>
              <w:jc w:val="both"/>
              <w:rPr>
                <w:sz w:val="22"/>
                <w:szCs w:val="22"/>
              </w:rPr>
            </w:pPr>
          </w:p>
        </w:tc>
        <w:tc>
          <w:tcPr>
            <w:tcW w:w="1210" w:type="dxa"/>
            <w:tcBorders>
              <w:top w:val="nil"/>
              <w:left w:val="single" w:sz="6" w:space="0" w:color="auto"/>
              <w:bottom w:val="nil"/>
              <w:right w:val="nil"/>
            </w:tcBorders>
          </w:tcPr>
          <w:p w14:paraId="786688CB" w14:textId="77777777" w:rsidR="00610BA4" w:rsidRPr="00BE1811" w:rsidRDefault="00610BA4" w:rsidP="00767421">
            <w:pPr>
              <w:pStyle w:val="Style23"/>
              <w:widowControl/>
              <w:spacing w:line="240" w:lineRule="auto"/>
              <w:ind w:left="576"/>
              <w:jc w:val="both"/>
              <w:rPr>
                <w:rStyle w:val="FontStyle31"/>
                <w:rFonts w:ascii="Times New Roman" w:hAnsi="Times New Roman"/>
                <w:sz w:val="22"/>
                <w:szCs w:val="22"/>
              </w:rPr>
            </w:pPr>
            <w:r w:rsidRPr="00BE1811">
              <w:rPr>
                <w:rStyle w:val="FontStyle31"/>
                <w:rFonts w:ascii="Times New Roman" w:hAnsi="Times New Roman"/>
                <w:sz w:val="22"/>
                <w:szCs w:val="22"/>
              </w:rPr>
              <w:t>din</w:t>
            </w:r>
          </w:p>
        </w:tc>
        <w:tc>
          <w:tcPr>
            <w:tcW w:w="461" w:type="dxa"/>
            <w:tcBorders>
              <w:top w:val="nil"/>
              <w:left w:val="nil"/>
              <w:bottom w:val="nil"/>
              <w:right w:val="single" w:sz="6" w:space="0" w:color="auto"/>
            </w:tcBorders>
          </w:tcPr>
          <w:p w14:paraId="109ABA7A" w14:textId="77777777" w:rsidR="00610BA4" w:rsidRPr="00BE1811" w:rsidRDefault="00610BA4" w:rsidP="00767421">
            <w:pPr>
              <w:pStyle w:val="Style26"/>
              <w:widowControl/>
              <w:jc w:val="both"/>
              <w:rPr>
                <w:sz w:val="22"/>
                <w:szCs w:val="22"/>
              </w:rPr>
            </w:pPr>
          </w:p>
        </w:tc>
        <w:tc>
          <w:tcPr>
            <w:tcW w:w="1202" w:type="dxa"/>
            <w:gridSpan w:val="2"/>
            <w:tcBorders>
              <w:top w:val="nil"/>
              <w:left w:val="single" w:sz="6" w:space="0" w:color="auto"/>
              <w:bottom w:val="nil"/>
              <w:right w:val="single" w:sz="6" w:space="0" w:color="auto"/>
            </w:tcBorders>
          </w:tcPr>
          <w:p w14:paraId="1AF08EFF"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sabilă</w:t>
            </w:r>
            <w:proofErr w:type="spellEnd"/>
            <w:r w:rsidRPr="00BE1811">
              <w:rPr>
                <w:rStyle w:val="FontStyle31"/>
                <w:rFonts w:ascii="Times New Roman" w:hAnsi="Times New Roman"/>
                <w:sz w:val="22"/>
                <w:szCs w:val="22"/>
              </w:rPr>
              <w:t xml:space="preserve"> din</w:t>
            </w:r>
          </w:p>
        </w:tc>
        <w:tc>
          <w:tcPr>
            <w:tcW w:w="1036" w:type="dxa"/>
            <w:gridSpan w:val="2"/>
            <w:tcBorders>
              <w:top w:val="nil"/>
              <w:left w:val="single" w:sz="6" w:space="0" w:color="auto"/>
              <w:bottom w:val="nil"/>
              <w:right w:val="single" w:sz="6" w:space="0" w:color="auto"/>
            </w:tcBorders>
          </w:tcPr>
          <w:p w14:paraId="19AA9AB7"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bile a Be-</w:t>
            </w:r>
          </w:p>
        </w:tc>
        <w:tc>
          <w:tcPr>
            <w:tcW w:w="706" w:type="dxa"/>
            <w:tcBorders>
              <w:top w:val="nil"/>
              <w:left w:val="single" w:sz="6" w:space="0" w:color="auto"/>
              <w:bottom w:val="nil"/>
              <w:right w:val="single" w:sz="6" w:space="0" w:color="auto"/>
            </w:tcBorders>
          </w:tcPr>
          <w:p w14:paraId="40FE1C4C"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bilă in-</w:t>
            </w:r>
          </w:p>
        </w:tc>
      </w:tr>
      <w:tr w:rsidR="00D76FD2" w:rsidRPr="00BE1811" w14:paraId="65366FDD" w14:textId="77777777" w:rsidTr="00767421">
        <w:tc>
          <w:tcPr>
            <w:tcW w:w="821" w:type="dxa"/>
            <w:tcBorders>
              <w:top w:val="nil"/>
              <w:left w:val="single" w:sz="6" w:space="0" w:color="auto"/>
              <w:bottom w:val="nil"/>
              <w:right w:val="single" w:sz="6" w:space="0" w:color="auto"/>
            </w:tcBorders>
          </w:tcPr>
          <w:p w14:paraId="11529C27" w14:textId="77777777" w:rsidR="00610BA4" w:rsidRPr="00BE1811" w:rsidRDefault="00610BA4" w:rsidP="00767421">
            <w:pPr>
              <w:pStyle w:val="Style26"/>
              <w:widowControl/>
              <w:jc w:val="both"/>
              <w:rPr>
                <w:sz w:val="22"/>
                <w:szCs w:val="22"/>
              </w:rPr>
            </w:pPr>
          </w:p>
        </w:tc>
        <w:tc>
          <w:tcPr>
            <w:tcW w:w="749" w:type="dxa"/>
            <w:tcBorders>
              <w:top w:val="nil"/>
              <w:left w:val="single" w:sz="6" w:space="0" w:color="auto"/>
              <w:bottom w:val="nil"/>
              <w:right w:val="single" w:sz="6" w:space="0" w:color="auto"/>
            </w:tcBorders>
          </w:tcPr>
          <w:p w14:paraId="293D3972"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lă</w:t>
            </w:r>
          </w:p>
        </w:tc>
        <w:tc>
          <w:tcPr>
            <w:tcW w:w="554" w:type="dxa"/>
            <w:tcBorders>
              <w:top w:val="nil"/>
              <w:left w:val="single" w:sz="6" w:space="0" w:color="auto"/>
              <w:bottom w:val="nil"/>
              <w:right w:val="nil"/>
            </w:tcBorders>
          </w:tcPr>
          <w:p w14:paraId="2CD18383" w14:textId="77777777" w:rsidR="00610BA4" w:rsidRPr="00BE1811" w:rsidRDefault="00610BA4" w:rsidP="00767421">
            <w:pPr>
              <w:pStyle w:val="Style26"/>
              <w:widowControl/>
              <w:jc w:val="both"/>
              <w:rPr>
                <w:sz w:val="22"/>
                <w:szCs w:val="22"/>
              </w:rPr>
            </w:pPr>
          </w:p>
        </w:tc>
        <w:tc>
          <w:tcPr>
            <w:tcW w:w="533" w:type="dxa"/>
            <w:tcBorders>
              <w:top w:val="nil"/>
              <w:left w:val="nil"/>
              <w:bottom w:val="nil"/>
              <w:right w:val="single" w:sz="6" w:space="0" w:color="auto"/>
            </w:tcBorders>
          </w:tcPr>
          <w:p w14:paraId="7CAEFBCC" w14:textId="77777777" w:rsidR="00610BA4" w:rsidRPr="00BE1811" w:rsidRDefault="00610BA4" w:rsidP="00767421">
            <w:pPr>
              <w:pStyle w:val="Style26"/>
              <w:widowControl/>
              <w:jc w:val="both"/>
              <w:rPr>
                <w:sz w:val="22"/>
                <w:szCs w:val="22"/>
              </w:rPr>
            </w:pPr>
          </w:p>
        </w:tc>
        <w:tc>
          <w:tcPr>
            <w:tcW w:w="1066" w:type="dxa"/>
            <w:tcBorders>
              <w:top w:val="nil"/>
              <w:left w:val="single" w:sz="6" w:space="0" w:color="auto"/>
              <w:bottom w:val="nil"/>
              <w:right w:val="nil"/>
            </w:tcBorders>
          </w:tcPr>
          <w:p w14:paraId="5FFEBEB0" w14:textId="77777777" w:rsidR="00610BA4" w:rsidRPr="00BE1811" w:rsidRDefault="00610BA4" w:rsidP="00767421">
            <w:pPr>
              <w:pStyle w:val="Style26"/>
              <w:widowControl/>
              <w:jc w:val="both"/>
              <w:rPr>
                <w:sz w:val="22"/>
                <w:szCs w:val="22"/>
              </w:rPr>
            </w:pPr>
          </w:p>
        </w:tc>
        <w:tc>
          <w:tcPr>
            <w:tcW w:w="367" w:type="dxa"/>
            <w:tcBorders>
              <w:top w:val="nil"/>
              <w:left w:val="nil"/>
              <w:bottom w:val="nil"/>
              <w:right w:val="single" w:sz="6" w:space="0" w:color="auto"/>
            </w:tcBorders>
          </w:tcPr>
          <w:p w14:paraId="4AE65043" w14:textId="77777777" w:rsidR="00610BA4" w:rsidRPr="00BE1811" w:rsidRDefault="00610BA4" w:rsidP="00767421">
            <w:pPr>
              <w:pStyle w:val="Style26"/>
              <w:widowControl/>
              <w:jc w:val="both"/>
              <w:rPr>
                <w:sz w:val="22"/>
                <w:szCs w:val="22"/>
              </w:rPr>
            </w:pPr>
          </w:p>
        </w:tc>
        <w:tc>
          <w:tcPr>
            <w:tcW w:w="1671" w:type="dxa"/>
            <w:gridSpan w:val="2"/>
            <w:tcBorders>
              <w:top w:val="nil"/>
              <w:left w:val="single" w:sz="6" w:space="0" w:color="auto"/>
              <w:bottom w:val="nil"/>
              <w:right w:val="single" w:sz="6" w:space="0" w:color="auto"/>
            </w:tcBorders>
          </w:tcPr>
          <w:p w14:paraId="00A1EA8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FEDR/FC/FSE</w:t>
            </w:r>
          </w:p>
        </w:tc>
        <w:tc>
          <w:tcPr>
            <w:tcW w:w="1202" w:type="dxa"/>
            <w:gridSpan w:val="2"/>
            <w:tcBorders>
              <w:top w:val="nil"/>
              <w:left w:val="single" w:sz="6" w:space="0" w:color="auto"/>
              <w:bottom w:val="nil"/>
              <w:right w:val="single" w:sz="6" w:space="0" w:color="auto"/>
            </w:tcBorders>
          </w:tcPr>
          <w:p w14:paraId="5EAE8B10"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bugetul</w:t>
            </w:r>
          </w:p>
        </w:tc>
        <w:tc>
          <w:tcPr>
            <w:tcW w:w="1036" w:type="dxa"/>
            <w:gridSpan w:val="2"/>
            <w:tcBorders>
              <w:top w:val="nil"/>
              <w:left w:val="single" w:sz="6" w:space="0" w:color="auto"/>
              <w:bottom w:val="nil"/>
              <w:right w:val="single" w:sz="6" w:space="0" w:color="auto"/>
            </w:tcBorders>
          </w:tcPr>
          <w:p w14:paraId="6919DF18"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neficiaru</w:t>
            </w:r>
            <w:proofErr w:type="spellEnd"/>
            <w:r w:rsidRPr="00BE1811">
              <w:rPr>
                <w:rStyle w:val="FontStyle31"/>
                <w:rFonts w:ascii="Times New Roman" w:hAnsi="Times New Roman"/>
                <w:sz w:val="22"/>
                <w:szCs w:val="22"/>
              </w:rPr>
              <w:t>-</w:t>
            </w:r>
          </w:p>
        </w:tc>
        <w:tc>
          <w:tcPr>
            <w:tcW w:w="706" w:type="dxa"/>
            <w:tcBorders>
              <w:top w:val="nil"/>
              <w:left w:val="single" w:sz="6" w:space="0" w:color="auto"/>
              <w:bottom w:val="nil"/>
              <w:right w:val="single" w:sz="6" w:space="0" w:color="auto"/>
            </w:tcBorders>
          </w:tcPr>
          <w:p w14:paraId="209091CF"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clusiv</w:t>
            </w:r>
            <w:proofErr w:type="spellEnd"/>
          </w:p>
        </w:tc>
      </w:tr>
      <w:tr w:rsidR="00D76FD2" w:rsidRPr="00BE1811" w14:paraId="7D67C309" w14:textId="77777777" w:rsidTr="00767421">
        <w:tc>
          <w:tcPr>
            <w:tcW w:w="821" w:type="dxa"/>
            <w:tcBorders>
              <w:top w:val="nil"/>
              <w:left w:val="single" w:sz="6" w:space="0" w:color="auto"/>
              <w:bottom w:val="single" w:sz="6" w:space="0" w:color="auto"/>
              <w:right w:val="single" w:sz="6" w:space="0" w:color="auto"/>
            </w:tcBorders>
          </w:tcPr>
          <w:p w14:paraId="746E5DEE" w14:textId="77777777" w:rsidR="00610BA4" w:rsidRPr="00BE1811" w:rsidRDefault="00610BA4" w:rsidP="00767421">
            <w:pPr>
              <w:pStyle w:val="Style26"/>
              <w:widowControl/>
              <w:jc w:val="both"/>
              <w:rPr>
                <w:sz w:val="22"/>
                <w:szCs w:val="22"/>
              </w:rPr>
            </w:pPr>
          </w:p>
        </w:tc>
        <w:tc>
          <w:tcPr>
            <w:tcW w:w="749" w:type="dxa"/>
            <w:tcBorders>
              <w:top w:val="nil"/>
              <w:left w:val="single" w:sz="6" w:space="0" w:color="auto"/>
              <w:bottom w:val="single" w:sz="6" w:space="0" w:color="auto"/>
              <w:right w:val="single" w:sz="6" w:space="0" w:color="auto"/>
            </w:tcBorders>
          </w:tcPr>
          <w:p w14:paraId="49165BD6" w14:textId="77777777" w:rsidR="00610BA4" w:rsidRPr="00BE1811" w:rsidRDefault="00610BA4" w:rsidP="00767421">
            <w:pPr>
              <w:pStyle w:val="Style26"/>
              <w:widowControl/>
              <w:jc w:val="both"/>
              <w:rPr>
                <w:sz w:val="22"/>
                <w:szCs w:val="22"/>
              </w:rPr>
            </w:pPr>
          </w:p>
        </w:tc>
        <w:tc>
          <w:tcPr>
            <w:tcW w:w="554" w:type="dxa"/>
            <w:tcBorders>
              <w:top w:val="nil"/>
              <w:left w:val="single" w:sz="6" w:space="0" w:color="auto"/>
              <w:bottom w:val="single" w:sz="6" w:space="0" w:color="auto"/>
              <w:right w:val="nil"/>
            </w:tcBorders>
          </w:tcPr>
          <w:p w14:paraId="79CDFBA1" w14:textId="77777777" w:rsidR="00610BA4" w:rsidRPr="00BE1811" w:rsidRDefault="00610BA4" w:rsidP="00767421">
            <w:pPr>
              <w:pStyle w:val="Style26"/>
              <w:widowControl/>
              <w:jc w:val="both"/>
              <w:rPr>
                <w:sz w:val="22"/>
                <w:szCs w:val="22"/>
              </w:rPr>
            </w:pPr>
          </w:p>
        </w:tc>
        <w:tc>
          <w:tcPr>
            <w:tcW w:w="533" w:type="dxa"/>
            <w:tcBorders>
              <w:top w:val="nil"/>
              <w:left w:val="nil"/>
              <w:bottom w:val="single" w:sz="6" w:space="0" w:color="auto"/>
              <w:right w:val="single" w:sz="6" w:space="0" w:color="auto"/>
            </w:tcBorders>
          </w:tcPr>
          <w:p w14:paraId="6E3B35FD" w14:textId="77777777" w:rsidR="00610BA4" w:rsidRPr="00BE1811" w:rsidRDefault="00610BA4" w:rsidP="00767421">
            <w:pPr>
              <w:pStyle w:val="Style26"/>
              <w:widowControl/>
              <w:jc w:val="both"/>
              <w:rPr>
                <w:sz w:val="22"/>
                <w:szCs w:val="22"/>
              </w:rPr>
            </w:pPr>
          </w:p>
        </w:tc>
        <w:tc>
          <w:tcPr>
            <w:tcW w:w="1066" w:type="dxa"/>
            <w:tcBorders>
              <w:top w:val="nil"/>
              <w:left w:val="single" w:sz="6" w:space="0" w:color="auto"/>
              <w:bottom w:val="single" w:sz="6" w:space="0" w:color="auto"/>
              <w:right w:val="nil"/>
            </w:tcBorders>
          </w:tcPr>
          <w:p w14:paraId="70931754" w14:textId="77777777" w:rsidR="00610BA4" w:rsidRPr="00BE1811" w:rsidRDefault="00610BA4" w:rsidP="00767421">
            <w:pPr>
              <w:pStyle w:val="Style26"/>
              <w:widowControl/>
              <w:jc w:val="both"/>
              <w:rPr>
                <w:sz w:val="22"/>
                <w:szCs w:val="22"/>
              </w:rPr>
            </w:pPr>
          </w:p>
        </w:tc>
        <w:tc>
          <w:tcPr>
            <w:tcW w:w="367" w:type="dxa"/>
            <w:tcBorders>
              <w:top w:val="nil"/>
              <w:left w:val="nil"/>
              <w:bottom w:val="single" w:sz="6" w:space="0" w:color="auto"/>
              <w:right w:val="single" w:sz="6" w:space="0" w:color="auto"/>
            </w:tcBorders>
          </w:tcPr>
          <w:p w14:paraId="55F2EB6C" w14:textId="77777777" w:rsidR="00610BA4" w:rsidRPr="00BE1811" w:rsidRDefault="00610BA4" w:rsidP="00767421">
            <w:pPr>
              <w:pStyle w:val="Style26"/>
              <w:widowControl/>
              <w:jc w:val="both"/>
              <w:rPr>
                <w:sz w:val="22"/>
                <w:szCs w:val="22"/>
              </w:rPr>
            </w:pPr>
          </w:p>
        </w:tc>
        <w:tc>
          <w:tcPr>
            <w:tcW w:w="1210" w:type="dxa"/>
            <w:tcBorders>
              <w:top w:val="nil"/>
              <w:left w:val="single" w:sz="6" w:space="0" w:color="auto"/>
              <w:bottom w:val="single" w:sz="6" w:space="0" w:color="auto"/>
              <w:right w:val="nil"/>
            </w:tcBorders>
          </w:tcPr>
          <w:p w14:paraId="633E7C74" w14:textId="77777777" w:rsidR="00610BA4" w:rsidRPr="00BE1811" w:rsidRDefault="00610BA4" w:rsidP="00767421">
            <w:pPr>
              <w:pStyle w:val="Style26"/>
              <w:widowControl/>
              <w:jc w:val="both"/>
              <w:rPr>
                <w:sz w:val="22"/>
                <w:szCs w:val="22"/>
              </w:rPr>
            </w:pPr>
          </w:p>
        </w:tc>
        <w:tc>
          <w:tcPr>
            <w:tcW w:w="461" w:type="dxa"/>
            <w:tcBorders>
              <w:top w:val="nil"/>
              <w:left w:val="nil"/>
              <w:bottom w:val="single" w:sz="6" w:space="0" w:color="auto"/>
              <w:right w:val="single" w:sz="6" w:space="0" w:color="auto"/>
            </w:tcBorders>
          </w:tcPr>
          <w:p w14:paraId="6F394F65" w14:textId="77777777" w:rsidR="00610BA4" w:rsidRPr="00BE1811" w:rsidRDefault="00610BA4" w:rsidP="00767421">
            <w:pPr>
              <w:pStyle w:val="Style26"/>
              <w:widowControl/>
              <w:jc w:val="both"/>
              <w:rPr>
                <w:sz w:val="22"/>
                <w:szCs w:val="22"/>
              </w:rPr>
            </w:pPr>
          </w:p>
        </w:tc>
        <w:tc>
          <w:tcPr>
            <w:tcW w:w="1202" w:type="dxa"/>
            <w:gridSpan w:val="2"/>
            <w:tcBorders>
              <w:top w:val="nil"/>
              <w:left w:val="single" w:sz="6" w:space="0" w:color="auto"/>
              <w:bottom w:val="single" w:sz="6" w:space="0" w:color="auto"/>
              <w:right w:val="single" w:sz="6" w:space="0" w:color="auto"/>
            </w:tcBorders>
          </w:tcPr>
          <w:p w14:paraId="04A7CD0E"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naţional</w:t>
            </w:r>
            <w:proofErr w:type="spellEnd"/>
          </w:p>
        </w:tc>
        <w:tc>
          <w:tcPr>
            <w:tcW w:w="1036" w:type="dxa"/>
            <w:gridSpan w:val="2"/>
            <w:tcBorders>
              <w:top w:val="nil"/>
              <w:left w:val="single" w:sz="6" w:space="0" w:color="auto"/>
              <w:bottom w:val="single" w:sz="6" w:space="0" w:color="auto"/>
              <w:right w:val="single" w:sz="6" w:space="0" w:color="auto"/>
            </w:tcBorders>
          </w:tcPr>
          <w:p w14:paraId="34725333"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lui</w:t>
            </w:r>
          </w:p>
        </w:tc>
        <w:tc>
          <w:tcPr>
            <w:tcW w:w="706" w:type="dxa"/>
            <w:tcBorders>
              <w:top w:val="nil"/>
              <w:left w:val="single" w:sz="6" w:space="0" w:color="auto"/>
              <w:bottom w:val="single" w:sz="6" w:space="0" w:color="auto"/>
              <w:right w:val="single" w:sz="6" w:space="0" w:color="auto"/>
            </w:tcBorders>
          </w:tcPr>
          <w:p w14:paraId="20EE9F73"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TVA</w:t>
            </w:r>
          </w:p>
        </w:tc>
      </w:tr>
      <w:tr w:rsidR="00D76FD2" w:rsidRPr="00BE1811" w14:paraId="0E92F6A2" w14:textId="77777777" w:rsidTr="00767421">
        <w:tc>
          <w:tcPr>
            <w:tcW w:w="821" w:type="dxa"/>
            <w:tcBorders>
              <w:top w:val="single" w:sz="6" w:space="0" w:color="auto"/>
              <w:left w:val="single" w:sz="6" w:space="0" w:color="auto"/>
              <w:bottom w:val="single" w:sz="6" w:space="0" w:color="auto"/>
              <w:right w:val="single" w:sz="6" w:space="0" w:color="auto"/>
            </w:tcBorders>
          </w:tcPr>
          <w:p w14:paraId="10B21C52"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749" w:type="dxa"/>
            <w:tcBorders>
              <w:top w:val="single" w:sz="6" w:space="0" w:color="auto"/>
              <w:left w:val="single" w:sz="6" w:space="0" w:color="auto"/>
              <w:bottom w:val="single" w:sz="6" w:space="0" w:color="auto"/>
              <w:right w:val="single" w:sz="6" w:space="0" w:color="auto"/>
            </w:tcBorders>
          </w:tcPr>
          <w:p w14:paraId="1BF52692"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26D56C08"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533" w:type="dxa"/>
            <w:tcBorders>
              <w:top w:val="single" w:sz="6" w:space="0" w:color="auto"/>
              <w:left w:val="single" w:sz="6" w:space="0" w:color="auto"/>
              <w:bottom w:val="single" w:sz="6" w:space="0" w:color="auto"/>
              <w:right w:val="single" w:sz="6" w:space="0" w:color="auto"/>
            </w:tcBorders>
          </w:tcPr>
          <w:p w14:paraId="649E4333" w14:textId="77777777" w:rsidR="00610BA4" w:rsidRPr="00BE1811" w:rsidRDefault="00610BA4" w:rsidP="00767421">
            <w:pPr>
              <w:pStyle w:val="Style25"/>
              <w:widowControl/>
              <w:jc w:val="both"/>
              <w:rPr>
                <w:rStyle w:val="FontStyle33"/>
                <w:rFonts w:ascii="Times New Roman" w:hAnsi="Times New Roman"/>
                <w:sz w:val="22"/>
                <w:szCs w:val="22"/>
              </w:rPr>
            </w:pPr>
            <w:r w:rsidRPr="00BE1811">
              <w:rPr>
                <w:rStyle w:val="FontStyle33"/>
                <w:rFonts w:ascii="Times New Roman" w:hAnsi="Times New Roman"/>
                <w:sz w:val="22"/>
                <w:szCs w:val="22"/>
              </w:rPr>
              <w:t>(%)</w:t>
            </w:r>
          </w:p>
        </w:tc>
        <w:tc>
          <w:tcPr>
            <w:tcW w:w="1066" w:type="dxa"/>
            <w:tcBorders>
              <w:top w:val="single" w:sz="6" w:space="0" w:color="auto"/>
              <w:left w:val="single" w:sz="6" w:space="0" w:color="auto"/>
              <w:bottom w:val="single" w:sz="6" w:space="0" w:color="auto"/>
              <w:right w:val="single" w:sz="6" w:space="0" w:color="auto"/>
            </w:tcBorders>
          </w:tcPr>
          <w:p w14:paraId="2684E2A1" w14:textId="77777777" w:rsidR="00610BA4" w:rsidRPr="00BE1811" w:rsidRDefault="00610BA4" w:rsidP="00767421">
            <w:pPr>
              <w:pStyle w:val="Style23"/>
              <w:widowControl/>
              <w:spacing w:line="240" w:lineRule="auto"/>
              <w:ind w:left="245"/>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367" w:type="dxa"/>
            <w:tcBorders>
              <w:top w:val="single" w:sz="6" w:space="0" w:color="auto"/>
              <w:left w:val="single" w:sz="6" w:space="0" w:color="auto"/>
              <w:bottom w:val="single" w:sz="6" w:space="0" w:color="auto"/>
              <w:right w:val="single" w:sz="6" w:space="0" w:color="auto"/>
            </w:tcBorders>
          </w:tcPr>
          <w:p w14:paraId="52F711EE" w14:textId="77777777" w:rsidR="00610BA4" w:rsidRPr="00BE1811" w:rsidRDefault="00610BA4" w:rsidP="00767421">
            <w:pPr>
              <w:pStyle w:val="Style25"/>
              <w:widowControl/>
              <w:jc w:val="both"/>
              <w:rPr>
                <w:rStyle w:val="FontStyle33"/>
                <w:rFonts w:ascii="Times New Roman" w:hAnsi="Times New Roman"/>
                <w:sz w:val="22"/>
                <w:szCs w:val="22"/>
              </w:rPr>
            </w:pPr>
            <w:r w:rsidRPr="00BE1811">
              <w:rPr>
                <w:rStyle w:val="FontStyle33"/>
                <w:rFonts w:ascii="Times New Roman" w:hAnsi="Times New Roman"/>
                <w:sz w:val="22"/>
                <w:szCs w:val="22"/>
              </w:rPr>
              <w:t>(%)</w:t>
            </w:r>
          </w:p>
        </w:tc>
        <w:tc>
          <w:tcPr>
            <w:tcW w:w="1210" w:type="dxa"/>
            <w:tcBorders>
              <w:top w:val="single" w:sz="6" w:space="0" w:color="auto"/>
              <w:left w:val="single" w:sz="6" w:space="0" w:color="auto"/>
              <w:bottom w:val="single" w:sz="6" w:space="0" w:color="auto"/>
              <w:right w:val="single" w:sz="6" w:space="0" w:color="auto"/>
            </w:tcBorders>
          </w:tcPr>
          <w:p w14:paraId="6B77B053" w14:textId="77777777" w:rsidR="00610BA4" w:rsidRPr="00BE1811" w:rsidRDefault="00610BA4" w:rsidP="00767421">
            <w:pPr>
              <w:pStyle w:val="Style23"/>
              <w:widowControl/>
              <w:spacing w:line="240" w:lineRule="auto"/>
              <w:ind w:left="324"/>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461" w:type="dxa"/>
            <w:tcBorders>
              <w:top w:val="single" w:sz="6" w:space="0" w:color="auto"/>
              <w:left w:val="single" w:sz="6" w:space="0" w:color="auto"/>
              <w:bottom w:val="single" w:sz="6" w:space="0" w:color="auto"/>
              <w:right w:val="single" w:sz="6" w:space="0" w:color="auto"/>
            </w:tcBorders>
          </w:tcPr>
          <w:p w14:paraId="69B44A53" w14:textId="77777777" w:rsidR="00610BA4" w:rsidRPr="00BE1811" w:rsidRDefault="00610BA4" w:rsidP="00767421">
            <w:pPr>
              <w:pStyle w:val="Style25"/>
              <w:widowControl/>
              <w:jc w:val="both"/>
              <w:rPr>
                <w:rStyle w:val="FontStyle33"/>
                <w:rFonts w:ascii="Times New Roman" w:hAnsi="Times New Roman"/>
                <w:sz w:val="22"/>
                <w:szCs w:val="22"/>
              </w:rPr>
            </w:pPr>
            <w:r w:rsidRPr="00BE1811">
              <w:rPr>
                <w:rStyle w:val="FontStyle33"/>
                <w:rFonts w:ascii="Times New Roman" w:hAnsi="Times New Roman"/>
                <w:sz w:val="22"/>
                <w:szCs w:val="22"/>
              </w:rPr>
              <w:t>(%)</w:t>
            </w:r>
          </w:p>
        </w:tc>
        <w:tc>
          <w:tcPr>
            <w:tcW w:w="648" w:type="dxa"/>
            <w:tcBorders>
              <w:top w:val="single" w:sz="6" w:space="0" w:color="auto"/>
              <w:left w:val="single" w:sz="6" w:space="0" w:color="auto"/>
              <w:bottom w:val="single" w:sz="6" w:space="0" w:color="auto"/>
              <w:right w:val="single" w:sz="6" w:space="0" w:color="auto"/>
            </w:tcBorders>
          </w:tcPr>
          <w:p w14:paraId="44943AD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554" w:type="dxa"/>
            <w:tcBorders>
              <w:top w:val="single" w:sz="6" w:space="0" w:color="auto"/>
              <w:left w:val="single" w:sz="6" w:space="0" w:color="auto"/>
              <w:bottom w:val="single" w:sz="6" w:space="0" w:color="auto"/>
              <w:right w:val="single" w:sz="6" w:space="0" w:color="auto"/>
            </w:tcBorders>
          </w:tcPr>
          <w:p w14:paraId="05A1A758" w14:textId="77777777" w:rsidR="00610BA4" w:rsidRPr="00BE1811" w:rsidRDefault="00610BA4" w:rsidP="00767421">
            <w:pPr>
              <w:pStyle w:val="Style25"/>
              <w:widowControl/>
              <w:jc w:val="both"/>
              <w:rPr>
                <w:rStyle w:val="FontStyle33"/>
                <w:rFonts w:ascii="Times New Roman" w:hAnsi="Times New Roman"/>
                <w:sz w:val="22"/>
                <w:szCs w:val="22"/>
              </w:rPr>
            </w:pPr>
            <w:r w:rsidRPr="00BE1811">
              <w:rPr>
                <w:rStyle w:val="FontStyle33"/>
                <w:rFonts w:ascii="Times New Roman" w:hAnsi="Times New Roman"/>
                <w:sz w:val="22"/>
                <w:szCs w:val="22"/>
              </w:rPr>
              <w:t>(%)</w:t>
            </w:r>
          </w:p>
        </w:tc>
        <w:tc>
          <w:tcPr>
            <w:tcW w:w="554" w:type="dxa"/>
            <w:tcBorders>
              <w:top w:val="single" w:sz="6" w:space="0" w:color="auto"/>
              <w:left w:val="single" w:sz="6" w:space="0" w:color="auto"/>
              <w:bottom w:val="single" w:sz="6" w:space="0" w:color="auto"/>
              <w:right w:val="single" w:sz="6" w:space="0" w:color="auto"/>
            </w:tcBorders>
          </w:tcPr>
          <w:p w14:paraId="259D83A8"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482" w:type="dxa"/>
            <w:tcBorders>
              <w:top w:val="single" w:sz="6" w:space="0" w:color="auto"/>
              <w:left w:val="single" w:sz="6" w:space="0" w:color="auto"/>
              <w:bottom w:val="single" w:sz="6" w:space="0" w:color="auto"/>
              <w:right w:val="single" w:sz="6" w:space="0" w:color="auto"/>
            </w:tcBorders>
          </w:tcPr>
          <w:p w14:paraId="26D08FB6" w14:textId="77777777" w:rsidR="00610BA4" w:rsidRPr="00BE1811" w:rsidRDefault="00610BA4" w:rsidP="00767421">
            <w:pPr>
              <w:pStyle w:val="Style25"/>
              <w:widowControl/>
              <w:jc w:val="both"/>
              <w:rPr>
                <w:rStyle w:val="FontStyle33"/>
                <w:rFonts w:ascii="Times New Roman" w:hAnsi="Times New Roman"/>
                <w:sz w:val="22"/>
                <w:szCs w:val="22"/>
              </w:rPr>
            </w:pPr>
            <w:r w:rsidRPr="00BE1811">
              <w:rPr>
                <w:rStyle w:val="FontStyle33"/>
                <w:rFonts w:ascii="Times New Roman" w:hAnsi="Times New Roman"/>
                <w:sz w:val="22"/>
                <w:szCs w:val="22"/>
              </w:rPr>
              <w:t>(%)</w:t>
            </w:r>
          </w:p>
        </w:tc>
        <w:tc>
          <w:tcPr>
            <w:tcW w:w="706" w:type="dxa"/>
            <w:tcBorders>
              <w:top w:val="single" w:sz="6" w:space="0" w:color="auto"/>
              <w:left w:val="single" w:sz="6" w:space="0" w:color="auto"/>
              <w:bottom w:val="single" w:sz="6" w:space="0" w:color="auto"/>
              <w:right w:val="single" w:sz="6" w:space="0" w:color="auto"/>
            </w:tcBorders>
          </w:tcPr>
          <w:p w14:paraId="2A25FE21"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r>
      <w:tr w:rsidR="00D76FD2" w:rsidRPr="00BE1811" w14:paraId="1723146C" w14:textId="77777777" w:rsidTr="00767421">
        <w:tc>
          <w:tcPr>
            <w:tcW w:w="821" w:type="dxa"/>
            <w:tcBorders>
              <w:top w:val="single" w:sz="6" w:space="0" w:color="auto"/>
              <w:left w:val="single" w:sz="6" w:space="0" w:color="auto"/>
              <w:bottom w:val="single" w:sz="6" w:space="0" w:color="auto"/>
              <w:right w:val="single" w:sz="6" w:space="0" w:color="auto"/>
            </w:tcBorders>
          </w:tcPr>
          <w:p w14:paraId="370C52A2"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1</w:t>
            </w:r>
          </w:p>
        </w:tc>
        <w:tc>
          <w:tcPr>
            <w:tcW w:w="749" w:type="dxa"/>
            <w:tcBorders>
              <w:top w:val="single" w:sz="6" w:space="0" w:color="auto"/>
              <w:left w:val="single" w:sz="6" w:space="0" w:color="auto"/>
              <w:bottom w:val="single" w:sz="6" w:space="0" w:color="auto"/>
              <w:right w:val="single" w:sz="6" w:space="0" w:color="auto"/>
            </w:tcBorders>
          </w:tcPr>
          <w:p w14:paraId="6ECAEA0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2</w:t>
            </w:r>
          </w:p>
        </w:tc>
        <w:tc>
          <w:tcPr>
            <w:tcW w:w="554" w:type="dxa"/>
            <w:tcBorders>
              <w:top w:val="single" w:sz="6" w:space="0" w:color="auto"/>
              <w:left w:val="single" w:sz="6" w:space="0" w:color="auto"/>
              <w:bottom w:val="single" w:sz="6" w:space="0" w:color="auto"/>
              <w:right w:val="single" w:sz="6" w:space="0" w:color="auto"/>
            </w:tcBorders>
          </w:tcPr>
          <w:p w14:paraId="79807B22"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3</w:t>
            </w:r>
          </w:p>
        </w:tc>
        <w:tc>
          <w:tcPr>
            <w:tcW w:w="533" w:type="dxa"/>
            <w:tcBorders>
              <w:top w:val="single" w:sz="6" w:space="0" w:color="auto"/>
              <w:left w:val="single" w:sz="6" w:space="0" w:color="auto"/>
              <w:bottom w:val="single" w:sz="6" w:space="0" w:color="auto"/>
              <w:right w:val="single" w:sz="6" w:space="0" w:color="auto"/>
            </w:tcBorders>
          </w:tcPr>
          <w:p w14:paraId="5100C5E8"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4</w:t>
            </w:r>
          </w:p>
        </w:tc>
        <w:tc>
          <w:tcPr>
            <w:tcW w:w="1066" w:type="dxa"/>
            <w:tcBorders>
              <w:top w:val="single" w:sz="6" w:space="0" w:color="auto"/>
              <w:left w:val="single" w:sz="6" w:space="0" w:color="auto"/>
              <w:bottom w:val="single" w:sz="6" w:space="0" w:color="auto"/>
              <w:right w:val="single" w:sz="6" w:space="0" w:color="auto"/>
            </w:tcBorders>
          </w:tcPr>
          <w:p w14:paraId="25B5272E"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5</w:t>
            </w:r>
          </w:p>
        </w:tc>
        <w:tc>
          <w:tcPr>
            <w:tcW w:w="367" w:type="dxa"/>
            <w:tcBorders>
              <w:top w:val="single" w:sz="6" w:space="0" w:color="auto"/>
              <w:left w:val="single" w:sz="6" w:space="0" w:color="auto"/>
              <w:bottom w:val="single" w:sz="6" w:space="0" w:color="auto"/>
              <w:right w:val="single" w:sz="6" w:space="0" w:color="auto"/>
            </w:tcBorders>
          </w:tcPr>
          <w:p w14:paraId="31ACD7A5"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6</w:t>
            </w:r>
          </w:p>
        </w:tc>
        <w:tc>
          <w:tcPr>
            <w:tcW w:w="1210" w:type="dxa"/>
            <w:tcBorders>
              <w:top w:val="single" w:sz="6" w:space="0" w:color="auto"/>
              <w:left w:val="single" w:sz="6" w:space="0" w:color="auto"/>
              <w:bottom w:val="single" w:sz="6" w:space="0" w:color="auto"/>
              <w:right w:val="single" w:sz="6" w:space="0" w:color="auto"/>
            </w:tcBorders>
          </w:tcPr>
          <w:p w14:paraId="4ED996CE" w14:textId="77777777" w:rsidR="00610BA4" w:rsidRPr="00BE1811" w:rsidRDefault="00610BA4" w:rsidP="00767421">
            <w:pPr>
              <w:pStyle w:val="Style23"/>
              <w:widowControl/>
              <w:spacing w:line="240" w:lineRule="auto"/>
              <w:ind w:left="439"/>
              <w:jc w:val="both"/>
              <w:rPr>
                <w:rStyle w:val="FontStyle31"/>
                <w:rFonts w:ascii="Times New Roman" w:hAnsi="Times New Roman"/>
                <w:sz w:val="22"/>
                <w:szCs w:val="22"/>
              </w:rPr>
            </w:pPr>
            <w:r w:rsidRPr="00BE1811">
              <w:rPr>
                <w:rStyle w:val="FontStyle31"/>
                <w:rFonts w:ascii="Times New Roman" w:hAnsi="Times New Roman"/>
                <w:sz w:val="22"/>
                <w:szCs w:val="22"/>
              </w:rPr>
              <w:t>7</w:t>
            </w:r>
          </w:p>
        </w:tc>
        <w:tc>
          <w:tcPr>
            <w:tcW w:w="461" w:type="dxa"/>
            <w:tcBorders>
              <w:top w:val="single" w:sz="6" w:space="0" w:color="auto"/>
              <w:left w:val="single" w:sz="6" w:space="0" w:color="auto"/>
              <w:bottom w:val="single" w:sz="6" w:space="0" w:color="auto"/>
              <w:right w:val="single" w:sz="6" w:space="0" w:color="auto"/>
            </w:tcBorders>
          </w:tcPr>
          <w:p w14:paraId="0C7B29B7"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8</w:t>
            </w:r>
          </w:p>
        </w:tc>
        <w:tc>
          <w:tcPr>
            <w:tcW w:w="648" w:type="dxa"/>
            <w:tcBorders>
              <w:top w:val="single" w:sz="6" w:space="0" w:color="auto"/>
              <w:left w:val="single" w:sz="6" w:space="0" w:color="auto"/>
              <w:bottom w:val="single" w:sz="6" w:space="0" w:color="auto"/>
              <w:right w:val="single" w:sz="6" w:space="0" w:color="auto"/>
            </w:tcBorders>
          </w:tcPr>
          <w:p w14:paraId="6BFC12E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9</w:t>
            </w:r>
          </w:p>
        </w:tc>
        <w:tc>
          <w:tcPr>
            <w:tcW w:w="554" w:type="dxa"/>
            <w:tcBorders>
              <w:top w:val="single" w:sz="6" w:space="0" w:color="auto"/>
              <w:left w:val="single" w:sz="6" w:space="0" w:color="auto"/>
              <w:bottom w:val="single" w:sz="6" w:space="0" w:color="auto"/>
              <w:right w:val="single" w:sz="6" w:space="0" w:color="auto"/>
            </w:tcBorders>
          </w:tcPr>
          <w:p w14:paraId="406DA49F"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10</w:t>
            </w:r>
          </w:p>
        </w:tc>
        <w:tc>
          <w:tcPr>
            <w:tcW w:w="554" w:type="dxa"/>
            <w:tcBorders>
              <w:top w:val="single" w:sz="6" w:space="0" w:color="auto"/>
              <w:left w:val="single" w:sz="6" w:space="0" w:color="auto"/>
              <w:bottom w:val="single" w:sz="6" w:space="0" w:color="auto"/>
              <w:right w:val="single" w:sz="6" w:space="0" w:color="auto"/>
            </w:tcBorders>
          </w:tcPr>
          <w:p w14:paraId="495141E6"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11</w:t>
            </w:r>
          </w:p>
        </w:tc>
        <w:tc>
          <w:tcPr>
            <w:tcW w:w="482" w:type="dxa"/>
            <w:tcBorders>
              <w:top w:val="single" w:sz="6" w:space="0" w:color="auto"/>
              <w:left w:val="single" w:sz="6" w:space="0" w:color="auto"/>
              <w:bottom w:val="single" w:sz="6" w:space="0" w:color="auto"/>
              <w:right w:val="single" w:sz="6" w:space="0" w:color="auto"/>
            </w:tcBorders>
          </w:tcPr>
          <w:p w14:paraId="4D5A0219"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12</w:t>
            </w:r>
          </w:p>
        </w:tc>
        <w:tc>
          <w:tcPr>
            <w:tcW w:w="706" w:type="dxa"/>
            <w:tcBorders>
              <w:top w:val="single" w:sz="6" w:space="0" w:color="auto"/>
              <w:left w:val="single" w:sz="6" w:space="0" w:color="auto"/>
              <w:bottom w:val="single" w:sz="6" w:space="0" w:color="auto"/>
              <w:right w:val="single" w:sz="6" w:space="0" w:color="auto"/>
            </w:tcBorders>
          </w:tcPr>
          <w:p w14:paraId="110F685B"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13</w:t>
            </w:r>
          </w:p>
        </w:tc>
      </w:tr>
      <w:tr w:rsidR="00D76FD2" w:rsidRPr="00BE1811" w14:paraId="13D965E8" w14:textId="77777777" w:rsidTr="00767421">
        <w:tc>
          <w:tcPr>
            <w:tcW w:w="821" w:type="dxa"/>
            <w:tcBorders>
              <w:top w:val="single" w:sz="6" w:space="0" w:color="auto"/>
              <w:left w:val="single" w:sz="6" w:space="0" w:color="auto"/>
              <w:bottom w:val="single" w:sz="6" w:space="0" w:color="auto"/>
              <w:right w:val="single" w:sz="6" w:space="0" w:color="auto"/>
            </w:tcBorders>
          </w:tcPr>
          <w:p w14:paraId="37D330E7" w14:textId="77777777" w:rsidR="00610BA4" w:rsidRPr="00BE1811" w:rsidRDefault="00610BA4" w:rsidP="00767421">
            <w:pPr>
              <w:pStyle w:val="Style26"/>
              <w:widowControl/>
              <w:jc w:val="both"/>
              <w:rPr>
                <w:sz w:val="22"/>
                <w:szCs w:val="22"/>
              </w:rPr>
            </w:pPr>
          </w:p>
        </w:tc>
        <w:tc>
          <w:tcPr>
            <w:tcW w:w="749" w:type="dxa"/>
            <w:tcBorders>
              <w:top w:val="single" w:sz="6" w:space="0" w:color="auto"/>
              <w:left w:val="single" w:sz="6" w:space="0" w:color="auto"/>
              <w:bottom w:val="single" w:sz="6" w:space="0" w:color="auto"/>
              <w:right w:val="single" w:sz="6" w:space="0" w:color="auto"/>
            </w:tcBorders>
          </w:tcPr>
          <w:p w14:paraId="3C07D434" w14:textId="77777777" w:rsidR="00610BA4" w:rsidRPr="00BE1811" w:rsidRDefault="00610BA4" w:rsidP="00767421">
            <w:pPr>
              <w:pStyle w:val="Style26"/>
              <w:widowControl/>
              <w:jc w:val="both"/>
              <w:rPr>
                <w:sz w:val="22"/>
                <w:szCs w:val="22"/>
              </w:rPr>
            </w:pPr>
          </w:p>
        </w:tc>
        <w:tc>
          <w:tcPr>
            <w:tcW w:w="554" w:type="dxa"/>
            <w:tcBorders>
              <w:top w:val="single" w:sz="6" w:space="0" w:color="auto"/>
              <w:left w:val="single" w:sz="6" w:space="0" w:color="auto"/>
              <w:bottom w:val="single" w:sz="6" w:space="0" w:color="auto"/>
              <w:right w:val="single" w:sz="6" w:space="0" w:color="auto"/>
            </w:tcBorders>
          </w:tcPr>
          <w:p w14:paraId="136490E8" w14:textId="77777777" w:rsidR="00610BA4" w:rsidRPr="00BE1811" w:rsidRDefault="00610BA4" w:rsidP="00767421">
            <w:pPr>
              <w:pStyle w:val="Style26"/>
              <w:widowControl/>
              <w:jc w:val="both"/>
              <w:rPr>
                <w:sz w:val="22"/>
                <w:szCs w:val="22"/>
              </w:rPr>
            </w:pPr>
          </w:p>
        </w:tc>
        <w:tc>
          <w:tcPr>
            <w:tcW w:w="533" w:type="dxa"/>
            <w:tcBorders>
              <w:top w:val="single" w:sz="6" w:space="0" w:color="auto"/>
              <w:left w:val="single" w:sz="6" w:space="0" w:color="auto"/>
              <w:bottom w:val="single" w:sz="6" w:space="0" w:color="auto"/>
              <w:right w:val="single" w:sz="6" w:space="0" w:color="auto"/>
            </w:tcBorders>
          </w:tcPr>
          <w:p w14:paraId="1417C8BC" w14:textId="77777777" w:rsidR="00610BA4" w:rsidRPr="00BE1811" w:rsidRDefault="00610BA4" w:rsidP="00767421">
            <w:pPr>
              <w:pStyle w:val="Style26"/>
              <w:widowControl/>
              <w:jc w:val="both"/>
              <w:rPr>
                <w:sz w:val="22"/>
                <w:szCs w:val="22"/>
              </w:rPr>
            </w:pPr>
          </w:p>
        </w:tc>
        <w:tc>
          <w:tcPr>
            <w:tcW w:w="1066" w:type="dxa"/>
            <w:tcBorders>
              <w:top w:val="single" w:sz="6" w:space="0" w:color="auto"/>
              <w:left w:val="single" w:sz="6" w:space="0" w:color="auto"/>
              <w:bottom w:val="single" w:sz="6" w:space="0" w:color="auto"/>
              <w:right w:val="single" w:sz="6" w:space="0" w:color="auto"/>
            </w:tcBorders>
          </w:tcPr>
          <w:p w14:paraId="6F7C8D77" w14:textId="77777777" w:rsidR="00610BA4" w:rsidRPr="00BE1811" w:rsidRDefault="00610BA4" w:rsidP="00767421">
            <w:pPr>
              <w:pStyle w:val="Style26"/>
              <w:widowControl/>
              <w:jc w:val="both"/>
              <w:rPr>
                <w:sz w:val="22"/>
                <w:szCs w:val="22"/>
              </w:rPr>
            </w:pPr>
          </w:p>
        </w:tc>
        <w:tc>
          <w:tcPr>
            <w:tcW w:w="367" w:type="dxa"/>
            <w:tcBorders>
              <w:top w:val="single" w:sz="6" w:space="0" w:color="auto"/>
              <w:left w:val="single" w:sz="6" w:space="0" w:color="auto"/>
              <w:bottom w:val="single" w:sz="6" w:space="0" w:color="auto"/>
              <w:right w:val="single" w:sz="6" w:space="0" w:color="auto"/>
            </w:tcBorders>
          </w:tcPr>
          <w:p w14:paraId="184BFEC7" w14:textId="77777777" w:rsidR="00610BA4" w:rsidRPr="00BE1811" w:rsidRDefault="00610BA4" w:rsidP="00767421">
            <w:pPr>
              <w:pStyle w:val="Style26"/>
              <w:widowControl/>
              <w:jc w:val="both"/>
              <w:rPr>
                <w:sz w:val="22"/>
                <w:szCs w:val="22"/>
              </w:rPr>
            </w:pPr>
          </w:p>
        </w:tc>
        <w:tc>
          <w:tcPr>
            <w:tcW w:w="1210" w:type="dxa"/>
            <w:tcBorders>
              <w:top w:val="single" w:sz="6" w:space="0" w:color="auto"/>
              <w:left w:val="single" w:sz="6" w:space="0" w:color="auto"/>
              <w:bottom w:val="single" w:sz="6" w:space="0" w:color="auto"/>
              <w:right w:val="single" w:sz="6" w:space="0" w:color="auto"/>
            </w:tcBorders>
          </w:tcPr>
          <w:p w14:paraId="3679C52D" w14:textId="77777777" w:rsidR="00610BA4" w:rsidRPr="00BE1811" w:rsidRDefault="00610BA4" w:rsidP="00767421">
            <w:pPr>
              <w:pStyle w:val="Style26"/>
              <w:widowControl/>
              <w:jc w:val="both"/>
              <w:rPr>
                <w:sz w:val="22"/>
                <w:szCs w:val="22"/>
              </w:rPr>
            </w:pPr>
          </w:p>
        </w:tc>
        <w:tc>
          <w:tcPr>
            <w:tcW w:w="461" w:type="dxa"/>
            <w:tcBorders>
              <w:top w:val="single" w:sz="6" w:space="0" w:color="auto"/>
              <w:left w:val="single" w:sz="6" w:space="0" w:color="auto"/>
              <w:bottom w:val="single" w:sz="6" w:space="0" w:color="auto"/>
              <w:right w:val="single" w:sz="6" w:space="0" w:color="auto"/>
            </w:tcBorders>
          </w:tcPr>
          <w:p w14:paraId="788E219E" w14:textId="77777777" w:rsidR="00610BA4" w:rsidRPr="00BE1811" w:rsidRDefault="00610BA4" w:rsidP="00767421">
            <w:pPr>
              <w:pStyle w:val="Style26"/>
              <w:widowControl/>
              <w:jc w:val="both"/>
              <w:rPr>
                <w:sz w:val="22"/>
                <w:szCs w:val="22"/>
              </w:rPr>
            </w:pPr>
          </w:p>
        </w:tc>
        <w:tc>
          <w:tcPr>
            <w:tcW w:w="648" w:type="dxa"/>
            <w:tcBorders>
              <w:top w:val="single" w:sz="6" w:space="0" w:color="auto"/>
              <w:left w:val="single" w:sz="6" w:space="0" w:color="auto"/>
              <w:bottom w:val="single" w:sz="6" w:space="0" w:color="auto"/>
              <w:right w:val="single" w:sz="6" w:space="0" w:color="auto"/>
            </w:tcBorders>
          </w:tcPr>
          <w:p w14:paraId="7FAC952B" w14:textId="77777777" w:rsidR="00610BA4" w:rsidRPr="00BE1811" w:rsidRDefault="00610BA4" w:rsidP="00767421">
            <w:pPr>
              <w:pStyle w:val="Style26"/>
              <w:widowControl/>
              <w:jc w:val="both"/>
              <w:rPr>
                <w:sz w:val="22"/>
                <w:szCs w:val="22"/>
              </w:rPr>
            </w:pPr>
          </w:p>
        </w:tc>
        <w:tc>
          <w:tcPr>
            <w:tcW w:w="554" w:type="dxa"/>
            <w:tcBorders>
              <w:top w:val="single" w:sz="6" w:space="0" w:color="auto"/>
              <w:left w:val="single" w:sz="6" w:space="0" w:color="auto"/>
              <w:bottom w:val="single" w:sz="6" w:space="0" w:color="auto"/>
              <w:right w:val="single" w:sz="6" w:space="0" w:color="auto"/>
            </w:tcBorders>
          </w:tcPr>
          <w:p w14:paraId="1AE38CAF" w14:textId="77777777" w:rsidR="00610BA4" w:rsidRPr="00BE1811" w:rsidRDefault="00610BA4" w:rsidP="00767421">
            <w:pPr>
              <w:pStyle w:val="Style26"/>
              <w:widowControl/>
              <w:jc w:val="both"/>
              <w:rPr>
                <w:sz w:val="22"/>
                <w:szCs w:val="22"/>
              </w:rPr>
            </w:pPr>
          </w:p>
        </w:tc>
        <w:tc>
          <w:tcPr>
            <w:tcW w:w="554" w:type="dxa"/>
            <w:tcBorders>
              <w:top w:val="single" w:sz="6" w:space="0" w:color="auto"/>
              <w:left w:val="single" w:sz="6" w:space="0" w:color="auto"/>
              <w:bottom w:val="single" w:sz="6" w:space="0" w:color="auto"/>
              <w:right w:val="single" w:sz="6" w:space="0" w:color="auto"/>
            </w:tcBorders>
          </w:tcPr>
          <w:p w14:paraId="2698C501" w14:textId="77777777" w:rsidR="00610BA4" w:rsidRPr="00BE1811" w:rsidRDefault="00610BA4" w:rsidP="00767421">
            <w:pPr>
              <w:pStyle w:val="Style26"/>
              <w:widowControl/>
              <w:jc w:val="both"/>
              <w:rPr>
                <w:sz w:val="22"/>
                <w:szCs w:val="22"/>
              </w:rPr>
            </w:pPr>
          </w:p>
        </w:tc>
        <w:tc>
          <w:tcPr>
            <w:tcW w:w="482" w:type="dxa"/>
            <w:tcBorders>
              <w:top w:val="single" w:sz="6" w:space="0" w:color="auto"/>
              <w:left w:val="single" w:sz="6" w:space="0" w:color="auto"/>
              <w:bottom w:val="single" w:sz="6" w:space="0" w:color="auto"/>
              <w:right w:val="single" w:sz="6" w:space="0" w:color="auto"/>
            </w:tcBorders>
          </w:tcPr>
          <w:p w14:paraId="4DCA9061" w14:textId="77777777" w:rsidR="00610BA4" w:rsidRPr="00BE1811" w:rsidRDefault="00610BA4" w:rsidP="00767421">
            <w:pPr>
              <w:pStyle w:val="Style26"/>
              <w:widowControl/>
              <w:jc w:val="both"/>
              <w:rPr>
                <w:sz w:val="22"/>
                <w:szCs w:val="22"/>
              </w:rPr>
            </w:pPr>
          </w:p>
        </w:tc>
        <w:tc>
          <w:tcPr>
            <w:tcW w:w="706" w:type="dxa"/>
            <w:tcBorders>
              <w:top w:val="single" w:sz="6" w:space="0" w:color="auto"/>
              <w:left w:val="single" w:sz="6" w:space="0" w:color="auto"/>
              <w:bottom w:val="single" w:sz="6" w:space="0" w:color="auto"/>
              <w:right w:val="single" w:sz="6" w:space="0" w:color="auto"/>
            </w:tcBorders>
          </w:tcPr>
          <w:p w14:paraId="6F11AAFC" w14:textId="77777777" w:rsidR="00610BA4" w:rsidRPr="00BE1811" w:rsidRDefault="00610BA4" w:rsidP="00767421">
            <w:pPr>
              <w:pStyle w:val="Style26"/>
              <w:widowControl/>
              <w:jc w:val="both"/>
              <w:rPr>
                <w:sz w:val="22"/>
                <w:szCs w:val="22"/>
              </w:rPr>
            </w:pPr>
          </w:p>
        </w:tc>
      </w:tr>
    </w:tbl>
    <w:p w14:paraId="16273F8A" w14:textId="77777777" w:rsidR="00610BA4" w:rsidRPr="00BE1811" w:rsidRDefault="00610BA4" w:rsidP="00610BA4">
      <w:pPr>
        <w:pStyle w:val="Style12"/>
        <w:widowControl/>
        <w:spacing w:line="240" w:lineRule="exact"/>
        <w:ind w:firstLine="0"/>
        <w:rPr>
          <w:sz w:val="22"/>
          <w:szCs w:val="22"/>
        </w:rPr>
      </w:pPr>
    </w:p>
    <w:p w14:paraId="7ABD44D5" w14:textId="77777777" w:rsidR="00610BA4" w:rsidRPr="00BE1811" w:rsidRDefault="00610BA4" w:rsidP="00610BA4">
      <w:pPr>
        <w:pStyle w:val="Style12"/>
        <w:widowControl/>
        <w:spacing w:line="240" w:lineRule="exact"/>
        <w:ind w:firstLine="0"/>
        <w:rPr>
          <w:sz w:val="22"/>
          <w:szCs w:val="22"/>
        </w:rPr>
      </w:pPr>
    </w:p>
    <w:p w14:paraId="4A0685F5" w14:textId="77777777" w:rsidR="00610BA4" w:rsidRPr="00BE1811" w:rsidRDefault="00610BA4" w:rsidP="00610BA4">
      <w:pPr>
        <w:pStyle w:val="Style12"/>
        <w:widowControl/>
        <w:tabs>
          <w:tab w:val="left" w:pos="403"/>
          <w:tab w:val="left" w:leader="dot" w:pos="8618"/>
        </w:tabs>
        <w:spacing w:before="118" w:after="240"/>
        <w:ind w:firstLine="0"/>
        <w:rPr>
          <w:rStyle w:val="FontStyle31"/>
          <w:rFonts w:ascii="Times New Roman" w:hAnsi="Times New Roman"/>
          <w:sz w:val="22"/>
          <w:szCs w:val="22"/>
        </w:rPr>
      </w:pPr>
      <w:r w:rsidRPr="00BE1811">
        <w:rPr>
          <w:rStyle w:val="FontStyle31"/>
          <w:rFonts w:ascii="Times New Roman" w:hAnsi="Times New Roman"/>
          <w:sz w:val="22"/>
          <w:szCs w:val="22"/>
        </w:rPr>
        <w:t>(2)</w:t>
      </w:r>
      <w:r w:rsidRPr="00BE1811">
        <w:rPr>
          <w:rStyle w:val="FontStyle31"/>
          <w:rFonts w:ascii="Times New Roman" w:hAnsi="Times New Roman"/>
          <w:sz w:val="22"/>
          <w:szCs w:val="22"/>
        </w:rPr>
        <w:tab/>
      </w:r>
      <w:r w:rsidRPr="00BE1811">
        <w:rPr>
          <w:rStyle w:val="FontStyle31"/>
          <w:rFonts w:ascii="Times New Roman" w:hAnsi="Times New Roman"/>
          <w:color w:val="000000" w:themeColor="text1"/>
          <w:sz w:val="22"/>
          <w:szCs w:val="22"/>
        </w:rPr>
        <w:t xml:space="preserve">AM POC/OI POC </w:t>
      </w:r>
      <w:r w:rsidRPr="00BE1811">
        <w:rPr>
          <w:rStyle w:val="FontStyle31"/>
          <w:rFonts w:ascii="Times New Roman" w:hAnsi="Times New Roman"/>
          <w:sz w:val="22"/>
          <w:szCs w:val="22"/>
        </w:rPr>
        <w:t xml:space="preserve">acordă o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nerambursabilă în sumă maximă de</w:t>
      </w:r>
      <w:r w:rsidRPr="00BE1811">
        <w:rPr>
          <w:rStyle w:val="FontStyle31"/>
          <w:rFonts w:ascii="Times New Roman" w:hAnsi="Times New Roman"/>
          <w:sz w:val="22"/>
          <w:szCs w:val="22"/>
        </w:rPr>
        <w:tab/>
        <w:t>LEI</w:t>
      </w:r>
    </w:p>
    <w:p w14:paraId="774DD51A" w14:textId="77777777" w:rsidR="00610BA4" w:rsidRPr="00BE1811" w:rsidRDefault="00610BA4" w:rsidP="00610BA4">
      <w:pPr>
        <w:pStyle w:val="Style22"/>
        <w:widowControl/>
        <w:tabs>
          <w:tab w:val="left" w:leader="dot" w:pos="4788"/>
        </w:tabs>
        <w:spacing w:after="240" w:line="288" w:lineRule="exact"/>
        <w:ind w:left="454" w:firstLine="0"/>
        <w:jc w:val="both"/>
        <w:rPr>
          <w:rStyle w:val="FontStyle31"/>
          <w:rFonts w:ascii="Times New Roman" w:hAnsi="Times New Roman"/>
          <w:sz w:val="22"/>
          <w:szCs w:val="22"/>
        </w:rPr>
      </w:pPr>
      <w:r w:rsidRPr="00BE1811">
        <w:rPr>
          <w:rStyle w:val="FontStyle34"/>
          <w:rFonts w:ascii="Times New Roman" w:hAnsi="Times New Roman"/>
          <w:sz w:val="22"/>
          <w:szCs w:val="22"/>
        </w:rPr>
        <w:t xml:space="preserve">(valoarea în litere reprezentând suma coloanelor 3 </w:t>
      </w:r>
      <w:proofErr w:type="spellStart"/>
      <w:r w:rsidRPr="00BE1811">
        <w:rPr>
          <w:rStyle w:val="FontStyle34"/>
          <w:rFonts w:ascii="Times New Roman" w:hAnsi="Times New Roman"/>
          <w:sz w:val="22"/>
          <w:szCs w:val="22"/>
        </w:rPr>
        <w:t>şi</w:t>
      </w:r>
      <w:proofErr w:type="spellEnd"/>
      <w:r w:rsidRPr="00BE1811">
        <w:rPr>
          <w:rStyle w:val="FontStyle34"/>
          <w:rFonts w:ascii="Times New Roman" w:hAnsi="Times New Roman"/>
          <w:sz w:val="22"/>
          <w:szCs w:val="22"/>
        </w:rPr>
        <w:t xml:space="preserve"> 5 din tabelul aferent proiectelor negeneratoare de venituri, sau suma coloanelor 7 </w:t>
      </w:r>
      <w:proofErr w:type="spellStart"/>
      <w:r w:rsidRPr="00BE1811">
        <w:rPr>
          <w:rStyle w:val="FontStyle34"/>
          <w:rFonts w:ascii="Times New Roman" w:hAnsi="Times New Roman"/>
          <w:sz w:val="22"/>
          <w:szCs w:val="22"/>
        </w:rPr>
        <w:t>şi</w:t>
      </w:r>
      <w:proofErr w:type="spellEnd"/>
      <w:r w:rsidRPr="00BE1811">
        <w:rPr>
          <w:rStyle w:val="FontStyle34"/>
          <w:rFonts w:ascii="Times New Roman" w:hAnsi="Times New Roman"/>
          <w:sz w:val="22"/>
          <w:szCs w:val="22"/>
        </w:rPr>
        <w:t xml:space="preserve"> 9 din tabelul aferent proiectelor generatoare de venituri) </w:t>
      </w:r>
      <w:r w:rsidRPr="00BE1811">
        <w:rPr>
          <w:rStyle w:val="FontStyle31"/>
          <w:rFonts w:ascii="Times New Roman" w:hAnsi="Times New Roman"/>
          <w:sz w:val="22"/>
          <w:szCs w:val="22"/>
        </w:rPr>
        <w:t xml:space="preserve">echivalentă cu  </w:t>
      </w:r>
      <w:r w:rsidRPr="00BE1811">
        <w:rPr>
          <w:rStyle w:val="FontStyle34"/>
          <w:rFonts w:ascii="Times New Roman" w:hAnsi="Times New Roman"/>
          <w:sz w:val="22"/>
          <w:szCs w:val="22"/>
        </w:rPr>
        <w:t xml:space="preserve">[valoarea] </w:t>
      </w:r>
      <w:r w:rsidRPr="00BE1811">
        <w:rPr>
          <w:rStyle w:val="FontStyle31"/>
          <w:rFonts w:ascii="Times New Roman" w:hAnsi="Times New Roman"/>
          <w:sz w:val="22"/>
          <w:szCs w:val="22"/>
        </w:rPr>
        <w:t>% din valoarea totală eligibilă aprobată.</w:t>
      </w:r>
    </w:p>
    <w:p w14:paraId="7FF5431F" w14:textId="77777777" w:rsidR="00610BA4" w:rsidRPr="00BE1811" w:rsidRDefault="00610BA4" w:rsidP="00610BA4">
      <w:pPr>
        <w:pStyle w:val="Style12"/>
        <w:widowControl/>
        <w:numPr>
          <w:ilvl w:val="0"/>
          <w:numId w:val="193"/>
        </w:numPr>
        <w:tabs>
          <w:tab w:val="left" w:pos="403"/>
        </w:tabs>
        <w:spacing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În cazul în care valoarea totală 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creşte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faţă</w:t>
      </w:r>
      <w:proofErr w:type="spellEnd"/>
      <w:r w:rsidRPr="00BE1811">
        <w:rPr>
          <w:rStyle w:val="FontStyle31"/>
          <w:rFonts w:ascii="Times New Roman" w:hAnsi="Times New Roman"/>
          <w:sz w:val="22"/>
          <w:szCs w:val="22"/>
        </w:rPr>
        <w:t xml:space="preserve"> de valoarea convenită prin prezentul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diferenţa</w:t>
      </w:r>
      <w:proofErr w:type="spellEnd"/>
      <w:r w:rsidRPr="00BE1811">
        <w:rPr>
          <w:rStyle w:val="FontStyle31"/>
          <w:rFonts w:ascii="Times New Roman" w:hAnsi="Times New Roman"/>
          <w:sz w:val="22"/>
          <w:szCs w:val="22"/>
        </w:rPr>
        <w:t xml:space="preserve"> astfel rezultată va fi suportată în întregime de Beneficiar</w:t>
      </w:r>
      <w:r w:rsidRPr="00BE1811">
        <w:rPr>
          <w:rStyle w:val="FontStyle31"/>
          <w:rFonts w:ascii="Times New Roman" w:hAnsi="Times New Roman"/>
          <w:sz w:val="22"/>
          <w:szCs w:val="22"/>
          <w:vertAlign w:val="superscript"/>
        </w:rPr>
        <w:footnoteReference w:id="26"/>
      </w:r>
    </w:p>
    <w:p w14:paraId="7F1D060D" w14:textId="77777777" w:rsidR="00610BA4" w:rsidRPr="00BE1811" w:rsidRDefault="00610BA4" w:rsidP="00610BA4">
      <w:pPr>
        <w:pStyle w:val="Style12"/>
        <w:widowControl/>
        <w:numPr>
          <w:ilvl w:val="0"/>
          <w:numId w:val="193"/>
        </w:numPr>
        <w:tabs>
          <w:tab w:val="left" w:pos="403"/>
        </w:tabs>
        <w:spacing w:after="240" w:line="324" w:lineRule="exact"/>
        <w:ind w:left="418" w:hanging="418"/>
        <w:rPr>
          <w:rStyle w:val="FontStyle31"/>
          <w:rFonts w:ascii="Times New Roman" w:hAnsi="Times New Roman"/>
          <w:sz w:val="22"/>
          <w:szCs w:val="22"/>
        </w:rPr>
      </w:pPr>
      <w:proofErr w:type="spellStart"/>
      <w:r w:rsidRPr="00BE1811">
        <w:rPr>
          <w:rStyle w:val="FontStyle31"/>
          <w:rFonts w:ascii="Times New Roman" w:hAnsi="Times New Roman"/>
          <w:sz w:val="22"/>
          <w:szCs w:val="22"/>
        </w:rPr>
        <w:t>Finanţarea</w:t>
      </w:r>
      <w:proofErr w:type="spellEnd"/>
      <w:r w:rsidRPr="00BE1811">
        <w:rPr>
          <w:rStyle w:val="FontStyle31"/>
          <w:rFonts w:ascii="Times New Roman" w:hAnsi="Times New Roman"/>
          <w:sz w:val="22"/>
          <w:szCs w:val="22"/>
        </w:rPr>
        <w:t xml:space="preserve"> va fi acordată, în baza cererilor de </w:t>
      </w:r>
      <w:proofErr w:type="spellStart"/>
      <w:r w:rsidRPr="00BE1811">
        <w:rPr>
          <w:rStyle w:val="FontStyle31"/>
          <w:rFonts w:ascii="Times New Roman" w:hAnsi="Times New Roman"/>
          <w:sz w:val="22"/>
          <w:szCs w:val="22"/>
        </w:rPr>
        <w:t>prefinanţare</w:t>
      </w:r>
      <w:proofErr w:type="spellEnd"/>
      <w:r w:rsidRPr="00BE1811">
        <w:rPr>
          <w:rStyle w:val="FontStyle31"/>
          <w:rFonts w:ascii="Times New Roman" w:hAnsi="Times New Roman"/>
          <w:sz w:val="22"/>
          <w:szCs w:val="22"/>
        </w:rPr>
        <w:t xml:space="preserve">/rambursare/plată, elaborate în conformitate cu anexele corespunzătoare - Graficul de depunere a cererilor de </w:t>
      </w:r>
      <w:proofErr w:type="spellStart"/>
      <w:r w:rsidRPr="00BE1811">
        <w:rPr>
          <w:rStyle w:val="FontStyle31"/>
          <w:rFonts w:ascii="Times New Roman" w:hAnsi="Times New Roman"/>
          <w:sz w:val="22"/>
          <w:szCs w:val="22"/>
        </w:rPr>
        <w:t>prefinanţare</w:t>
      </w:r>
      <w:proofErr w:type="spellEnd"/>
      <w:r w:rsidRPr="00BE1811">
        <w:rPr>
          <w:rStyle w:val="FontStyle31"/>
          <w:rFonts w:ascii="Times New Roman" w:hAnsi="Times New Roman"/>
          <w:sz w:val="22"/>
          <w:szCs w:val="22"/>
        </w:rPr>
        <w:t>/plată/rambursare a cheltuielilor la contract.</w:t>
      </w:r>
    </w:p>
    <w:p w14:paraId="177E226D" w14:textId="77777777" w:rsidR="00610BA4" w:rsidRPr="00BE1811" w:rsidRDefault="00610BA4" w:rsidP="00610BA4">
      <w:pPr>
        <w:pStyle w:val="Style13"/>
        <w:widowControl/>
        <w:numPr>
          <w:ilvl w:val="0"/>
          <w:numId w:val="193"/>
        </w:numPr>
        <w:spacing w:before="50"/>
        <w:ind w:left="425" w:hanging="425"/>
        <w:jc w:val="both"/>
        <w:rPr>
          <w:rStyle w:val="FontStyle31"/>
          <w:rFonts w:ascii="Times New Roman" w:hAnsi="Times New Roman"/>
          <w:sz w:val="22"/>
          <w:szCs w:val="22"/>
        </w:rPr>
      </w:pPr>
      <w:r w:rsidRPr="00BE1811">
        <w:rPr>
          <w:rStyle w:val="FontStyle31"/>
          <w:rFonts w:ascii="Times New Roman" w:hAnsi="Times New Roman"/>
          <w:sz w:val="22"/>
          <w:szCs w:val="22"/>
        </w:rPr>
        <w:t>În cazul în care, valoarea totală autorizată este mai mică decât valoarea prevăzută în coloana 2/5</w:t>
      </w:r>
      <w:r w:rsidRPr="00BE1811">
        <w:rPr>
          <w:rStyle w:val="FontStyle31"/>
          <w:rFonts w:ascii="Times New Roman" w:hAnsi="Times New Roman"/>
          <w:sz w:val="22"/>
          <w:szCs w:val="22"/>
          <w:vertAlign w:val="superscript"/>
        </w:rPr>
        <w:footnoteReference w:id="27"/>
      </w:r>
      <w:r w:rsidRPr="00BE1811">
        <w:rPr>
          <w:rStyle w:val="FontStyle31"/>
          <w:rFonts w:ascii="Times New Roman" w:hAnsi="Times New Roman"/>
          <w:sz w:val="22"/>
          <w:szCs w:val="22"/>
        </w:rPr>
        <w:t xml:space="preserve">, după caz, din tabelul de mai sus, </w:t>
      </w:r>
      <w:proofErr w:type="spellStart"/>
      <w:r w:rsidRPr="00BE1811">
        <w:rPr>
          <w:rStyle w:val="FontStyle31"/>
          <w:rFonts w:ascii="Times New Roman" w:hAnsi="Times New Roman"/>
          <w:sz w:val="22"/>
          <w:szCs w:val="22"/>
        </w:rPr>
        <w:t>finanţarea</w:t>
      </w:r>
      <w:proofErr w:type="spellEnd"/>
      <w:r w:rsidRPr="00BE1811">
        <w:rPr>
          <w:rStyle w:val="FontStyle31"/>
          <w:rFonts w:ascii="Times New Roman" w:hAnsi="Times New Roman"/>
          <w:sz w:val="22"/>
          <w:szCs w:val="22"/>
        </w:rPr>
        <w:t xml:space="preserve"> nerambursabilă prevăzută la aliniatul (2) se va reduce corespunzător.</w:t>
      </w:r>
    </w:p>
    <w:p w14:paraId="5CFB7342" w14:textId="77777777" w:rsidR="00610BA4" w:rsidRPr="00BE1811" w:rsidRDefault="00610BA4" w:rsidP="00610BA4">
      <w:pPr>
        <w:pStyle w:val="Style6"/>
        <w:widowControl/>
        <w:spacing w:line="240" w:lineRule="exact"/>
        <w:jc w:val="both"/>
        <w:rPr>
          <w:sz w:val="22"/>
          <w:szCs w:val="22"/>
        </w:rPr>
      </w:pPr>
    </w:p>
    <w:p w14:paraId="358185A4" w14:textId="77777777" w:rsidR="00610BA4" w:rsidRPr="00BE1811" w:rsidRDefault="00610BA4" w:rsidP="00610BA4">
      <w:pPr>
        <w:pStyle w:val="Style6"/>
        <w:widowControl/>
        <w:spacing w:before="70"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Articolul 4 - Eligibilitatea cheltuielilor</w:t>
      </w:r>
    </w:p>
    <w:p w14:paraId="44F0B62D" w14:textId="77777777" w:rsidR="00610BA4" w:rsidRPr="00BE1811" w:rsidRDefault="00610BA4" w:rsidP="00610BA4">
      <w:pPr>
        <w:pStyle w:val="Style12"/>
        <w:widowControl/>
        <w:tabs>
          <w:tab w:val="left" w:pos="418"/>
        </w:tabs>
        <w:spacing w:before="230" w:after="240"/>
        <w:ind w:firstLine="0"/>
        <w:rPr>
          <w:rStyle w:val="FontStyle31"/>
          <w:rFonts w:ascii="Times New Roman" w:hAnsi="Times New Roman"/>
          <w:sz w:val="22"/>
          <w:szCs w:val="22"/>
        </w:rPr>
      </w:pPr>
      <w:r w:rsidRPr="00BE1811">
        <w:rPr>
          <w:rStyle w:val="FontStyle31"/>
          <w:rFonts w:ascii="Times New Roman" w:hAnsi="Times New Roman"/>
          <w:sz w:val="22"/>
          <w:szCs w:val="22"/>
        </w:rPr>
        <w:t>(1)</w:t>
      </w:r>
      <w:r w:rsidRPr="00BE1811">
        <w:rPr>
          <w:rStyle w:val="FontStyle31"/>
          <w:rFonts w:ascii="Times New Roman" w:hAnsi="Times New Roman"/>
          <w:sz w:val="22"/>
          <w:szCs w:val="22"/>
        </w:rPr>
        <w:tab/>
        <w:t>Cheltuielile sunt considerate eligibile dacă sunt în conformitate cu :</w:t>
      </w:r>
    </w:p>
    <w:p w14:paraId="6189AEC4" w14:textId="77777777" w:rsidR="00610BA4" w:rsidRPr="00BE1811" w:rsidRDefault="00610BA4" w:rsidP="00D24931">
      <w:pPr>
        <w:pStyle w:val="Style9"/>
        <w:widowControl/>
        <w:numPr>
          <w:ilvl w:val="0"/>
          <w:numId w:val="92"/>
        </w:numPr>
        <w:tabs>
          <w:tab w:val="left" w:pos="864"/>
        </w:tabs>
        <w:spacing w:after="240" w:line="288" w:lineRule="exact"/>
        <w:ind w:left="497"/>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Legislaţia</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naţională</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europeană aplicabila</w:t>
      </w:r>
    </w:p>
    <w:p w14:paraId="7A028DE9" w14:textId="77777777" w:rsidR="00610BA4" w:rsidRPr="00BE1811" w:rsidRDefault="00610BA4" w:rsidP="00D24931">
      <w:pPr>
        <w:pStyle w:val="Style9"/>
        <w:widowControl/>
        <w:numPr>
          <w:ilvl w:val="0"/>
          <w:numId w:val="92"/>
        </w:numPr>
        <w:tabs>
          <w:tab w:val="left" w:pos="864"/>
        </w:tabs>
        <w:spacing w:before="7" w:after="240" w:line="288" w:lineRule="exact"/>
        <w:ind w:left="497"/>
        <w:jc w:val="both"/>
        <w:rPr>
          <w:rStyle w:val="FontStyle31"/>
          <w:rFonts w:ascii="Times New Roman" w:hAnsi="Times New Roman"/>
          <w:sz w:val="22"/>
          <w:szCs w:val="22"/>
        </w:rPr>
      </w:pPr>
      <w:r w:rsidRPr="00BE1811">
        <w:rPr>
          <w:rStyle w:val="FontStyle31"/>
          <w:rFonts w:ascii="Times New Roman" w:hAnsi="Times New Roman"/>
          <w:sz w:val="22"/>
          <w:szCs w:val="22"/>
        </w:rPr>
        <w:t>Ghidul unic al Solicitantului/Ghiduri ale solicitantului specifice fiecărui apel de proiecte</w:t>
      </w:r>
    </w:p>
    <w:p w14:paraId="4F0B1563" w14:textId="77777777" w:rsidR="00610BA4" w:rsidRPr="00BE1811" w:rsidRDefault="00610BA4" w:rsidP="00D24931">
      <w:pPr>
        <w:pStyle w:val="Style9"/>
        <w:widowControl/>
        <w:numPr>
          <w:ilvl w:val="0"/>
          <w:numId w:val="92"/>
        </w:numPr>
        <w:tabs>
          <w:tab w:val="left" w:pos="864"/>
        </w:tabs>
        <w:spacing w:after="240" w:line="288" w:lineRule="exact"/>
        <w:ind w:left="497"/>
        <w:jc w:val="both"/>
        <w:rPr>
          <w:rStyle w:val="FontStyle31"/>
          <w:rFonts w:ascii="Times New Roman" w:hAnsi="Times New Roman"/>
          <w:sz w:val="22"/>
          <w:szCs w:val="22"/>
        </w:rPr>
      </w:pPr>
      <w:r w:rsidRPr="00BE1811">
        <w:rPr>
          <w:rStyle w:val="FontStyle31"/>
          <w:rFonts w:ascii="Times New Roman" w:hAnsi="Times New Roman"/>
          <w:sz w:val="22"/>
          <w:szCs w:val="22"/>
        </w:rPr>
        <w:t xml:space="preserve">Prezentul Contract de </w:t>
      </w:r>
      <w:proofErr w:type="spellStart"/>
      <w:r w:rsidRPr="00BE1811">
        <w:rPr>
          <w:rStyle w:val="FontStyle31"/>
          <w:rFonts w:ascii="Times New Roman" w:hAnsi="Times New Roman"/>
          <w:sz w:val="22"/>
          <w:szCs w:val="22"/>
        </w:rPr>
        <w:t>Finanţare</w:t>
      </w:r>
      <w:proofErr w:type="spellEnd"/>
    </w:p>
    <w:p w14:paraId="7740469C" w14:textId="16A72BF5" w:rsidR="00610BA4" w:rsidRPr="00BE1811" w:rsidRDefault="00DC36CB" w:rsidP="00613FDD">
      <w:pPr>
        <w:pStyle w:val="Style9"/>
        <w:widowControl/>
        <w:numPr>
          <w:ilvl w:val="0"/>
          <w:numId w:val="223"/>
        </w:numPr>
        <w:tabs>
          <w:tab w:val="left" w:pos="864"/>
        </w:tabs>
        <w:spacing w:after="240" w:line="288" w:lineRule="exact"/>
        <w:ind w:left="497"/>
        <w:jc w:val="both"/>
        <w:rPr>
          <w:rStyle w:val="FontStyle31"/>
          <w:rFonts w:ascii="Times New Roman" w:hAnsi="Times New Roman"/>
          <w:sz w:val="22"/>
          <w:szCs w:val="22"/>
        </w:rPr>
      </w:pPr>
      <w:r w:rsidRPr="00BE1811">
        <w:rPr>
          <w:rStyle w:val="FontStyle31"/>
          <w:rFonts w:ascii="Times New Roman" w:hAnsi="Times New Roman"/>
          <w:sz w:val="22"/>
          <w:szCs w:val="22"/>
        </w:rPr>
        <w:lastRenderedPageBreak/>
        <w:t>(d)</w:t>
      </w:r>
      <w:r w:rsidR="00610BA4" w:rsidRPr="00BE1811">
        <w:rPr>
          <w:rStyle w:val="FontStyle31"/>
          <w:rFonts w:ascii="Times New Roman" w:hAnsi="Times New Roman"/>
          <w:sz w:val="22"/>
          <w:szCs w:val="22"/>
        </w:rPr>
        <w:t xml:space="preserve"> Instrucțiunile </w:t>
      </w:r>
      <w:r w:rsidR="00610BA4" w:rsidRPr="00BE1811">
        <w:rPr>
          <w:rStyle w:val="FontStyle31"/>
          <w:rFonts w:ascii="Times New Roman" w:hAnsi="Times New Roman"/>
          <w:color w:val="000000" w:themeColor="text1"/>
          <w:sz w:val="22"/>
          <w:szCs w:val="22"/>
        </w:rPr>
        <w:t>AM POC/OI POC</w:t>
      </w:r>
      <w:r w:rsidR="00610BA4" w:rsidRPr="00BE1811">
        <w:rPr>
          <w:rStyle w:val="FontStyle31"/>
          <w:rFonts w:ascii="Times New Roman" w:hAnsi="Times New Roman"/>
          <w:sz w:val="22"/>
          <w:szCs w:val="22"/>
        </w:rPr>
        <w:t>, pentru Contractele de finanțare semnate, după data publicării acestora</w:t>
      </w:r>
    </w:p>
    <w:p w14:paraId="77E1D218" w14:textId="77777777" w:rsidR="00610BA4" w:rsidRPr="00BE1811" w:rsidRDefault="00610BA4" w:rsidP="00610BA4">
      <w:pPr>
        <w:pStyle w:val="Style12"/>
        <w:widowControl/>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(2)</w:t>
      </w:r>
      <w:r w:rsidRPr="00BE1811">
        <w:rPr>
          <w:rStyle w:val="FontStyle31"/>
          <w:rFonts w:ascii="Times New Roman" w:hAnsi="Times New Roman"/>
          <w:sz w:val="22"/>
          <w:szCs w:val="22"/>
        </w:rPr>
        <w:tab/>
        <w:t xml:space="preserve">Cheltuielile aferente prezentului Proiect sunt eligibile cu </w:t>
      </w:r>
      <w:proofErr w:type="spellStart"/>
      <w:r w:rsidRPr="00BE1811">
        <w:rPr>
          <w:rStyle w:val="FontStyle31"/>
          <w:rFonts w:ascii="Times New Roman" w:hAnsi="Times New Roman"/>
          <w:sz w:val="22"/>
          <w:szCs w:val="22"/>
        </w:rPr>
        <w:t>condiţia</w:t>
      </w:r>
      <w:proofErr w:type="spellEnd"/>
      <w:r w:rsidRPr="00BE1811">
        <w:rPr>
          <w:rStyle w:val="FontStyle31"/>
          <w:rFonts w:ascii="Times New Roman" w:hAnsi="Times New Roman"/>
          <w:sz w:val="22"/>
          <w:szCs w:val="22"/>
        </w:rPr>
        <w:t xml:space="preserve"> ca acestea să fie cuprinse în Cererea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w:t>
      </w:r>
    </w:p>
    <w:p w14:paraId="2D45D3A3" w14:textId="77777777" w:rsidR="00610BA4" w:rsidRPr="00BE1811" w:rsidRDefault="00610BA4" w:rsidP="00610BA4">
      <w:pPr>
        <w:pStyle w:val="Style6"/>
        <w:widowControl/>
        <w:tabs>
          <w:tab w:val="left" w:pos="426"/>
        </w:tabs>
        <w:spacing w:line="240" w:lineRule="exact"/>
        <w:ind w:left="426" w:hanging="426"/>
        <w:jc w:val="both"/>
        <w:rPr>
          <w:color w:val="FF0000"/>
          <w:sz w:val="22"/>
          <w:szCs w:val="22"/>
        </w:rPr>
      </w:pPr>
    </w:p>
    <w:p w14:paraId="6AD4E3DD" w14:textId="77777777" w:rsidR="00610BA4" w:rsidRPr="00BE1811" w:rsidRDefault="00610BA4" w:rsidP="00610BA4">
      <w:pPr>
        <w:pStyle w:val="Style6"/>
        <w:widowControl/>
        <w:spacing w:before="70"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5 - Acordarea si recuperarea </w:t>
      </w:r>
      <w:proofErr w:type="spellStart"/>
      <w:r w:rsidRPr="00BE1811">
        <w:rPr>
          <w:rStyle w:val="FontStyle30"/>
          <w:rFonts w:ascii="Times New Roman" w:hAnsi="Times New Roman"/>
          <w:sz w:val="22"/>
          <w:szCs w:val="22"/>
        </w:rPr>
        <w:t>prefinanţării</w:t>
      </w:r>
      <w:proofErr w:type="spellEnd"/>
    </w:p>
    <w:p w14:paraId="0436725A" w14:textId="77777777" w:rsidR="00610BA4" w:rsidRPr="00BE1811" w:rsidRDefault="00610BA4" w:rsidP="00610BA4">
      <w:pPr>
        <w:pStyle w:val="Style13"/>
        <w:widowControl/>
        <w:spacing w:before="223" w:line="281" w:lineRule="exact"/>
        <w:ind w:left="360" w:hanging="360"/>
        <w:jc w:val="both"/>
        <w:rPr>
          <w:rStyle w:val="FontStyle31"/>
          <w:rFonts w:ascii="Times New Roman" w:hAnsi="Times New Roman"/>
          <w:sz w:val="22"/>
          <w:szCs w:val="22"/>
        </w:rPr>
      </w:pPr>
      <w:r w:rsidRPr="00BE1811">
        <w:rPr>
          <w:rStyle w:val="FontStyle31"/>
          <w:rFonts w:ascii="Times New Roman" w:hAnsi="Times New Roman"/>
          <w:sz w:val="22"/>
          <w:szCs w:val="22"/>
        </w:rPr>
        <w:t xml:space="preserve">(1) Beneficiarul are dreptul de a primi </w:t>
      </w:r>
      <w:proofErr w:type="spellStart"/>
      <w:r w:rsidRPr="00BE1811">
        <w:rPr>
          <w:rStyle w:val="FontStyle31"/>
          <w:rFonts w:ascii="Times New Roman" w:hAnsi="Times New Roman"/>
          <w:sz w:val="22"/>
          <w:szCs w:val="22"/>
        </w:rPr>
        <w:t>prefinanţare</w:t>
      </w:r>
      <w:proofErr w:type="spellEnd"/>
      <w:r w:rsidRPr="00BE1811">
        <w:rPr>
          <w:rStyle w:val="FontStyle31"/>
          <w:rFonts w:ascii="Times New Roman" w:hAnsi="Times New Roman"/>
          <w:sz w:val="22"/>
          <w:szCs w:val="22"/>
        </w:rPr>
        <w:t xml:space="preserve"> în </w:t>
      </w:r>
      <w:proofErr w:type="spellStart"/>
      <w:r w:rsidRPr="00BE1811">
        <w:rPr>
          <w:rStyle w:val="FontStyle31"/>
          <w:rFonts w:ascii="Times New Roman" w:hAnsi="Times New Roman"/>
          <w:sz w:val="22"/>
          <w:szCs w:val="22"/>
        </w:rPr>
        <w:t>condiţiile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legislaţiei</w:t>
      </w:r>
      <w:proofErr w:type="spellEnd"/>
      <w:r w:rsidRPr="00BE1811">
        <w:rPr>
          <w:rStyle w:val="FontStyle31"/>
          <w:rFonts w:ascii="Times New Roman" w:hAnsi="Times New Roman"/>
          <w:sz w:val="22"/>
          <w:szCs w:val="22"/>
        </w:rPr>
        <w:t xml:space="preserve"> în vigoare, conform </w:t>
      </w:r>
      <w:proofErr w:type="spellStart"/>
      <w:r w:rsidRPr="00BE1811">
        <w:rPr>
          <w:rStyle w:val="FontStyle31"/>
          <w:rFonts w:ascii="Times New Roman" w:hAnsi="Times New Roman"/>
          <w:sz w:val="22"/>
          <w:szCs w:val="22"/>
        </w:rPr>
        <w:t>Secţiunii</w:t>
      </w:r>
      <w:proofErr w:type="spellEnd"/>
      <w:r w:rsidRPr="00BE1811">
        <w:rPr>
          <w:rStyle w:val="FontStyle31"/>
          <w:rFonts w:ascii="Times New Roman" w:hAnsi="Times New Roman"/>
          <w:sz w:val="22"/>
          <w:szCs w:val="22"/>
        </w:rPr>
        <w:t xml:space="preserve"> "Acordarea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recuperarea </w:t>
      </w:r>
      <w:proofErr w:type="spellStart"/>
      <w:r w:rsidRPr="00BE1811">
        <w:rPr>
          <w:rStyle w:val="FontStyle31"/>
          <w:rFonts w:ascii="Times New Roman" w:hAnsi="Times New Roman"/>
          <w:sz w:val="22"/>
          <w:szCs w:val="22"/>
        </w:rPr>
        <w:t>prefinanţării</w:t>
      </w:r>
      <w:proofErr w:type="spellEnd"/>
      <w:r w:rsidRPr="00BE1811">
        <w:rPr>
          <w:rStyle w:val="FontStyle31"/>
          <w:rFonts w:ascii="Times New Roman" w:hAnsi="Times New Roman"/>
          <w:sz w:val="22"/>
          <w:szCs w:val="22"/>
        </w:rPr>
        <w:t xml:space="preserve">" din Anexa 1 -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Specifice, după caz.</w:t>
      </w:r>
    </w:p>
    <w:p w14:paraId="37CD8AE3" w14:textId="77777777" w:rsidR="00610BA4" w:rsidRPr="00BE1811" w:rsidRDefault="00610BA4" w:rsidP="00610BA4">
      <w:pPr>
        <w:pStyle w:val="Style6"/>
        <w:widowControl/>
        <w:spacing w:line="240" w:lineRule="exact"/>
        <w:jc w:val="both"/>
        <w:rPr>
          <w:sz w:val="22"/>
          <w:szCs w:val="22"/>
        </w:rPr>
      </w:pPr>
    </w:p>
    <w:p w14:paraId="6355F609" w14:textId="77777777" w:rsidR="00610BA4" w:rsidRPr="00BE1811" w:rsidRDefault="00610BA4" w:rsidP="00610BA4">
      <w:pPr>
        <w:pStyle w:val="Style6"/>
        <w:widowControl/>
        <w:spacing w:before="70"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Articolul 6 - Rambursarea / plata cheltuielilor</w:t>
      </w:r>
    </w:p>
    <w:p w14:paraId="73CCB3B9" w14:textId="77777777" w:rsidR="00610BA4" w:rsidRPr="00BE1811" w:rsidRDefault="00610BA4" w:rsidP="00610BA4">
      <w:pPr>
        <w:pStyle w:val="Style12"/>
        <w:widowControl/>
        <w:numPr>
          <w:ilvl w:val="0"/>
          <w:numId w:val="194"/>
        </w:numPr>
        <w:tabs>
          <w:tab w:val="left" w:pos="418"/>
        </w:tabs>
        <w:spacing w:before="266"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Rambursarea sau plata se va realiza de către AMPOC în conformitate cu </w:t>
      </w:r>
      <w:proofErr w:type="spellStart"/>
      <w:r w:rsidRPr="00BE1811">
        <w:rPr>
          <w:rStyle w:val="FontStyle31"/>
          <w:rFonts w:ascii="Times New Roman" w:hAnsi="Times New Roman"/>
          <w:sz w:val="22"/>
          <w:szCs w:val="22"/>
        </w:rPr>
        <w:t>Secţiunea</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de rambursare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plata cheltuielilor" din Anexa 1 -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Specifice, pe baza cererilor Beneficiarului înaintate la </w:t>
      </w:r>
      <w:r w:rsidRPr="00BE1811">
        <w:rPr>
          <w:rStyle w:val="FontStyle31"/>
          <w:rFonts w:ascii="Times New Roman" w:hAnsi="Times New Roman"/>
          <w:color w:val="000000" w:themeColor="text1"/>
          <w:sz w:val="22"/>
          <w:szCs w:val="22"/>
        </w:rPr>
        <w:t>OI POC</w:t>
      </w:r>
      <w:r w:rsidRPr="00BE1811">
        <w:rPr>
          <w:rStyle w:val="FontStyle31"/>
          <w:rFonts w:ascii="Times New Roman" w:hAnsi="Times New Roman"/>
          <w:sz w:val="22"/>
          <w:szCs w:val="22"/>
        </w:rPr>
        <w:t>.</w:t>
      </w:r>
    </w:p>
    <w:p w14:paraId="0F17B519" w14:textId="77777777" w:rsidR="00610BA4" w:rsidRPr="00BE1811" w:rsidRDefault="00610BA4" w:rsidP="00610BA4">
      <w:pPr>
        <w:pStyle w:val="Style12"/>
        <w:widowControl/>
        <w:numPr>
          <w:ilvl w:val="0"/>
          <w:numId w:val="194"/>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În termen de maximum 20 de zile lucrătoare de la data depunerii de către Beneficiar a cererilor de rambursare/plată </w:t>
      </w:r>
      <w:proofErr w:type="spellStart"/>
      <w:r w:rsidRPr="00BE1811">
        <w:rPr>
          <w:rStyle w:val="FontStyle31"/>
          <w:rFonts w:ascii="Times New Roman" w:hAnsi="Times New Roman"/>
          <w:sz w:val="22"/>
          <w:szCs w:val="22"/>
        </w:rPr>
        <w:t>însoţite</w:t>
      </w:r>
      <w:proofErr w:type="spellEnd"/>
      <w:r w:rsidRPr="00BE1811">
        <w:rPr>
          <w:rStyle w:val="FontStyle31"/>
          <w:rFonts w:ascii="Times New Roman" w:hAnsi="Times New Roman"/>
          <w:sz w:val="22"/>
          <w:szCs w:val="22"/>
        </w:rPr>
        <w:t xml:space="preserve"> de documentele justificative prevăzute în </w:t>
      </w:r>
      <w:proofErr w:type="spellStart"/>
      <w:r w:rsidRPr="00BE1811">
        <w:rPr>
          <w:rStyle w:val="FontStyle31"/>
          <w:rFonts w:ascii="Times New Roman" w:hAnsi="Times New Roman"/>
          <w:sz w:val="22"/>
          <w:szCs w:val="22"/>
        </w:rPr>
        <w:t>Secţiunea</w:t>
      </w:r>
      <w:proofErr w:type="spellEnd"/>
      <w:r w:rsidRPr="00BE1811">
        <w:rPr>
          <w:rStyle w:val="FontStyle31"/>
          <w:rFonts w:ascii="Times New Roman" w:hAnsi="Times New Roman"/>
          <w:sz w:val="22"/>
          <w:szCs w:val="22"/>
        </w:rPr>
        <w:t xml:space="preserve"> „d"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specifice Programului </w:t>
      </w:r>
      <w:proofErr w:type="spellStart"/>
      <w:r w:rsidRPr="00BE1811">
        <w:rPr>
          <w:rStyle w:val="FontStyle31"/>
          <w:rFonts w:ascii="Times New Roman" w:hAnsi="Times New Roman"/>
          <w:sz w:val="22"/>
          <w:szCs w:val="22"/>
        </w:rPr>
        <w:t>Operaţional</w:t>
      </w:r>
      <w:proofErr w:type="spellEnd"/>
      <w:r w:rsidRPr="00BE1811">
        <w:rPr>
          <w:rStyle w:val="FontStyle31"/>
          <w:rFonts w:ascii="Times New Roman" w:hAnsi="Times New Roman"/>
          <w:sz w:val="22"/>
          <w:szCs w:val="22"/>
        </w:rPr>
        <w:t xml:space="preserve">" din Anexa 1 -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Specifice, </w:t>
      </w:r>
      <w:r w:rsidRPr="00BE1811">
        <w:rPr>
          <w:rStyle w:val="FontStyle31"/>
          <w:rFonts w:ascii="Times New Roman" w:hAnsi="Times New Roman"/>
          <w:color w:val="000000" w:themeColor="text1"/>
          <w:sz w:val="22"/>
          <w:szCs w:val="22"/>
        </w:rPr>
        <w:t xml:space="preserve">AM POC </w:t>
      </w:r>
      <w:r w:rsidRPr="00BE1811">
        <w:rPr>
          <w:rStyle w:val="FontStyle31"/>
          <w:rFonts w:ascii="Times New Roman" w:hAnsi="Times New Roman"/>
          <w:sz w:val="22"/>
          <w:szCs w:val="22"/>
        </w:rPr>
        <w:t xml:space="preserve">va autoriza cheltuielile eligibile cuprinse în Cererea de Rambursare/Plată. În cazul în care sunt necesare clarificări, termenul de plată se  întrerupe pe perioada clarificărilor, fără ca durata cumulată de  întrerupere a acestora să poată </w:t>
      </w:r>
      <w:proofErr w:type="spellStart"/>
      <w:r w:rsidRPr="00BE1811">
        <w:rPr>
          <w:rStyle w:val="FontStyle31"/>
          <w:rFonts w:ascii="Times New Roman" w:hAnsi="Times New Roman"/>
          <w:sz w:val="22"/>
          <w:szCs w:val="22"/>
        </w:rPr>
        <w:t>depăşi</w:t>
      </w:r>
      <w:proofErr w:type="spellEnd"/>
      <w:r w:rsidRPr="00BE1811">
        <w:rPr>
          <w:rStyle w:val="FontStyle31"/>
          <w:rFonts w:ascii="Times New Roman" w:hAnsi="Times New Roman"/>
          <w:sz w:val="22"/>
          <w:szCs w:val="22"/>
        </w:rPr>
        <w:t xml:space="preserve"> 10 zile lucrătoare.</w:t>
      </w:r>
    </w:p>
    <w:p w14:paraId="1B8B4159" w14:textId="77777777" w:rsidR="00610BA4" w:rsidRPr="00BE1811" w:rsidRDefault="00610BA4" w:rsidP="00610BA4">
      <w:pPr>
        <w:pStyle w:val="Style12"/>
        <w:widowControl/>
        <w:numPr>
          <w:ilvl w:val="0"/>
          <w:numId w:val="194"/>
        </w:numPr>
        <w:tabs>
          <w:tab w:val="left" w:pos="418"/>
        </w:tabs>
        <w:spacing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După autorizarea cheltuielilor, AMPOC va efectua plata în termen de 3 zile lucrătoare de la momentul în care AMPOC dispune de resurse în conturile sale,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va informa </w:t>
      </w:r>
      <w:r w:rsidRPr="00BE1811">
        <w:rPr>
          <w:rStyle w:val="FontStyle31"/>
          <w:rFonts w:ascii="Times New Roman" w:hAnsi="Times New Roman"/>
          <w:color w:val="000000" w:themeColor="text1"/>
          <w:sz w:val="22"/>
          <w:szCs w:val="22"/>
        </w:rPr>
        <w:t xml:space="preserve">Beneficiarul și OI POC </w:t>
      </w:r>
      <w:r w:rsidRPr="00BE1811">
        <w:rPr>
          <w:rStyle w:val="FontStyle31"/>
          <w:rFonts w:ascii="Times New Roman" w:hAnsi="Times New Roman"/>
          <w:sz w:val="22"/>
          <w:szCs w:val="22"/>
        </w:rPr>
        <w:t>cu privire la plata aferentă cheltuielilor autorizate din Cererea de Rambursare/Plată.</w:t>
      </w:r>
    </w:p>
    <w:p w14:paraId="4856AED3" w14:textId="77777777" w:rsidR="00610BA4" w:rsidRPr="00BE1811" w:rsidRDefault="00610BA4" w:rsidP="00610BA4">
      <w:pPr>
        <w:pStyle w:val="Style12"/>
        <w:widowControl/>
        <w:numPr>
          <w:ilvl w:val="0"/>
          <w:numId w:val="194"/>
        </w:numPr>
        <w:tabs>
          <w:tab w:val="left" w:pos="418"/>
        </w:tabs>
        <w:spacing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poate accesa mecanismul de decontare prin cereri de plată, în conformitate cu prevederile </w:t>
      </w:r>
      <w:proofErr w:type="spellStart"/>
      <w:r w:rsidRPr="00BE1811">
        <w:rPr>
          <w:rStyle w:val="FontStyle31"/>
          <w:rFonts w:ascii="Times New Roman" w:hAnsi="Times New Roman"/>
          <w:sz w:val="22"/>
          <w:szCs w:val="22"/>
        </w:rPr>
        <w:t>Ordonanţei</w:t>
      </w:r>
      <w:proofErr w:type="spellEnd"/>
      <w:r w:rsidRPr="00BE1811">
        <w:rPr>
          <w:rStyle w:val="FontStyle31"/>
          <w:rFonts w:ascii="Times New Roman" w:hAnsi="Times New Roman"/>
          <w:sz w:val="22"/>
          <w:szCs w:val="22"/>
        </w:rPr>
        <w:t xml:space="preserve"> de </w:t>
      </w:r>
      <w:proofErr w:type="spellStart"/>
      <w:r w:rsidR="00294983" w:rsidRPr="00BE1811">
        <w:rPr>
          <w:rStyle w:val="FontStyle31"/>
          <w:rFonts w:ascii="Times New Roman" w:hAnsi="Times New Roman"/>
          <w:sz w:val="22"/>
          <w:szCs w:val="22"/>
        </w:rPr>
        <w:t>urgenţă</w:t>
      </w:r>
      <w:proofErr w:type="spellEnd"/>
      <w:r w:rsidRPr="00BE1811">
        <w:rPr>
          <w:rStyle w:val="FontStyle31"/>
          <w:rFonts w:ascii="Times New Roman" w:hAnsi="Times New Roman"/>
          <w:sz w:val="22"/>
          <w:szCs w:val="22"/>
        </w:rPr>
        <w:t xml:space="preserve"> a Guvernului nr. 40/2015 privind gestionarea financiară a fondurilor europene pentru perioada de programare 2014-2020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HG nr. 93/2016 pentru aprobarea Normelor metodologice de aplicare a prevederilor </w:t>
      </w:r>
      <w:proofErr w:type="spellStart"/>
      <w:r w:rsidRPr="00BE1811">
        <w:rPr>
          <w:rStyle w:val="FontStyle31"/>
          <w:rFonts w:ascii="Times New Roman" w:hAnsi="Times New Roman"/>
          <w:sz w:val="22"/>
          <w:szCs w:val="22"/>
        </w:rPr>
        <w:t>Ordonanţei</w:t>
      </w:r>
      <w:proofErr w:type="spellEnd"/>
      <w:r w:rsidRPr="00BE1811">
        <w:rPr>
          <w:rStyle w:val="FontStyle31"/>
          <w:rFonts w:ascii="Times New Roman" w:hAnsi="Times New Roman"/>
          <w:sz w:val="22"/>
          <w:szCs w:val="22"/>
        </w:rPr>
        <w:t xml:space="preserve"> de </w:t>
      </w:r>
      <w:proofErr w:type="spellStart"/>
      <w:r w:rsidRPr="00BE1811">
        <w:rPr>
          <w:rStyle w:val="FontStyle31"/>
          <w:rFonts w:ascii="Times New Roman" w:hAnsi="Times New Roman"/>
          <w:sz w:val="22"/>
          <w:szCs w:val="22"/>
        </w:rPr>
        <w:t>urgenţă</w:t>
      </w:r>
      <w:proofErr w:type="spellEnd"/>
      <w:r w:rsidRPr="00BE1811">
        <w:rPr>
          <w:rStyle w:val="FontStyle31"/>
          <w:rFonts w:ascii="Times New Roman" w:hAnsi="Times New Roman"/>
          <w:sz w:val="22"/>
          <w:szCs w:val="22"/>
        </w:rPr>
        <w:t xml:space="preserve"> a Guvernului nr. 40/2015 privind gestionarea financiară a fondurilor europene pentru perioada de programare 2014-2020, cu modificările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completările ulterioare. </w:t>
      </w:r>
    </w:p>
    <w:p w14:paraId="407DB709" w14:textId="77777777" w:rsidR="00610BA4" w:rsidRPr="00BE1811" w:rsidRDefault="00610BA4" w:rsidP="00610BA4">
      <w:pPr>
        <w:pStyle w:val="Style12"/>
        <w:widowControl/>
        <w:numPr>
          <w:ilvl w:val="0"/>
          <w:numId w:val="194"/>
        </w:numPr>
        <w:tabs>
          <w:tab w:val="left" w:pos="418"/>
        </w:tabs>
        <w:spacing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AMPOC va efectua transferul fondurilor în limita </w:t>
      </w:r>
      <w:proofErr w:type="spellStart"/>
      <w:r w:rsidRPr="00BE1811">
        <w:rPr>
          <w:rStyle w:val="FontStyle31"/>
          <w:rFonts w:ascii="Times New Roman" w:hAnsi="Times New Roman"/>
          <w:sz w:val="22"/>
          <w:szCs w:val="22"/>
        </w:rPr>
        <w:t>disponibilităţilor</w:t>
      </w:r>
      <w:proofErr w:type="spellEnd"/>
      <w:r w:rsidRPr="00BE1811">
        <w:rPr>
          <w:rStyle w:val="FontStyle31"/>
          <w:rFonts w:ascii="Times New Roman" w:hAnsi="Times New Roman"/>
          <w:sz w:val="22"/>
          <w:szCs w:val="22"/>
        </w:rPr>
        <w:t xml:space="preserve">, iar în cazul </w:t>
      </w:r>
      <w:proofErr w:type="spellStart"/>
      <w:r w:rsidRPr="00BE1811">
        <w:rPr>
          <w:rStyle w:val="FontStyle31"/>
          <w:rFonts w:ascii="Times New Roman" w:hAnsi="Times New Roman"/>
          <w:sz w:val="22"/>
          <w:szCs w:val="22"/>
        </w:rPr>
        <w:t>insuficienţei</w:t>
      </w:r>
      <w:proofErr w:type="spellEnd"/>
      <w:r w:rsidRPr="00BE1811">
        <w:rPr>
          <w:rStyle w:val="FontStyle31"/>
          <w:rFonts w:ascii="Times New Roman" w:hAnsi="Times New Roman"/>
          <w:sz w:val="22"/>
          <w:szCs w:val="22"/>
        </w:rPr>
        <w:t xml:space="preserve"> fondurilor, procesul de plată se va suspenda până când conturile AMPOC sunt alimentate cu sumele aferente fondurilor necesare. În cazul suspendării procesului de plată, beneficiarul poate să solicite suspendarea sau prelungirea implementării proiectului, pentru </w:t>
      </w:r>
      <w:proofErr w:type="spellStart"/>
      <w:r w:rsidRPr="00BE1811">
        <w:rPr>
          <w:rStyle w:val="FontStyle31"/>
          <w:rFonts w:ascii="Times New Roman" w:hAnsi="Times New Roman"/>
          <w:sz w:val="22"/>
          <w:szCs w:val="22"/>
        </w:rPr>
        <w:t>aceeaşi</w:t>
      </w:r>
      <w:proofErr w:type="spellEnd"/>
      <w:r w:rsidRPr="00BE1811">
        <w:rPr>
          <w:rStyle w:val="FontStyle31"/>
          <w:rFonts w:ascii="Times New Roman" w:hAnsi="Times New Roman"/>
          <w:sz w:val="22"/>
          <w:szCs w:val="22"/>
        </w:rPr>
        <w:t xml:space="preserve"> perioadă, fără a se </w:t>
      </w:r>
      <w:proofErr w:type="spellStart"/>
      <w:r w:rsidRPr="00BE1811">
        <w:rPr>
          <w:rStyle w:val="FontStyle31"/>
          <w:rFonts w:ascii="Times New Roman" w:hAnsi="Times New Roman"/>
          <w:sz w:val="22"/>
          <w:szCs w:val="22"/>
        </w:rPr>
        <w:t>depăşi</w:t>
      </w:r>
      <w:proofErr w:type="spellEnd"/>
      <w:r w:rsidRPr="00BE1811">
        <w:rPr>
          <w:rStyle w:val="FontStyle31"/>
          <w:rFonts w:ascii="Times New Roman" w:hAnsi="Times New Roman"/>
          <w:sz w:val="22"/>
          <w:szCs w:val="22"/>
        </w:rPr>
        <w:t xml:space="preserve"> perioada de finalizare a programului aferent.</w:t>
      </w:r>
    </w:p>
    <w:p w14:paraId="31E39AB4" w14:textId="77777777" w:rsidR="00610BA4" w:rsidRPr="00BE1811" w:rsidRDefault="00610BA4" w:rsidP="00610BA4">
      <w:pPr>
        <w:spacing w:line="240" w:lineRule="atLeast"/>
        <w:ind w:left="578"/>
        <w:rPr>
          <w:rStyle w:val="FontStyle31"/>
          <w:rFonts w:ascii="Times New Roman" w:hAnsi="Times New Roman"/>
          <w:sz w:val="22"/>
        </w:rPr>
      </w:pPr>
    </w:p>
    <w:p w14:paraId="03B2BB58" w14:textId="77777777" w:rsidR="00610BA4" w:rsidRPr="00BE1811" w:rsidRDefault="00610BA4" w:rsidP="00610BA4">
      <w:pPr>
        <w:pStyle w:val="Style6"/>
        <w:widowControl/>
        <w:spacing w:before="106"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7- Drepturile </w:t>
      </w:r>
      <w:proofErr w:type="spellStart"/>
      <w:r w:rsidRPr="00BE1811">
        <w:rPr>
          <w:rStyle w:val="FontStyle30"/>
          <w:rFonts w:ascii="Times New Roman" w:hAnsi="Times New Roman"/>
          <w:sz w:val="22"/>
          <w:szCs w:val="22"/>
        </w:rPr>
        <w:t>şi</w:t>
      </w:r>
      <w:proofErr w:type="spellEnd"/>
      <w:r w:rsidRPr="00BE1811">
        <w:rPr>
          <w:rStyle w:val="FontStyle30"/>
          <w:rFonts w:ascii="Times New Roman" w:hAnsi="Times New Roman"/>
          <w:sz w:val="22"/>
          <w:szCs w:val="22"/>
        </w:rPr>
        <w:t xml:space="preserve"> </w:t>
      </w:r>
      <w:proofErr w:type="spellStart"/>
      <w:r w:rsidRPr="00BE1811">
        <w:rPr>
          <w:rStyle w:val="FontStyle30"/>
          <w:rFonts w:ascii="Times New Roman" w:hAnsi="Times New Roman"/>
          <w:sz w:val="22"/>
          <w:szCs w:val="22"/>
        </w:rPr>
        <w:t>obligaţiile</w:t>
      </w:r>
      <w:proofErr w:type="spellEnd"/>
      <w:r w:rsidRPr="00BE1811">
        <w:rPr>
          <w:rStyle w:val="FontStyle30"/>
          <w:rFonts w:ascii="Times New Roman" w:hAnsi="Times New Roman"/>
          <w:sz w:val="22"/>
          <w:szCs w:val="22"/>
        </w:rPr>
        <w:t xml:space="preserve"> Beneficiarului</w:t>
      </w:r>
    </w:p>
    <w:p w14:paraId="7AC9CB2C" w14:textId="77777777" w:rsidR="00610BA4" w:rsidRPr="00BE1811" w:rsidRDefault="00610BA4" w:rsidP="00610BA4">
      <w:pPr>
        <w:pStyle w:val="Style12"/>
        <w:widowControl/>
        <w:numPr>
          <w:ilvl w:val="0"/>
          <w:numId w:val="206"/>
        </w:numPr>
        <w:tabs>
          <w:tab w:val="left" w:pos="418"/>
        </w:tabs>
        <w:spacing w:before="216" w:after="240"/>
        <w:ind w:left="418" w:hanging="418"/>
        <w:rPr>
          <w:rStyle w:val="FontStyle31"/>
          <w:rFonts w:ascii="Times New Roman" w:hAnsi="Times New Roman"/>
          <w:color w:val="FF0000"/>
          <w:sz w:val="22"/>
          <w:szCs w:val="22"/>
        </w:rPr>
      </w:pPr>
      <w:r w:rsidRPr="00BE1811">
        <w:rPr>
          <w:rStyle w:val="FontStyle31"/>
          <w:rFonts w:ascii="Times New Roman" w:hAnsi="Times New Roman"/>
          <w:color w:val="000000"/>
          <w:sz w:val="22"/>
          <w:szCs w:val="22"/>
        </w:rPr>
        <w:t xml:space="preserve">Beneficiarul are </w:t>
      </w:r>
      <w:proofErr w:type="spellStart"/>
      <w:r w:rsidRPr="00BE1811">
        <w:rPr>
          <w:rStyle w:val="FontStyle31"/>
          <w:rFonts w:ascii="Times New Roman" w:hAnsi="Times New Roman"/>
          <w:color w:val="000000"/>
          <w:sz w:val="22"/>
          <w:szCs w:val="22"/>
        </w:rPr>
        <w:t>obligaţia</w:t>
      </w:r>
      <w:proofErr w:type="spellEnd"/>
      <w:r w:rsidRPr="00BE1811">
        <w:rPr>
          <w:rStyle w:val="FontStyle31"/>
          <w:rFonts w:ascii="Times New Roman" w:hAnsi="Times New Roman"/>
          <w:color w:val="000000"/>
          <w:sz w:val="22"/>
          <w:szCs w:val="22"/>
        </w:rPr>
        <w:t xml:space="preserve"> </w:t>
      </w:r>
      <w:proofErr w:type="spellStart"/>
      <w:r w:rsidRPr="00BE1811">
        <w:rPr>
          <w:rStyle w:val="FontStyle31"/>
          <w:rFonts w:ascii="Times New Roman" w:hAnsi="Times New Roman"/>
          <w:color w:val="000000"/>
          <w:sz w:val="22"/>
          <w:szCs w:val="22"/>
        </w:rPr>
        <w:t>şi</w:t>
      </w:r>
      <w:proofErr w:type="spellEnd"/>
      <w:r w:rsidRPr="00BE1811">
        <w:rPr>
          <w:rStyle w:val="FontStyle31"/>
          <w:rFonts w:ascii="Times New Roman" w:hAnsi="Times New Roman"/>
          <w:color w:val="000000"/>
          <w:sz w:val="22"/>
          <w:szCs w:val="22"/>
        </w:rPr>
        <w:t xml:space="preserve"> responsabilitatea să asigure managementul </w:t>
      </w:r>
      <w:proofErr w:type="spellStart"/>
      <w:r w:rsidRPr="00BE1811">
        <w:rPr>
          <w:rStyle w:val="FontStyle31"/>
          <w:rFonts w:ascii="Times New Roman" w:hAnsi="Times New Roman"/>
          <w:color w:val="000000"/>
          <w:sz w:val="22"/>
          <w:szCs w:val="22"/>
        </w:rPr>
        <w:t>şi</w:t>
      </w:r>
      <w:proofErr w:type="spellEnd"/>
      <w:r w:rsidRPr="00BE1811">
        <w:rPr>
          <w:rStyle w:val="FontStyle31"/>
          <w:rFonts w:ascii="Times New Roman" w:hAnsi="Times New Roman"/>
          <w:color w:val="000000"/>
          <w:sz w:val="22"/>
          <w:szCs w:val="22"/>
        </w:rPr>
        <w:t xml:space="preserve"> implementarea </w:t>
      </w:r>
      <w:r w:rsidR="00294983" w:rsidRPr="00BE1811">
        <w:rPr>
          <w:rStyle w:val="FontStyle31"/>
          <w:rFonts w:ascii="Times New Roman" w:hAnsi="Times New Roman"/>
          <w:color w:val="000000"/>
          <w:sz w:val="22"/>
          <w:szCs w:val="22"/>
        </w:rPr>
        <w:t>Proiectului</w:t>
      </w:r>
      <w:r w:rsidRPr="00BE1811">
        <w:rPr>
          <w:rStyle w:val="FontStyle31"/>
          <w:rFonts w:ascii="Times New Roman" w:hAnsi="Times New Roman"/>
          <w:color w:val="000000"/>
          <w:sz w:val="22"/>
          <w:szCs w:val="22"/>
        </w:rPr>
        <w:t xml:space="preserve"> în </w:t>
      </w:r>
      <w:proofErr w:type="spellStart"/>
      <w:r w:rsidRPr="00BE1811">
        <w:rPr>
          <w:rStyle w:val="FontStyle31"/>
          <w:rFonts w:ascii="Times New Roman" w:hAnsi="Times New Roman"/>
          <w:color w:val="000000"/>
          <w:sz w:val="22"/>
          <w:szCs w:val="22"/>
        </w:rPr>
        <w:t>concordanţă</w:t>
      </w:r>
      <w:proofErr w:type="spellEnd"/>
      <w:r w:rsidRPr="00BE1811">
        <w:rPr>
          <w:rStyle w:val="FontStyle31"/>
          <w:rFonts w:ascii="Times New Roman" w:hAnsi="Times New Roman"/>
          <w:color w:val="000000"/>
          <w:sz w:val="22"/>
          <w:szCs w:val="22"/>
        </w:rPr>
        <w:t xml:space="preserve"> cu prevederile acestui contract, ale </w:t>
      </w:r>
      <w:proofErr w:type="spellStart"/>
      <w:r w:rsidRPr="00BE1811">
        <w:rPr>
          <w:rStyle w:val="FontStyle31"/>
          <w:rFonts w:ascii="Times New Roman" w:hAnsi="Times New Roman"/>
          <w:color w:val="000000"/>
          <w:sz w:val="22"/>
          <w:szCs w:val="22"/>
        </w:rPr>
        <w:t>leg</w:t>
      </w:r>
      <w:r w:rsidRPr="00BE1811">
        <w:rPr>
          <w:rStyle w:val="FontStyle31"/>
          <w:rFonts w:ascii="Times New Roman" w:hAnsi="Times New Roman"/>
          <w:sz w:val="22"/>
          <w:szCs w:val="22"/>
        </w:rPr>
        <w:t>islaţiei</w:t>
      </w:r>
      <w:proofErr w:type="spellEnd"/>
      <w:r w:rsidRPr="00BE1811">
        <w:rPr>
          <w:rStyle w:val="FontStyle31"/>
          <w:rFonts w:ascii="Times New Roman" w:hAnsi="Times New Roman"/>
          <w:sz w:val="22"/>
          <w:szCs w:val="22"/>
        </w:rPr>
        <w:t xml:space="preserve"> europene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naţionale</w:t>
      </w:r>
      <w:proofErr w:type="spellEnd"/>
      <w:r w:rsidRPr="00BE1811">
        <w:rPr>
          <w:rStyle w:val="FontStyle31"/>
          <w:rFonts w:ascii="Times New Roman" w:hAnsi="Times New Roman"/>
          <w:sz w:val="22"/>
          <w:szCs w:val="22"/>
        </w:rPr>
        <w:t xml:space="preserve"> aplicabile. </w:t>
      </w:r>
    </w:p>
    <w:p w14:paraId="2A845DA2" w14:textId="77777777" w:rsidR="00294983" w:rsidRPr="00BE1811" w:rsidRDefault="00294983" w:rsidP="00294983">
      <w:pPr>
        <w:rPr>
          <w:rStyle w:val="FontStyle31"/>
          <w:rFonts w:ascii="Times New Roman" w:hAnsi="Times New Roman"/>
          <w:color w:val="FF0000"/>
          <w:sz w:val="22"/>
        </w:rPr>
      </w:pPr>
    </w:p>
    <w:p w14:paraId="3308D310"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începe executarea contractului în cel mult 6 luni de la intrarea în vigoare a acestuia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de a realiza toate </w:t>
      </w:r>
      <w:proofErr w:type="spellStart"/>
      <w:r w:rsidRPr="00BE1811">
        <w:rPr>
          <w:rStyle w:val="FontStyle31"/>
          <w:rFonts w:ascii="Times New Roman" w:hAnsi="Times New Roman"/>
          <w:sz w:val="22"/>
          <w:szCs w:val="22"/>
        </w:rPr>
        <w:t>activităţile</w:t>
      </w:r>
      <w:proofErr w:type="spellEnd"/>
      <w:r w:rsidRPr="00BE1811">
        <w:rPr>
          <w:rStyle w:val="FontStyle31"/>
          <w:rFonts w:ascii="Times New Roman" w:hAnsi="Times New Roman"/>
          <w:sz w:val="22"/>
          <w:szCs w:val="22"/>
        </w:rPr>
        <w:t xml:space="preserve"> prevăzute în Anexa 2 -Cererea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fără a </w:t>
      </w:r>
      <w:proofErr w:type="spellStart"/>
      <w:r w:rsidRPr="00BE1811">
        <w:rPr>
          <w:rStyle w:val="FontStyle31"/>
          <w:rFonts w:ascii="Times New Roman" w:hAnsi="Times New Roman"/>
          <w:sz w:val="22"/>
          <w:szCs w:val="22"/>
        </w:rPr>
        <w:t>depăşi</w:t>
      </w:r>
      <w:proofErr w:type="spellEnd"/>
      <w:r w:rsidRPr="00BE1811">
        <w:rPr>
          <w:rStyle w:val="FontStyle31"/>
          <w:rFonts w:ascii="Times New Roman" w:hAnsi="Times New Roman"/>
          <w:sz w:val="22"/>
          <w:szCs w:val="22"/>
        </w:rPr>
        <w:t xml:space="preserve"> perioada de implementare.</w:t>
      </w:r>
    </w:p>
    <w:p w14:paraId="7495E407" w14:textId="77777777" w:rsidR="00610BA4" w:rsidRPr="00BE1811" w:rsidRDefault="00610BA4" w:rsidP="00610BA4">
      <w:pPr>
        <w:pStyle w:val="Style12"/>
        <w:widowControl/>
        <w:numPr>
          <w:ilvl w:val="0"/>
          <w:numId w:val="206"/>
        </w:numPr>
        <w:tabs>
          <w:tab w:val="left" w:pos="418"/>
        </w:tabs>
        <w:spacing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lastRenderedPageBreak/>
        <w:t xml:space="preserve">Beneficiarul poate solicita în scris punctul de vedere al </w:t>
      </w:r>
      <w:r w:rsidRPr="00BE1811">
        <w:rPr>
          <w:rStyle w:val="FontStyle31"/>
          <w:rFonts w:ascii="Times New Roman" w:hAnsi="Times New Roman"/>
          <w:color w:val="000000" w:themeColor="text1"/>
          <w:sz w:val="22"/>
          <w:szCs w:val="22"/>
        </w:rPr>
        <w:t>OI POC</w:t>
      </w:r>
      <w:r w:rsidRPr="00BE1811">
        <w:rPr>
          <w:rStyle w:val="FontStyle31"/>
          <w:rFonts w:ascii="Times New Roman" w:hAnsi="Times New Roman"/>
          <w:sz w:val="22"/>
          <w:szCs w:val="22"/>
        </w:rPr>
        <w:t xml:space="preserve">, cu privire la aspectele survenite de natură să afecteze buna implementare 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w:t>
      </w:r>
    </w:p>
    <w:p w14:paraId="3559CADE" w14:textId="77777777" w:rsidR="00610BA4" w:rsidRPr="00BE1811" w:rsidRDefault="00610BA4" w:rsidP="00610BA4">
      <w:pPr>
        <w:pStyle w:val="Style12"/>
        <w:widowControl/>
        <w:numPr>
          <w:ilvl w:val="0"/>
          <w:numId w:val="206"/>
        </w:numPr>
        <w:tabs>
          <w:tab w:val="left" w:pos="418"/>
        </w:tabs>
        <w:spacing w:before="29" w:after="240"/>
        <w:ind w:left="418" w:hanging="418"/>
        <w:rPr>
          <w:rStyle w:val="FontStyle30"/>
          <w:rFonts w:ascii="Times New Roman" w:hAnsi="Times New Roman"/>
          <w:sz w:val="22"/>
          <w:szCs w:val="22"/>
        </w:rPr>
      </w:pPr>
      <w:r w:rsidRPr="00BE1811">
        <w:rPr>
          <w:rStyle w:val="FontStyle31"/>
          <w:rFonts w:ascii="Times New Roman" w:hAnsi="Times New Roman"/>
          <w:sz w:val="22"/>
          <w:szCs w:val="22"/>
        </w:rPr>
        <w:t xml:space="preserve">Beneficiarul/Partenerii vor deschide contul/conturile de proiect în sistemul Trezoreriei Statului, în cazul în care fac parte din categoria </w:t>
      </w:r>
      <w:proofErr w:type="spellStart"/>
      <w:r w:rsidRPr="00BE1811">
        <w:rPr>
          <w:rStyle w:val="FontStyle31"/>
          <w:rFonts w:ascii="Times New Roman" w:hAnsi="Times New Roman"/>
          <w:sz w:val="22"/>
          <w:szCs w:val="22"/>
        </w:rPr>
        <w:t>instituţiilor</w:t>
      </w:r>
      <w:proofErr w:type="spellEnd"/>
      <w:r w:rsidRPr="00BE1811">
        <w:rPr>
          <w:rStyle w:val="FontStyle31"/>
          <w:rFonts w:ascii="Times New Roman" w:hAnsi="Times New Roman"/>
          <w:sz w:val="22"/>
          <w:szCs w:val="22"/>
        </w:rPr>
        <w:t xml:space="preserve"> publice, indiferent de sistemul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de subordonare. Celelalte categorii de Beneficiari/Parteneri pot opta pentru deschiderea contului/conturilor speciale de proiect în sistemul Trezoreriei Statului sau la o bancă comercială în conformitate cu </w:t>
      </w:r>
      <w:proofErr w:type="spellStart"/>
      <w:r w:rsidRPr="00BE1811">
        <w:rPr>
          <w:rStyle w:val="FontStyle31"/>
          <w:rFonts w:ascii="Times New Roman" w:hAnsi="Times New Roman"/>
          <w:sz w:val="22"/>
          <w:szCs w:val="22"/>
        </w:rPr>
        <w:t>legislaţia</w:t>
      </w:r>
      <w:proofErr w:type="spellEnd"/>
      <w:r w:rsidRPr="00BE1811">
        <w:rPr>
          <w:rStyle w:val="FontStyle31"/>
          <w:rFonts w:ascii="Times New Roman" w:hAnsi="Times New Roman"/>
          <w:sz w:val="22"/>
          <w:szCs w:val="22"/>
        </w:rPr>
        <w:t xml:space="preserve"> aplicabilă.</w:t>
      </w:r>
    </w:p>
    <w:p w14:paraId="50C876E5"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partenerii au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pune la </w:t>
      </w:r>
      <w:proofErr w:type="spellStart"/>
      <w:r w:rsidRPr="00BE1811">
        <w:rPr>
          <w:rStyle w:val="FontStyle31"/>
          <w:rFonts w:ascii="Times New Roman" w:hAnsi="Times New Roman"/>
          <w:sz w:val="22"/>
          <w:szCs w:val="22"/>
        </w:rPr>
        <w:t>dispoziţia</w:t>
      </w:r>
      <w:proofErr w:type="spellEnd"/>
      <w:r w:rsidRPr="00BE1811">
        <w:rPr>
          <w:rStyle w:val="FontStyle31"/>
          <w:rFonts w:ascii="Times New Roman" w:hAnsi="Times New Roman"/>
          <w:sz w:val="22"/>
          <w:szCs w:val="22"/>
        </w:rPr>
        <w:t xml:space="preserve"> AMPOC, </w:t>
      </w:r>
      <w:r w:rsidRPr="00BE1811">
        <w:rPr>
          <w:rStyle w:val="FontStyle31"/>
          <w:rFonts w:ascii="Times New Roman" w:hAnsi="Times New Roman"/>
          <w:color w:val="000000" w:themeColor="text1"/>
          <w:sz w:val="22"/>
          <w:szCs w:val="22"/>
        </w:rPr>
        <w:t>OI POC</w:t>
      </w:r>
      <w:r w:rsidRPr="00BE1811">
        <w:rPr>
          <w:rStyle w:val="FontStyle31"/>
          <w:rFonts w:ascii="Times New Roman" w:hAnsi="Times New Roman"/>
          <w:sz w:val="22"/>
          <w:szCs w:val="22"/>
        </w:rPr>
        <w:t xml:space="preserve">, sau oricărui alt organism abilitat de lege documentele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w:t>
      </w:r>
      <w:proofErr w:type="spellStart"/>
      <w:r w:rsidRPr="00BE1811">
        <w:rPr>
          <w:rStyle w:val="FontStyle31"/>
          <w:rFonts w:ascii="Times New Roman" w:hAnsi="Times New Roman"/>
          <w:sz w:val="22"/>
          <w:szCs w:val="22"/>
        </w:rPr>
        <w:t>informaţiile</w:t>
      </w:r>
      <w:proofErr w:type="spellEnd"/>
      <w:r w:rsidRPr="00BE1811">
        <w:rPr>
          <w:rStyle w:val="FontStyle31"/>
          <w:rFonts w:ascii="Times New Roman" w:hAnsi="Times New Roman"/>
          <w:sz w:val="22"/>
          <w:szCs w:val="22"/>
        </w:rPr>
        <w:t xml:space="preserve"> necesare pentru verificarea modului de utilizare a </w:t>
      </w:r>
      <w:proofErr w:type="spellStart"/>
      <w:r w:rsidRPr="00BE1811">
        <w:rPr>
          <w:rStyle w:val="FontStyle31"/>
          <w:rFonts w:ascii="Times New Roman" w:hAnsi="Times New Roman"/>
          <w:sz w:val="22"/>
          <w:szCs w:val="22"/>
        </w:rPr>
        <w:t>finanţării</w:t>
      </w:r>
      <w:proofErr w:type="spellEnd"/>
      <w:r w:rsidRPr="00BE1811">
        <w:rPr>
          <w:rStyle w:val="FontStyle31"/>
          <w:rFonts w:ascii="Times New Roman" w:hAnsi="Times New Roman"/>
          <w:sz w:val="22"/>
          <w:szCs w:val="22"/>
        </w:rPr>
        <w:t xml:space="preserve"> nerambursabile, la cerere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în termen de maximum 5 zile lucrătoare,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să asigure </w:t>
      </w:r>
      <w:proofErr w:type="spellStart"/>
      <w:r w:rsidRPr="00BE1811">
        <w:rPr>
          <w:rStyle w:val="FontStyle31"/>
          <w:rFonts w:ascii="Times New Roman" w:hAnsi="Times New Roman"/>
          <w:sz w:val="22"/>
          <w:szCs w:val="22"/>
        </w:rPr>
        <w:t>condiţiile</w:t>
      </w:r>
      <w:proofErr w:type="spellEnd"/>
      <w:r w:rsidRPr="00BE1811">
        <w:rPr>
          <w:rStyle w:val="FontStyle31"/>
          <w:rFonts w:ascii="Times New Roman" w:hAnsi="Times New Roman"/>
          <w:sz w:val="22"/>
          <w:szCs w:val="22"/>
        </w:rPr>
        <w:t xml:space="preserve"> pentru efectuarea verificărilor la </w:t>
      </w:r>
      <w:proofErr w:type="spellStart"/>
      <w:r w:rsidRPr="00BE1811">
        <w:rPr>
          <w:rStyle w:val="FontStyle31"/>
          <w:rFonts w:ascii="Times New Roman" w:hAnsi="Times New Roman"/>
          <w:sz w:val="22"/>
          <w:szCs w:val="22"/>
        </w:rPr>
        <w:t>faţa</w:t>
      </w:r>
      <w:proofErr w:type="spellEnd"/>
      <w:r w:rsidRPr="00BE1811">
        <w:rPr>
          <w:rStyle w:val="FontStyle31"/>
          <w:rFonts w:ascii="Times New Roman" w:hAnsi="Times New Roman"/>
          <w:sz w:val="22"/>
          <w:szCs w:val="22"/>
        </w:rPr>
        <w:t xml:space="preserve"> locului.</w:t>
      </w:r>
    </w:p>
    <w:p w14:paraId="35861DA3" w14:textId="77777777" w:rsidR="00610BA4" w:rsidRPr="00BE1811" w:rsidRDefault="00610BA4" w:rsidP="00610BA4">
      <w:pPr>
        <w:pStyle w:val="Style12"/>
        <w:widowControl/>
        <w:numPr>
          <w:ilvl w:val="0"/>
          <w:numId w:val="206"/>
        </w:numPr>
        <w:tabs>
          <w:tab w:val="left" w:pos="418"/>
        </w:tabs>
        <w:spacing w:after="240"/>
        <w:ind w:left="418" w:hanging="418"/>
        <w:rPr>
          <w:rStyle w:val="FontStyle31"/>
          <w:rFonts w:ascii="Times New Roman" w:hAnsi="Times New Roman"/>
          <w:color w:val="000000" w:themeColor="text1"/>
          <w:sz w:val="22"/>
          <w:szCs w:val="22"/>
        </w:rPr>
      </w:pPr>
      <w:r w:rsidRPr="00BE1811">
        <w:rPr>
          <w:rStyle w:val="FontStyle31"/>
          <w:rFonts w:ascii="Times New Roman" w:hAnsi="Times New Roman"/>
          <w:sz w:val="22"/>
          <w:szCs w:val="22"/>
        </w:rPr>
        <w:t xml:space="preserve">În vederea efectuării verificărilor prevăzute la alin.(5), Beneficiarul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membrii Parteneriatului se angajează să acorde dreptul de acces la locurile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spaţiile</w:t>
      </w:r>
      <w:proofErr w:type="spellEnd"/>
      <w:r w:rsidRPr="00BE1811">
        <w:rPr>
          <w:rStyle w:val="FontStyle31"/>
          <w:rFonts w:ascii="Times New Roman" w:hAnsi="Times New Roman"/>
          <w:sz w:val="22"/>
          <w:szCs w:val="22"/>
        </w:rPr>
        <w:t xml:space="preserve"> unde se implementează Proiectul, inclusiv acces la sistemele informatice care au legătură directă cu proiectul,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să pună la </w:t>
      </w:r>
      <w:proofErr w:type="spellStart"/>
      <w:r w:rsidRPr="00BE1811">
        <w:rPr>
          <w:rStyle w:val="FontStyle31"/>
          <w:rFonts w:ascii="Times New Roman" w:hAnsi="Times New Roman"/>
          <w:sz w:val="22"/>
          <w:szCs w:val="22"/>
        </w:rPr>
        <w:t>dispoziţie</w:t>
      </w:r>
      <w:proofErr w:type="spellEnd"/>
      <w:r w:rsidRPr="00BE1811">
        <w:rPr>
          <w:rStyle w:val="FontStyle31"/>
          <w:rFonts w:ascii="Times New Roman" w:hAnsi="Times New Roman"/>
          <w:sz w:val="22"/>
          <w:szCs w:val="22"/>
        </w:rPr>
        <w:t xml:space="preserve"> documentele solicitate privind gestiunea tehnică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financiară 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atât pe suport hârtie, cât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în format electronic. Documentele trebuie sa fie </w:t>
      </w:r>
      <w:proofErr w:type="spellStart"/>
      <w:r w:rsidRPr="00BE1811">
        <w:rPr>
          <w:rStyle w:val="FontStyle31"/>
          <w:rFonts w:ascii="Times New Roman" w:hAnsi="Times New Roman"/>
          <w:sz w:val="22"/>
          <w:szCs w:val="22"/>
        </w:rPr>
        <w:t>uşor</w:t>
      </w:r>
      <w:proofErr w:type="spellEnd"/>
      <w:r w:rsidRPr="00BE1811">
        <w:rPr>
          <w:rStyle w:val="FontStyle31"/>
          <w:rFonts w:ascii="Times New Roman" w:hAnsi="Times New Roman"/>
          <w:sz w:val="22"/>
          <w:szCs w:val="22"/>
        </w:rPr>
        <w:t xml:space="preserve"> accesibile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arhivate astfel încât, să permită verificarea lor. Beneficiarul este obligat să informeze organismele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autorităţile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menţionate</w:t>
      </w:r>
      <w:proofErr w:type="spellEnd"/>
      <w:r w:rsidRPr="00BE1811">
        <w:rPr>
          <w:rStyle w:val="FontStyle31"/>
          <w:rFonts w:ascii="Times New Roman" w:hAnsi="Times New Roman"/>
          <w:sz w:val="22"/>
          <w:szCs w:val="22"/>
        </w:rPr>
        <w:t xml:space="preserve"> la alin.(5) cu privire la locul arhivării documentelor, în termen de 3 zile de la transmiterea solicitării de către AMPOC/</w:t>
      </w:r>
      <w:r w:rsidRPr="00BE1811">
        <w:rPr>
          <w:rStyle w:val="FontStyle31"/>
          <w:rFonts w:ascii="Times New Roman" w:hAnsi="Times New Roman"/>
          <w:color w:val="000000" w:themeColor="text1"/>
          <w:sz w:val="22"/>
          <w:szCs w:val="22"/>
        </w:rPr>
        <w:t xml:space="preserve">OI POC/organismul abilitat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de a asigura accesul neîngrădit al acestora la </w:t>
      </w:r>
      <w:proofErr w:type="spellStart"/>
      <w:r w:rsidRPr="00BE1811">
        <w:rPr>
          <w:rStyle w:val="FontStyle31"/>
          <w:rFonts w:ascii="Times New Roman" w:hAnsi="Times New Roman"/>
          <w:color w:val="000000" w:themeColor="text1"/>
          <w:sz w:val="22"/>
          <w:szCs w:val="22"/>
        </w:rPr>
        <w:t>documentaţie</w:t>
      </w:r>
      <w:proofErr w:type="spellEnd"/>
      <w:r w:rsidRPr="00BE1811">
        <w:rPr>
          <w:rStyle w:val="FontStyle31"/>
          <w:rFonts w:ascii="Times New Roman" w:hAnsi="Times New Roman"/>
          <w:color w:val="000000" w:themeColor="text1"/>
          <w:sz w:val="22"/>
          <w:szCs w:val="22"/>
        </w:rPr>
        <w:t xml:space="preserve"> în locul respectiv.</w:t>
      </w:r>
    </w:p>
    <w:p w14:paraId="752BC603"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Beneficiarul se va asigura că în contractele/acordurile încheiate cu </w:t>
      </w:r>
      <w:proofErr w:type="spellStart"/>
      <w:r w:rsidRPr="00BE1811">
        <w:rPr>
          <w:rStyle w:val="FontStyle31"/>
          <w:rFonts w:ascii="Times New Roman" w:hAnsi="Times New Roman"/>
          <w:color w:val="000000" w:themeColor="text1"/>
          <w:sz w:val="22"/>
          <w:szCs w:val="22"/>
        </w:rPr>
        <w:t>terţe</w:t>
      </w:r>
      <w:proofErr w:type="spellEnd"/>
      <w:r w:rsidRPr="00BE1811">
        <w:rPr>
          <w:rStyle w:val="FontStyle31"/>
          <w:rFonts w:ascii="Times New Roman" w:hAnsi="Times New Roman"/>
          <w:color w:val="000000" w:themeColor="text1"/>
          <w:sz w:val="22"/>
          <w:szCs w:val="22"/>
        </w:rPr>
        <w:t xml:space="preserve"> </w:t>
      </w:r>
      <w:proofErr w:type="spellStart"/>
      <w:r w:rsidRPr="00BE1811">
        <w:rPr>
          <w:rStyle w:val="FontStyle31"/>
          <w:rFonts w:ascii="Times New Roman" w:hAnsi="Times New Roman"/>
          <w:color w:val="000000" w:themeColor="text1"/>
          <w:sz w:val="22"/>
          <w:szCs w:val="22"/>
        </w:rPr>
        <w:t>părţi</w:t>
      </w:r>
      <w:proofErr w:type="spellEnd"/>
      <w:r w:rsidRPr="00BE1811">
        <w:rPr>
          <w:rStyle w:val="FontStyle31"/>
          <w:rFonts w:ascii="Times New Roman" w:hAnsi="Times New Roman"/>
          <w:color w:val="000000" w:themeColor="text1"/>
          <w:sz w:val="22"/>
          <w:szCs w:val="22"/>
        </w:rPr>
        <w:t xml:space="preserve"> se prevede </w:t>
      </w:r>
      <w:proofErr w:type="spellStart"/>
      <w:r w:rsidRPr="00BE1811">
        <w:rPr>
          <w:rStyle w:val="FontStyle31"/>
          <w:rFonts w:ascii="Times New Roman" w:hAnsi="Times New Roman"/>
          <w:color w:val="000000" w:themeColor="text1"/>
          <w:sz w:val="22"/>
          <w:szCs w:val="22"/>
        </w:rPr>
        <w:t>obligaţia</w:t>
      </w:r>
      <w:proofErr w:type="spellEnd"/>
      <w:r w:rsidRPr="00BE1811">
        <w:rPr>
          <w:rStyle w:val="FontStyle31"/>
          <w:rFonts w:ascii="Times New Roman" w:hAnsi="Times New Roman"/>
          <w:color w:val="000000" w:themeColor="text1"/>
          <w:sz w:val="22"/>
          <w:szCs w:val="22"/>
        </w:rPr>
        <w:t xml:space="preserve"> acestora de a asigura disponibilitatea </w:t>
      </w:r>
      <w:proofErr w:type="spellStart"/>
      <w:r w:rsidRPr="00BE1811">
        <w:rPr>
          <w:rStyle w:val="FontStyle31"/>
          <w:rFonts w:ascii="Times New Roman" w:hAnsi="Times New Roman"/>
          <w:color w:val="000000" w:themeColor="text1"/>
          <w:sz w:val="22"/>
          <w:szCs w:val="22"/>
        </w:rPr>
        <w:t>informaţiilor</w:t>
      </w:r>
      <w:proofErr w:type="spellEnd"/>
      <w:r w:rsidRPr="00BE1811">
        <w:rPr>
          <w:rStyle w:val="FontStyle31"/>
          <w:rFonts w:ascii="Times New Roman" w:hAnsi="Times New Roman"/>
          <w:color w:val="000000" w:themeColor="text1"/>
          <w:sz w:val="22"/>
          <w:szCs w:val="22"/>
        </w:rPr>
        <w:t xml:space="preserve">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documentelor referitoare la proiect cu ocazia misiunilor de control </w:t>
      </w:r>
      <w:proofErr w:type="spellStart"/>
      <w:r w:rsidRPr="00BE1811">
        <w:rPr>
          <w:rStyle w:val="FontStyle31"/>
          <w:rFonts w:ascii="Times New Roman" w:hAnsi="Times New Roman"/>
          <w:color w:val="000000" w:themeColor="text1"/>
          <w:sz w:val="22"/>
          <w:szCs w:val="22"/>
        </w:rPr>
        <w:t>desfăşurate</w:t>
      </w:r>
      <w:proofErr w:type="spellEnd"/>
      <w:r w:rsidRPr="00BE1811">
        <w:rPr>
          <w:rStyle w:val="FontStyle31"/>
          <w:rFonts w:ascii="Times New Roman" w:hAnsi="Times New Roman"/>
          <w:color w:val="000000" w:themeColor="text1"/>
          <w:sz w:val="22"/>
          <w:szCs w:val="22"/>
        </w:rPr>
        <w:t xml:space="preserve"> de AMPOC/OI POC sau </w:t>
      </w:r>
      <w:r w:rsidRPr="00BE1811">
        <w:rPr>
          <w:rStyle w:val="FontStyle31"/>
          <w:rFonts w:ascii="Times New Roman" w:hAnsi="Times New Roman"/>
          <w:sz w:val="22"/>
          <w:szCs w:val="22"/>
        </w:rPr>
        <w:t xml:space="preserve">de alte structuri cu </w:t>
      </w:r>
      <w:proofErr w:type="spellStart"/>
      <w:r w:rsidRPr="00BE1811">
        <w:rPr>
          <w:rStyle w:val="FontStyle31"/>
          <w:rFonts w:ascii="Times New Roman" w:hAnsi="Times New Roman"/>
          <w:sz w:val="22"/>
          <w:szCs w:val="22"/>
        </w:rPr>
        <w:t>competenţe</w:t>
      </w:r>
      <w:proofErr w:type="spellEnd"/>
      <w:r w:rsidRPr="00BE1811">
        <w:rPr>
          <w:rStyle w:val="FontStyle31"/>
          <w:rFonts w:ascii="Times New Roman" w:hAnsi="Times New Roman"/>
          <w:sz w:val="22"/>
          <w:szCs w:val="22"/>
        </w:rPr>
        <w:t xml:space="preserve"> în controlul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recuperarea debitelor aferente fondurilor europene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fondurilor publice </w:t>
      </w:r>
      <w:proofErr w:type="spellStart"/>
      <w:r w:rsidRPr="00BE1811">
        <w:rPr>
          <w:rStyle w:val="FontStyle31"/>
          <w:rFonts w:ascii="Times New Roman" w:hAnsi="Times New Roman"/>
          <w:sz w:val="22"/>
          <w:szCs w:val="22"/>
        </w:rPr>
        <w:t>naţionale</w:t>
      </w:r>
      <w:proofErr w:type="spellEnd"/>
      <w:r w:rsidRPr="00BE1811">
        <w:rPr>
          <w:rStyle w:val="FontStyle31"/>
          <w:rFonts w:ascii="Times New Roman" w:hAnsi="Times New Roman"/>
          <w:sz w:val="22"/>
          <w:szCs w:val="22"/>
        </w:rPr>
        <w:t xml:space="preserve"> aferente acestora, după caz.</w:t>
      </w:r>
    </w:p>
    <w:p w14:paraId="2B584C17"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îndosarierii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păstrării tuturor documentelor proiectului în original precum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copii ale documentelor partenerilor, dacă este cazul, inclusiv documentele contabile, privind </w:t>
      </w:r>
      <w:proofErr w:type="spellStart"/>
      <w:r w:rsidRPr="00BE1811">
        <w:rPr>
          <w:rStyle w:val="FontStyle31"/>
          <w:rFonts w:ascii="Times New Roman" w:hAnsi="Times New Roman"/>
          <w:sz w:val="22"/>
          <w:szCs w:val="22"/>
        </w:rPr>
        <w:t>activităţile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cheltuielile eligibile în vederea asigurării unei piste de audit adecvate, în conformitate cu </w:t>
      </w:r>
      <w:proofErr w:type="spellStart"/>
      <w:r w:rsidRPr="00BE1811">
        <w:rPr>
          <w:rStyle w:val="FontStyle31"/>
          <w:rFonts w:ascii="Times New Roman" w:hAnsi="Times New Roman"/>
          <w:sz w:val="22"/>
          <w:szCs w:val="22"/>
        </w:rPr>
        <w:t>legislaţia</w:t>
      </w:r>
      <w:proofErr w:type="spellEnd"/>
      <w:r w:rsidRPr="00BE1811">
        <w:rPr>
          <w:rStyle w:val="FontStyle31"/>
          <w:rFonts w:ascii="Times New Roman" w:hAnsi="Times New Roman"/>
          <w:sz w:val="22"/>
          <w:szCs w:val="22"/>
        </w:rPr>
        <w:t xml:space="preserve"> europeană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naţională</w:t>
      </w:r>
      <w:proofErr w:type="spellEnd"/>
      <w:r w:rsidRPr="00BE1811">
        <w:rPr>
          <w:rStyle w:val="FontStyle31"/>
          <w:rFonts w:ascii="Times New Roman" w:hAnsi="Times New Roman"/>
          <w:sz w:val="22"/>
          <w:szCs w:val="22"/>
        </w:rPr>
        <w:t xml:space="preserve">. Toate documentele vor fi păstrate până la închiderea oficială a Programului </w:t>
      </w:r>
      <w:proofErr w:type="spellStart"/>
      <w:r w:rsidRPr="00BE1811">
        <w:rPr>
          <w:rStyle w:val="FontStyle31"/>
          <w:rFonts w:ascii="Times New Roman" w:hAnsi="Times New Roman"/>
          <w:sz w:val="22"/>
          <w:szCs w:val="22"/>
        </w:rPr>
        <w:t>Operaţional</w:t>
      </w:r>
      <w:proofErr w:type="spellEnd"/>
      <w:r w:rsidRPr="00BE1811">
        <w:rPr>
          <w:rStyle w:val="FontStyle31"/>
          <w:rFonts w:ascii="Times New Roman" w:hAnsi="Times New Roman"/>
          <w:sz w:val="22"/>
          <w:szCs w:val="22"/>
        </w:rPr>
        <w:t xml:space="preserve"> Competitivitate sau până la expirarea perioadei de durabilitate a proiectului, oricare intervine ultima.</w:t>
      </w:r>
    </w:p>
    <w:p w14:paraId="756BD084" w14:textId="3A873F3F"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În cazul nerespectării prevederilor alin. (5)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(8), Beneficiarul este obligat să restituie suma aferentă cheltuielilor pentru care sunt documente lipsă, rambursată în cadrul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reprezentând </w:t>
      </w:r>
      <w:proofErr w:type="spellStart"/>
      <w:r w:rsidRPr="00BE1811">
        <w:rPr>
          <w:rStyle w:val="FontStyle31"/>
          <w:rFonts w:ascii="Times New Roman" w:hAnsi="Times New Roman"/>
          <w:sz w:val="22"/>
          <w:szCs w:val="22"/>
        </w:rPr>
        <w:t>asistenţa</w:t>
      </w:r>
      <w:proofErr w:type="spellEnd"/>
      <w:r w:rsidRPr="00BE1811">
        <w:rPr>
          <w:rStyle w:val="FontStyle31"/>
          <w:rFonts w:ascii="Times New Roman" w:hAnsi="Times New Roman"/>
          <w:sz w:val="22"/>
          <w:szCs w:val="22"/>
        </w:rPr>
        <w:t xml:space="preserve"> financiară nerambursabilă, iar în cazul nerespectării prevederilor alin. (6) Beneficiarul este obligat să restituie întreaga sumă rambursată aferentă proiectului, inclusiv dobânzile/penalizările aferente.</w:t>
      </w:r>
    </w:p>
    <w:p w14:paraId="442B40B4" w14:textId="200474FD" w:rsidR="00B958FF" w:rsidRPr="00BE1811" w:rsidRDefault="00DC36CB" w:rsidP="00BE1811">
      <w:pPr>
        <w:pStyle w:val="Style12"/>
        <w:widowControl/>
        <w:numPr>
          <w:ilvl w:val="0"/>
          <w:numId w:val="206"/>
        </w:numPr>
        <w:tabs>
          <w:tab w:val="left" w:pos="418"/>
        </w:tabs>
        <w:spacing w:before="7" w:after="120"/>
        <w:ind w:left="444" w:hanging="418"/>
        <w:rPr>
          <w:color w:val="000000" w:themeColor="text1"/>
          <w:sz w:val="22"/>
          <w:szCs w:val="22"/>
        </w:rPr>
      </w:pPr>
      <w:r w:rsidRPr="00BE1811">
        <w:rPr>
          <w:rStyle w:val="FontStyle31"/>
          <w:rFonts w:ascii="Times New Roman" w:hAnsi="Times New Roman"/>
          <w:sz w:val="22"/>
          <w:szCs w:val="22"/>
        </w:rPr>
        <w:t xml:space="preserve">  </w:t>
      </w:r>
      <w:r w:rsidR="00610BA4" w:rsidRPr="00BE1811">
        <w:rPr>
          <w:rStyle w:val="FontStyle31"/>
          <w:rFonts w:ascii="Times New Roman" w:hAnsi="Times New Roman"/>
          <w:sz w:val="22"/>
          <w:szCs w:val="22"/>
        </w:rPr>
        <w:t xml:space="preserve">Beneficiarul este obligat să adauge toate documentele </w:t>
      </w:r>
      <w:proofErr w:type="spellStart"/>
      <w:r w:rsidR="00610BA4" w:rsidRPr="00BE1811">
        <w:rPr>
          <w:rStyle w:val="FontStyle31"/>
          <w:rFonts w:ascii="Times New Roman" w:hAnsi="Times New Roman"/>
          <w:sz w:val="22"/>
          <w:szCs w:val="22"/>
        </w:rPr>
        <w:t>şi</w:t>
      </w:r>
      <w:proofErr w:type="spellEnd"/>
      <w:r w:rsidR="00610BA4" w:rsidRPr="00BE1811">
        <w:rPr>
          <w:rStyle w:val="FontStyle31"/>
          <w:rFonts w:ascii="Times New Roman" w:hAnsi="Times New Roman"/>
          <w:sz w:val="22"/>
          <w:szCs w:val="22"/>
        </w:rPr>
        <w:t xml:space="preserve"> să completeze datele pentru</w:t>
      </w:r>
      <w:r w:rsidR="00610BA4" w:rsidRPr="00BE1811">
        <w:rPr>
          <w:rStyle w:val="FontStyle31"/>
          <w:rFonts w:ascii="Times New Roman" w:hAnsi="Times New Roman"/>
          <w:sz w:val="22"/>
          <w:szCs w:val="22"/>
        </w:rPr>
        <w:br/>
        <w:t>care este răspunzător</w:t>
      </w:r>
      <w:r w:rsidR="00294983" w:rsidRPr="00BE1811">
        <w:rPr>
          <w:rStyle w:val="FontStyle31"/>
          <w:rFonts w:ascii="Times New Roman" w:hAnsi="Times New Roman"/>
          <w:sz w:val="22"/>
          <w:szCs w:val="22"/>
        </w:rPr>
        <w:t xml:space="preserve">, </w:t>
      </w:r>
      <w:r w:rsidR="00610BA4" w:rsidRPr="00BE1811">
        <w:rPr>
          <w:rStyle w:val="FontStyle31"/>
          <w:rFonts w:ascii="Times New Roman" w:hAnsi="Times New Roman"/>
          <w:sz w:val="22"/>
          <w:szCs w:val="22"/>
        </w:rPr>
        <w:t xml:space="preserve">actualizându-le corespunzător ori de câte ori este cazul, în </w:t>
      </w:r>
      <w:proofErr w:type="spellStart"/>
      <w:r w:rsidR="00610BA4" w:rsidRPr="00BE1811">
        <w:rPr>
          <w:rStyle w:val="FontStyle31"/>
          <w:rFonts w:ascii="Times New Roman" w:hAnsi="Times New Roman"/>
          <w:sz w:val="22"/>
          <w:szCs w:val="22"/>
        </w:rPr>
        <w:t>MySMIS</w:t>
      </w:r>
      <w:proofErr w:type="spellEnd"/>
      <w:r w:rsidR="00610BA4" w:rsidRPr="00BE1811">
        <w:rPr>
          <w:rStyle w:val="FontStyle31"/>
          <w:rFonts w:ascii="Times New Roman" w:hAnsi="Times New Roman"/>
          <w:sz w:val="22"/>
          <w:szCs w:val="22"/>
        </w:rPr>
        <w:t xml:space="preserve"> 2014.</w:t>
      </w:r>
      <w:r w:rsidR="00B958FF" w:rsidRPr="00BE1811">
        <w:rPr>
          <w:rStyle w:val="FontStyle31"/>
          <w:rFonts w:ascii="Times New Roman" w:hAnsi="Times New Roman"/>
          <w:sz w:val="22"/>
          <w:szCs w:val="22"/>
        </w:rPr>
        <w:t xml:space="preserve"> </w:t>
      </w:r>
    </w:p>
    <w:p w14:paraId="4A5E10D5" w14:textId="77777777" w:rsidR="00610BA4" w:rsidRPr="00BE1811" w:rsidRDefault="00610BA4" w:rsidP="00D4578F">
      <w:pPr>
        <w:pStyle w:val="Style12"/>
        <w:widowControl/>
        <w:tabs>
          <w:tab w:val="left" w:pos="418"/>
        </w:tabs>
        <w:spacing w:before="7" w:after="240"/>
        <w:ind w:left="418" w:firstLine="0"/>
        <w:rPr>
          <w:rStyle w:val="FontStyle31"/>
          <w:rFonts w:ascii="Times New Roman" w:hAnsi="Times New Roman"/>
          <w:sz w:val="22"/>
          <w:szCs w:val="22"/>
        </w:rPr>
      </w:pPr>
    </w:p>
    <w:p w14:paraId="15B8943F"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este obligat să plătească sumele necesare asigurării </w:t>
      </w:r>
      <w:proofErr w:type="spellStart"/>
      <w:r w:rsidRPr="00BE1811">
        <w:rPr>
          <w:rStyle w:val="FontStyle31"/>
          <w:rFonts w:ascii="Times New Roman" w:hAnsi="Times New Roman"/>
          <w:sz w:val="22"/>
          <w:szCs w:val="22"/>
        </w:rPr>
        <w:t>cofinanţării</w:t>
      </w:r>
      <w:proofErr w:type="spellEnd"/>
      <w:r w:rsidRPr="00BE1811">
        <w:rPr>
          <w:rStyle w:val="FontStyle31"/>
          <w:rFonts w:ascii="Times New Roman" w:hAnsi="Times New Roman"/>
          <w:sz w:val="22"/>
          <w:szCs w:val="22"/>
        </w:rPr>
        <w:t xml:space="preserve"> eligibile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a </w:t>
      </w:r>
      <w:proofErr w:type="spellStart"/>
      <w:r w:rsidRPr="00BE1811">
        <w:rPr>
          <w:rStyle w:val="FontStyle31"/>
          <w:rFonts w:ascii="Times New Roman" w:hAnsi="Times New Roman"/>
          <w:sz w:val="22"/>
          <w:szCs w:val="22"/>
        </w:rPr>
        <w:t>finanţării</w:t>
      </w:r>
      <w:proofErr w:type="spellEnd"/>
      <w:r w:rsidRPr="00BE1811">
        <w:rPr>
          <w:rStyle w:val="FontStyle31"/>
          <w:rFonts w:ascii="Times New Roman" w:hAnsi="Times New Roman"/>
          <w:sz w:val="22"/>
          <w:szCs w:val="22"/>
        </w:rPr>
        <w:t xml:space="preserve"> cheltuielilor neeligibile în vederea implementării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ce îi revin conform articolului 3.</w:t>
      </w:r>
    </w:p>
    <w:p w14:paraId="651BF8B2"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trebuie să </w:t>
      </w:r>
      <w:proofErr w:type="spellStart"/>
      <w:r w:rsidRPr="00BE1811">
        <w:rPr>
          <w:rStyle w:val="FontStyle31"/>
          <w:rFonts w:ascii="Times New Roman" w:hAnsi="Times New Roman"/>
          <w:sz w:val="22"/>
          <w:szCs w:val="22"/>
        </w:rPr>
        <w:t>ţină</w:t>
      </w:r>
      <w:proofErr w:type="spellEnd"/>
      <w:r w:rsidRPr="00BE1811">
        <w:rPr>
          <w:rStyle w:val="FontStyle31"/>
          <w:rFonts w:ascii="Times New Roman" w:hAnsi="Times New Roman"/>
          <w:sz w:val="22"/>
          <w:szCs w:val="22"/>
        </w:rPr>
        <w:t xml:space="preserve"> o </w:t>
      </w:r>
      <w:proofErr w:type="spellStart"/>
      <w:r w:rsidRPr="00BE1811">
        <w:rPr>
          <w:rStyle w:val="FontStyle31"/>
          <w:rFonts w:ascii="Times New Roman" w:hAnsi="Times New Roman"/>
          <w:sz w:val="22"/>
          <w:szCs w:val="22"/>
        </w:rPr>
        <w:t>evidenţă</w:t>
      </w:r>
      <w:proofErr w:type="spellEnd"/>
      <w:r w:rsidRPr="00BE1811">
        <w:rPr>
          <w:rStyle w:val="FontStyle31"/>
          <w:rFonts w:ascii="Times New Roman" w:hAnsi="Times New Roman"/>
          <w:sz w:val="22"/>
          <w:szCs w:val="22"/>
        </w:rPr>
        <w:t xml:space="preserve"> contabilă analitică a proiectului, utilizând conturi analitice distincte pentru reflectarea tuturor </w:t>
      </w:r>
      <w:proofErr w:type="spellStart"/>
      <w:r w:rsidRPr="00BE1811">
        <w:rPr>
          <w:rStyle w:val="FontStyle31"/>
          <w:rFonts w:ascii="Times New Roman" w:hAnsi="Times New Roman"/>
          <w:sz w:val="22"/>
          <w:szCs w:val="22"/>
        </w:rPr>
        <w:t>operaţiunilor</w:t>
      </w:r>
      <w:proofErr w:type="spellEnd"/>
      <w:r w:rsidRPr="00BE1811">
        <w:rPr>
          <w:rStyle w:val="FontStyle31"/>
          <w:rFonts w:ascii="Times New Roman" w:hAnsi="Times New Roman"/>
          <w:sz w:val="22"/>
          <w:szCs w:val="22"/>
        </w:rPr>
        <w:t xml:space="preserve"> referitoare la implementarea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în conformitate cu </w:t>
      </w:r>
      <w:proofErr w:type="spellStart"/>
      <w:r w:rsidRPr="00BE1811">
        <w:rPr>
          <w:rStyle w:val="FontStyle31"/>
          <w:rFonts w:ascii="Times New Roman" w:hAnsi="Times New Roman"/>
          <w:sz w:val="22"/>
          <w:szCs w:val="22"/>
        </w:rPr>
        <w:t>dispoziţiile</w:t>
      </w:r>
      <w:proofErr w:type="spellEnd"/>
      <w:r w:rsidRPr="00BE1811">
        <w:rPr>
          <w:rStyle w:val="FontStyle31"/>
          <w:rFonts w:ascii="Times New Roman" w:hAnsi="Times New Roman"/>
          <w:sz w:val="22"/>
          <w:szCs w:val="22"/>
        </w:rPr>
        <w:t xml:space="preserve"> legale.</w:t>
      </w:r>
    </w:p>
    <w:p w14:paraId="7D20AD43"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În </w:t>
      </w:r>
      <w:proofErr w:type="spellStart"/>
      <w:r w:rsidRPr="00BE1811">
        <w:rPr>
          <w:rStyle w:val="FontStyle31"/>
          <w:rFonts w:ascii="Times New Roman" w:hAnsi="Times New Roman"/>
          <w:sz w:val="22"/>
          <w:szCs w:val="22"/>
        </w:rPr>
        <w:t>situaţia</w:t>
      </w:r>
      <w:proofErr w:type="spellEnd"/>
      <w:r w:rsidRPr="00BE1811">
        <w:rPr>
          <w:rStyle w:val="FontStyle31"/>
          <w:rFonts w:ascii="Times New Roman" w:hAnsi="Times New Roman"/>
          <w:sz w:val="22"/>
          <w:szCs w:val="22"/>
        </w:rPr>
        <w:t xml:space="preserve"> în care implementarea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presupune </w:t>
      </w:r>
      <w:proofErr w:type="spellStart"/>
      <w:r w:rsidRPr="00BE1811">
        <w:rPr>
          <w:rStyle w:val="FontStyle31"/>
          <w:rFonts w:ascii="Times New Roman" w:hAnsi="Times New Roman"/>
          <w:sz w:val="22"/>
          <w:szCs w:val="22"/>
        </w:rPr>
        <w:t>achiziţionarea</w:t>
      </w:r>
      <w:proofErr w:type="spellEnd"/>
      <w:r w:rsidRPr="00BE1811">
        <w:rPr>
          <w:rStyle w:val="FontStyle31"/>
          <w:rFonts w:ascii="Times New Roman" w:hAnsi="Times New Roman"/>
          <w:sz w:val="22"/>
          <w:szCs w:val="22"/>
        </w:rPr>
        <w:t xml:space="preserve"> de produse, servicii ori lucrări, Beneficiarul 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respecta prevederile </w:t>
      </w:r>
      <w:proofErr w:type="spellStart"/>
      <w:r w:rsidRPr="00BE1811">
        <w:rPr>
          <w:rStyle w:val="FontStyle31"/>
          <w:rFonts w:ascii="Times New Roman" w:hAnsi="Times New Roman"/>
          <w:sz w:val="22"/>
          <w:szCs w:val="22"/>
        </w:rPr>
        <w:t>legislaţiei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naţionale</w:t>
      </w:r>
      <w:proofErr w:type="spellEnd"/>
      <w:r w:rsidRPr="00BE1811">
        <w:rPr>
          <w:rStyle w:val="FontStyle31"/>
          <w:rFonts w:ascii="Times New Roman" w:hAnsi="Times New Roman"/>
          <w:sz w:val="22"/>
          <w:szCs w:val="22"/>
        </w:rPr>
        <w:t xml:space="preserve"> în vigoare în domeniul </w:t>
      </w:r>
      <w:proofErr w:type="spellStart"/>
      <w:r w:rsidRPr="00BE1811">
        <w:rPr>
          <w:rStyle w:val="FontStyle31"/>
          <w:rFonts w:ascii="Times New Roman" w:hAnsi="Times New Roman"/>
          <w:sz w:val="22"/>
          <w:szCs w:val="22"/>
        </w:rPr>
        <w:t>achiziţiilor</w:t>
      </w:r>
      <w:proofErr w:type="spellEnd"/>
      <w:r w:rsidRPr="00BE1811">
        <w:rPr>
          <w:rStyle w:val="FontStyle31"/>
          <w:rFonts w:ascii="Times New Roman" w:hAnsi="Times New Roman"/>
          <w:sz w:val="22"/>
          <w:szCs w:val="22"/>
        </w:rPr>
        <w:t xml:space="preserve"> publice sau ale </w:t>
      </w:r>
      <w:proofErr w:type="spellStart"/>
      <w:r w:rsidRPr="00BE1811">
        <w:rPr>
          <w:rStyle w:val="FontStyle31"/>
          <w:rFonts w:ascii="Times New Roman" w:hAnsi="Times New Roman"/>
          <w:sz w:val="22"/>
          <w:szCs w:val="22"/>
        </w:rPr>
        <w:t>dispoziţiilor</w:t>
      </w:r>
      <w:proofErr w:type="spellEnd"/>
      <w:r w:rsidRPr="00BE1811">
        <w:rPr>
          <w:rStyle w:val="FontStyle31"/>
          <w:rFonts w:ascii="Times New Roman" w:hAnsi="Times New Roman"/>
          <w:sz w:val="22"/>
          <w:szCs w:val="22"/>
        </w:rPr>
        <w:t xml:space="preserve"> legale privind </w:t>
      </w:r>
      <w:proofErr w:type="spellStart"/>
      <w:r w:rsidRPr="00BE1811">
        <w:rPr>
          <w:rStyle w:val="FontStyle31"/>
          <w:rFonts w:ascii="Times New Roman" w:hAnsi="Times New Roman"/>
          <w:sz w:val="22"/>
          <w:szCs w:val="22"/>
        </w:rPr>
        <w:t>achiziţiile</w:t>
      </w:r>
      <w:proofErr w:type="spellEnd"/>
      <w:r w:rsidRPr="00BE1811">
        <w:rPr>
          <w:rStyle w:val="FontStyle31"/>
          <w:rFonts w:ascii="Times New Roman" w:hAnsi="Times New Roman"/>
          <w:sz w:val="22"/>
          <w:szCs w:val="22"/>
        </w:rPr>
        <w:t xml:space="preserve"> efectuate de beneficiarii </w:t>
      </w:r>
      <w:proofErr w:type="spellStart"/>
      <w:r w:rsidRPr="00BE1811">
        <w:rPr>
          <w:rStyle w:val="FontStyle31"/>
          <w:rFonts w:ascii="Times New Roman" w:hAnsi="Times New Roman"/>
          <w:sz w:val="22"/>
          <w:szCs w:val="22"/>
        </w:rPr>
        <w:t>privaţi</w:t>
      </w:r>
      <w:proofErr w:type="spellEnd"/>
      <w:r w:rsidRPr="00BE1811">
        <w:rPr>
          <w:rStyle w:val="FontStyle31"/>
          <w:rFonts w:ascii="Times New Roman" w:hAnsi="Times New Roman"/>
          <w:sz w:val="22"/>
          <w:szCs w:val="22"/>
        </w:rPr>
        <w:t xml:space="preserve">, în cazul în care </w:t>
      </w:r>
      <w:r w:rsidRPr="00BE1811">
        <w:rPr>
          <w:rStyle w:val="FontStyle31"/>
          <w:rFonts w:ascii="Times New Roman" w:hAnsi="Times New Roman"/>
          <w:sz w:val="22"/>
          <w:szCs w:val="22"/>
        </w:rPr>
        <w:lastRenderedPageBreak/>
        <w:t xml:space="preserve">Beneficiarul nu reprezintă autoritate contractantă, în sensul </w:t>
      </w:r>
      <w:proofErr w:type="spellStart"/>
      <w:r w:rsidRPr="00BE1811">
        <w:rPr>
          <w:rStyle w:val="FontStyle31"/>
          <w:rFonts w:ascii="Times New Roman" w:hAnsi="Times New Roman"/>
          <w:sz w:val="22"/>
          <w:szCs w:val="22"/>
        </w:rPr>
        <w:t>legislaţiei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naţionale</w:t>
      </w:r>
      <w:proofErr w:type="spellEnd"/>
      <w:r w:rsidRPr="00BE1811">
        <w:rPr>
          <w:rStyle w:val="FontStyle31"/>
          <w:rFonts w:ascii="Times New Roman" w:hAnsi="Times New Roman"/>
          <w:sz w:val="22"/>
          <w:szCs w:val="22"/>
        </w:rPr>
        <w:t xml:space="preserve"> privind atribuirea contractelor de </w:t>
      </w:r>
      <w:proofErr w:type="spellStart"/>
      <w:r w:rsidRPr="00BE1811">
        <w:rPr>
          <w:rStyle w:val="FontStyle31"/>
          <w:rFonts w:ascii="Times New Roman" w:hAnsi="Times New Roman"/>
          <w:sz w:val="22"/>
          <w:szCs w:val="22"/>
        </w:rPr>
        <w:t>achiziţii</w:t>
      </w:r>
      <w:proofErr w:type="spellEnd"/>
      <w:r w:rsidRPr="00BE1811">
        <w:rPr>
          <w:rStyle w:val="FontStyle31"/>
          <w:rFonts w:ascii="Times New Roman" w:hAnsi="Times New Roman"/>
          <w:sz w:val="22"/>
          <w:szCs w:val="22"/>
        </w:rPr>
        <w:t xml:space="preserve"> publice. </w:t>
      </w:r>
    </w:p>
    <w:p w14:paraId="69A3D30E"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color w:val="000000" w:themeColor="text1"/>
          <w:sz w:val="22"/>
          <w:szCs w:val="22"/>
        </w:rPr>
      </w:pPr>
      <w:r w:rsidRPr="00BE1811">
        <w:rPr>
          <w:rStyle w:val="FontStyle31"/>
          <w:rFonts w:ascii="Times New Roman" w:hAnsi="Times New Roman"/>
          <w:sz w:val="22"/>
          <w:szCs w:val="22"/>
        </w:rPr>
        <w:t xml:space="preserve">Beneficiarul 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întocmirii Rapoartelor de Progres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a Cererilor de Rambursare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după caz, a Cererilor de Plată,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de a pune la </w:t>
      </w:r>
      <w:proofErr w:type="spellStart"/>
      <w:r w:rsidRPr="00BE1811">
        <w:rPr>
          <w:rStyle w:val="FontStyle31"/>
          <w:rFonts w:ascii="Times New Roman" w:hAnsi="Times New Roman"/>
          <w:sz w:val="22"/>
          <w:szCs w:val="22"/>
        </w:rPr>
        <w:t>dispoziţia</w:t>
      </w:r>
      <w:proofErr w:type="spellEnd"/>
      <w:r w:rsidRPr="00BE1811">
        <w:rPr>
          <w:rStyle w:val="FontStyle31"/>
          <w:rFonts w:ascii="Times New Roman" w:hAnsi="Times New Roman"/>
          <w:sz w:val="22"/>
          <w:szCs w:val="22"/>
        </w:rPr>
        <w:t xml:space="preserve"> </w:t>
      </w:r>
      <w:r w:rsidRPr="00BE1811">
        <w:rPr>
          <w:rStyle w:val="FontStyle31"/>
          <w:rFonts w:ascii="Times New Roman" w:hAnsi="Times New Roman"/>
          <w:color w:val="000000" w:themeColor="text1"/>
          <w:sz w:val="22"/>
          <w:szCs w:val="22"/>
        </w:rPr>
        <w:t xml:space="preserve">OI POC documentele justificative ce </w:t>
      </w:r>
      <w:proofErr w:type="spellStart"/>
      <w:r w:rsidRPr="00BE1811">
        <w:rPr>
          <w:rStyle w:val="FontStyle31"/>
          <w:rFonts w:ascii="Times New Roman" w:hAnsi="Times New Roman"/>
          <w:color w:val="000000" w:themeColor="text1"/>
          <w:sz w:val="22"/>
          <w:szCs w:val="22"/>
        </w:rPr>
        <w:t>însoţesc</w:t>
      </w:r>
      <w:proofErr w:type="spellEnd"/>
      <w:r w:rsidRPr="00BE1811">
        <w:rPr>
          <w:rStyle w:val="FontStyle31"/>
          <w:rFonts w:ascii="Times New Roman" w:hAnsi="Times New Roman"/>
          <w:color w:val="000000" w:themeColor="text1"/>
          <w:sz w:val="22"/>
          <w:szCs w:val="22"/>
        </w:rPr>
        <w:t xml:space="preserve"> Cererea de Rambursare/Plată, spre a fi verificate de către </w:t>
      </w:r>
      <w:r w:rsidRPr="00BE1811">
        <w:rPr>
          <w:color w:val="000000" w:themeColor="text1"/>
          <w:sz w:val="22"/>
          <w:szCs w:val="22"/>
        </w:rPr>
        <w:t xml:space="preserve">OI POC </w:t>
      </w:r>
      <w:r w:rsidRPr="00BE1811">
        <w:rPr>
          <w:rStyle w:val="FontStyle31"/>
          <w:rFonts w:ascii="Times New Roman" w:hAnsi="Times New Roman"/>
          <w:color w:val="000000" w:themeColor="text1"/>
          <w:sz w:val="22"/>
          <w:szCs w:val="22"/>
        </w:rPr>
        <w:t>în vederea efectuării rambursării/</w:t>
      </w:r>
      <w:proofErr w:type="spellStart"/>
      <w:r w:rsidRPr="00BE1811">
        <w:rPr>
          <w:rStyle w:val="FontStyle31"/>
          <w:rFonts w:ascii="Times New Roman" w:hAnsi="Times New Roman"/>
          <w:color w:val="000000" w:themeColor="text1"/>
          <w:sz w:val="22"/>
          <w:szCs w:val="22"/>
        </w:rPr>
        <w:t>plăţii</w:t>
      </w:r>
      <w:proofErr w:type="spellEnd"/>
      <w:r w:rsidRPr="00BE1811">
        <w:rPr>
          <w:rStyle w:val="FontStyle31"/>
          <w:rFonts w:ascii="Times New Roman" w:hAnsi="Times New Roman"/>
          <w:color w:val="000000" w:themeColor="text1"/>
          <w:sz w:val="22"/>
          <w:szCs w:val="22"/>
        </w:rPr>
        <w:t xml:space="preserve"> de către AMPOC.</w:t>
      </w:r>
    </w:p>
    <w:p w14:paraId="4CE4B9B2"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Beneficiarul, pentru asigurarea </w:t>
      </w:r>
      <w:proofErr w:type="spellStart"/>
      <w:r w:rsidRPr="00BE1811">
        <w:rPr>
          <w:rStyle w:val="FontStyle31"/>
          <w:rFonts w:ascii="Times New Roman" w:hAnsi="Times New Roman"/>
          <w:color w:val="000000" w:themeColor="text1"/>
          <w:sz w:val="22"/>
          <w:szCs w:val="22"/>
        </w:rPr>
        <w:t>finanţării</w:t>
      </w:r>
      <w:proofErr w:type="spellEnd"/>
      <w:r w:rsidRPr="00BE1811">
        <w:rPr>
          <w:rStyle w:val="FontStyle31"/>
          <w:rFonts w:ascii="Times New Roman" w:hAnsi="Times New Roman"/>
          <w:color w:val="000000" w:themeColor="text1"/>
          <w:sz w:val="22"/>
          <w:szCs w:val="22"/>
        </w:rPr>
        <w:t xml:space="preserve"> cheltuielilor necesare implementării proiectului, precum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pentru asigurarea </w:t>
      </w:r>
      <w:proofErr w:type="spellStart"/>
      <w:r w:rsidRPr="00BE1811">
        <w:rPr>
          <w:rStyle w:val="FontStyle31"/>
          <w:rFonts w:ascii="Times New Roman" w:hAnsi="Times New Roman"/>
          <w:color w:val="000000" w:themeColor="text1"/>
          <w:sz w:val="22"/>
          <w:szCs w:val="22"/>
        </w:rPr>
        <w:t>durabilităţii</w:t>
      </w:r>
      <w:proofErr w:type="spellEnd"/>
      <w:r w:rsidRPr="00BE1811">
        <w:rPr>
          <w:rStyle w:val="FontStyle31"/>
          <w:rFonts w:ascii="Times New Roman" w:hAnsi="Times New Roman"/>
          <w:color w:val="000000" w:themeColor="text1"/>
          <w:sz w:val="22"/>
          <w:szCs w:val="22"/>
        </w:rPr>
        <w:t xml:space="preserve">, poate constitui </w:t>
      </w:r>
      <w:proofErr w:type="spellStart"/>
      <w:r w:rsidRPr="00BE1811">
        <w:rPr>
          <w:rStyle w:val="FontStyle31"/>
          <w:rFonts w:ascii="Times New Roman" w:hAnsi="Times New Roman"/>
          <w:color w:val="000000" w:themeColor="text1"/>
          <w:sz w:val="22"/>
          <w:szCs w:val="22"/>
        </w:rPr>
        <w:t>garanţii</w:t>
      </w:r>
      <w:proofErr w:type="spellEnd"/>
      <w:r w:rsidRPr="00BE1811">
        <w:rPr>
          <w:rStyle w:val="FontStyle31"/>
          <w:rFonts w:ascii="Times New Roman" w:hAnsi="Times New Roman"/>
          <w:color w:val="000000" w:themeColor="text1"/>
          <w:sz w:val="22"/>
          <w:szCs w:val="22"/>
        </w:rPr>
        <w:t xml:space="preserve">, în favoarea unei </w:t>
      </w:r>
      <w:proofErr w:type="spellStart"/>
      <w:r w:rsidRPr="00BE1811">
        <w:rPr>
          <w:rStyle w:val="FontStyle31"/>
          <w:rFonts w:ascii="Times New Roman" w:hAnsi="Times New Roman"/>
          <w:color w:val="000000" w:themeColor="text1"/>
          <w:sz w:val="22"/>
          <w:szCs w:val="22"/>
        </w:rPr>
        <w:t>instituţii</w:t>
      </w:r>
      <w:proofErr w:type="spellEnd"/>
      <w:r w:rsidRPr="00BE1811">
        <w:rPr>
          <w:rStyle w:val="FontStyle31"/>
          <w:rFonts w:ascii="Times New Roman" w:hAnsi="Times New Roman"/>
          <w:color w:val="000000" w:themeColor="text1"/>
          <w:sz w:val="22"/>
          <w:szCs w:val="22"/>
        </w:rPr>
        <w:t xml:space="preserve"> de credit, sub forma instituirii unei ipoteci asupra activelor fixe care fac obiectul Contractului de </w:t>
      </w:r>
      <w:proofErr w:type="spellStart"/>
      <w:r w:rsidRPr="00BE1811">
        <w:rPr>
          <w:rStyle w:val="FontStyle31"/>
          <w:rFonts w:ascii="Times New Roman" w:hAnsi="Times New Roman"/>
          <w:color w:val="000000" w:themeColor="text1"/>
          <w:sz w:val="22"/>
          <w:szCs w:val="22"/>
        </w:rPr>
        <w:t>Finanţare</w:t>
      </w:r>
      <w:proofErr w:type="spellEnd"/>
      <w:r w:rsidRPr="00BE1811">
        <w:rPr>
          <w:rStyle w:val="FontStyle31"/>
          <w:rFonts w:ascii="Times New Roman" w:hAnsi="Times New Roman"/>
          <w:color w:val="000000" w:themeColor="text1"/>
          <w:sz w:val="22"/>
          <w:szCs w:val="22"/>
        </w:rPr>
        <w:t xml:space="preserve">, în </w:t>
      </w:r>
      <w:proofErr w:type="spellStart"/>
      <w:r w:rsidRPr="00BE1811">
        <w:rPr>
          <w:rStyle w:val="FontStyle31"/>
          <w:rFonts w:ascii="Times New Roman" w:hAnsi="Times New Roman"/>
          <w:color w:val="000000" w:themeColor="text1"/>
          <w:sz w:val="22"/>
          <w:szCs w:val="22"/>
        </w:rPr>
        <w:t>condiţiile</w:t>
      </w:r>
      <w:proofErr w:type="spellEnd"/>
      <w:r w:rsidRPr="00BE1811">
        <w:rPr>
          <w:rStyle w:val="FontStyle31"/>
          <w:rFonts w:ascii="Times New Roman" w:hAnsi="Times New Roman"/>
          <w:color w:val="000000" w:themeColor="text1"/>
          <w:sz w:val="22"/>
          <w:szCs w:val="22"/>
        </w:rPr>
        <w:t xml:space="preserve"> legii. Beneficiarul este obligat să transmită AMPOC și OI POC, </w:t>
      </w:r>
      <w:r w:rsidRPr="00BE1811">
        <w:rPr>
          <w:rStyle w:val="FontStyle31"/>
          <w:rFonts w:ascii="Times New Roman" w:hAnsi="Times New Roman"/>
          <w:sz w:val="22"/>
          <w:szCs w:val="22"/>
        </w:rPr>
        <w:t xml:space="preserve">o copie a Contractului de Credit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Ipotecă în termen de maximum 10 zile lucrătoare de la semnarea acestuia; în cazul imobilelor, aceasta va fi </w:t>
      </w:r>
      <w:proofErr w:type="spellStart"/>
      <w:r w:rsidRPr="00BE1811">
        <w:rPr>
          <w:rStyle w:val="FontStyle31"/>
          <w:rFonts w:ascii="Times New Roman" w:hAnsi="Times New Roman"/>
          <w:sz w:val="22"/>
          <w:szCs w:val="22"/>
        </w:rPr>
        <w:t>însoţită</w:t>
      </w:r>
      <w:proofErr w:type="spellEnd"/>
      <w:r w:rsidRPr="00BE1811">
        <w:rPr>
          <w:rStyle w:val="FontStyle31"/>
          <w:rFonts w:ascii="Times New Roman" w:hAnsi="Times New Roman"/>
          <w:sz w:val="22"/>
          <w:szCs w:val="22"/>
        </w:rPr>
        <w:t xml:space="preserve"> de raportul de evaluare a imobilului </w:t>
      </w:r>
      <w:proofErr w:type="spellStart"/>
      <w:r w:rsidRPr="00BE1811">
        <w:rPr>
          <w:rStyle w:val="FontStyle31"/>
          <w:rFonts w:ascii="Times New Roman" w:hAnsi="Times New Roman"/>
          <w:sz w:val="22"/>
          <w:szCs w:val="22"/>
        </w:rPr>
        <w:t>finanţat</w:t>
      </w:r>
      <w:proofErr w:type="spellEnd"/>
      <w:r w:rsidRPr="00BE1811">
        <w:rPr>
          <w:rStyle w:val="FontStyle31"/>
          <w:rFonts w:ascii="Times New Roman" w:hAnsi="Times New Roman"/>
          <w:sz w:val="22"/>
          <w:szCs w:val="22"/>
        </w:rPr>
        <w:t xml:space="preserve"> în cadrul prezentului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realizat de către un evaluator bancar sau independent.</w:t>
      </w:r>
    </w:p>
    <w:p w14:paraId="7DB4B3EF"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este obligat să respecte prevederile cuprinse în Anexa 2 - Cererea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referitoare la asigurarea </w:t>
      </w:r>
      <w:proofErr w:type="spellStart"/>
      <w:r w:rsidRPr="00BE1811">
        <w:rPr>
          <w:rStyle w:val="FontStyle31"/>
          <w:rFonts w:ascii="Times New Roman" w:hAnsi="Times New Roman"/>
          <w:sz w:val="22"/>
          <w:szCs w:val="22"/>
        </w:rPr>
        <w:t>conformităţii</w:t>
      </w:r>
      <w:proofErr w:type="spellEnd"/>
      <w:r w:rsidRPr="00BE1811">
        <w:rPr>
          <w:rStyle w:val="FontStyle31"/>
          <w:rFonts w:ascii="Times New Roman" w:hAnsi="Times New Roman"/>
          <w:sz w:val="22"/>
          <w:szCs w:val="22"/>
        </w:rPr>
        <w:t xml:space="preserve"> cu politicile Uniunii Europene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naţionale</w:t>
      </w:r>
      <w:proofErr w:type="spellEnd"/>
      <w:r w:rsidRPr="00BE1811">
        <w:rPr>
          <w:rStyle w:val="FontStyle31"/>
          <w:rFonts w:ascii="Times New Roman" w:hAnsi="Times New Roman"/>
          <w:sz w:val="22"/>
          <w:szCs w:val="22"/>
        </w:rPr>
        <w:t xml:space="preserve">, privind </w:t>
      </w:r>
      <w:proofErr w:type="spellStart"/>
      <w:r w:rsidRPr="00BE1811">
        <w:rPr>
          <w:rStyle w:val="FontStyle31"/>
          <w:rFonts w:ascii="Times New Roman" w:hAnsi="Times New Roman"/>
          <w:sz w:val="22"/>
          <w:szCs w:val="22"/>
        </w:rPr>
        <w:t>achiziţiile</w:t>
      </w:r>
      <w:proofErr w:type="spellEnd"/>
      <w:r w:rsidRPr="00BE1811">
        <w:rPr>
          <w:rStyle w:val="FontStyle31"/>
          <w:rFonts w:ascii="Times New Roman" w:hAnsi="Times New Roman"/>
          <w:sz w:val="22"/>
          <w:szCs w:val="22"/>
        </w:rPr>
        <w:t xml:space="preserve"> publice, ajutorul de stat, egalitatea de </w:t>
      </w:r>
      <w:proofErr w:type="spellStart"/>
      <w:r w:rsidRPr="00BE1811">
        <w:rPr>
          <w:rStyle w:val="FontStyle31"/>
          <w:rFonts w:ascii="Times New Roman" w:hAnsi="Times New Roman"/>
          <w:sz w:val="22"/>
          <w:szCs w:val="22"/>
        </w:rPr>
        <w:t>şanse</w:t>
      </w:r>
      <w:proofErr w:type="spellEnd"/>
      <w:r w:rsidRPr="00BE1811">
        <w:rPr>
          <w:rStyle w:val="FontStyle31"/>
          <w:rFonts w:ascii="Times New Roman" w:hAnsi="Times New Roman"/>
          <w:sz w:val="22"/>
          <w:szCs w:val="22"/>
        </w:rPr>
        <w:t xml:space="preserve">, dezvoltarea durabilă, informarea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publicitatea.</w:t>
      </w:r>
    </w:p>
    <w:p w14:paraId="1867C29A"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este obligat să includă în bugetul propriu sumele necesare </w:t>
      </w:r>
      <w:proofErr w:type="spellStart"/>
      <w:r w:rsidRPr="00BE1811">
        <w:rPr>
          <w:rStyle w:val="FontStyle31"/>
          <w:rFonts w:ascii="Times New Roman" w:hAnsi="Times New Roman"/>
          <w:sz w:val="22"/>
          <w:szCs w:val="22"/>
        </w:rPr>
        <w:t>finanţării</w:t>
      </w:r>
      <w:proofErr w:type="spellEnd"/>
      <w:r w:rsidRPr="00BE1811">
        <w:rPr>
          <w:rStyle w:val="FontStyle31"/>
          <w:rFonts w:ascii="Times New Roman" w:hAnsi="Times New Roman"/>
          <w:sz w:val="22"/>
          <w:szCs w:val="22"/>
        </w:rPr>
        <w:t xml:space="preserve">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inclusiv asigurarea </w:t>
      </w:r>
      <w:proofErr w:type="spellStart"/>
      <w:r w:rsidRPr="00BE1811">
        <w:rPr>
          <w:rStyle w:val="FontStyle31"/>
          <w:rFonts w:ascii="Times New Roman" w:hAnsi="Times New Roman"/>
          <w:sz w:val="22"/>
          <w:szCs w:val="22"/>
        </w:rPr>
        <w:t>co-finanţării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a </w:t>
      </w:r>
      <w:proofErr w:type="spellStart"/>
      <w:r w:rsidRPr="00BE1811">
        <w:rPr>
          <w:rStyle w:val="FontStyle31"/>
          <w:rFonts w:ascii="Times New Roman" w:hAnsi="Times New Roman"/>
          <w:sz w:val="22"/>
          <w:szCs w:val="22"/>
        </w:rPr>
        <w:t>finanţării</w:t>
      </w:r>
      <w:proofErr w:type="spellEnd"/>
      <w:r w:rsidRPr="00BE1811">
        <w:rPr>
          <w:rStyle w:val="FontStyle31"/>
          <w:rFonts w:ascii="Times New Roman" w:hAnsi="Times New Roman"/>
          <w:sz w:val="22"/>
          <w:szCs w:val="22"/>
        </w:rPr>
        <w:t xml:space="preserve"> cheltuielilor neeligibile în vederea implementării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w:t>
      </w:r>
    </w:p>
    <w:p w14:paraId="5FA13B46"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w:t>
      </w:r>
      <w:proofErr w:type="spellStart"/>
      <w:r w:rsidRPr="00BE1811">
        <w:rPr>
          <w:rStyle w:val="FontStyle31"/>
          <w:rFonts w:ascii="Times New Roman" w:hAnsi="Times New Roman"/>
          <w:sz w:val="22"/>
          <w:szCs w:val="22"/>
        </w:rPr>
        <w:t>îşi</w:t>
      </w:r>
      <w:proofErr w:type="spellEnd"/>
      <w:r w:rsidRPr="00BE1811">
        <w:rPr>
          <w:rStyle w:val="FontStyle31"/>
          <w:rFonts w:ascii="Times New Roman" w:hAnsi="Times New Roman"/>
          <w:sz w:val="22"/>
          <w:szCs w:val="22"/>
        </w:rPr>
        <w:t xml:space="preserve"> asumă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furniza AMPOC</w:t>
      </w:r>
      <w:r w:rsidRPr="00BE1811">
        <w:rPr>
          <w:rStyle w:val="FontStyle31"/>
          <w:rFonts w:ascii="Times New Roman" w:hAnsi="Times New Roman"/>
          <w:color w:val="000000" w:themeColor="text1"/>
          <w:sz w:val="22"/>
          <w:szCs w:val="22"/>
        </w:rPr>
        <w:t xml:space="preserve">, OI POC, </w:t>
      </w:r>
      <w:r w:rsidRPr="00BE1811">
        <w:rPr>
          <w:rStyle w:val="FontStyle31"/>
          <w:rFonts w:ascii="Times New Roman" w:hAnsi="Times New Roman"/>
          <w:sz w:val="22"/>
          <w:szCs w:val="22"/>
        </w:rPr>
        <w:t xml:space="preserve">Comisiei Europene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w:t>
      </w:r>
      <w:proofErr w:type="spellStart"/>
      <w:r w:rsidRPr="00BE1811">
        <w:rPr>
          <w:rStyle w:val="FontStyle31"/>
          <w:rFonts w:ascii="Times New Roman" w:hAnsi="Times New Roman"/>
          <w:sz w:val="22"/>
          <w:szCs w:val="22"/>
        </w:rPr>
        <w:t>agenţilor</w:t>
      </w:r>
      <w:proofErr w:type="spellEnd"/>
      <w:r w:rsidRPr="00BE1811">
        <w:rPr>
          <w:rStyle w:val="FontStyle31"/>
          <w:rFonts w:ascii="Times New Roman" w:hAnsi="Times New Roman"/>
          <w:sz w:val="22"/>
          <w:szCs w:val="22"/>
        </w:rPr>
        <w:t xml:space="preserve"> lor </w:t>
      </w:r>
      <w:proofErr w:type="spellStart"/>
      <w:r w:rsidRPr="00BE1811">
        <w:rPr>
          <w:rStyle w:val="FontStyle31"/>
          <w:rFonts w:ascii="Times New Roman" w:hAnsi="Times New Roman"/>
          <w:sz w:val="22"/>
          <w:szCs w:val="22"/>
        </w:rPr>
        <w:t>autorizaţi</w:t>
      </w:r>
      <w:proofErr w:type="spellEnd"/>
      <w:r w:rsidRPr="00BE1811">
        <w:rPr>
          <w:rStyle w:val="FontStyle31"/>
          <w:rFonts w:ascii="Times New Roman" w:hAnsi="Times New Roman"/>
          <w:sz w:val="22"/>
          <w:szCs w:val="22"/>
        </w:rPr>
        <w:t xml:space="preserve"> orice document sau </w:t>
      </w:r>
      <w:proofErr w:type="spellStart"/>
      <w:r w:rsidRPr="00BE1811">
        <w:rPr>
          <w:rStyle w:val="FontStyle31"/>
          <w:rFonts w:ascii="Times New Roman" w:hAnsi="Times New Roman"/>
          <w:sz w:val="22"/>
          <w:szCs w:val="22"/>
        </w:rPr>
        <w:t>informaţie</w:t>
      </w:r>
      <w:proofErr w:type="spellEnd"/>
      <w:r w:rsidRPr="00BE1811">
        <w:rPr>
          <w:rStyle w:val="FontStyle31"/>
          <w:rFonts w:ascii="Times New Roman" w:hAnsi="Times New Roman"/>
          <w:sz w:val="22"/>
          <w:szCs w:val="22"/>
        </w:rPr>
        <w:t xml:space="preserve"> solicitată, în termenul indicat, în vederea realizării evaluării Programului </w:t>
      </w:r>
      <w:proofErr w:type="spellStart"/>
      <w:r w:rsidRPr="00BE1811">
        <w:rPr>
          <w:rStyle w:val="FontStyle31"/>
          <w:rFonts w:ascii="Times New Roman" w:hAnsi="Times New Roman"/>
          <w:sz w:val="22"/>
          <w:szCs w:val="22"/>
        </w:rPr>
        <w:t>Operaţional</w:t>
      </w:r>
      <w:proofErr w:type="spellEnd"/>
      <w:r w:rsidRPr="00BE1811">
        <w:rPr>
          <w:rStyle w:val="FontStyle31"/>
          <w:rFonts w:ascii="Times New Roman" w:hAnsi="Times New Roman"/>
          <w:sz w:val="22"/>
          <w:szCs w:val="22"/>
        </w:rPr>
        <w:t xml:space="preserve"> Competitivitate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implementat.</w:t>
      </w:r>
    </w:p>
    <w:p w14:paraId="476BE883"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să asigure resursele necesare </w:t>
      </w:r>
      <w:proofErr w:type="spellStart"/>
      <w:r w:rsidRPr="00BE1811">
        <w:rPr>
          <w:rStyle w:val="FontStyle31"/>
          <w:rFonts w:ascii="Times New Roman" w:hAnsi="Times New Roman"/>
          <w:sz w:val="22"/>
          <w:szCs w:val="22"/>
        </w:rPr>
        <w:t>desfăşurării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activităţilor</w:t>
      </w:r>
      <w:proofErr w:type="spellEnd"/>
      <w:r w:rsidRPr="00BE1811">
        <w:rPr>
          <w:rStyle w:val="FontStyle31"/>
          <w:rFonts w:ascii="Times New Roman" w:hAnsi="Times New Roman"/>
          <w:sz w:val="22"/>
          <w:szCs w:val="22"/>
        </w:rPr>
        <w:t xml:space="preserve"> proiectului, conform Cererii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în termenele stabilite prin prezentul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w:t>
      </w:r>
    </w:p>
    <w:p w14:paraId="11C3BBA4" w14:textId="270C26CC"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este obligat să realizeze măsurile de </w:t>
      </w:r>
      <w:proofErr w:type="spellStart"/>
      <w:r w:rsidRPr="00BE1811">
        <w:rPr>
          <w:rStyle w:val="FontStyle31"/>
          <w:rFonts w:ascii="Times New Roman" w:hAnsi="Times New Roman"/>
          <w:sz w:val="22"/>
          <w:szCs w:val="22"/>
        </w:rPr>
        <w:t>informare</w:t>
      </w:r>
      <w:r w:rsidR="00DC36CB" w:rsidRPr="00BE1811">
        <w:rPr>
          <w:rStyle w:val="FontStyle31"/>
          <w:rFonts w:ascii="Times New Roman" w:hAnsi="Times New Roman"/>
          <w:color w:val="000000" w:themeColor="text1"/>
          <w:sz w:val="22"/>
          <w:szCs w:val="22"/>
        </w:rPr>
        <w:t>,</w:t>
      </w:r>
      <w:r w:rsidRPr="00BE1811">
        <w:rPr>
          <w:rStyle w:val="FontStyle31"/>
          <w:rFonts w:ascii="Times New Roman" w:hAnsi="Times New Roman"/>
          <w:color w:val="000000" w:themeColor="text1"/>
          <w:sz w:val="22"/>
          <w:szCs w:val="22"/>
        </w:rPr>
        <w:t>comunicare</w:t>
      </w:r>
      <w:proofErr w:type="spellEnd"/>
      <w:r w:rsidR="00DC36CB" w:rsidRPr="00BE1811">
        <w:rPr>
          <w:rStyle w:val="FontStyle31"/>
          <w:rFonts w:ascii="Times New Roman" w:hAnsi="Times New Roman"/>
          <w:color w:val="000000" w:themeColor="text1"/>
          <w:sz w:val="22"/>
          <w:szCs w:val="22"/>
        </w:rPr>
        <w:t xml:space="preserve"> și publicitate</w:t>
      </w:r>
      <w:r w:rsidRPr="00BE1811">
        <w:rPr>
          <w:rStyle w:val="FontStyle31"/>
          <w:rFonts w:ascii="Times New Roman" w:hAnsi="Times New Roman"/>
          <w:color w:val="000000" w:themeColor="text1"/>
          <w:sz w:val="22"/>
          <w:szCs w:val="22"/>
        </w:rPr>
        <w:t xml:space="preserve"> </w:t>
      </w:r>
      <w:r w:rsidRPr="00BE1811">
        <w:rPr>
          <w:rStyle w:val="FontStyle31"/>
          <w:rFonts w:ascii="Times New Roman" w:hAnsi="Times New Roman"/>
          <w:sz w:val="22"/>
          <w:szCs w:val="22"/>
        </w:rPr>
        <w:t xml:space="preserve">în conformitate cu </w:t>
      </w:r>
      <w:proofErr w:type="spellStart"/>
      <w:r w:rsidRPr="00BE1811">
        <w:rPr>
          <w:rStyle w:val="FontStyle31"/>
          <w:rFonts w:ascii="Times New Roman" w:hAnsi="Times New Roman"/>
          <w:sz w:val="22"/>
          <w:szCs w:val="22"/>
        </w:rPr>
        <w:t>obligaţiile</w:t>
      </w:r>
      <w:proofErr w:type="spellEnd"/>
      <w:r w:rsidRPr="00BE1811">
        <w:rPr>
          <w:rStyle w:val="FontStyle31"/>
          <w:rFonts w:ascii="Times New Roman" w:hAnsi="Times New Roman"/>
          <w:sz w:val="22"/>
          <w:szCs w:val="22"/>
        </w:rPr>
        <w:t xml:space="preserve"> asumate prin Anexa 2 - Cererea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cu respectarea prevederilor din Anexa 3 - Măsuri de informare</w:t>
      </w:r>
      <w:r w:rsidRPr="00BE1811">
        <w:rPr>
          <w:rStyle w:val="FontStyle31"/>
          <w:rFonts w:ascii="Times New Roman" w:hAnsi="Times New Roman"/>
          <w:color w:val="000000" w:themeColor="text1"/>
          <w:sz w:val="22"/>
          <w:szCs w:val="22"/>
        </w:rPr>
        <w:t>, comunicare</w:t>
      </w:r>
      <w:r w:rsidR="00DC36CB" w:rsidRPr="00BE1811">
        <w:rPr>
          <w:rStyle w:val="FontStyle31"/>
          <w:rFonts w:ascii="Times New Roman" w:hAnsi="Times New Roman"/>
          <w:sz w:val="22"/>
          <w:szCs w:val="22"/>
        </w:rPr>
        <w:t xml:space="preserve"> și publicitate</w:t>
      </w:r>
    </w:p>
    <w:p w14:paraId="78482F9C"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eastAsia="Calibri" w:hAnsi="Times New Roman"/>
          <w:color w:val="000000" w:themeColor="text1"/>
          <w:sz w:val="22"/>
          <w:szCs w:val="22"/>
          <w:lang w:eastAsia="en-US"/>
        </w:rPr>
      </w:pPr>
      <w:r w:rsidRPr="00BE1811">
        <w:rPr>
          <w:rStyle w:val="FontStyle31"/>
          <w:rFonts w:ascii="Times New Roman" w:hAnsi="Times New Roman"/>
          <w:sz w:val="22"/>
          <w:szCs w:val="22"/>
        </w:rPr>
        <w:t xml:space="preserve">Beneficiarul/Partenerii are/au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restitui </w:t>
      </w:r>
      <w:r w:rsidRPr="00BE1811">
        <w:rPr>
          <w:rStyle w:val="FontStyle31"/>
          <w:rFonts w:ascii="Times New Roman" w:hAnsi="Times New Roman"/>
          <w:color w:val="000000" w:themeColor="text1"/>
          <w:sz w:val="22"/>
          <w:szCs w:val="22"/>
        </w:rPr>
        <w:t xml:space="preserve">AMPOC/OI POC, orice sumă ce constituie plată nedatorată/sume necuvenite plătite în cadrul prezentului contract de </w:t>
      </w:r>
      <w:proofErr w:type="spellStart"/>
      <w:r w:rsidRPr="00BE1811">
        <w:rPr>
          <w:rStyle w:val="FontStyle31"/>
          <w:rFonts w:ascii="Times New Roman" w:hAnsi="Times New Roman"/>
          <w:color w:val="000000" w:themeColor="text1"/>
          <w:sz w:val="22"/>
          <w:szCs w:val="22"/>
        </w:rPr>
        <w:t>finanţare</w:t>
      </w:r>
      <w:proofErr w:type="spellEnd"/>
      <w:r w:rsidRPr="00BE1811">
        <w:rPr>
          <w:rStyle w:val="FontStyle31"/>
          <w:rFonts w:ascii="Times New Roman" w:hAnsi="Times New Roman"/>
          <w:color w:val="000000" w:themeColor="text1"/>
          <w:sz w:val="22"/>
          <w:szCs w:val="22"/>
        </w:rPr>
        <w:t>, în termen de 5 zile lucrătoare de la data primirii notificării.</w:t>
      </w:r>
    </w:p>
    <w:p w14:paraId="045767AA"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Beneficiarul este obligat să informeze AMPOC și OI POC despre orice </w:t>
      </w:r>
      <w:proofErr w:type="spellStart"/>
      <w:r w:rsidRPr="00BE1811">
        <w:rPr>
          <w:rStyle w:val="FontStyle31"/>
          <w:rFonts w:ascii="Times New Roman" w:hAnsi="Times New Roman"/>
          <w:color w:val="000000" w:themeColor="text1"/>
          <w:sz w:val="22"/>
          <w:szCs w:val="22"/>
        </w:rPr>
        <w:t>situaţie</w:t>
      </w:r>
      <w:proofErr w:type="spellEnd"/>
      <w:r w:rsidRPr="00BE1811">
        <w:rPr>
          <w:rStyle w:val="FontStyle31"/>
          <w:rFonts w:ascii="Times New Roman" w:hAnsi="Times New Roman"/>
          <w:color w:val="000000" w:themeColor="text1"/>
          <w:sz w:val="22"/>
          <w:szCs w:val="22"/>
        </w:rPr>
        <w:t xml:space="preserve"> care poate determina încetarea sau întârzierea executării Contractului de </w:t>
      </w:r>
      <w:proofErr w:type="spellStart"/>
      <w:r w:rsidRPr="00BE1811">
        <w:rPr>
          <w:rStyle w:val="FontStyle31"/>
          <w:rFonts w:ascii="Times New Roman" w:hAnsi="Times New Roman"/>
          <w:color w:val="000000" w:themeColor="text1"/>
          <w:sz w:val="22"/>
          <w:szCs w:val="22"/>
        </w:rPr>
        <w:t>Finanţare</w:t>
      </w:r>
      <w:proofErr w:type="spellEnd"/>
      <w:r w:rsidRPr="00BE1811">
        <w:rPr>
          <w:rStyle w:val="FontStyle31"/>
          <w:rFonts w:ascii="Times New Roman" w:hAnsi="Times New Roman"/>
          <w:color w:val="000000" w:themeColor="text1"/>
          <w:sz w:val="22"/>
          <w:szCs w:val="22"/>
        </w:rPr>
        <w:t xml:space="preserve">, în termen de maximum 5 zile lucrătoare de la data luării la </w:t>
      </w:r>
      <w:proofErr w:type="spellStart"/>
      <w:r w:rsidRPr="00BE1811">
        <w:rPr>
          <w:rStyle w:val="FontStyle31"/>
          <w:rFonts w:ascii="Times New Roman" w:hAnsi="Times New Roman"/>
          <w:color w:val="000000" w:themeColor="text1"/>
          <w:sz w:val="22"/>
          <w:szCs w:val="22"/>
        </w:rPr>
        <w:t>cunoştinţă</w:t>
      </w:r>
      <w:proofErr w:type="spellEnd"/>
      <w:r w:rsidRPr="00BE1811">
        <w:rPr>
          <w:rStyle w:val="FontStyle31"/>
          <w:rFonts w:ascii="Times New Roman" w:hAnsi="Times New Roman"/>
          <w:color w:val="000000" w:themeColor="text1"/>
          <w:sz w:val="22"/>
          <w:szCs w:val="22"/>
        </w:rPr>
        <w:t xml:space="preserve"> despre o astfel de </w:t>
      </w:r>
      <w:proofErr w:type="spellStart"/>
      <w:r w:rsidRPr="00BE1811">
        <w:rPr>
          <w:rStyle w:val="FontStyle31"/>
          <w:rFonts w:ascii="Times New Roman" w:hAnsi="Times New Roman"/>
          <w:color w:val="000000" w:themeColor="text1"/>
          <w:sz w:val="22"/>
          <w:szCs w:val="22"/>
        </w:rPr>
        <w:t>situaţie</w:t>
      </w:r>
      <w:proofErr w:type="spellEnd"/>
      <w:r w:rsidRPr="00BE1811">
        <w:rPr>
          <w:rStyle w:val="FontStyle31"/>
          <w:rFonts w:ascii="Times New Roman" w:hAnsi="Times New Roman"/>
          <w:color w:val="000000" w:themeColor="text1"/>
          <w:sz w:val="22"/>
          <w:szCs w:val="22"/>
        </w:rPr>
        <w:t xml:space="preserve">, urmând ca AM POC să decidă cu privire la măsurile corespunzătoare, conform Anexei 1 - </w:t>
      </w:r>
      <w:proofErr w:type="spellStart"/>
      <w:r w:rsidRPr="00BE1811">
        <w:rPr>
          <w:rStyle w:val="FontStyle31"/>
          <w:rFonts w:ascii="Times New Roman" w:hAnsi="Times New Roman"/>
          <w:color w:val="000000" w:themeColor="text1"/>
          <w:sz w:val="22"/>
          <w:szCs w:val="22"/>
        </w:rPr>
        <w:t>Condiţii</w:t>
      </w:r>
      <w:proofErr w:type="spellEnd"/>
      <w:r w:rsidRPr="00BE1811">
        <w:rPr>
          <w:rStyle w:val="FontStyle31"/>
          <w:rFonts w:ascii="Times New Roman" w:hAnsi="Times New Roman"/>
          <w:color w:val="000000" w:themeColor="text1"/>
          <w:sz w:val="22"/>
          <w:szCs w:val="22"/>
        </w:rPr>
        <w:t xml:space="preserve"> Specifice.</w:t>
      </w:r>
    </w:p>
    <w:p w14:paraId="28309F21"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Beneficiarul are </w:t>
      </w:r>
      <w:proofErr w:type="spellStart"/>
      <w:r w:rsidRPr="00BE1811">
        <w:rPr>
          <w:rStyle w:val="FontStyle31"/>
          <w:rFonts w:ascii="Times New Roman" w:hAnsi="Times New Roman"/>
          <w:color w:val="000000" w:themeColor="text1"/>
          <w:sz w:val="22"/>
          <w:szCs w:val="22"/>
        </w:rPr>
        <w:t>obligaţia</w:t>
      </w:r>
      <w:proofErr w:type="spellEnd"/>
      <w:r w:rsidRPr="00BE1811">
        <w:rPr>
          <w:rStyle w:val="FontStyle31"/>
          <w:rFonts w:ascii="Times New Roman" w:hAnsi="Times New Roman"/>
          <w:color w:val="000000" w:themeColor="text1"/>
          <w:sz w:val="22"/>
          <w:szCs w:val="22"/>
        </w:rPr>
        <w:t xml:space="preserve"> de a informa AMPOC și OI POC în termen de maximum 3 zile lucrătoare cu privire la următoarele aspecte, care nu vor face obiectul aprobării AMPOC/OI POC:</w:t>
      </w:r>
    </w:p>
    <w:p w14:paraId="6C557B91" w14:textId="77777777" w:rsidR="00610BA4" w:rsidRPr="00BE1811" w:rsidRDefault="00610BA4" w:rsidP="00D24931">
      <w:pPr>
        <w:pStyle w:val="Style9"/>
        <w:widowControl/>
        <w:numPr>
          <w:ilvl w:val="0"/>
          <w:numId w:val="95"/>
        </w:numPr>
        <w:tabs>
          <w:tab w:val="left" w:pos="994"/>
        </w:tabs>
        <w:spacing w:before="7" w:after="240" w:line="288" w:lineRule="exact"/>
        <w:ind w:left="569"/>
        <w:jc w:val="both"/>
        <w:rPr>
          <w:rStyle w:val="FontStyle31"/>
          <w:rFonts w:ascii="Times New Roman" w:hAnsi="Times New Roman"/>
          <w:sz w:val="22"/>
          <w:szCs w:val="22"/>
        </w:rPr>
      </w:pPr>
      <w:r w:rsidRPr="00BE1811">
        <w:rPr>
          <w:rStyle w:val="FontStyle31"/>
          <w:rFonts w:ascii="Times New Roman" w:hAnsi="Times New Roman"/>
          <w:sz w:val="22"/>
          <w:szCs w:val="22"/>
        </w:rPr>
        <w:t>schimbarea denumirii, schimbarea adresei sediului beneficiarului;</w:t>
      </w:r>
    </w:p>
    <w:p w14:paraId="26726DED" w14:textId="77777777" w:rsidR="00610BA4" w:rsidRPr="00BE1811" w:rsidRDefault="00610BA4" w:rsidP="00D24931">
      <w:pPr>
        <w:pStyle w:val="Style9"/>
        <w:widowControl/>
        <w:numPr>
          <w:ilvl w:val="0"/>
          <w:numId w:val="95"/>
        </w:numPr>
        <w:tabs>
          <w:tab w:val="left" w:pos="994"/>
        </w:tabs>
        <w:spacing w:before="7" w:after="240" w:line="288" w:lineRule="exact"/>
        <w:ind w:left="569"/>
        <w:jc w:val="both"/>
        <w:rPr>
          <w:rStyle w:val="FontStyle31"/>
          <w:rFonts w:ascii="Times New Roman" w:hAnsi="Times New Roman"/>
          <w:sz w:val="22"/>
          <w:szCs w:val="22"/>
        </w:rPr>
      </w:pPr>
      <w:r w:rsidRPr="00BE1811">
        <w:rPr>
          <w:rStyle w:val="FontStyle31"/>
          <w:rFonts w:ascii="Times New Roman" w:hAnsi="Times New Roman"/>
          <w:sz w:val="22"/>
          <w:szCs w:val="22"/>
        </w:rPr>
        <w:t>schimbarea contului special deschis pentru Proiect;</w:t>
      </w:r>
    </w:p>
    <w:p w14:paraId="0EEFE781" w14:textId="77777777" w:rsidR="00610BA4" w:rsidRPr="00BE1811" w:rsidRDefault="00610BA4" w:rsidP="00D24931">
      <w:pPr>
        <w:pStyle w:val="Style9"/>
        <w:widowControl/>
        <w:numPr>
          <w:ilvl w:val="0"/>
          <w:numId w:val="95"/>
        </w:numPr>
        <w:tabs>
          <w:tab w:val="left" w:pos="994"/>
        </w:tabs>
        <w:spacing w:after="240" w:line="288" w:lineRule="exact"/>
        <w:ind w:left="569"/>
        <w:jc w:val="both"/>
        <w:rPr>
          <w:rStyle w:val="FontStyle31"/>
          <w:rFonts w:ascii="Times New Roman" w:hAnsi="Times New Roman"/>
          <w:sz w:val="22"/>
          <w:szCs w:val="22"/>
        </w:rPr>
      </w:pPr>
      <w:r w:rsidRPr="00BE1811">
        <w:rPr>
          <w:rStyle w:val="FontStyle31"/>
          <w:rFonts w:ascii="Times New Roman" w:hAnsi="Times New Roman"/>
          <w:sz w:val="22"/>
          <w:szCs w:val="22"/>
        </w:rPr>
        <w:t>înlocuirea reprezentantului legal;</w:t>
      </w:r>
    </w:p>
    <w:p w14:paraId="24910181"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color w:val="000000" w:themeColor="text1"/>
          <w:sz w:val="22"/>
          <w:szCs w:val="22"/>
        </w:rPr>
      </w:pPr>
      <w:r w:rsidRPr="00BE1811">
        <w:rPr>
          <w:rStyle w:val="FontStyle31"/>
          <w:rFonts w:ascii="Times New Roman" w:hAnsi="Times New Roman"/>
          <w:sz w:val="22"/>
          <w:szCs w:val="22"/>
        </w:rPr>
        <w:t xml:space="preserve">Beneficiarul </w:t>
      </w:r>
      <w:proofErr w:type="spellStart"/>
      <w:r w:rsidRPr="00BE1811">
        <w:rPr>
          <w:rStyle w:val="FontStyle31"/>
          <w:rFonts w:ascii="Times New Roman" w:hAnsi="Times New Roman"/>
          <w:sz w:val="22"/>
          <w:szCs w:val="22"/>
        </w:rPr>
        <w:t>îşi</w:t>
      </w:r>
      <w:proofErr w:type="spellEnd"/>
      <w:r w:rsidRPr="00BE1811">
        <w:rPr>
          <w:rStyle w:val="FontStyle31"/>
          <w:rFonts w:ascii="Times New Roman" w:hAnsi="Times New Roman"/>
          <w:sz w:val="22"/>
          <w:szCs w:val="22"/>
        </w:rPr>
        <w:t xml:space="preserve"> asumă integral răspunderea pentru prejudiciile cauzate </w:t>
      </w:r>
      <w:proofErr w:type="spellStart"/>
      <w:r w:rsidRPr="00BE1811">
        <w:rPr>
          <w:rStyle w:val="FontStyle31"/>
          <w:rFonts w:ascii="Times New Roman" w:hAnsi="Times New Roman"/>
          <w:sz w:val="22"/>
          <w:szCs w:val="22"/>
        </w:rPr>
        <w:t>terţilor</w:t>
      </w:r>
      <w:proofErr w:type="spellEnd"/>
      <w:r w:rsidRPr="00BE1811">
        <w:rPr>
          <w:rStyle w:val="FontStyle31"/>
          <w:rFonts w:ascii="Times New Roman" w:hAnsi="Times New Roman"/>
          <w:sz w:val="22"/>
          <w:szCs w:val="22"/>
        </w:rPr>
        <w:t xml:space="preserve"> din culpa sa, pe durata contractului. AMPOC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OI POC vor fi degrevate de orice responsabilitate pentru prejudiciile cauzate </w:t>
      </w:r>
      <w:proofErr w:type="spellStart"/>
      <w:r w:rsidRPr="00BE1811">
        <w:rPr>
          <w:rStyle w:val="FontStyle31"/>
          <w:rFonts w:ascii="Times New Roman" w:hAnsi="Times New Roman"/>
          <w:color w:val="000000" w:themeColor="text1"/>
          <w:sz w:val="22"/>
          <w:szCs w:val="22"/>
        </w:rPr>
        <w:lastRenderedPageBreak/>
        <w:t>terţilor</w:t>
      </w:r>
      <w:proofErr w:type="spellEnd"/>
      <w:r w:rsidRPr="00BE1811">
        <w:rPr>
          <w:rStyle w:val="FontStyle31"/>
          <w:rFonts w:ascii="Times New Roman" w:hAnsi="Times New Roman"/>
          <w:color w:val="000000" w:themeColor="text1"/>
          <w:sz w:val="22"/>
          <w:szCs w:val="22"/>
        </w:rPr>
        <w:t xml:space="preserve"> de către Beneficiar, ca urmare a executării prezentului Contract de </w:t>
      </w:r>
      <w:proofErr w:type="spellStart"/>
      <w:r w:rsidRPr="00BE1811">
        <w:rPr>
          <w:rStyle w:val="FontStyle31"/>
          <w:rFonts w:ascii="Times New Roman" w:hAnsi="Times New Roman"/>
          <w:color w:val="000000" w:themeColor="text1"/>
          <w:sz w:val="22"/>
          <w:szCs w:val="22"/>
        </w:rPr>
        <w:t>Finanţare</w:t>
      </w:r>
      <w:proofErr w:type="spellEnd"/>
      <w:r w:rsidRPr="00BE1811">
        <w:rPr>
          <w:rStyle w:val="FontStyle31"/>
          <w:rFonts w:ascii="Times New Roman" w:hAnsi="Times New Roman"/>
          <w:color w:val="000000" w:themeColor="text1"/>
          <w:sz w:val="22"/>
          <w:szCs w:val="22"/>
        </w:rPr>
        <w:t xml:space="preserve">, cu </w:t>
      </w:r>
      <w:proofErr w:type="spellStart"/>
      <w:r w:rsidRPr="00BE1811">
        <w:rPr>
          <w:rStyle w:val="FontStyle31"/>
          <w:rFonts w:ascii="Times New Roman" w:hAnsi="Times New Roman"/>
          <w:color w:val="000000" w:themeColor="text1"/>
          <w:sz w:val="22"/>
          <w:szCs w:val="22"/>
        </w:rPr>
        <w:t>excepţia</w:t>
      </w:r>
      <w:proofErr w:type="spellEnd"/>
      <w:r w:rsidRPr="00BE1811">
        <w:rPr>
          <w:rStyle w:val="FontStyle31"/>
          <w:rFonts w:ascii="Times New Roman" w:hAnsi="Times New Roman"/>
          <w:color w:val="000000" w:themeColor="text1"/>
          <w:sz w:val="22"/>
          <w:szCs w:val="22"/>
        </w:rPr>
        <w:t xml:space="preserve"> celor care pot fi direct imputabile acestora.</w:t>
      </w:r>
    </w:p>
    <w:p w14:paraId="69F369D5"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În cazul în care se realizează verificări la </w:t>
      </w:r>
      <w:proofErr w:type="spellStart"/>
      <w:r w:rsidRPr="00BE1811">
        <w:rPr>
          <w:rStyle w:val="FontStyle31"/>
          <w:rFonts w:ascii="Times New Roman" w:hAnsi="Times New Roman"/>
          <w:color w:val="000000" w:themeColor="text1"/>
          <w:sz w:val="22"/>
          <w:szCs w:val="22"/>
        </w:rPr>
        <w:t>faţa</w:t>
      </w:r>
      <w:proofErr w:type="spellEnd"/>
      <w:r w:rsidRPr="00BE1811">
        <w:rPr>
          <w:rStyle w:val="FontStyle31"/>
          <w:rFonts w:ascii="Times New Roman" w:hAnsi="Times New Roman"/>
          <w:color w:val="000000" w:themeColor="text1"/>
          <w:sz w:val="22"/>
          <w:szCs w:val="22"/>
        </w:rPr>
        <w:t xml:space="preserve"> locului, Beneficiarul este obligat să participe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să invite persoanele care sunt implicate în implementarea proiectului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care pot furniza </w:t>
      </w:r>
      <w:proofErr w:type="spellStart"/>
      <w:r w:rsidRPr="00BE1811">
        <w:rPr>
          <w:rStyle w:val="FontStyle31"/>
          <w:rFonts w:ascii="Times New Roman" w:hAnsi="Times New Roman"/>
          <w:color w:val="000000" w:themeColor="text1"/>
          <w:sz w:val="22"/>
          <w:szCs w:val="22"/>
        </w:rPr>
        <w:t>informaţiile</w:t>
      </w:r>
      <w:proofErr w:type="spellEnd"/>
      <w:r w:rsidRPr="00BE1811">
        <w:rPr>
          <w:rStyle w:val="FontStyle31"/>
          <w:rFonts w:ascii="Times New Roman" w:hAnsi="Times New Roman"/>
          <w:color w:val="000000" w:themeColor="text1"/>
          <w:sz w:val="22"/>
          <w:szCs w:val="22"/>
        </w:rPr>
        <w:t xml:space="preserve">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documentele necesare verificărilor, conform solicitărilor AMPOC/OI POC.</w:t>
      </w:r>
    </w:p>
    <w:p w14:paraId="3A300485"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Beneficiarul </w:t>
      </w:r>
      <w:proofErr w:type="spellStart"/>
      <w:r w:rsidRPr="00BE1811">
        <w:rPr>
          <w:rStyle w:val="FontStyle31"/>
          <w:rFonts w:ascii="Times New Roman" w:hAnsi="Times New Roman"/>
          <w:sz w:val="22"/>
          <w:szCs w:val="22"/>
        </w:rPr>
        <w:t>îşi</w:t>
      </w:r>
      <w:proofErr w:type="spellEnd"/>
      <w:r w:rsidRPr="00BE1811">
        <w:rPr>
          <w:rStyle w:val="FontStyle31"/>
          <w:rFonts w:ascii="Times New Roman" w:hAnsi="Times New Roman"/>
          <w:sz w:val="22"/>
          <w:szCs w:val="22"/>
        </w:rPr>
        <w:t xml:space="preserve"> exprimă acordul cu privire la prelucrarea, stocarea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arhivarea datelor </w:t>
      </w:r>
      <w:proofErr w:type="spellStart"/>
      <w:r w:rsidRPr="00BE1811">
        <w:rPr>
          <w:rStyle w:val="FontStyle31"/>
          <w:rFonts w:ascii="Times New Roman" w:hAnsi="Times New Roman"/>
          <w:sz w:val="22"/>
          <w:szCs w:val="22"/>
        </w:rPr>
        <w:t>obţinute</w:t>
      </w:r>
      <w:proofErr w:type="spellEnd"/>
      <w:r w:rsidRPr="00BE1811">
        <w:rPr>
          <w:rStyle w:val="FontStyle31"/>
          <w:rFonts w:ascii="Times New Roman" w:hAnsi="Times New Roman"/>
          <w:sz w:val="22"/>
          <w:szCs w:val="22"/>
        </w:rPr>
        <w:t xml:space="preserve"> pe parcursul </w:t>
      </w:r>
      <w:proofErr w:type="spellStart"/>
      <w:r w:rsidRPr="00BE1811">
        <w:rPr>
          <w:rStyle w:val="FontStyle31"/>
          <w:rFonts w:ascii="Times New Roman" w:hAnsi="Times New Roman"/>
          <w:sz w:val="22"/>
          <w:szCs w:val="22"/>
        </w:rPr>
        <w:t>desfăşurării</w:t>
      </w:r>
      <w:proofErr w:type="spellEnd"/>
      <w:r w:rsidRPr="00BE1811">
        <w:rPr>
          <w:rStyle w:val="FontStyle31"/>
          <w:rFonts w:ascii="Times New Roman" w:hAnsi="Times New Roman"/>
          <w:sz w:val="22"/>
          <w:szCs w:val="22"/>
        </w:rPr>
        <w:t xml:space="preserve"> Contractului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în vederea utilizării, pe toată durata, precum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după încetarea acestuia, în scopul verificării modului de implementare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a respectării clauzelor contractuale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a </w:t>
      </w:r>
      <w:proofErr w:type="spellStart"/>
      <w:r w:rsidRPr="00BE1811">
        <w:rPr>
          <w:rStyle w:val="FontStyle31"/>
          <w:rFonts w:ascii="Times New Roman" w:hAnsi="Times New Roman"/>
          <w:sz w:val="22"/>
          <w:szCs w:val="22"/>
        </w:rPr>
        <w:t>legislaţiei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europene.</w:t>
      </w:r>
    </w:p>
    <w:p w14:paraId="5F2A2A9F"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În cazul unei </w:t>
      </w:r>
      <w:proofErr w:type="spellStart"/>
      <w:r w:rsidRPr="00BE1811">
        <w:rPr>
          <w:rStyle w:val="FontStyle31"/>
          <w:rFonts w:ascii="Times New Roman" w:hAnsi="Times New Roman"/>
          <w:sz w:val="22"/>
          <w:szCs w:val="22"/>
        </w:rPr>
        <w:t>defecţiuni</w:t>
      </w:r>
      <w:proofErr w:type="spellEnd"/>
      <w:r w:rsidRPr="00BE1811">
        <w:rPr>
          <w:rStyle w:val="FontStyle31"/>
          <w:rFonts w:ascii="Times New Roman" w:hAnsi="Times New Roman"/>
          <w:sz w:val="22"/>
          <w:szCs w:val="22"/>
        </w:rPr>
        <w:t xml:space="preserve"> a sistemului </w:t>
      </w:r>
      <w:proofErr w:type="spellStart"/>
      <w:r w:rsidRPr="00BE1811">
        <w:rPr>
          <w:rStyle w:val="FontStyle31"/>
          <w:rFonts w:ascii="Times New Roman" w:hAnsi="Times New Roman"/>
          <w:sz w:val="22"/>
          <w:szCs w:val="22"/>
        </w:rPr>
        <w:t>MySMIS</w:t>
      </w:r>
      <w:proofErr w:type="spellEnd"/>
      <w:r w:rsidRPr="00BE1811">
        <w:rPr>
          <w:rStyle w:val="FontStyle31"/>
          <w:rFonts w:ascii="Times New Roman" w:hAnsi="Times New Roman"/>
          <w:sz w:val="22"/>
          <w:szCs w:val="22"/>
        </w:rPr>
        <w:t xml:space="preserve"> 2014 sau a </w:t>
      </w:r>
      <w:proofErr w:type="spellStart"/>
      <w:r w:rsidRPr="00BE1811">
        <w:rPr>
          <w:rStyle w:val="FontStyle31"/>
          <w:rFonts w:ascii="Times New Roman" w:hAnsi="Times New Roman"/>
          <w:sz w:val="22"/>
          <w:szCs w:val="22"/>
        </w:rPr>
        <w:t>forţei</w:t>
      </w:r>
      <w:proofErr w:type="spellEnd"/>
      <w:r w:rsidRPr="00BE1811">
        <w:rPr>
          <w:rStyle w:val="FontStyle31"/>
          <w:rFonts w:ascii="Times New Roman" w:hAnsi="Times New Roman"/>
          <w:sz w:val="22"/>
          <w:szCs w:val="22"/>
        </w:rPr>
        <w:t xml:space="preserve"> majore, Beneficiarul poate prezenta </w:t>
      </w:r>
      <w:proofErr w:type="spellStart"/>
      <w:r w:rsidRPr="00BE1811">
        <w:rPr>
          <w:rStyle w:val="FontStyle31"/>
          <w:rFonts w:ascii="Times New Roman" w:hAnsi="Times New Roman"/>
          <w:sz w:val="22"/>
          <w:szCs w:val="22"/>
        </w:rPr>
        <w:t>informaţiile</w:t>
      </w:r>
      <w:proofErr w:type="spellEnd"/>
      <w:r w:rsidRPr="00BE1811">
        <w:rPr>
          <w:rStyle w:val="FontStyle31"/>
          <w:rFonts w:ascii="Times New Roman" w:hAnsi="Times New Roman"/>
          <w:sz w:val="22"/>
          <w:szCs w:val="22"/>
        </w:rPr>
        <w:t xml:space="preserve"> solicitate în format scriptic. De îndată ce imposibilitatea folosirii sistemului sau </w:t>
      </w:r>
      <w:proofErr w:type="spellStart"/>
      <w:r w:rsidRPr="00BE1811">
        <w:rPr>
          <w:rStyle w:val="FontStyle31"/>
          <w:rFonts w:ascii="Times New Roman" w:hAnsi="Times New Roman"/>
          <w:sz w:val="22"/>
          <w:szCs w:val="22"/>
        </w:rPr>
        <w:t>forţa</w:t>
      </w:r>
      <w:proofErr w:type="spellEnd"/>
      <w:r w:rsidRPr="00BE1811">
        <w:rPr>
          <w:rStyle w:val="FontStyle31"/>
          <w:rFonts w:ascii="Times New Roman" w:hAnsi="Times New Roman"/>
          <w:sz w:val="22"/>
          <w:szCs w:val="22"/>
        </w:rPr>
        <w:t xml:space="preserve"> majoră încetează, Beneficiarul va adăuga documentele respective în </w:t>
      </w:r>
      <w:proofErr w:type="spellStart"/>
      <w:r w:rsidRPr="00BE1811">
        <w:rPr>
          <w:rStyle w:val="FontStyle31"/>
          <w:rFonts w:ascii="Times New Roman" w:hAnsi="Times New Roman"/>
          <w:sz w:val="22"/>
          <w:szCs w:val="22"/>
        </w:rPr>
        <w:t>MySMIS</w:t>
      </w:r>
      <w:proofErr w:type="spellEnd"/>
      <w:r w:rsidRPr="00BE1811">
        <w:rPr>
          <w:rStyle w:val="FontStyle31"/>
          <w:rFonts w:ascii="Times New Roman" w:hAnsi="Times New Roman"/>
          <w:sz w:val="22"/>
          <w:szCs w:val="22"/>
        </w:rPr>
        <w:t xml:space="preserve"> 2014.</w:t>
      </w:r>
    </w:p>
    <w:p w14:paraId="6FB1FA76" w14:textId="77777777" w:rsidR="00610BA4" w:rsidRPr="00BE1811" w:rsidRDefault="00610BA4" w:rsidP="00610BA4">
      <w:pPr>
        <w:pStyle w:val="Style12"/>
        <w:widowControl/>
        <w:numPr>
          <w:ilvl w:val="0"/>
          <w:numId w:val="206"/>
        </w:numPr>
        <w:tabs>
          <w:tab w:val="left" w:pos="418"/>
        </w:tabs>
        <w:spacing w:before="7"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În cazul în care proiectul include </w:t>
      </w:r>
      <w:proofErr w:type="spellStart"/>
      <w:r w:rsidRPr="00BE1811">
        <w:rPr>
          <w:rStyle w:val="FontStyle31"/>
          <w:rFonts w:ascii="Times New Roman" w:hAnsi="Times New Roman"/>
          <w:sz w:val="22"/>
          <w:szCs w:val="22"/>
        </w:rPr>
        <w:t>investiţii</w:t>
      </w:r>
      <w:proofErr w:type="spellEnd"/>
      <w:r w:rsidRPr="00BE1811">
        <w:rPr>
          <w:rStyle w:val="FontStyle31"/>
          <w:rFonts w:ascii="Times New Roman" w:hAnsi="Times New Roman"/>
          <w:sz w:val="22"/>
          <w:szCs w:val="22"/>
        </w:rPr>
        <w:t xml:space="preserve"> în infrastructură sau </w:t>
      </w:r>
      <w:proofErr w:type="spellStart"/>
      <w:r w:rsidRPr="00BE1811">
        <w:rPr>
          <w:rStyle w:val="FontStyle31"/>
          <w:rFonts w:ascii="Times New Roman" w:hAnsi="Times New Roman"/>
          <w:sz w:val="22"/>
          <w:szCs w:val="22"/>
        </w:rPr>
        <w:t>producţie</w:t>
      </w:r>
      <w:proofErr w:type="spellEnd"/>
      <w:r w:rsidRPr="00BE1811">
        <w:rPr>
          <w:rStyle w:val="FontStyle31"/>
          <w:rFonts w:ascii="Times New Roman" w:hAnsi="Times New Roman"/>
          <w:sz w:val="22"/>
          <w:szCs w:val="22"/>
        </w:rPr>
        <w:t xml:space="preserve">, beneficiarul (cu excepția situației în  care beneficiarul este un IMM) 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nu </w:t>
      </w:r>
      <w:proofErr w:type="spellStart"/>
      <w:r w:rsidRPr="00BE1811">
        <w:rPr>
          <w:rStyle w:val="FontStyle31"/>
          <w:rFonts w:ascii="Times New Roman" w:hAnsi="Times New Roman"/>
          <w:sz w:val="22"/>
          <w:szCs w:val="22"/>
        </w:rPr>
        <w:t>delocaliza</w:t>
      </w:r>
      <w:proofErr w:type="spellEnd"/>
      <w:r w:rsidRPr="00BE1811">
        <w:rPr>
          <w:rStyle w:val="FontStyle31"/>
          <w:rFonts w:ascii="Times New Roman" w:hAnsi="Times New Roman"/>
          <w:sz w:val="22"/>
          <w:szCs w:val="22"/>
        </w:rPr>
        <w:t xml:space="preserve"> activitatea de </w:t>
      </w:r>
      <w:proofErr w:type="spellStart"/>
      <w:r w:rsidRPr="00BE1811">
        <w:rPr>
          <w:rStyle w:val="FontStyle31"/>
          <w:rFonts w:ascii="Times New Roman" w:hAnsi="Times New Roman"/>
          <w:sz w:val="22"/>
          <w:szCs w:val="22"/>
        </w:rPr>
        <w:t>producţie</w:t>
      </w:r>
      <w:proofErr w:type="spellEnd"/>
      <w:r w:rsidRPr="00BE1811">
        <w:rPr>
          <w:rStyle w:val="FontStyle31"/>
          <w:rFonts w:ascii="Times New Roman" w:hAnsi="Times New Roman"/>
          <w:sz w:val="22"/>
          <w:szCs w:val="22"/>
        </w:rPr>
        <w:t xml:space="preserve"> în afara Uniunii Europene, în termen de 10 ani de la efectuarea </w:t>
      </w:r>
      <w:proofErr w:type="spellStart"/>
      <w:r w:rsidRPr="00BE1811">
        <w:rPr>
          <w:rStyle w:val="FontStyle31"/>
          <w:rFonts w:ascii="Times New Roman" w:hAnsi="Times New Roman"/>
          <w:sz w:val="22"/>
          <w:szCs w:val="22"/>
        </w:rPr>
        <w:t>plăţii</w:t>
      </w:r>
      <w:proofErr w:type="spellEnd"/>
      <w:r w:rsidRPr="00BE1811">
        <w:rPr>
          <w:rStyle w:val="FontStyle31"/>
          <w:rFonts w:ascii="Times New Roman" w:hAnsi="Times New Roman"/>
          <w:sz w:val="22"/>
          <w:szCs w:val="22"/>
        </w:rPr>
        <w:t xml:space="preserve"> finale. În cazul în care  contribuția din  partea fondurilor ESI ia forma unui ajutor de stat perioada de 10 ani se înlocuiește cu termenul limită aplicabil conform normelor privind ajutorul de stat.</w:t>
      </w:r>
    </w:p>
    <w:p w14:paraId="19E285DE" w14:textId="77777777" w:rsidR="00610BA4" w:rsidRPr="00BE1811" w:rsidRDefault="00610BA4" w:rsidP="00610BA4">
      <w:pPr>
        <w:pStyle w:val="Style6"/>
        <w:widowControl/>
        <w:spacing w:line="240" w:lineRule="exact"/>
        <w:jc w:val="both"/>
        <w:rPr>
          <w:sz w:val="22"/>
          <w:szCs w:val="22"/>
        </w:rPr>
      </w:pPr>
    </w:p>
    <w:p w14:paraId="22365903" w14:textId="77777777" w:rsidR="00294983" w:rsidRPr="00BE1811" w:rsidRDefault="00294983" w:rsidP="00294983">
      <w:pPr>
        <w:pStyle w:val="Style6"/>
        <w:widowControl/>
        <w:spacing w:line="240" w:lineRule="exact"/>
        <w:jc w:val="both"/>
        <w:rPr>
          <w:sz w:val="22"/>
          <w:szCs w:val="22"/>
        </w:rPr>
      </w:pPr>
    </w:p>
    <w:p w14:paraId="1A0186E2" w14:textId="77777777" w:rsidR="00610BA4" w:rsidRPr="00BE1811" w:rsidRDefault="00610BA4" w:rsidP="00610BA4">
      <w:pPr>
        <w:pStyle w:val="Style6"/>
        <w:widowControl/>
        <w:spacing w:before="60" w:line="240" w:lineRule="auto"/>
        <w:jc w:val="both"/>
        <w:rPr>
          <w:rStyle w:val="FontStyle30"/>
          <w:rFonts w:ascii="Times New Roman" w:hAnsi="Times New Roman"/>
          <w:bCs/>
          <w:color w:val="000000" w:themeColor="text1"/>
          <w:sz w:val="22"/>
          <w:szCs w:val="22"/>
        </w:rPr>
      </w:pPr>
      <w:r w:rsidRPr="00BE1811">
        <w:rPr>
          <w:rStyle w:val="FontStyle30"/>
          <w:rFonts w:ascii="Times New Roman" w:hAnsi="Times New Roman"/>
          <w:sz w:val="22"/>
          <w:szCs w:val="22"/>
        </w:rPr>
        <w:t xml:space="preserve">Articolul 8 - Drepturile </w:t>
      </w:r>
      <w:proofErr w:type="spellStart"/>
      <w:r w:rsidRPr="00BE1811">
        <w:rPr>
          <w:rStyle w:val="FontStyle30"/>
          <w:rFonts w:ascii="Times New Roman" w:hAnsi="Times New Roman"/>
          <w:sz w:val="22"/>
          <w:szCs w:val="22"/>
        </w:rPr>
        <w:t>şi</w:t>
      </w:r>
      <w:proofErr w:type="spellEnd"/>
      <w:r w:rsidRPr="00BE1811">
        <w:rPr>
          <w:rStyle w:val="FontStyle30"/>
          <w:rFonts w:ascii="Times New Roman" w:hAnsi="Times New Roman"/>
          <w:sz w:val="22"/>
          <w:szCs w:val="22"/>
        </w:rPr>
        <w:t xml:space="preserve"> </w:t>
      </w:r>
      <w:proofErr w:type="spellStart"/>
      <w:r w:rsidRPr="00BE1811">
        <w:rPr>
          <w:rStyle w:val="FontStyle30"/>
          <w:rFonts w:ascii="Times New Roman" w:hAnsi="Times New Roman"/>
          <w:sz w:val="22"/>
          <w:szCs w:val="22"/>
        </w:rPr>
        <w:t>obligaţiile</w:t>
      </w:r>
      <w:proofErr w:type="spellEnd"/>
      <w:r w:rsidRPr="00BE1811">
        <w:rPr>
          <w:rStyle w:val="FontStyle30"/>
          <w:rFonts w:ascii="Times New Roman" w:hAnsi="Times New Roman"/>
          <w:sz w:val="22"/>
          <w:szCs w:val="22"/>
        </w:rPr>
        <w:t xml:space="preserve"> AMPOC</w:t>
      </w:r>
      <w:r w:rsidRPr="00BE1811">
        <w:rPr>
          <w:rStyle w:val="FontStyle30"/>
          <w:rFonts w:ascii="Times New Roman" w:hAnsi="Times New Roman"/>
          <w:bCs/>
          <w:color w:val="000000" w:themeColor="text1"/>
          <w:sz w:val="22"/>
          <w:szCs w:val="22"/>
        </w:rPr>
        <w:t>/OI POC</w:t>
      </w:r>
    </w:p>
    <w:p w14:paraId="47A047D2" w14:textId="77777777" w:rsidR="00610BA4" w:rsidRPr="00BE1811" w:rsidRDefault="00610BA4" w:rsidP="00610BA4">
      <w:pPr>
        <w:pStyle w:val="Style12"/>
        <w:widowControl/>
        <w:tabs>
          <w:tab w:val="left" w:pos="418"/>
        </w:tabs>
        <w:spacing w:before="14"/>
        <w:ind w:firstLine="0"/>
        <w:rPr>
          <w:color w:val="000000" w:themeColor="text1"/>
          <w:sz w:val="22"/>
          <w:szCs w:val="22"/>
        </w:rPr>
      </w:pPr>
    </w:p>
    <w:p w14:paraId="6AF01436" w14:textId="77777777" w:rsidR="00610BA4" w:rsidRPr="00BE1811" w:rsidRDefault="00294983" w:rsidP="00610BA4">
      <w:pPr>
        <w:pStyle w:val="Style12"/>
        <w:widowControl/>
        <w:numPr>
          <w:ilvl w:val="0"/>
          <w:numId w:val="195"/>
        </w:numPr>
        <w:tabs>
          <w:tab w:val="left" w:pos="0"/>
        </w:tabs>
        <w:spacing w:before="14" w:after="240"/>
        <w:ind w:hanging="418"/>
        <w:rPr>
          <w:rStyle w:val="FontStyle31"/>
          <w:rFonts w:ascii="Times New Roman" w:hAnsi="Times New Roman"/>
          <w:sz w:val="22"/>
          <w:szCs w:val="22"/>
        </w:rPr>
      </w:pPr>
      <w:r w:rsidRPr="00BE1811">
        <w:rPr>
          <w:rStyle w:val="FontStyle31"/>
          <w:rFonts w:ascii="Times New Roman" w:hAnsi="Times New Roman"/>
          <w:sz w:val="22"/>
          <w:szCs w:val="22"/>
        </w:rPr>
        <w:t xml:space="preserve"> </w:t>
      </w:r>
      <w:r w:rsidR="00610BA4" w:rsidRPr="00BE1811">
        <w:rPr>
          <w:rStyle w:val="FontStyle31"/>
          <w:rFonts w:ascii="Times New Roman" w:hAnsi="Times New Roman"/>
          <w:color w:val="000000" w:themeColor="text1"/>
          <w:sz w:val="22"/>
          <w:szCs w:val="22"/>
        </w:rPr>
        <w:t xml:space="preserve">OI POC are </w:t>
      </w:r>
      <w:proofErr w:type="spellStart"/>
      <w:r w:rsidR="00610BA4" w:rsidRPr="00BE1811">
        <w:rPr>
          <w:rStyle w:val="FontStyle31"/>
          <w:rFonts w:ascii="Times New Roman" w:hAnsi="Times New Roman"/>
          <w:sz w:val="22"/>
          <w:szCs w:val="22"/>
        </w:rPr>
        <w:t>obligaţia</w:t>
      </w:r>
      <w:proofErr w:type="spellEnd"/>
      <w:r w:rsidR="00610BA4" w:rsidRPr="00BE1811">
        <w:rPr>
          <w:rStyle w:val="FontStyle31"/>
          <w:rFonts w:ascii="Times New Roman" w:hAnsi="Times New Roman"/>
          <w:sz w:val="22"/>
          <w:szCs w:val="22"/>
        </w:rPr>
        <w:t xml:space="preserve"> de a informa Beneficiarul, în timp util, cu privire la orice decizie luată care poate afecta implementarea </w:t>
      </w:r>
      <w:r w:rsidRPr="00BE1811">
        <w:rPr>
          <w:rStyle w:val="FontStyle31"/>
          <w:rFonts w:ascii="Times New Roman" w:hAnsi="Times New Roman"/>
          <w:sz w:val="22"/>
          <w:szCs w:val="22"/>
        </w:rPr>
        <w:t>Proiectului</w:t>
      </w:r>
      <w:r w:rsidR="00610BA4" w:rsidRPr="00BE1811">
        <w:rPr>
          <w:rStyle w:val="FontStyle31"/>
          <w:rFonts w:ascii="Times New Roman" w:hAnsi="Times New Roman"/>
          <w:sz w:val="22"/>
          <w:szCs w:val="22"/>
        </w:rPr>
        <w:t>.</w:t>
      </w:r>
    </w:p>
    <w:p w14:paraId="17443C0D" w14:textId="77777777" w:rsidR="00610BA4" w:rsidRPr="00BE1811" w:rsidRDefault="00610BA4" w:rsidP="00610BA4">
      <w:pPr>
        <w:pStyle w:val="Style12"/>
        <w:widowControl/>
        <w:numPr>
          <w:ilvl w:val="0"/>
          <w:numId w:val="195"/>
        </w:numPr>
        <w:tabs>
          <w:tab w:val="left" w:pos="418"/>
        </w:tabs>
        <w:spacing w:before="14" w:after="240"/>
        <w:ind w:hanging="418"/>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OI POC </w:t>
      </w:r>
      <w:r w:rsidRPr="00BE1811">
        <w:rPr>
          <w:rStyle w:val="FontStyle31"/>
          <w:rFonts w:ascii="Times New Roman" w:hAnsi="Times New Roman"/>
          <w:sz w:val="22"/>
          <w:szCs w:val="22"/>
        </w:rPr>
        <w:t xml:space="preserve">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informa Beneficiarul cu privire la rapoartele, concluziile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recomandările care au impact asupra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acestuia, formulate de către Comisia</w:t>
      </w:r>
      <w:r w:rsidRPr="00BE1811">
        <w:rPr>
          <w:rStyle w:val="FontStyle31"/>
          <w:rFonts w:ascii="Times New Roman" w:hAnsi="Times New Roman"/>
          <w:sz w:val="22"/>
          <w:szCs w:val="22"/>
        </w:rPr>
        <w:br/>
        <w:t xml:space="preserve">Europeană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orice altă autoritate competentă.</w:t>
      </w:r>
    </w:p>
    <w:p w14:paraId="2FC08FDF" w14:textId="77777777" w:rsidR="00610BA4" w:rsidRPr="00BE1811" w:rsidRDefault="00610BA4" w:rsidP="00610BA4">
      <w:pPr>
        <w:pStyle w:val="Style12"/>
        <w:widowControl/>
        <w:numPr>
          <w:ilvl w:val="0"/>
          <w:numId w:val="195"/>
        </w:numPr>
        <w:tabs>
          <w:tab w:val="left" w:pos="418"/>
        </w:tabs>
        <w:spacing w:before="14" w:after="240"/>
        <w:ind w:hanging="418"/>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OI POC </w:t>
      </w:r>
      <w:r w:rsidRPr="00BE1811">
        <w:rPr>
          <w:rStyle w:val="FontStyle31"/>
          <w:rFonts w:ascii="Times New Roman" w:hAnsi="Times New Roman"/>
          <w:sz w:val="22"/>
          <w:szCs w:val="22"/>
        </w:rPr>
        <w:t xml:space="preserve">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răspunde în scris conform </w:t>
      </w:r>
      <w:proofErr w:type="spellStart"/>
      <w:r w:rsidRPr="00BE1811">
        <w:rPr>
          <w:rStyle w:val="FontStyle31"/>
          <w:rFonts w:ascii="Times New Roman" w:hAnsi="Times New Roman"/>
          <w:sz w:val="22"/>
          <w:szCs w:val="22"/>
        </w:rPr>
        <w:t>competenţelor</w:t>
      </w:r>
      <w:proofErr w:type="spellEnd"/>
      <w:r w:rsidRPr="00BE1811">
        <w:rPr>
          <w:rStyle w:val="FontStyle31"/>
          <w:rFonts w:ascii="Times New Roman" w:hAnsi="Times New Roman"/>
          <w:sz w:val="22"/>
          <w:szCs w:val="22"/>
        </w:rPr>
        <w:t xml:space="preserve"> stabilite, în termen de 15 zile lucrătoare, oricărei solicitări a beneficiarului privind </w:t>
      </w:r>
      <w:proofErr w:type="spellStart"/>
      <w:r w:rsidRPr="00BE1811">
        <w:rPr>
          <w:rStyle w:val="FontStyle31"/>
          <w:rFonts w:ascii="Times New Roman" w:hAnsi="Times New Roman"/>
          <w:sz w:val="22"/>
          <w:szCs w:val="22"/>
        </w:rPr>
        <w:t>informaţiile</w:t>
      </w:r>
      <w:proofErr w:type="spellEnd"/>
      <w:r w:rsidRPr="00BE1811">
        <w:rPr>
          <w:rStyle w:val="FontStyle31"/>
          <w:rFonts w:ascii="Times New Roman" w:hAnsi="Times New Roman"/>
          <w:sz w:val="22"/>
          <w:szCs w:val="22"/>
        </w:rPr>
        <w:t xml:space="preserve"> sau clarificările pe care acesta le consideră necesare pentru implementarea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w:t>
      </w:r>
    </w:p>
    <w:p w14:paraId="095C2CFD" w14:textId="77777777" w:rsidR="00610BA4" w:rsidRPr="00BE1811" w:rsidRDefault="00610BA4" w:rsidP="00610BA4">
      <w:pPr>
        <w:pStyle w:val="Style12"/>
        <w:widowControl/>
        <w:numPr>
          <w:ilvl w:val="0"/>
          <w:numId w:val="195"/>
        </w:numPr>
        <w:tabs>
          <w:tab w:val="left" w:pos="418"/>
        </w:tabs>
        <w:spacing w:before="14" w:after="240"/>
        <w:ind w:hanging="418"/>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OI POC </w:t>
      </w:r>
      <w:r w:rsidRPr="00BE1811">
        <w:rPr>
          <w:rStyle w:val="FontStyle31"/>
          <w:rFonts w:ascii="Times New Roman" w:hAnsi="Times New Roman"/>
          <w:sz w:val="22"/>
          <w:szCs w:val="22"/>
        </w:rPr>
        <w:t xml:space="preserve">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procesa cererile de </w:t>
      </w:r>
      <w:proofErr w:type="spellStart"/>
      <w:r w:rsidRPr="00BE1811">
        <w:rPr>
          <w:rStyle w:val="FontStyle31"/>
          <w:rFonts w:ascii="Times New Roman" w:hAnsi="Times New Roman"/>
          <w:sz w:val="22"/>
          <w:szCs w:val="22"/>
        </w:rPr>
        <w:t>prefinanţare</w:t>
      </w:r>
      <w:proofErr w:type="spellEnd"/>
      <w:r w:rsidRPr="00BE1811">
        <w:rPr>
          <w:rStyle w:val="FontStyle31"/>
          <w:rFonts w:ascii="Times New Roman" w:hAnsi="Times New Roman"/>
          <w:sz w:val="22"/>
          <w:szCs w:val="22"/>
        </w:rPr>
        <w:t xml:space="preserve">, cererile de rambursare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cererile de plată în conformitate cu </w:t>
      </w:r>
      <w:proofErr w:type="spellStart"/>
      <w:r w:rsidRPr="00BE1811">
        <w:rPr>
          <w:rStyle w:val="FontStyle31"/>
          <w:rFonts w:ascii="Times New Roman" w:hAnsi="Times New Roman"/>
          <w:sz w:val="22"/>
          <w:szCs w:val="22"/>
        </w:rPr>
        <w:t>Secţiunile</w:t>
      </w:r>
      <w:proofErr w:type="spellEnd"/>
      <w:r w:rsidRPr="00BE1811">
        <w:rPr>
          <w:rStyle w:val="FontStyle31"/>
          <w:rFonts w:ascii="Times New Roman" w:hAnsi="Times New Roman"/>
          <w:sz w:val="22"/>
          <w:szCs w:val="22"/>
        </w:rPr>
        <w:t xml:space="preserve"> aferente din Anexa 1 -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Specifice.</w:t>
      </w:r>
    </w:p>
    <w:p w14:paraId="3036AA9F" w14:textId="77777777" w:rsidR="00610BA4" w:rsidRPr="00BE1811" w:rsidRDefault="00610BA4" w:rsidP="00610BA4">
      <w:pPr>
        <w:pStyle w:val="Style12"/>
        <w:widowControl/>
        <w:numPr>
          <w:ilvl w:val="0"/>
          <w:numId w:val="195"/>
        </w:numPr>
        <w:tabs>
          <w:tab w:val="left" w:pos="418"/>
        </w:tabs>
        <w:spacing w:before="14" w:after="240"/>
        <w:ind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AM POC </w:t>
      </w:r>
      <w:r w:rsidRPr="00BE1811">
        <w:rPr>
          <w:rStyle w:val="FontStyle31"/>
          <w:rFonts w:ascii="Times New Roman" w:hAnsi="Times New Roman"/>
          <w:sz w:val="22"/>
          <w:szCs w:val="22"/>
        </w:rPr>
        <w:t xml:space="preserve">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efectua transferul </w:t>
      </w:r>
      <w:proofErr w:type="spellStart"/>
      <w:r w:rsidRPr="00BE1811">
        <w:rPr>
          <w:rStyle w:val="FontStyle31"/>
          <w:rFonts w:ascii="Times New Roman" w:hAnsi="Times New Roman"/>
          <w:sz w:val="22"/>
          <w:szCs w:val="22"/>
        </w:rPr>
        <w:t>prefinanţării</w:t>
      </w:r>
      <w:proofErr w:type="spellEnd"/>
      <w:r w:rsidRPr="00BE1811">
        <w:rPr>
          <w:rStyle w:val="FontStyle31"/>
          <w:rFonts w:ascii="Times New Roman" w:hAnsi="Times New Roman"/>
          <w:sz w:val="22"/>
          <w:szCs w:val="22"/>
        </w:rPr>
        <w:t xml:space="preserve">, în </w:t>
      </w:r>
      <w:proofErr w:type="spellStart"/>
      <w:r w:rsidRPr="00BE1811">
        <w:rPr>
          <w:rStyle w:val="FontStyle31"/>
          <w:rFonts w:ascii="Times New Roman" w:hAnsi="Times New Roman"/>
          <w:sz w:val="22"/>
          <w:szCs w:val="22"/>
        </w:rPr>
        <w:t>condiţiile</w:t>
      </w:r>
      <w:proofErr w:type="spellEnd"/>
      <w:r w:rsidRPr="00BE1811">
        <w:rPr>
          <w:rStyle w:val="FontStyle31"/>
          <w:rFonts w:ascii="Times New Roman" w:hAnsi="Times New Roman"/>
          <w:sz w:val="22"/>
          <w:szCs w:val="22"/>
        </w:rPr>
        <w:t xml:space="preserve"> prevăzute în prezentul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în termen de maximum 15 zile de la data înregistrării Cererii </w:t>
      </w:r>
      <w:r w:rsidRPr="00BE1811">
        <w:rPr>
          <w:rStyle w:val="FontStyle31"/>
          <w:rFonts w:ascii="Times New Roman" w:hAnsi="Times New Roman"/>
          <w:color w:val="000000" w:themeColor="text1"/>
          <w:sz w:val="22"/>
          <w:szCs w:val="22"/>
        </w:rPr>
        <w:t xml:space="preserve">de </w:t>
      </w:r>
      <w:proofErr w:type="spellStart"/>
      <w:r w:rsidRPr="00BE1811">
        <w:rPr>
          <w:rStyle w:val="FontStyle31"/>
          <w:rFonts w:ascii="Times New Roman" w:hAnsi="Times New Roman"/>
          <w:color w:val="000000" w:themeColor="text1"/>
          <w:sz w:val="22"/>
          <w:szCs w:val="22"/>
        </w:rPr>
        <w:t>Prefinanţare</w:t>
      </w:r>
      <w:proofErr w:type="spellEnd"/>
      <w:r w:rsidRPr="00BE1811">
        <w:rPr>
          <w:rStyle w:val="FontStyle31"/>
          <w:rFonts w:ascii="Times New Roman" w:hAnsi="Times New Roman"/>
          <w:color w:val="000000" w:themeColor="text1"/>
          <w:sz w:val="22"/>
          <w:szCs w:val="22"/>
        </w:rPr>
        <w:t xml:space="preserve"> la AM/OI POC, beneficiarilor care au acest drept conform legii.</w:t>
      </w:r>
    </w:p>
    <w:p w14:paraId="3C3C5EE4" w14:textId="77777777" w:rsidR="00610BA4" w:rsidRPr="00BE1811" w:rsidRDefault="00610BA4" w:rsidP="00610BA4">
      <w:pPr>
        <w:pStyle w:val="Style12"/>
        <w:widowControl/>
        <w:numPr>
          <w:ilvl w:val="0"/>
          <w:numId w:val="195"/>
        </w:numPr>
        <w:tabs>
          <w:tab w:val="left" w:pos="418"/>
        </w:tabs>
        <w:spacing w:before="14" w:after="240"/>
        <w:ind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AM POC are </w:t>
      </w:r>
      <w:proofErr w:type="spellStart"/>
      <w:r w:rsidRPr="00BE1811">
        <w:rPr>
          <w:rStyle w:val="FontStyle31"/>
          <w:rFonts w:ascii="Times New Roman" w:hAnsi="Times New Roman"/>
          <w:color w:val="000000" w:themeColor="text1"/>
          <w:sz w:val="22"/>
          <w:szCs w:val="22"/>
        </w:rPr>
        <w:t>obligaţia</w:t>
      </w:r>
      <w:proofErr w:type="spellEnd"/>
      <w:r w:rsidRPr="00BE1811">
        <w:rPr>
          <w:rStyle w:val="FontStyle31"/>
          <w:rFonts w:ascii="Times New Roman" w:hAnsi="Times New Roman"/>
          <w:color w:val="000000" w:themeColor="text1"/>
          <w:sz w:val="22"/>
          <w:szCs w:val="22"/>
        </w:rPr>
        <w:t xml:space="preserve"> de a efectua rambursarea sau plata cheltuielilor cu respectarea prevederilor articolului 6 din prezentul contract.</w:t>
      </w:r>
    </w:p>
    <w:p w14:paraId="73113574" w14:textId="77777777" w:rsidR="00610BA4" w:rsidRPr="00BE1811" w:rsidRDefault="00610BA4" w:rsidP="00610BA4">
      <w:pPr>
        <w:pStyle w:val="Style12"/>
        <w:widowControl/>
        <w:numPr>
          <w:ilvl w:val="0"/>
          <w:numId w:val="195"/>
        </w:numPr>
        <w:tabs>
          <w:tab w:val="left" w:pos="418"/>
        </w:tabs>
        <w:spacing w:before="14" w:after="240"/>
        <w:ind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AM POC și OI POC au dreptul de a monitoriza din punct de vedere tehnic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financiar implementarea proiectului în vederea asigurării îndeplinirii obiectivelor proiectului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prevenirii neregulilor.</w:t>
      </w:r>
    </w:p>
    <w:p w14:paraId="763CA12B" w14:textId="77777777" w:rsidR="00610BA4" w:rsidRPr="00BE1811" w:rsidRDefault="00610BA4" w:rsidP="00610BA4">
      <w:pPr>
        <w:pStyle w:val="Style12"/>
        <w:widowControl/>
        <w:numPr>
          <w:ilvl w:val="0"/>
          <w:numId w:val="195"/>
        </w:numPr>
        <w:tabs>
          <w:tab w:val="left" w:pos="418"/>
        </w:tabs>
        <w:spacing w:before="14" w:after="240"/>
        <w:ind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AM POC și OI POC au dreptul de a verifica legalitatea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realitatea tuturor </w:t>
      </w:r>
      <w:proofErr w:type="spellStart"/>
      <w:r w:rsidRPr="00BE1811">
        <w:rPr>
          <w:rStyle w:val="FontStyle31"/>
          <w:rFonts w:ascii="Times New Roman" w:hAnsi="Times New Roman"/>
          <w:color w:val="000000" w:themeColor="text1"/>
          <w:sz w:val="22"/>
          <w:szCs w:val="22"/>
        </w:rPr>
        <w:t>activităţilor</w:t>
      </w:r>
      <w:proofErr w:type="spellEnd"/>
      <w:r w:rsidRPr="00BE1811">
        <w:rPr>
          <w:rStyle w:val="FontStyle31"/>
          <w:rFonts w:ascii="Times New Roman" w:hAnsi="Times New Roman"/>
          <w:color w:val="000000" w:themeColor="text1"/>
          <w:sz w:val="22"/>
          <w:szCs w:val="22"/>
        </w:rPr>
        <w:t xml:space="preserve"> aferente implementării proiectului care face obiectul prezentului Contract de </w:t>
      </w:r>
      <w:proofErr w:type="spellStart"/>
      <w:r w:rsidRPr="00BE1811">
        <w:rPr>
          <w:rStyle w:val="FontStyle31"/>
          <w:rFonts w:ascii="Times New Roman" w:hAnsi="Times New Roman"/>
          <w:color w:val="000000" w:themeColor="text1"/>
          <w:sz w:val="22"/>
          <w:szCs w:val="22"/>
        </w:rPr>
        <w:t>Finanţare</w:t>
      </w:r>
      <w:proofErr w:type="spellEnd"/>
      <w:r w:rsidRPr="00BE1811">
        <w:rPr>
          <w:rStyle w:val="FontStyle31"/>
          <w:rFonts w:ascii="Times New Roman" w:hAnsi="Times New Roman"/>
          <w:color w:val="000000" w:themeColor="text1"/>
          <w:sz w:val="22"/>
          <w:szCs w:val="22"/>
        </w:rPr>
        <w:t>.</w:t>
      </w:r>
    </w:p>
    <w:p w14:paraId="0EFFDC8B" w14:textId="77777777" w:rsidR="00610BA4" w:rsidRPr="00BE1811" w:rsidRDefault="00610BA4" w:rsidP="00610BA4">
      <w:pPr>
        <w:pStyle w:val="Style12"/>
        <w:widowControl/>
        <w:numPr>
          <w:ilvl w:val="0"/>
          <w:numId w:val="195"/>
        </w:numPr>
        <w:tabs>
          <w:tab w:val="left" w:pos="418"/>
        </w:tabs>
        <w:spacing w:before="14" w:after="240"/>
        <w:ind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lastRenderedPageBreak/>
        <w:t xml:space="preserve">În </w:t>
      </w:r>
      <w:proofErr w:type="spellStart"/>
      <w:r w:rsidRPr="00BE1811">
        <w:rPr>
          <w:rStyle w:val="FontStyle31"/>
          <w:rFonts w:ascii="Times New Roman" w:hAnsi="Times New Roman"/>
          <w:color w:val="000000" w:themeColor="text1"/>
          <w:sz w:val="22"/>
          <w:szCs w:val="22"/>
        </w:rPr>
        <w:t>situaţia</w:t>
      </w:r>
      <w:proofErr w:type="spellEnd"/>
      <w:r w:rsidRPr="00BE1811">
        <w:rPr>
          <w:rStyle w:val="FontStyle31"/>
          <w:rFonts w:ascii="Times New Roman" w:hAnsi="Times New Roman"/>
          <w:color w:val="000000" w:themeColor="text1"/>
          <w:sz w:val="22"/>
          <w:szCs w:val="22"/>
        </w:rPr>
        <w:t xml:space="preserve"> în care, în urma constatării unor indicii de fraudă sau tentativă la fraudă, organul de urmărire penală transmite cazul spre </w:t>
      </w:r>
      <w:proofErr w:type="spellStart"/>
      <w:r w:rsidRPr="00BE1811">
        <w:rPr>
          <w:rStyle w:val="FontStyle31"/>
          <w:rFonts w:ascii="Times New Roman" w:hAnsi="Times New Roman"/>
          <w:color w:val="000000" w:themeColor="text1"/>
          <w:sz w:val="22"/>
          <w:szCs w:val="22"/>
        </w:rPr>
        <w:t>soluţionare</w:t>
      </w:r>
      <w:proofErr w:type="spellEnd"/>
      <w:r w:rsidRPr="00BE1811">
        <w:rPr>
          <w:rStyle w:val="FontStyle31"/>
          <w:rFonts w:ascii="Times New Roman" w:hAnsi="Times New Roman"/>
          <w:color w:val="000000" w:themeColor="text1"/>
          <w:sz w:val="22"/>
          <w:szCs w:val="22"/>
        </w:rPr>
        <w:t xml:space="preserve"> </w:t>
      </w:r>
      <w:proofErr w:type="spellStart"/>
      <w:r w:rsidRPr="00BE1811">
        <w:rPr>
          <w:rStyle w:val="FontStyle31"/>
          <w:rFonts w:ascii="Times New Roman" w:hAnsi="Times New Roman"/>
          <w:color w:val="000000" w:themeColor="text1"/>
          <w:sz w:val="22"/>
          <w:szCs w:val="22"/>
        </w:rPr>
        <w:t>instanţelor</w:t>
      </w:r>
      <w:proofErr w:type="spellEnd"/>
      <w:r w:rsidRPr="00BE1811">
        <w:rPr>
          <w:rStyle w:val="FontStyle31"/>
          <w:rFonts w:ascii="Times New Roman" w:hAnsi="Times New Roman"/>
          <w:color w:val="000000" w:themeColor="text1"/>
          <w:sz w:val="22"/>
          <w:szCs w:val="22"/>
        </w:rPr>
        <w:t xml:space="preserve"> de judecată devin incidente prevederile art. 8 din OUG nr. 66/2011.</w:t>
      </w:r>
    </w:p>
    <w:p w14:paraId="08BC85F5" w14:textId="77777777" w:rsidR="00610BA4" w:rsidRPr="00BE1811" w:rsidRDefault="00610BA4" w:rsidP="00610BA4">
      <w:pPr>
        <w:pStyle w:val="Style12"/>
        <w:widowControl/>
        <w:numPr>
          <w:ilvl w:val="0"/>
          <w:numId w:val="195"/>
        </w:numPr>
        <w:tabs>
          <w:tab w:val="left" w:pos="418"/>
        </w:tabs>
        <w:spacing w:before="14" w:after="240"/>
        <w:ind w:hanging="418"/>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OI POC/AM POC </w:t>
      </w:r>
      <w:r w:rsidRPr="00BE1811">
        <w:rPr>
          <w:rStyle w:val="FontStyle31"/>
          <w:rFonts w:ascii="Times New Roman" w:hAnsi="Times New Roman"/>
          <w:sz w:val="22"/>
          <w:szCs w:val="22"/>
        </w:rPr>
        <w:t xml:space="preserve">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efectua verificarea la </w:t>
      </w:r>
      <w:proofErr w:type="spellStart"/>
      <w:r w:rsidRPr="00BE1811">
        <w:rPr>
          <w:rStyle w:val="FontStyle31"/>
          <w:rFonts w:ascii="Times New Roman" w:hAnsi="Times New Roman"/>
          <w:sz w:val="22"/>
          <w:szCs w:val="22"/>
        </w:rPr>
        <w:t>faţa</w:t>
      </w:r>
      <w:proofErr w:type="spellEnd"/>
      <w:r w:rsidRPr="00BE1811">
        <w:rPr>
          <w:rStyle w:val="FontStyle31"/>
          <w:rFonts w:ascii="Times New Roman" w:hAnsi="Times New Roman"/>
          <w:sz w:val="22"/>
          <w:szCs w:val="22"/>
        </w:rPr>
        <w:t xml:space="preserve"> locului a </w:t>
      </w:r>
      <w:proofErr w:type="spellStart"/>
      <w:r w:rsidRPr="00BE1811">
        <w:rPr>
          <w:rStyle w:val="FontStyle31"/>
          <w:rFonts w:ascii="Times New Roman" w:hAnsi="Times New Roman"/>
          <w:sz w:val="22"/>
          <w:szCs w:val="22"/>
        </w:rPr>
        <w:t>activităţilor</w:t>
      </w:r>
      <w:proofErr w:type="spellEnd"/>
      <w:r w:rsidRPr="00BE1811">
        <w:rPr>
          <w:rStyle w:val="FontStyle31"/>
          <w:rFonts w:ascii="Times New Roman" w:hAnsi="Times New Roman"/>
          <w:sz w:val="22"/>
          <w:szCs w:val="22"/>
        </w:rPr>
        <w:t xml:space="preserve"> aferente implementării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în conformitate cu prevederile Contractului, asigurând cel </w:t>
      </w:r>
      <w:proofErr w:type="spellStart"/>
      <w:r w:rsidRPr="00BE1811">
        <w:rPr>
          <w:rStyle w:val="FontStyle31"/>
          <w:rFonts w:ascii="Times New Roman" w:hAnsi="Times New Roman"/>
          <w:sz w:val="22"/>
          <w:szCs w:val="22"/>
        </w:rPr>
        <w:t>puţin</w:t>
      </w:r>
      <w:proofErr w:type="spellEnd"/>
      <w:r w:rsidRPr="00BE1811">
        <w:rPr>
          <w:rStyle w:val="FontStyle31"/>
          <w:rFonts w:ascii="Times New Roman" w:hAnsi="Times New Roman"/>
          <w:sz w:val="22"/>
          <w:szCs w:val="22"/>
        </w:rPr>
        <w:t xml:space="preserve"> o vizită de verificare pe durata de implementare 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w:t>
      </w:r>
    </w:p>
    <w:p w14:paraId="436BCA17" w14:textId="77777777" w:rsidR="00610BA4" w:rsidRPr="00BE1811" w:rsidRDefault="00610BA4" w:rsidP="00610BA4">
      <w:pPr>
        <w:pStyle w:val="Style12"/>
        <w:widowControl/>
        <w:numPr>
          <w:ilvl w:val="0"/>
          <w:numId w:val="195"/>
        </w:numPr>
        <w:tabs>
          <w:tab w:val="left" w:pos="425"/>
        </w:tabs>
        <w:spacing w:before="14" w:after="240"/>
        <w:ind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AM POC și OI POC vor informa despre data închiderii oficiale/</w:t>
      </w:r>
      <w:proofErr w:type="spellStart"/>
      <w:r w:rsidRPr="00BE1811">
        <w:rPr>
          <w:rStyle w:val="FontStyle31"/>
          <w:rFonts w:ascii="Times New Roman" w:hAnsi="Times New Roman"/>
          <w:color w:val="000000" w:themeColor="text1"/>
          <w:sz w:val="22"/>
          <w:szCs w:val="22"/>
        </w:rPr>
        <w:t>parţiale</w:t>
      </w:r>
      <w:proofErr w:type="spellEnd"/>
      <w:r w:rsidRPr="00BE1811">
        <w:rPr>
          <w:rStyle w:val="FontStyle31"/>
          <w:rFonts w:ascii="Times New Roman" w:hAnsi="Times New Roman"/>
          <w:color w:val="000000" w:themeColor="text1"/>
          <w:sz w:val="22"/>
          <w:szCs w:val="22"/>
        </w:rPr>
        <w:t xml:space="preserve"> a Programului </w:t>
      </w:r>
      <w:proofErr w:type="spellStart"/>
      <w:r w:rsidRPr="00BE1811">
        <w:rPr>
          <w:rStyle w:val="FontStyle31"/>
          <w:rFonts w:ascii="Times New Roman" w:hAnsi="Times New Roman"/>
          <w:color w:val="000000" w:themeColor="text1"/>
          <w:sz w:val="22"/>
          <w:szCs w:val="22"/>
        </w:rPr>
        <w:t>Operaţional</w:t>
      </w:r>
      <w:proofErr w:type="spellEnd"/>
      <w:r w:rsidRPr="00BE1811">
        <w:rPr>
          <w:rStyle w:val="FontStyle31"/>
          <w:rFonts w:ascii="Times New Roman" w:hAnsi="Times New Roman"/>
          <w:color w:val="000000" w:themeColor="text1"/>
          <w:sz w:val="22"/>
          <w:szCs w:val="22"/>
        </w:rPr>
        <w:t xml:space="preserve"> Competitivitate prin intermediul mijloacelor publice de informare.</w:t>
      </w:r>
    </w:p>
    <w:p w14:paraId="1934B624" w14:textId="77777777" w:rsidR="00610BA4" w:rsidRPr="00BE1811" w:rsidRDefault="00610BA4" w:rsidP="00610BA4">
      <w:pPr>
        <w:pStyle w:val="Style12"/>
        <w:widowControl/>
        <w:numPr>
          <w:ilvl w:val="0"/>
          <w:numId w:val="195"/>
        </w:numPr>
        <w:tabs>
          <w:tab w:val="left" w:pos="425"/>
        </w:tabs>
        <w:spacing w:before="14" w:after="240"/>
        <w:ind w:hanging="418"/>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AM POC </w:t>
      </w:r>
      <w:r w:rsidRPr="00BE1811">
        <w:rPr>
          <w:color w:val="000000" w:themeColor="text1"/>
          <w:sz w:val="22"/>
          <w:szCs w:val="22"/>
        </w:rPr>
        <w:t xml:space="preserve">și OI POC </w:t>
      </w:r>
      <w:r w:rsidRPr="00BE1811">
        <w:rPr>
          <w:rStyle w:val="FontStyle31"/>
          <w:rFonts w:ascii="Times New Roman" w:hAnsi="Times New Roman"/>
          <w:sz w:val="22"/>
          <w:szCs w:val="22"/>
        </w:rPr>
        <w:t>are dreptul de a utiliza datele despre beneficiari, disponibile în baze de date externe în scopul identificării și calculării indicatorilor de risc.</w:t>
      </w:r>
    </w:p>
    <w:p w14:paraId="163C3821" w14:textId="77777777" w:rsidR="00610BA4" w:rsidRPr="00BE1811" w:rsidRDefault="00610BA4" w:rsidP="00610BA4">
      <w:pPr>
        <w:pStyle w:val="Style6"/>
        <w:widowControl/>
        <w:spacing w:line="240" w:lineRule="exact"/>
        <w:jc w:val="both"/>
        <w:rPr>
          <w:sz w:val="22"/>
          <w:szCs w:val="22"/>
        </w:rPr>
      </w:pPr>
    </w:p>
    <w:p w14:paraId="1F42148B" w14:textId="77777777" w:rsidR="00610BA4" w:rsidRPr="00BE1811" w:rsidRDefault="00610BA4" w:rsidP="00610BA4">
      <w:pPr>
        <w:pStyle w:val="Style6"/>
        <w:widowControl/>
        <w:spacing w:before="70"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9 - Contractarea </w:t>
      </w:r>
      <w:proofErr w:type="spellStart"/>
      <w:r w:rsidRPr="00BE1811">
        <w:rPr>
          <w:rStyle w:val="FontStyle30"/>
          <w:rFonts w:ascii="Times New Roman" w:hAnsi="Times New Roman"/>
          <w:sz w:val="22"/>
          <w:szCs w:val="22"/>
        </w:rPr>
        <w:t>şi</w:t>
      </w:r>
      <w:proofErr w:type="spellEnd"/>
      <w:r w:rsidRPr="00BE1811">
        <w:rPr>
          <w:rStyle w:val="FontStyle30"/>
          <w:rFonts w:ascii="Times New Roman" w:hAnsi="Times New Roman"/>
          <w:sz w:val="22"/>
          <w:szCs w:val="22"/>
        </w:rPr>
        <w:t xml:space="preserve"> cesiunea</w:t>
      </w:r>
    </w:p>
    <w:p w14:paraId="451AE812" w14:textId="77777777" w:rsidR="00610BA4" w:rsidRPr="00BE1811" w:rsidRDefault="00610BA4" w:rsidP="00610BA4">
      <w:pPr>
        <w:pStyle w:val="Style12"/>
        <w:widowControl/>
        <w:numPr>
          <w:ilvl w:val="0"/>
          <w:numId w:val="196"/>
        </w:numPr>
        <w:tabs>
          <w:tab w:val="left" w:pos="418"/>
        </w:tabs>
        <w:spacing w:before="245"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În cazul externalizării/contractării unor </w:t>
      </w:r>
      <w:proofErr w:type="spellStart"/>
      <w:r w:rsidRPr="00BE1811">
        <w:rPr>
          <w:rStyle w:val="FontStyle31"/>
          <w:rFonts w:ascii="Times New Roman" w:hAnsi="Times New Roman"/>
          <w:sz w:val="22"/>
          <w:szCs w:val="22"/>
        </w:rPr>
        <w:t>activităţi</w:t>
      </w:r>
      <w:proofErr w:type="spellEnd"/>
      <w:r w:rsidRPr="00BE1811">
        <w:rPr>
          <w:rStyle w:val="FontStyle31"/>
          <w:rFonts w:ascii="Times New Roman" w:hAnsi="Times New Roman"/>
          <w:sz w:val="22"/>
          <w:szCs w:val="22"/>
        </w:rPr>
        <w:t xml:space="preserve"> din cadrul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responsabilitatea pentru implementarea acelor </w:t>
      </w:r>
      <w:proofErr w:type="spellStart"/>
      <w:r w:rsidRPr="00BE1811">
        <w:rPr>
          <w:rStyle w:val="FontStyle31"/>
          <w:rFonts w:ascii="Times New Roman" w:hAnsi="Times New Roman"/>
          <w:sz w:val="22"/>
          <w:szCs w:val="22"/>
        </w:rPr>
        <w:t>activităţi</w:t>
      </w:r>
      <w:proofErr w:type="spellEnd"/>
      <w:r w:rsidRPr="00BE1811">
        <w:rPr>
          <w:rStyle w:val="FontStyle31"/>
          <w:rFonts w:ascii="Times New Roman" w:hAnsi="Times New Roman"/>
          <w:sz w:val="22"/>
          <w:szCs w:val="22"/>
        </w:rPr>
        <w:t xml:space="preserve"> revine Beneficiarului, în conformitate cu </w:t>
      </w:r>
      <w:proofErr w:type="spellStart"/>
      <w:r w:rsidRPr="00BE1811">
        <w:rPr>
          <w:rStyle w:val="FontStyle31"/>
          <w:rFonts w:ascii="Times New Roman" w:hAnsi="Times New Roman"/>
          <w:sz w:val="22"/>
          <w:szCs w:val="22"/>
        </w:rPr>
        <w:t>dispoziţiile</w:t>
      </w:r>
      <w:proofErr w:type="spellEnd"/>
      <w:r w:rsidRPr="00BE1811">
        <w:rPr>
          <w:rStyle w:val="FontStyle31"/>
          <w:rFonts w:ascii="Times New Roman" w:hAnsi="Times New Roman"/>
          <w:sz w:val="22"/>
          <w:szCs w:val="22"/>
        </w:rPr>
        <w:t xml:space="preserve"> legale.</w:t>
      </w:r>
    </w:p>
    <w:p w14:paraId="3445D0A2" w14:textId="77777777" w:rsidR="00610BA4" w:rsidRPr="00BE1811" w:rsidRDefault="00610BA4" w:rsidP="00610BA4">
      <w:pPr>
        <w:pStyle w:val="Style12"/>
        <w:widowControl/>
        <w:numPr>
          <w:ilvl w:val="0"/>
          <w:numId w:val="196"/>
        </w:numPr>
        <w:tabs>
          <w:tab w:val="left" w:pos="418"/>
        </w:tabs>
        <w:spacing w:before="14"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Prezentul Contract, precum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toate drepturile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obligaţiile</w:t>
      </w:r>
      <w:proofErr w:type="spellEnd"/>
      <w:r w:rsidRPr="00BE1811">
        <w:rPr>
          <w:rStyle w:val="FontStyle31"/>
          <w:rFonts w:ascii="Times New Roman" w:hAnsi="Times New Roman"/>
          <w:sz w:val="22"/>
          <w:szCs w:val="22"/>
        </w:rPr>
        <w:t xml:space="preserve"> decurgând din implementarea acestuia nu pot face obiectul cesiunii totale sau </w:t>
      </w:r>
      <w:proofErr w:type="spellStart"/>
      <w:r w:rsidRPr="00BE1811">
        <w:rPr>
          <w:rStyle w:val="FontStyle31"/>
          <w:rFonts w:ascii="Times New Roman" w:hAnsi="Times New Roman"/>
          <w:sz w:val="22"/>
          <w:szCs w:val="22"/>
        </w:rPr>
        <w:t>parţiale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novaţiei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subrogaţiei</w:t>
      </w:r>
      <w:proofErr w:type="spellEnd"/>
      <w:r w:rsidRPr="00BE1811">
        <w:rPr>
          <w:rStyle w:val="FontStyle31"/>
          <w:rFonts w:ascii="Times New Roman" w:hAnsi="Times New Roman"/>
          <w:sz w:val="22"/>
          <w:szCs w:val="22"/>
        </w:rPr>
        <w:t xml:space="preserve"> sau a oricărui alt mecanism de transmisiune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transformare a </w:t>
      </w:r>
      <w:proofErr w:type="spellStart"/>
      <w:r w:rsidRPr="00BE1811">
        <w:rPr>
          <w:rStyle w:val="FontStyle31"/>
          <w:rFonts w:ascii="Times New Roman" w:hAnsi="Times New Roman"/>
          <w:sz w:val="22"/>
          <w:szCs w:val="22"/>
        </w:rPr>
        <w:t>obligaţiilor</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drepturilor.</w:t>
      </w:r>
    </w:p>
    <w:p w14:paraId="7561A560" w14:textId="77777777" w:rsidR="00610BA4" w:rsidRPr="00BE1811" w:rsidRDefault="00610BA4" w:rsidP="00610BA4">
      <w:pPr>
        <w:pStyle w:val="Style6"/>
        <w:widowControl/>
        <w:spacing w:before="178"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w:t>
      </w:r>
      <w:r w:rsidRPr="00BE1811">
        <w:rPr>
          <w:rStyle w:val="FontStyle28"/>
          <w:szCs w:val="22"/>
        </w:rPr>
        <w:t xml:space="preserve">10 </w:t>
      </w:r>
      <w:r w:rsidRPr="00BE1811">
        <w:rPr>
          <w:rStyle w:val="FontStyle30"/>
          <w:rFonts w:ascii="Times New Roman" w:hAnsi="Times New Roman"/>
          <w:sz w:val="22"/>
          <w:szCs w:val="22"/>
        </w:rPr>
        <w:t xml:space="preserve">- Modificări </w:t>
      </w:r>
      <w:proofErr w:type="spellStart"/>
      <w:r w:rsidRPr="00BE1811">
        <w:rPr>
          <w:rStyle w:val="FontStyle30"/>
          <w:rFonts w:ascii="Times New Roman" w:hAnsi="Times New Roman"/>
          <w:sz w:val="22"/>
          <w:szCs w:val="22"/>
        </w:rPr>
        <w:t>şi</w:t>
      </w:r>
      <w:proofErr w:type="spellEnd"/>
      <w:r w:rsidRPr="00BE1811">
        <w:rPr>
          <w:rStyle w:val="FontStyle30"/>
          <w:rFonts w:ascii="Times New Roman" w:hAnsi="Times New Roman"/>
          <w:sz w:val="22"/>
          <w:szCs w:val="22"/>
        </w:rPr>
        <w:t xml:space="preserve"> completări</w:t>
      </w:r>
    </w:p>
    <w:p w14:paraId="3E123B80" w14:textId="6506C13E" w:rsidR="00610BA4" w:rsidRPr="00BE1811" w:rsidRDefault="00610BA4" w:rsidP="00610BA4">
      <w:pPr>
        <w:pStyle w:val="Style12"/>
        <w:widowControl/>
        <w:numPr>
          <w:ilvl w:val="0"/>
          <w:numId w:val="197"/>
        </w:numPr>
        <w:tabs>
          <w:tab w:val="left" w:pos="353"/>
        </w:tabs>
        <w:spacing w:before="245" w:after="240"/>
        <w:ind w:left="353" w:hanging="353"/>
        <w:rPr>
          <w:rStyle w:val="FontStyle31"/>
          <w:rFonts w:ascii="Times New Roman" w:hAnsi="Times New Roman"/>
          <w:sz w:val="22"/>
          <w:szCs w:val="22"/>
        </w:rPr>
      </w:pPr>
      <w:proofErr w:type="spellStart"/>
      <w:r w:rsidRPr="00BE1811">
        <w:rPr>
          <w:rStyle w:val="FontStyle31"/>
          <w:rFonts w:ascii="Times New Roman" w:hAnsi="Times New Roman"/>
          <w:sz w:val="22"/>
          <w:szCs w:val="22"/>
        </w:rPr>
        <w:t>Părţile</w:t>
      </w:r>
      <w:proofErr w:type="spellEnd"/>
      <w:r w:rsidRPr="00BE1811">
        <w:rPr>
          <w:rStyle w:val="FontStyle31"/>
          <w:rFonts w:ascii="Times New Roman" w:hAnsi="Times New Roman"/>
          <w:sz w:val="22"/>
          <w:szCs w:val="22"/>
        </w:rPr>
        <w:t xml:space="preserve"> au dreptul, pe durata îndeplinirii prezentului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de a conveni modificarea clauzelor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Anexelor acestuia, prin act </w:t>
      </w:r>
      <w:proofErr w:type="spellStart"/>
      <w:r w:rsidRPr="00BE1811">
        <w:rPr>
          <w:rStyle w:val="FontStyle31"/>
          <w:rFonts w:ascii="Times New Roman" w:hAnsi="Times New Roman"/>
          <w:sz w:val="22"/>
          <w:szCs w:val="22"/>
        </w:rPr>
        <w:t>adiţional</w:t>
      </w:r>
      <w:proofErr w:type="spellEnd"/>
      <w:r w:rsidRPr="00BE1811">
        <w:rPr>
          <w:rStyle w:val="FontStyle31"/>
          <w:rFonts w:ascii="Times New Roman" w:hAnsi="Times New Roman"/>
          <w:sz w:val="22"/>
          <w:szCs w:val="22"/>
        </w:rPr>
        <w:t xml:space="preserve">, încheiat în </w:t>
      </w:r>
      <w:proofErr w:type="spellStart"/>
      <w:r w:rsidRPr="00BE1811">
        <w:rPr>
          <w:rStyle w:val="FontStyle31"/>
          <w:rFonts w:ascii="Times New Roman" w:hAnsi="Times New Roman"/>
          <w:sz w:val="22"/>
          <w:szCs w:val="22"/>
        </w:rPr>
        <w:t>aceleaşi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ca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Contractul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cu </w:t>
      </w:r>
      <w:proofErr w:type="spellStart"/>
      <w:r w:rsidRPr="00BE1811">
        <w:rPr>
          <w:rStyle w:val="FontStyle31"/>
          <w:rFonts w:ascii="Times New Roman" w:hAnsi="Times New Roman"/>
          <w:sz w:val="22"/>
          <w:szCs w:val="22"/>
        </w:rPr>
        <w:t>excepţiile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menţionate</w:t>
      </w:r>
      <w:proofErr w:type="spellEnd"/>
      <w:r w:rsidRPr="00BE1811">
        <w:rPr>
          <w:rStyle w:val="FontStyle31"/>
          <w:rFonts w:ascii="Times New Roman" w:hAnsi="Times New Roman"/>
          <w:sz w:val="22"/>
          <w:szCs w:val="22"/>
        </w:rPr>
        <w:t xml:space="preserve"> la alin. (7) al prezentului articol</w:t>
      </w:r>
      <w:r w:rsidR="00DC36CB" w:rsidRPr="00BE1811">
        <w:rPr>
          <w:rStyle w:val="FontStyle31"/>
          <w:rFonts w:ascii="Times New Roman" w:hAnsi="Times New Roman"/>
          <w:sz w:val="22"/>
          <w:szCs w:val="22"/>
        </w:rPr>
        <w:t>.</w:t>
      </w:r>
      <w:r w:rsidR="00294983" w:rsidRPr="00BE1811">
        <w:rPr>
          <w:rStyle w:val="FontStyle31"/>
          <w:rFonts w:ascii="Times New Roman" w:hAnsi="Times New Roman"/>
          <w:sz w:val="22"/>
          <w:szCs w:val="22"/>
        </w:rPr>
        <w:t xml:space="preserve"> </w:t>
      </w:r>
    </w:p>
    <w:p w14:paraId="5C817F6E" w14:textId="77777777" w:rsidR="00610BA4" w:rsidRPr="00BE1811" w:rsidRDefault="00610BA4" w:rsidP="00610BA4">
      <w:pPr>
        <w:pStyle w:val="Style12"/>
        <w:widowControl/>
        <w:numPr>
          <w:ilvl w:val="0"/>
          <w:numId w:val="197"/>
        </w:numPr>
        <w:tabs>
          <w:tab w:val="left" w:pos="353"/>
        </w:tabs>
        <w:spacing w:before="14" w:after="240"/>
        <w:ind w:left="353" w:hanging="353"/>
        <w:rPr>
          <w:rStyle w:val="FontStyle31"/>
          <w:rFonts w:ascii="Times New Roman" w:hAnsi="Times New Roman"/>
          <w:color w:val="000000" w:themeColor="text1"/>
          <w:sz w:val="22"/>
          <w:szCs w:val="22"/>
        </w:rPr>
      </w:pPr>
      <w:r w:rsidRPr="00BE1811">
        <w:rPr>
          <w:rStyle w:val="FontStyle31"/>
          <w:rFonts w:ascii="Times New Roman" w:hAnsi="Times New Roman"/>
          <w:sz w:val="22"/>
          <w:szCs w:val="22"/>
        </w:rPr>
        <w:t xml:space="preserve">În cazul în care propunerea de modificare a Contractului vine din partea Beneficiarului, acesta 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o transmite </w:t>
      </w:r>
      <w:r w:rsidRPr="00BE1811">
        <w:rPr>
          <w:rStyle w:val="FontStyle31"/>
          <w:rFonts w:ascii="Times New Roman" w:hAnsi="Times New Roman"/>
          <w:color w:val="000000" w:themeColor="text1"/>
          <w:sz w:val="22"/>
          <w:szCs w:val="22"/>
        </w:rPr>
        <w:t xml:space="preserve">OI POC cu cel </w:t>
      </w:r>
      <w:proofErr w:type="spellStart"/>
      <w:r w:rsidRPr="00BE1811">
        <w:rPr>
          <w:rStyle w:val="FontStyle31"/>
          <w:rFonts w:ascii="Times New Roman" w:hAnsi="Times New Roman"/>
          <w:color w:val="000000" w:themeColor="text1"/>
          <w:sz w:val="22"/>
          <w:szCs w:val="22"/>
        </w:rPr>
        <w:t>puţin</w:t>
      </w:r>
      <w:proofErr w:type="spellEnd"/>
      <w:r w:rsidRPr="00BE1811">
        <w:rPr>
          <w:rStyle w:val="FontStyle31"/>
          <w:rFonts w:ascii="Times New Roman" w:hAnsi="Times New Roman"/>
          <w:color w:val="000000" w:themeColor="text1"/>
          <w:sz w:val="22"/>
          <w:szCs w:val="22"/>
        </w:rPr>
        <w:t xml:space="preserve"> 20 de zile lucrătoare înainte de termenul la care este </w:t>
      </w:r>
      <w:proofErr w:type="spellStart"/>
      <w:r w:rsidRPr="00BE1811">
        <w:rPr>
          <w:rStyle w:val="FontStyle31"/>
          <w:rFonts w:ascii="Times New Roman" w:hAnsi="Times New Roman"/>
          <w:color w:val="000000" w:themeColor="text1"/>
          <w:sz w:val="22"/>
          <w:szCs w:val="22"/>
        </w:rPr>
        <w:t>intenţionată</w:t>
      </w:r>
      <w:proofErr w:type="spellEnd"/>
      <w:r w:rsidRPr="00BE1811">
        <w:rPr>
          <w:rStyle w:val="FontStyle31"/>
          <w:rFonts w:ascii="Times New Roman" w:hAnsi="Times New Roman"/>
          <w:color w:val="000000" w:themeColor="text1"/>
          <w:sz w:val="22"/>
          <w:szCs w:val="22"/>
        </w:rPr>
        <w:t xml:space="preserve"> a intra în vigoare, cu </w:t>
      </w:r>
      <w:proofErr w:type="spellStart"/>
      <w:r w:rsidRPr="00BE1811">
        <w:rPr>
          <w:rStyle w:val="FontStyle31"/>
          <w:rFonts w:ascii="Times New Roman" w:hAnsi="Times New Roman"/>
          <w:color w:val="000000" w:themeColor="text1"/>
          <w:sz w:val="22"/>
          <w:szCs w:val="22"/>
        </w:rPr>
        <w:t>excepţia</w:t>
      </w:r>
      <w:proofErr w:type="spellEnd"/>
      <w:r w:rsidRPr="00BE1811">
        <w:rPr>
          <w:rStyle w:val="FontStyle31"/>
          <w:rFonts w:ascii="Times New Roman" w:hAnsi="Times New Roman"/>
          <w:color w:val="000000" w:themeColor="text1"/>
          <w:sz w:val="22"/>
          <w:szCs w:val="22"/>
        </w:rPr>
        <w:t xml:space="preserve"> </w:t>
      </w:r>
      <w:proofErr w:type="spellStart"/>
      <w:r w:rsidRPr="00BE1811">
        <w:rPr>
          <w:rStyle w:val="FontStyle31"/>
          <w:rFonts w:ascii="Times New Roman" w:hAnsi="Times New Roman"/>
          <w:color w:val="000000" w:themeColor="text1"/>
          <w:sz w:val="22"/>
          <w:szCs w:val="22"/>
        </w:rPr>
        <w:t>circumstanţelor</w:t>
      </w:r>
      <w:proofErr w:type="spellEnd"/>
      <w:r w:rsidRPr="00BE1811">
        <w:rPr>
          <w:rStyle w:val="FontStyle31"/>
          <w:rFonts w:ascii="Times New Roman" w:hAnsi="Times New Roman"/>
          <w:color w:val="000000" w:themeColor="text1"/>
          <w:sz w:val="22"/>
          <w:szCs w:val="22"/>
        </w:rPr>
        <w:t xml:space="preserve"> acceptate de OI POC. Beneficiarul va transmite, de asemenea, odată cu solicitarea de modificare, toate documentele justificative necesare.</w:t>
      </w:r>
    </w:p>
    <w:p w14:paraId="6F02884F" w14:textId="77777777" w:rsidR="00610BA4" w:rsidRPr="00BE1811" w:rsidRDefault="00610BA4" w:rsidP="00610BA4">
      <w:pPr>
        <w:pStyle w:val="Style12"/>
        <w:widowControl/>
        <w:numPr>
          <w:ilvl w:val="0"/>
          <w:numId w:val="197"/>
        </w:numPr>
        <w:tabs>
          <w:tab w:val="left" w:pos="353"/>
        </w:tabs>
        <w:spacing w:after="240"/>
        <w:ind w:left="353" w:hanging="353"/>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OI POC răspunde solicitării de modificare a Contractului prin act </w:t>
      </w:r>
      <w:proofErr w:type="spellStart"/>
      <w:r w:rsidRPr="00BE1811">
        <w:rPr>
          <w:rStyle w:val="FontStyle31"/>
          <w:rFonts w:ascii="Times New Roman" w:hAnsi="Times New Roman"/>
          <w:color w:val="000000" w:themeColor="text1"/>
          <w:sz w:val="22"/>
          <w:szCs w:val="22"/>
        </w:rPr>
        <w:t>adiţional</w:t>
      </w:r>
      <w:proofErr w:type="spellEnd"/>
      <w:r w:rsidRPr="00BE1811">
        <w:rPr>
          <w:rStyle w:val="FontStyle31"/>
          <w:rFonts w:ascii="Times New Roman" w:hAnsi="Times New Roman"/>
          <w:color w:val="000000" w:themeColor="text1"/>
          <w:sz w:val="22"/>
          <w:szCs w:val="22"/>
        </w:rPr>
        <w:t xml:space="preserve">, în termen de 20 de zile lucrătoare de la </w:t>
      </w:r>
      <w:r w:rsidRPr="00BE1811">
        <w:rPr>
          <w:rStyle w:val="FontStyle31"/>
          <w:rFonts w:ascii="Times New Roman" w:hAnsi="Times New Roman"/>
          <w:sz w:val="22"/>
          <w:szCs w:val="22"/>
        </w:rPr>
        <w:t>înregistrarea solicitării.</w:t>
      </w:r>
    </w:p>
    <w:p w14:paraId="4F342760" w14:textId="77777777" w:rsidR="00610BA4" w:rsidRPr="00BE1811" w:rsidRDefault="00610BA4" w:rsidP="00610BA4">
      <w:pPr>
        <w:pStyle w:val="Style12"/>
        <w:widowControl/>
        <w:numPr>
          <w:ilvl w:val="0"/>
          <w:numId w:val="197"/>
        </w:numPr>
        <w:tabs>
          <w:tab w:val="left" w:pos="353"/>
        </w:tabs>
        <w:spacing w:after="240"/>
        <w:ind w:left="353" w:hanging="353"/>
        <w:rPr>
          <w:rStyle w:val="FontStyle31"/>
          <w:rFonts w:ascii="Times New Roman" w:hAnsi="Times New Roman"/>
          <w:sz w:val="22"/>
          <w:szCs w:val="22"/>
        </w:rPr>
      </w:pPr>
      <w:r w:rsidRPr="00BE1811">
        <w:rPr>
          <w:rStyle w:val="FontStyle31"/>
          <w:rFonts w:ascii="Times New Roman" w:hAnsi="Times New Roman"/>
          <w:sz w:val="22"/>
          <w:szCs w:val="22"/>
        </w:rPr>
        <w:t xml:space="preserve">În cazul propunerilor de acte </w:t>
      </w:r>
      <w:proofErr w:type="spellStart"/>
      <w:r w:rsidRPr="00BE1811">
        <w:rPr>
          <w:rStyle w:val="FontStyle31"/>
          <w:rFonts w:ascii="Times New Roman" w:hAnsi="Times New Roman"/>
          <w:sz w:val="22"/>
          <w:szCs w:val="22"/>
        </w:rPr>
        <w:t>adiţionale</w:t>
      </w:r>
      <w:proofErr w:type="spellEnd"/>
      <w:r w:rsidRPr="00BE1811">
        <w:rPr>
          <w:rStyle w:val="FontStyle31"/>
          <w:rFonts w:ascii="Times New Roman" w:hAnsi="Times New Roman"/>
          <w:sz w:val="22"/>
          <w:szCs w:val="22"/>
        </w:rPr>
        <w:t xml:space="preserve"> care au ca obiect reducerea valorii indicatorilor ce urmează a fi atinsă prin proiect, valoarea totală eligibilă 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va fi redusă </w:t>
      </w:r>
      <w:proofErr w:type="spellStart"/>
      <w:r w:rsidRPr="00BE1811">
        <w:rPr>
          <w:rStyle w:val="FontStyle31"/>
          <w:rFonts w:ascii="Times New Roman" w:hAnsi="Times New Roman"/>
          <w:sz w:val="22"/>
          <w:szCs w:val="22"/>
        </w:rPr>
        <w:t>proporţional</w:t>
      </w:r>
      <w:proofErr w:type="spellEnd"/>
      <w:r w:rsidRPr="00BE1811">
        <w:rPr>
          <w:rStyle w:val="FontStyle31"/>
          <w:rFonts w:ascii="Times New Roman" w:hAnsi="Times New Roman"/>
          <w:sz w:val="22"/>
          <w:szCs w:val="22"/>
        </w:rPr>
        <w:t xml:space="preserve">, cu </w:t>
      </w:r>
      <w:proofErr w:type="spellStart"/>
      <w:r w:rsidRPr="00BE1811">
        <w:rPr>
          <w:rStyle w:val="FontStyle31"/>
          <w:rFonts w:ascii="Times New Roman" w:hAnsi="Times New Roman"/>
          <w:sz w:val="22"/>
          <w:szCs w:val="22"/>
        </w:rPr>
        <w:t>excepţia</w:t>
      </w:r>
      <w:proofErr w:type="spellEnd"/>
      <w:r w:rsidRPr="00BE1811">
        <w:rPr>
          <w:rStyle w:val="FontStyle31"/>
          <w:rFonts w:ascii="Times New Roman" w:hAnsi="Times New Roman"/>
          <w:sz w:val="22"/>
          <w:szCs w:val="22"/>
        </w:rPr>
        <w:t xml:space="preserve"> cazurilor temeinic justificate.</w:t>
      </w:r>
    </w:p>
    <w:p w14:paraId="1ED75E47" w14:textId="77777777" w:rsidR="00610BA4" w:rsidRPr="00BE1811" w:rsidRDefault="00610BA4" w:rsidP="00610BA4">
      <w:pPr>
        <w:pStyle w:val="Style12"/>
        <w:widowControl/>
        <w:numPr>
          <w:ilvl w:val="0"/>
          <w:numId w:val="197"/>
        </w:numPr>
        <w:tabs>
          <w:tab w:val="left" w:pos="353"/>
        </w:tabs>
        <w:spacing w:after="240"/>
        <w:ind w:left="353" w:hanging="353"/>
        <w:rPr>
          <w:rStyle w:val="FontStyle31"/>
          <w:rFonts w:ascii="Times New Roman" w:hAnsi="Times New Roman"/>
          <w:sz w:val="22"/>
          <w:szCs w:val="22"/>
        </w:rPr>
      </w:pPr>
      <w:r w:rsidRPr="00BE1811">
        <w:rPr>
          <w:rStyle w:val="FontStyle31"/>
          <w:rFonts w:ascii="Times New Roman" w:hAnsi="Times New Roman"/>
          <w:sz w:val="22"/>
          <w:szCs w:val="22"/>
        </w:rPr>
        <w:t xml:space="preserve">Actul </w:t>
      </w:r>
      <w:proofErr w:type="spellStart"/>
      <w:r w:rsidRPr="00BE1811">
        <w:rPr>
          <w:rStyle w:val="FontStyle31"/>
          <w:rFonts w:ascii="Times New Roman" w:hAnsi="Times New Roman"/>
          <w:sz w:val="22"/>
          <w:szCs w:val="22"/>
        </w:rPr>
        <w:t>adiţional</w:t>
      </w:r>
      <w:proofErr w:type="spellEnd"/>
      <w:r w:rsidRPr="00BE1811">
        <w:rPr>
          <w:rStyle w:val="FontStyle31"/>
          <w:rFonts w:ascii="Times New Roman" w:hAnsi="Times New Roman"/>
          <w:sz w:val="22"/>
          <w:szCs w:val="22"/>
        </w:rPr>
        <w:t xml:space="preserve"> intră în vigoare la data semnării de către ultima parte, cu </w:t>
      </w:r>
      <w:proofErr w:type="spellStart"/>
      <w:r w:rsidRPr="00BE1811">
        <w:rPr>
          <w:rStyle w:val="FontStyle31"/>
          <w:rFonts w:ascii="Times New Roman" w:hAnsi="Times New Roman"/>
          <w:sz w:val="22"/>
          <w:szCs w:val="22"/>
        </w:rPr>
        <w:t>excepţia</w:t>
      </w:r>
      <w:proofErr w:type="spellEnd"/>
      <w:r w:rsidRPr="00BE1811">
        <w:rPr>
          <w:rStyle w:val="FontStyle31"/>
          <w:rFonts w:ascii="Times New Roman" w:hAnsi="Times New Roman"/>
          <w:sz w:val="22"/>
          <w:szCs w:val="22"/>
        </w:rPr>
        <w:t xml:space="preserve"> cazurilor în care prin actul </w:t>
      </w:r>
      <w:proofErr w:type="spellStart"/>
      <w:r w:rsidRPr="00BE1811">
        <w:rPr>
          <w:rStyle w:val="FontStyle31"/>
          <w:rFonts w:ascii="Times New Roman" w:hAnsi="Times New Roman"/>
          <w:sz w:val="22"/>
          <w:szCs w:val="22"/>
        </w:rPr>
        <w:t>adiţional</w:t>
      </w:r>
      <w:proofErr w:type="spellEnd"/>
      <w:r w:rsidRPr="00BE1811">
        <w:rPr>
          <w:rStyle w:val="FontStyle31"/>
          <w:rFonts w:ascii="Times New Roman" w:hAnsi="Times New Roman"/>
          <w:sz w:val="22"/>
          <w:szCs w:val="22"/>
        </w:rPr>
        <w:t xml:space="preserve"> se confirmă modificări intervenite în </w:t>
      </w:r>
      <w:proofErr w:type="spellStart"/>
      <w:r w:rsidRPr="00BE1811">
        <w:rPr>
          <w:rStyle w:val="FontStyle31"/>
          <w:rFonts w:ascii="Times New Roman" w:hAnsi="Times New Roman"/>
          <w:sz w:val="22"/>
          <w:szCs w:val="22"/>
        </w:rPr>
        <w:t>legislaţia</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naţională</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europeană relevantă, cu impact asupra executării prezentului Contract, </w:t>
      </w:r>
      <w:proofErr w:type="spellStart"/>
      <w:r w:rsidRPr="00BE1811">
        <w:rPr>
          <w:rStyle w:val="FontStyle31"/>
          <w:rFonts w:ascii="Times New Roman" w:hAnsi="Times New Roman"/>
          <w:sz w:val="22"/>
          <w:szCs w:val="22"/>
        </w:rPr>
        <w:t>situaţii</w:t>
      </w:r>
      <w:proofErr w:type="spellEnd"/>
      <w:r w:rsidRPr="00BE1811">
        <w:rPr>
          <w:rStyle w:val="FontStyle31"/>
          <w:rFonts w:ascii="Times New Roman" w:hAnsi="Times New Roman"/>
          <w:sz w:val="22"/>
          <w:szCs w:val="22"/>
        </w:rPr>
        <w:t xml:space="preserve"> în care modificarea respectivă intră în vigoare de la data </w:t>
      </w:r>
      <w:proofErr w:type="spellStart"/>
      <w:r w:rsidRPr="00BE1811">
        <w:rPr>
          <w:rStyle w:val="FontStyle31"/>
          <w:rFonts w:ascii="Times New Roman" w:hAnsi="Times New Roman"/>
          <w:sz w:val="22"/>
          <w:szCs w:val="22"/>
        </w:rPr>
        <w:t>menţionată</w:t>
      </w:r>
      <w:proofErr w:type="spellEnd"/>
      <w:r w:rsidRPr="00BE1811">
        <w:rPr>
          <w:rStyle w:val="FontStyle31"/>
          <w:rFonts w:ascii="Times New Roman" w:hAnsi="Times New Roman"/>
          <w:sz w:val="22"/>
          <w:szCs w:val="22"/>
        </w:rPr>
        <w:t xml:space="preserve"> în actul normativ corespunzător.</w:t>
      </w:r>
    </w:p>
    <w:p w14:paraId="47487972" w14:textId="77777777" w:rsidR="00610BA4" w:rsidRPr="00BE1811" w:rsidRDefault="00610BA4" w:rsidP="00D24931">
      <w:pPr>
        <w:numPr>
          <w:ilvl w:val="0"/>
          <w:numId w:val="197"/>
        </w:numPr>
        <w:spacing w:after="160" w:line="259" w:lineRule="auto"/>
        <w:jc w:val="both"/>
        <w:rPr>
          <w:rStyle w:val="FontStyle31"/>
          <w:rFonts w:ascii="Times New Roman" w:hAnsi="Times New Roman"/>
          <w:sz w:val="22"/>
        </w:rPr>
      </w:pPr>
      <w:r w:rsidRPr="00BE1811">
        <w:rPr>
          <w:rStyle w:val="FontStyle31"/>
          <w:rFonts w:ascii="Times New Roman" w:hAnsi="Times New Roman"/>
          <w:sz w:val="22"/>
        </w:rPr>
        <w:t xml:space="preserve">Actul </w:t>
      </w:r>
      <w:proofErr w:type="spellStart"/>
      <w:r w:rsidRPr="00BE1811">
        <w:rPr>
          <w:rStyle w:val="FontStyle31"/>
          <w:rFonts w:ascii="Times New Roman" w:hAnsi="Times New Roman"/>
          <w:sz w:val="22"/>
        </w:rPr>
        <w:t>adiţional</w:t>
      </w:r>
      <w:proofErr w:type="spellEnd"/>
      <w:r w:rsidRPr="00BE1811">
        <w:rPr>
          <w:rStyle w:val="FontStyle31"/>
          <w:rFonts w:ascii="Times New Roman" w:hAnsi="Times New Roman"/>
          <w:sz w:val="22"/>
        </w:rPr>
        <w:t xml:space="preserve"> nu poate avea caracter retroactiv </w:t>
      </w:r>
      <w:proofErr w:type="spellStart"/>
      <w:r w:rsidRPr="00BE1811">
        <w:rPr>
          <w:rStyle w:val="FontStyle31"/>
          <w:rFonts w:ascii="Times New Roman" w:hAnsi="Times New Roman"/>
          <w:sz w:val="22"/>
        </w:rPr>
        <w:t>şi</w:t>
      </w:r>
      <w:proofErr w:type="spellEnd"/>
      <w:r w:rsidRPr="00BE1811">
        <w:rPr>
          <w:rStyle w:val="FontStyle31"/>
          <w:rFonts w:ascii="Times New Roman" w:hAnsi="Times New Roman"/>
          <w:sz w:val="22"/>
        </w:rPr>
        <w:t xml:space="preserve"> nu poate avea scopul sau efectul de a produce schimbări în Contract, care ar putea aduce atingere </w:t>
      </w:r>
      <w:proofErr w:type="spellStart"/>
      <w:r w:rsidRPr="00BE1811">
        <w:rPr>
          <w:rStyle w:val="FontStyle31"/>
          <w:rFonts w:ascii="Times New Roman" w:hAnsi="Times New Roman"/>
          <w:sz w:val="22"/>
        </w:rPr>
        <w:t>condiţiilor</w:t>
      </w:r>
      <w:proofErr w:type="spellEnd"/>
      <w:r w:rsidRPr="00BE1811">
        <w:rPr>
          <w:rStyle w:val="FontStyle31"/>
          <w:rFonts w:ascii="Times New Roman" w:hAnsi="Times New Roman"/>
          <w:sz w:val="22"/>
        </w:rPr>
        <w:t xml:space="preserve"> </w:t>
      </w:r>
      <w:proofErr w:type="spellStart"/>
      <w:r w:rsidRPr="00BE1811">
        <w:rPr>
          <w:rStyle w:val="FontStyle31"/>
          <w:rFonts w:ascii="Times New Roman" w:hAnsi="Times New Roman"/>
          <w:sz w:val="22"/>
        </w:rPr>
        <w:t>iniţiale</w:t>
      </w:r>
      <w:proofErr w:type="spellEnd"/>
      <w:r w:rsidRPr="00BE1811">
        <w:rPr>
          <w:rStyle w:val="FontStyle31"/>
          <w:rFonts w:ascii="Times New Roman" w:hAnsi="Times New Roman"/>
          <w:sz w:val="22"/>
        </w:rPr>
        <w:t xml:space="preserve"> de acordare a </w:t>
      </w:r>
      <w:proofErr w:type="spellStart"/>
      <w:r w:rsidRPr="00BE1811">
        <w:rPr>
          <w:rStyle w:val="FontStyle31"/>
          <w:rFonts w:ascii="Times New Roman" w:hAnsi="Times New Roman"/>
          <w:sz w:val="22"/>
        </w:rPr>
        <w:t>finanţării</w:t>
      </w:r>
      <w:proofErr w:type="spellEnd"/>
      <w:r w:rsidRPr="00BE1811">
        <w:rPr>
          <w:rStyle w:val="FontStyle31"/>
          <w:rFonts w:ascii="Times New Roman" w:hAnsi="Times New Roman"/>
          <w:sz w:val="22"/>
        </w:rPr>
        <w:t xml:space="preserve"> sau care ar fi contrare principiului tratamentului egal al </w:t>
      </w:r>
      <w:proofErr w:type="spellStart"/>
      <w:r w:rsidRPr="00BE1811">
        <w:rPr>
          <w:rStyle w:val="FontStyle31"/>
          <w:rFonts w:ascii="Times New Roman" w:hAnsi="Times New Roman"/>
          <w:sz w:val="22"/>
        </w:rPr>
        <w:t>solicitanţilor</w:t>
      </w:r>
      <w:proofErr w:type="spellEnd"/>
      <w:r w:rsidRPr="00BE1811">
        <w:rPr>
          <w:rStyle w:val="FontStyle31"/>
          <w:rFonts w:ascii="Times New Roman" w:hAnsi="Times New Roman"/>
          <w:sz w:val="22"/>
        </w:rPr>
        <w:t>, în cadrul cererilor de propuneri de tip competitiv.</w:t>
      </w:r>
    </w:p>
    <w:p w14:paraId="4267F856" w14:textId="77777777" w:rsidR="00610BA4" w:rsidRPr="00BE1811" w:rsidRDefault="00610BA4" w:rsidP="00610BA4">
      <w:pPr>
        <w:pStyle w:val="Style12"/>
        <w:widowControl/>
        <w:numPr>
          <w:ilvl w:val="0"/>
          <w:numId w:val="197"/>
        </w:numPr>
        <w:tabs>
          <w:tab w:val="left" w:pos="353"/>
        </w:tabs>
        <w:spacing w:after="240"/>
        <w:ind w:left="353" w:hanging="353"/>
        <w:rPr>
          <w:rStyle w:val="FontStyle31"/>
          <w:rFonts w:ascii="Times New Roman" w:hAnsi="Times New Roman"/>
          <w:sz w:val="22"/>
          <w:szCs w:val="22"/>
        </w:rPr>
      </w:pPr>
      <w:r w:rsidRPr="00BE1811">
        <w:rPr>
          <w:rStyle w:val="FontStyle31"/>
          <w:rFonts w:ascii="Times New Roman" w:hAnsi="Times New Roman"/>
          <w:sz w:val="22"/>
          <w:szCs w:val="22"/>
        </w:rPr>
        <w:t xml:space="preserve">Prin </w:t>
      </w:r>
      <w:proofErr w:type="spellStart"/>
      <w:r w:rsidRPr="00BE1811">
        <w:rPr>
          <w:rStyle w:val="FontStyle31"/>
          <w:rFonts w:ascii="Times New Roman" w:hAnsi="Times New Roman"/>
          <w:sz w:val="22"/>
          <w:szCs w:val="22"/>
        </w:rPr>
        <w:t>excepţie</w:t>
      </w:r>
      <w:proofErr w:type="spellEnd"/>
      <w:r w:rsidRPr="00BE1811">
        <w:rPr>
          <w:rStyle w:val="FontStyle31"/>
          <w:rFonts w:ascii="Times New Roman" w:hAnsi="Times New Roman"/>
          <w:sz w:val="22"/>
          <w:szCs w:val="22"/>
        </w:rPr>
        <w:t xml:space="preserve"> de la prevederile alin. (1), Contractul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poate fi modificat prin notificarea adresată </w:t>
      </w:r>
      <w:r w:rsidRPr="00BE1811">
        <w:rPr>
          <w:rStyle w:val="FontStyle31"/>
          <w:rFonts w:ascii="Times New Roman" w:hAnsi="Times New Roman"/>
          <w:color w:val="000000" w:themeColor="text1"/>
          <w:sz w:val="22"/>
          <w:szCs w:val="22"/>
        </w:rPr>
        <w:t xml:space="preserve">OI POC </w:t>
      </w:r>
      <w:r w:rsidRPr="00BE1811">
        <w:rPr>
          <w:rStyle w:val="FontStyle31"/>
          <w:rFonts w:ascii="Times New Roman" w:hAnsi="Times New Roman"/>
          <w:sz w:val="22"/>
          <w:szCs w:val="22"/>
        </w:rPr>
        <w:t xml:space="preserve">în următoarele </w:t>
      </w:r>
      <w:proofErr w:type="spellStart"/>
      <w:r w:rsidRPr="00BE1811">
        <w:rPr>
          <w:rStyle w:val="FontStyle31"/>
          <w:rFonts w:ascii="Times New Roman" w:hAnsi="Times New Roman"/>
          <w:sz w:val="22"/>
          <w:szCs w:val="22"/>
        </w:rPr>
        <w:t>situaţii</w:t>
      </w:r>
      <w:proofErr w:type="spellEnd"/>
      <w:r w:rsidRPr="00BE1811">
        <w:rPr>
          <w:rStyle w:val="FontStyle31"/>
          <w:rFonts w:ascii="Times New Roman" w:hAnsi="Times New Roman"/>
          <w:sz w:val="22"/>
          <w:szCs w:val="22"/>
        </w:rPr>
        <w:t>:</w:t>
      </w:r>
    </w:p>
    <w:p w14:paraId="29AEC0A1" w14:textId="77777777" w:rsidR="00610BA4" w:rsidRPr="00BE1811" w:rsidRDefault="00610BA4" w:rsidP="00610BA4">
      <w:pPr>
        <w:pStyle w:val="Style12"/>
        <w:widowControl/>
        <w:tabs>
          <w:tab w:val="left" w:pos="857"/>
        </w:tabs>
        <w:spacing w:before="29" w:after="240" w:line="252" w:lineRule="exact"/>
        <w:ind w:left="857" w:hanging="367"/>
        <w:rPr>
          <w:rStyle w:val="FontStyle31"/>
          <w:rFonts w:ascii="Times New Roman" w:hAnsi="Times New Roman"/>
          <w:sz w:val="22"/>
          <w:szCs w:val="22"/>
        </w:rPr>
      </w:pPr>
      <w:r w:rsidRPr="00BE1811">
        <w:rPr>
          <w:rStyle w:val="FontStyle31"/>
          <w:rFonts w:ascii="Times New Roman" w:hAnsi="Times New Roman"/>
          <w:sz w:val="22"/>
          <w:szCs w:val="22"/>
        </w:rPr>
        <w:lastRenderedPageBreak/>
        <w:t>(a)</w:t>
      </w:r>
      <w:r w:rsidRPr="00BE1811">
        <w:rPr>
          <w:rStyle w:val="FontStyle31"/>
          <w:rFonts w:ascii="Times New Roman" w:hAnsi="Times New Roman"/>
          <w:sz w:val="22"/>
          <w:szCs w:val="22"/>
        </w:rPr>
        <w:tab/>
        <w:t xml:space="preserve">modificări intervenite în bugetul estimat al proiectului, în limita a 10% între capitole bugetare (categorii bugetare,  cu </w:t>
      </w:r>
      <w:proofErr w:type="spellStart"/>
      <w:r w:rsidRPr="00BE1811">
        <w:rPr>
          <w:rStyle w:val="FontStyle31"/>
          <w:rFonts w:ascii="Times New Roman" w:hAnsi="Times New Roman"/>
          <w:sz w:val="22"/>
          <w:szCs w:val="22"/>
        </w:rPr>
        <w:t>condiţia</w:t>
      </w:r>
      <w:proofErr w:type="spellEnd"/>
      <w:r w:rsidRPr="00BE1811">
        <w:rPr>
          <w:rStyle w:val="FontStyle31"/>
          <w:rFonts w:ascii="Times New Roman" w:hAnsi="Times New Roman"/>
          <w:sz w:val="22"/>
          <w:szCs w:val="22"/>
        </w:rPr>
        <w:t xml:space="preserve"> încadrării în limitele maxime prevăzute în Ghidul Solicitantului, după caz, prin respectarea tratamentului egal, la nivelul Programului </w:t>
      </w:r>
      <w:proofErr w:type="spellStart"/>
      <w:r w:rsidRPr="00BE1811">
        <w:rPr>
          <w:rStyle w:val="FontStyle31"/>
          <w:rFonts w:ascii="Times New Roman" w:hAnsi="Times New Roman"/>
          <w:sz w:val="22"/>
          <w:szCs w:val="22"/>
        </w:rPr>
        <w:t>Operaţional</w:t>
      </w:r>
      <w:proofErr w:type="spellEnd"/>
      <w:r w:rsidRPr="00BE1811">
        <w:rPr>
          <w:rStyle w:val="FontStyle31"/>
          <w:rFonts w:ascii="Times New Roman" w:hAnsi="Times New Roman"/>
          <w:sz w:val="22"/>
          <w:szCs w:val="22"/>
        </w:rPr>
        <w:t xml:space="preserve"> având în vedere că acele capitole bugetare implicate în modificare trebuie să respecte limitele mai sus </w:t>
      </w:r>
      <w:proofErr w:type="spellStart"/>
      <w:r w:rsidRPr="00BE1811">
        <w:rPr>
          <w:rStyle w:val="FontStyle31"/>
          <w:rFonts w:ascii="Times New Roman" w:hAnsi="Times New Roman"/>
          <w:sz w:val="22"/>
          <w:szCs w:val="22"/>
        </w:rPr>
        <w:t>menţionate</w:t>
      </w:r>
      <w:proofErr w:type="spellEnd"/>
      <w:r w:rsidRPr="00BE1811">
        <w:rPr>
          <w:rStyle w:val="FontStyle31"/>
          <w:rFonts w:ascii="Times New Roman" w:hAnsi="Times New Roman"/>
          <w:sz w:val="22"/>
          <w:szCs w:val="22"/>
        </w:rPr>
        <w:t>, cu justificarea motivelor care au condus la aceasta;</w:t>
      </w:r>
    </w:p>
    <w:p w14:paraId="30209B9C" w14:textId="77777777" w:rsidR="00610BA4" w:rsidRPr="00BE1811" w:rsidRDefault="00610BA4" w:rsidP="00610BA4">
      <w:pPr>
        <w:pStyle w:val="Style12"/>
        <w:widowControl/>
        <w:tabs>
          <w:tab w:val="left" w:pos="367"/>
        </w:tabs>
        <w:spacing w:after="240" w:line="252" w:lineRule="exact"/>
        <w:ind w:left="851" w:hanging="851"/>
        <w:rPr>
          <w:rStyle w:val="FontStyle31"/>
          <w:rFonts w:ascii="Times New Roman" w:hAnsi="Times New Roman"/>
          <w:sz w:val="22"/>
          <w:szCs w:val="22"/>
        </w:rPr>
      </w:pPr>
      <w:r w:rsidRPr="00BE1811">
        <w:rPr>
          <w:rStyle w:val="FontStyle31"/>
          <w:rFonts w:ascii="Times New Roman" w:hAnsi="Times New Roman"/>
          <w:sz w:val="22"/>
          <w:szCs w:val="22"/>
        </w:rPr>
        <w:t xml:space="preserve">        (b)modificări intervenite în bugetul estimat al proiectului, în cadrul </w:t>
      </w:r>
      <w:proofErr w:type="spellStart"/>
      <w:r w:rsidRPr="00BE1811">
        <w:rPr>
          <w:rStyle w:val="FontStyle31"/>
          <w:rFonts w:ascii="Times New Roman" w:hAnsi="Times New Roman"/>
          <w:sz w:val="22"/>
          <w:szCs w:val="22"/>
        </w:rPr>
        <w:t>aceluiaşi</w:t>
      </w:r>
      <w:proofErr w:type="spellEnd"/>
      <w:r w:rsidRPr="00BE1811">
        <w:rPr>
          <w:rStyle w:val="FontStyle31"/>
          <w:rFonts w:ascii="Times New Roman" w:hAnsi="Times New Roman"/>
          <w:sz w:val="22"/>
          <w:szCs w:val="22"/>
        </w:rPr>
        <w:t xml:space="preserve"> capitol</w:t>
      </w:r>
      <w:r w:rsidRPr="00BE1811">
        <w:rPr>
          <w:rStyle w:val="FontStyle31"/>
          <w:rFonts w:ascii="Times New Roman" w:hAnsi="Times New Roman"/>
          <w:sz w:val="22"/>
          <w:szCs w:val="22"/>
        </w:rPr>
        <w:br/>
        <w:t>bugetar, între tipurile de cheltuieli;</w:t>
      </w:r>
    </w:p>
    <w:p w14:paraId="6DFE6F35" w14:textId="77777777" w:rsidR="00610BA4" w:rsidRPr="00BE1811" w:rsidRDefault="00610BA4" w:rsidP="00D24931">
      <w:pPr>
        <w:pStyle w:val="Style12"/>
        <w:widowControl/>
        <w:numPr>
          <w:ilvl w:val="0"/>
          <w:numId w:val="98"/>
        </w:numPr>
        <w:tabs>
          <w:tab w:val="left" w:pos="864"/>
        </w:tabs>
        <w:spacing w:after="240"/>
        <w:ind w:left="864" w:hanging="375"/>
        <w:rPr>
          <w:rStyle w:val="FontStyle31"/>
          <w:rFonts w:ascii="Times New Roman" w:hAnsi="Times New Roman"/>
          <w:sz w:val="22"/>
          <w:szCs w:val="22"/>
        </w:rPr>
      </w:pPr>
      <w:r w:rsidRPr="00BE1811">
        <w:rPr>
          <w:rStyle w:val="FontStyle31"/>
          <w:rFonts w:ascii="Times New Roman" w:hAnsi="Times New Roman"/>
          <w:sz w:val="22"/>
          <w:szCs w:val="22"/>
        </w:rPr>
        <w:t xml:space="preserve">înlocuirea sau introducerea de membri noi în echipa de implementare 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 xml:space="preserve"> acolo unde este cazul;</w:t>
      </w:r>
    </w:p>
    <w:p w14:paraId="54FD45A7" w14:textId="77777777" w:rsidR="00610BA4" w:rsidRPr="00BE1811" w:rsidRDefault="00610BA4" w:rsidP="00D24931">
      <w:pPr>
        <w:pStyle w:val="Style12"/>
        <w:widowControl/>
        <w:numPr>
          <w:ilvl w:val="0"/>
          <w:numId w:val="98"/>
        </w:numPr>
        <w:tabs>
          <w:tab w:val="left" w:pos="864"/>
        </w:tabs>
        <w:spacing w:before="7" w:after="240"/>
        <w:ind w:left="864" w:hanging="375"/>
        <w:rPr>
          <w:rStyle w:val="FontStyle31"/>
          <w:rFonts w:ascii="Times New Roman" w:hAnsi="Times New Roman"/>
          <w:sz w:val="22"/>
          <w:szCs w:val="22"/>
        </w:rPr>
      </w:pPr>
      <w:r w:rsidRPr="00BE1811">
        <w:rPr>
          <w:rStyle w:val="FontStyle31"/>
          <w:rFonts w:ascii="Times New Roman" w:hAnsi="Times New Roman"/>
          <w:sz w:val="22"/>
          <w:szCs w:val="22"/>
        </w:rPr>
        <w:t xml:space="preserve">modificarea graficului de </w:t>
      </w:r>
      <w:proofErr w:type="spellStart"/>
      <w:r w:rsidRPr="00BE1811">
        <w:rPr>
          <w:rStyle w:val="FontStyle31"/>
          <w:rFonts w:ascii="Times New Roman" w:hAnsi="Times New Roman"/>
          <w:sz w:val="22"/>
          <w:szCs w:val="22"/>
        </w:rPr>
        <w:t>activităţi</w:t>
      </w:r>
      <w:proofErr w:type="spellEnd"/>
      <w:r w:rsidRPr="00BE1811">
        <w:rPr>
          <w:rStyle w:val="FontStyle31"/>
          <w:rFonts w:ascii="Times New Roman" w:hAnsi="Times New Roman"/>
          <w:sz w:val="22"/>
          <w:szCs w:val="22"/>
        </w:rPr>
        <w:t xml:space="preserve"> fără să </w:t>
      </w:r>
      <w:proofErr w:type="spellStart"/>
      <w:r w:rsidRPr="00BE1811">
        <w:rPr>
          <w:rStyle w:val="FontStyle31"/>
          <w:rFonts w:ascii="Times New Roman" w:hAnsi="Times New Roman"/>
          <w:sz w:val="22"/>
          <w:szCs w:val="22"/>
        </w:rPr>
        <w:t>depăşească</w:t>
      </w:r>
      <w:proofErr w:type="spellEnd"/>
      <w:r w:rsidRPr="00BE1811">
        <w:rPr>
          <w:rStyle w:val="FontStyle31"/>
          <w:rFonts w:ascii="Times New Roman" w:hAnsi="Times New Roman"/>
          <w:sz w:val="22"/>
          <w:szCs w:val="22"/>
        </w:rPr>
        <w:t xml:space="preserve"> perioada de implementare a </w:t>
      </w:r>
      <w:r w:rsidR="00294983" w:rsidRPr="00BE1811">
        <w:rPr>
          <w:rStyle w:val="FontStyle31"/>
          <w:rFonts w:ascii="Times New Roman" w:hAnsi="Times New Roman"/>
          <w:sz w:val="22"/>
          <w:szCs w:val="22"/>
        </w:rPr>
        <w:t>Proiectului</w:t>
      </w:r>
      <w:r w:rsidRPr="00BE1811">
        <w:rPr>
          <w:rStyle w:val="FontStyle31"/>
          <w:rFonts w:ascii="Times New Roman" w:hAnsi="Times New Roman"/>
          <w:sz w:val="22"/>
          <w:szCs w:val="22"/>
        </w:rPr>
        <w:t>;</w:t>
      </w:r>
    </w:p>
    <w:p w14:paraId="13660C2F" w14:textId="77777777" w:rsidR="00610BA4" w:rsidRPr="00BE1811" w:rsidRDefault="00610BA4" w:rsidP="00D24931">
      <w:pPr>
        <w:pStyle w:val="Style12"/>
        <w:widowControl/>
        <w:numPr>
          <w:ilvl w:val="0"/>
          <w:numId w:val="98"/>
        </w:numPr>
        <w:tabs>
          <w:tab w:val="left" w:pos="864"/>
        </w:tabs>
        <w:spacing w:before="14" w:after="240"/>
        <w:ind w:left="504" w:firstLine="0"/>
        <w:rPr>
          <w:rStyle w:val="FontStyle31"/>
          <w:rFonts w:ascii="Times New Roman" w:hAnsi="Times New Roman"/>
          <w:sz w:val="22"/>
          <w:szCs w:val="22"/>
        </w:rPr>
      </w:pPr>
      <w:r w:rsidRPr="00BE1811">
        <w:rPr>
          <w:rStyle w:val="FontStyle31"/>
          <w:rFonts w:ascii="Times New Roman" w:hAnsi="Times New Roman"/>
          <w:sz w:val="22"/>
          <w:szCs w:val="22"/>
        </w:rPr>
        <w:t>modificarea Graficului de Rambursare a cheltuielilor eligibile;</w:t>
      </w:r>
    </w:p>
    <w:p w14:paraId="4CEE2BDC" w14:textId="77777777" w:rsidR="00610BA4" w:rsidRPr="00BE1811" w:rsidRDefault="00610BA4" w:rsidP="00D24931">
      <w:pPr>
        <w:pStyle w:val="Style12"/>
        <w:widowControl/>
        <w:numPr>
          <w:ilvl w:val="0"/>
          <w:numId w:val="98"/>
        </w:numPr>
        <w:tabs>
          <w:tab w:val="left" w:pos="864"/>
        </w:tabs>
        <w:spacing w:after="240"/>
        <w:ind w:left="504" w:firstLine="0"/>
        <w:rPr>
          <w:rStyle w:val="FontStyle31"/>
          <w:rFonts w:ascii="Times New Roman" w:hAnsi="Times New Roman"/>
          <w:sz w:val="22"/>
          <w:szCs w:val="22"/>
        </w:rPr>
      </w:pPr>
      <w:r w:rsidRPr="00BE1811">
        <w:rPr>
          <w:rStyle w:val="FontStyle31"/>
          <w:rFonts w:ascii="Times New Roman" w:hAnsi="Times New Roman"/>
          <w:sz w:val="22"/>
          <w:szCs w:val="22"/>
        </w:rPr>
        <w:t xml:space="preserve">alte </w:t>
      </w:r>
      <w:proofErr w:type="spellStart"/>
      <w:r w:rsidRPr="00BE1811">
        <w:rPr>
          <w:rStyle w:val="FontStyle31"/>
          <w:rFonts w:ascii="Times New Roman" w:hAnsi="Times New Roman"/>
          <w:sz w:val="22"/>
          <w:szCs w:val="22"/>
        </w:rPr>
        <w:t>situaţii</w:t>
      </w:r>
      <w:proofErr w:type="spellEnd"/>
      <w:r w:rsidRPr="00BE1811">
        <w:rPr>
          <w:rStyle w:val="FontStyle31"/>
          <w:rFonts w:ascii="Times New Roman" w:hAnsi="Times New Roman"/>
          <w:sz w:val="22"/>
          <w:szCs w:val="22"/>
        </w:rPr>
        <w:t xml:space="preserve"> prevăzute în Anexa 1 -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Specifice din prezentul Contract.</w:t>
      </w:r>
    </w:p>
    <w:p w14:paraId="68156705" w14:textId="77777777" w:rsidR="00610BA4" w:rsidRPr="00BE1811" w:rsidRDefault="00610BA4" w:rsidP="00610BA4">
      <w:pPr>
        <w:pStyle w:val="Style12"/>
        <w:widowControl/>
        <w:numPr>
          <w:ilvl w:val="0"/>
          <w:numId w:val="207"/>
        </w:numPr>
        <w:tabs>
          <w:tab w:val="left" w:pos="346"/>
        </w:tabs>
        <w:spacing w:before="7" w:after="240"/>
        <w:ind w:left="346" w:hanging="346"/>
        <w:rPr>
          <w:rStyle w:val="FontStyle31"/>
          <w:rFonts w:ascii="Times New Roman" w:hAnsi="Times New Roman"/>
          <w:color w:val="000000" w:themeColor="text1"/>
          <w:sz w:val="22"/>
          <w:szCs w:val="22"/>
        </w:rPr>
      </w:pPr>
      <w:r w:rsidRPr="00BE1811">
        <w:rPr>
          <w:rStyle w:val="FontStyle31"/>
          <w:rFonts w:ascii="Times New Roman" w:hAnsi="Times New Roman"/>
          <w:sz w:val="22"/>
          <w:szCs w:val="22"/>
        </w:rPr>
        <w:t xml:space="preserve"> Notificarea va intra în vigoare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va produce efecte juridice din a 11-a zi de la data </w:t>
      </w:r>
      <w:r w:rsidRPr="00BE1811">
        <w:rPr>
          <w:rStyle w:val="FontStyle31"/>
          <w:rFonts w:ascii="Times New Roman" w:hAnsi="Times New Roman"/>
          <w:color w:val="000000" w:themeColor="text1"/>
          <w:sz w:val="22"/>
          <w:szCs w:val="22"/>
        </w:rPr>
        <w:t>înregistrării la OI POC dacă nu se solicită clarificări Beneficiarului, sau dacă propunerea de modificare a Contractului nu este respinsă de OI POC.</w:t>
      </w:r>
    </w:p>
    <w:p w14:paraId="181E0B54" w14:textId="77777777" w:rsidR="00610BA4" w:rsidRPr="00BE1811" w:rsidRDefault="00610BA4" w:rsidP="00610BA4">
      <w:pPr>
        <w:pStyle w:val="Style12"/>
        <w:widowControl/>
        <w:numPr>
          <w:ilvl w:val="0"/>
          <w:numId w:val="207"/>
        </w:numPr>
        <w:tabs>
          <w:tab w:val="left" w:pos="346"/>
        </w:tabs>
        <w:spacing w:after="240"/>
        <w:ind w:left="346" w:hanging="346"/>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Contractul poate fi suspendat de către </w:t>
      </w:r>
      <w:proofErr w:type="spellStart"/>
      <w:r w:rsidRPr="00BE1811">
        <w:rPr>
          <w:rStyle w:val="FontStyle31"/>
          <w:rFonts w:ascii="Times New Roman" w:hAnsi="Times New Roman"/>
          <w:color w:val="000000" w:themeColor="text1"/>
          <w:sz w:val="22"/>
          <w:szCs w:val="22"/>
        </w:rPr>
        <w:t>părţi</w:t>
      </w:r>
      <w:proofErr w:type="spellEnd"/>
      <w:r w:rsidRPr="00BE1811">
        <w:rPr>
          <w:rStyle w:val="FontStyle31"/>
          <w:rFonts w:ascii="Times New Roman" w:hAnsi="Times New Roman"/>
          <w:color w:val="000000" w:themeColor="text1"/>
          <w:sz w:val="22"/>
          <w:szCs w:val="22"/>
        </w:rPr>
        <w:t xml:space="preserve">, prin comunicarea unei notificări în termen de 5 zile de la intervenirea </w:t>
      </w:r>
      <w:proofErr w:type="spellStart"/>
      <w:r w:rsidRPr="00BE1811">
        <w:rPr>
          <w:rStyle w:val="FontStyle31"/>
          <w:rFonts w:ascii="Times New Roman" w:hAnsi="Times New Roman"/>
          <w:color w:val="000000" w:themeColor="text1"/>
          <w:sz w:val="22"/>
          <w:szCs w:val="22"/>
        </w:rPr>
        <w:t>situaţiei</w:t>
      </w:r>
      <w:proofErr w:type="spellEnd"/>
      <w:r w:rsidRPr="00BE1811">
        <w:rPr>
          <w:rStyle w:val="FontStyle31"/>
          <w:rFonts w:ascii="Times New Roman" w:hAnsi="Times New Roman"/>
          <w:color w:val="000000" w:themeColor="text1"/>
          <w:sz w:val="22"/>
          <w:szCs w:val="22"/>
        </w:rPr>
        <w:t>, după cum urmează:</w:t>
      </w:r>
    </w:p>
    <w:p w14:paraId="53A54731" w14:textId="77777777" w:rsidR="00610BA4" w:rsidRPr="00BE1811" w:rsidRDefault="00610BA4" w:rsidP="009504D5">
      <w:pPr>
        <w:pStyle w:val="Style12"/>
        <w:widowControl/>
        <w:numPr>
          <w:ilvl w:val="0"/>
          <w:numId w:val="226"/>
        </w:numPr>
        <w:tabs>
          <w:tab w:val="left" w:pos="878"/>
        </w:tabs>
        <w:spacing w:before="14" w:after="240"/>
        <w:ind w:left="504" w:firstLine="0"/>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De către AM POC/OI POC, la solicitarea Beneficiarului, în cazul </w:t>
      </w:r>
      <w:proofErr w:type="spellStart"/>
      <w:r w:rsidRPr="00BE1811">
        <w:rPr>
          <w:rStyle w:val="FontStyle31"/>
          <w:rFonts w:ascii="Times New Roman" w:hAnsi="Times New Roman"/>
          <w:color w:val="000000" w:themeColor="text1"/>
          <w:sz w:val="22"/>
          <w:szCs w:val="22"/>
        </w:rPr>
        <w:t>insuficienţei</w:t>
      </w:r>
      <w:proofErr w:type="spellEnd"/>
      <w:r w:rsidRPr="00BE1811">
        <w:rPr>
          <w:rStyle w:val="FontStyle31"/>
          <w:rFonts w:ascii="Times New Roman" w:hAnsi="Times New Roman"/>
          <w:color w:val="000000" w:themeColor="text1"/>
          <w:sz w:val="22"/>
          <w:szCs w:val="22"/>
        </w:rPr>
        <w:t xml:space="preserve"> fondurilor;</w:t>
      </w:r>
    </w:p>
    <w:p w14:paraId="06A90D0E" w14:textId="77777777" w:rsidR="00610BA4" w:rsidRPr="00BE1811" w:rsidRDefault="00610BA4" w:rsidP="009504D5">
      <w:pPr>
        <w:pStyle w:val="Style12"/>
        <w:widowControl/>
        <w:numPr>
          <w:ilvl w:val="0"/>
          <w:numId w:val="226"/>
        </w:numPr>
        <w:tabs>
          <w:tab w:val="left" w:pos="878"/>
        </w:tabs>
        <w:spacing w:after="240"/>
        <w:ind w:left="504" w:firstLine="0"/>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De către AM POC/OI POC în cazul </w:t>
      </w:r>
      <w:proofErr w:type="spellStart"/>
      <w:r w:rsidRPr="00BE1811">
        <w:rPr>
          <w:rStyle w:val="FontStyle31"/>
          <w:rFonts w:ascii="Times New Roman" w:hAnsi="Times New Roman"/>
          <w:color w:val="000000" w:themeColor="text1"/>
          <w:sz w:val="22"/>
          <w:szCs w:val="22"/>
        </w:rPr>
        <w:t>incidenţei</w:t>
      </w:r>
      <w:proofErr w:type="spellEnd"/>
      <w:r w:rsidRPr="00BE1811">
        <w:rPr>
          <w:rStyle w:val="FontStyle31"/>
          <w:rFonts w:ascii="Times New Roman" w:hAnsi="Times New Roman"/>
          <w:color w:val="000000" w:themeColor="text1"/>
          <w:sz w:val="22"/>
          <w:szCs w:val="22"/>
        </w:rPr>
        <w:t xml:space="preserve"> articolului 8 din OUG nr. 66/2011</w:t>
      </w:r>
      <w:r w:rsidRPr="00BE1811">
        <w:rPr>
          <w:color w:val="000000" w:themeColor="text1"/>
          <w:sz w:val="22"/>
          <w:szCs w:val="22"/>
        </w:rPr>
        <w:t xml:space="preserve"> cu modificările </w:t>
      </w:r>
      <w:proofErr w:type="spellStart"/>
      <w:r w:rsidRPr="00BE1811">
        <w:rPr>
          <w:color w:val="000000" w:themeColor="text1"/>
          <w:sz w:val="22"/>
          <w:szCs w:val="22"/>
        </w:rPr>
        <w:t>şi</w:t>
      </w:r>
      <w:proofErr w:type="spellEnd"/>
      <w:r w:rsidRPr="00BE1811">
        <w:rPr>
          <w:color w:val="000000" w:themeColor="text1"/>
          <w:sz w:val="22"/>
          <w:szCs w:val="22"/>
        </w:rPr>
        <w:t xml:space="preserve"> completările ulterioare</w:t>
      </w:r>
      <w:r w:rsidRPr="00BE1811">
        <w:rPr>
          <w:rStyle w:val="FontStyle31"/>
          <w:rFonts w:ascii="Times New Roman" w:hAnsi="Times New Roman"/>
          <w:color w:val="000000" w:themeColor="text1"/>
          <w:sz w:val="22"/>
          <w:szCs w:val="22"/>
        </w:rPr>
        <w:t xml:space="preserve"> ;</w:t>
      </w:r>
    </w:p>
    <w:p w14:paraId="1E6674EE" w14:textId="77777777" w:rsidR="00610BA4" w:rsidRPr="00BE1811" w:rsidRDefault="00610BA4" w:rsidP="009504D5">
      <w:pPr>
        <w:pStyle w:val="Style12"/>
        <w:widowControl/>
        <w:numPr>
          <w:ilvl w:val="0"/>
          <w:numId w:val="226"/>
        </w:numPr>
        <w:tabs>
          <w:tab w:val="left" w:pos="878"/>
        </w:tabs>
        <w:spacing w:after="240"/>
        <w:ind w:left="504" w:firstLine="0"/>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De către AM POC/OI POC  /B</w:t>
      </w:r>
      <w:r w:rsidRPr="00BE1811">
        <w:rPr>
          <w:rStyle w:val="FontStyle31"/>
          <w:rFonts w:ascii="Times New Roman" w:hAnsi="Times New Roman"/>
          <w:sz w:val="22"/>
          <w:szCs w:val="22"/>
        </w:rPr>
        <w:t xml:space="preserve">eneficiar în caz de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majoră.</w:t>
      </w:r>
    </w:p>
    <w:p w14:paraId="5BA093B1" w14:textId="77777777" w:rsidR="00610BA4" w:rsidRPr="00BE1811" w:rsidRDefault="00610BA4" w:rsidP="00610BA4">
      <w:pPr>
        <w:pStyle w:val="Style6"/>
        <w:widowControl/>
        <w:spacing w:line="240" w:lineRule="exact"/>
        <w:jc w:val="both"/>
        <w:rPr>
          <w:sz w:val="22"/>
          <w:szCs w:val="22"/>
        </w:rPr>
      </w:pPr>
    </w:p>
    <w:p w14:paraId="3A4EE736" w14:textId="77777777" w:rsidR="00610BA4" w:rsidRPr="00BE1811" w:rsidRDefault="00610BA4" w:rsidP="00610BA4">
      <w:pPr>
        <w:pStyle w:val="Style6"/>
        <w:widowControl/>
        <w:spacing w:before="60"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Articolul 11 - Conflictul de interese</w:t>
      </w:r>
    </w:p>
    <w:p w14:paraId="0008CA67" w14:textId="77777777" w:rsidR="00610BA4" w:rsidRPr="00BE1811" w:rsidRDefault="00610BA4" w:rsidP="00610BA4">
      <w:pPr>
        <w:pStyle w:val="Style12"/>
        <w:widowControl/>
        <w:numPr>
          <w:ilvl w:val="0"/>
          <w:numId w:val="198"/>
        </w:numPr>
        <w:tabs>
          <w:tab w:val="left" w:pos="425"/>
        </w:tabs>
        <w:spacing w:before="230" w:after="240"/>
        <w:ind w:left="425" w:hanging="425"/>
        <w:rPr>
          <w:rStyle w:val="FontStyle31"/>
          <w:rFonts w:ascii="Times New Roman" w:hAnsi="Times New Roman"/>
          <w:sz w:val="22"/>
          <w:szCs w:val="22"/>
        </w:rPr>
      </w:pPr>
      <w:proofErr w:type="spellStart"/>
      <w:r w:rsidRPr="00BE1811">
        <w:rPr>
          <w:rStyle w:val="FontStyle31"/>
          <w:rFonts w:ascii="Times New Roman" w:hAnsi="Times New Roman"/>
          <w:sz w:val="22"/>
          <w:szCs w:val="22"/>
        </w:rPr>
        <w:t>Părţile</w:t>
      </w:r>
      <w:proofErr w:type="spellEnd"/>
      <w:r w:rsidRPr="00BE1811">
        <w:rPr>
          <w:rStyle w:val="FontStyle31"/>
          <w:rFonts w:ascii="Times New Roman" w:hAnsi="Times New Roman"/>
          <w:sz w:val="22"/>
          <w:szCs w:val="22"/>
        </w:rPr>
        <w:t xml:space="preserve"> se obligă să ia toate măsurile pentru respectarea regulilor pentru evitarea conflictului de interese, conform capitolului 2, </w:t>
      </w:r>
      <w:proofErr w:type="spellStart"/>
      <w:r w:rsidRPr="00BE1811">
        <w:rPr>
          <w:rStyle w:val="FontStyle31"/>
          <w:rFonts w:ascii="Times New Roman" w:hAnsi="Times New Roman"/>
          <w:sz w:val="22"/>
          <w:szCs w:val="22"/>
        </w:rPr>
        <w:t>secţiunea</w:t>
      </w:r>
      <w:proofErr w:type="spellEnd"/>
      <w:r w:rsidRPr="00BE1811">
        <w:rPr>
          <w:rStyle w:val="FontStyle31"/>
          <w:rFonts w:ascii="Times New Roman" w:hAnsi="Times New Roman"/>
          <w:sz w:val="22"/>
          <w:szCs w:val="22"/>
        </w:rPr>
        <w:t xml:space="preserve"> 2, din OUG nr. 66/2011</w:t>
      </w:r>
      <w:r w:rsidRPr="00BE1811">
        <w:rPr>
          <w:sz w:val="22"/>
          <w:szCs w:val="22"/>
        </w:rPr>
        <w:t xml:space="preserve"> cu modificările </w:t>
      </w:r>
      <w:proofErr w:type="spellStart"/>
      <w:r w:rsidRPr="00BE1811">
        <w:rPr>
          <w:sz w:val="22"/>
          <w:szCs w:val="22"/>
        </w:rPr>
        <w:t>şi</w:t>
      </w:r>
      <w:proofErr w:type="spellEnd"/>
      <w:r w:rsidRPr="00BE1811">
        <w:rPr>
          <w:sz w:val="22"/>
          <w:szCs w:val="22"/>
        </w:rPr>
        <w:t xml:space="preserve"> completările ulterioare</w:t>
      </w:r>
      <w:r w:rsidRPr="00BE1811">
        <w:rPr>
          <w:rStyle w:val="FontStyle31"/>
          <w:rFonts w:ascii="Times New Roman" w:hAnsi="Times New Roman"/>
          <w:sz w:val="22"/>
          <w:szCs w:val="22"/>
        </w:rPr>
        <w:t>.</w:t>
      </w:r>
    </w:p>
    <w:p w14:paraId="6C498557" w14:textId="77777777" w:rsidR="00610BA4" w:rsidRPr="00BE1811" w:rsidRDefault="00610BA4" w:rsidP="00610BA4">
      <w:pPr>
        <w:pStyle w:val="Style12"/>
        <w:widowControl/>
        <w:numPr>
          <w:ilvl w:val="0"/>
          <w:numId w:val="198"/>
        </w:numPr>
        <w:tabs>
          <w:tab w:val="left" w:pos="425"/>
        </w:tabs>
        <w:spacing w:after="240"/>
        <w:ind w:left="425" w:hanging="425"/>
        <w:rPr>
          <w:rStyle w:val="FontStyle31"/>
          <w:rFonts w:ascii="Times New Roman" w:hAnsi="Times New Roman"/>
          <w:sz w:val="22"/>
          <w:szCs w:val="22"/>
        </w:rPr>
      </w:pPr>
      <w:proofErr w:type="spellStart"/>
      <w:r w:rsidRPr="00BE1811">
        <w:rPr>
          <w:rStyle w:val="FontStyle31"/>
          <w:rFonts w:ascii="Times New Roman" w:hAnsi="Times New Roman"/>
          <w:sz w:val="22"/>
          <w:szCs w:val="22"/>
        </w:rPr>
        <w:t>Părţile</w:t>
      </w:r>
      <w:proofErr w:type="spellEnd"/>
      <w:r w:rsidRPr="00BE1811">
        <w:rPr>
          <w:rStyle w:val="FontStyle31"/>
          <w:rFonts w:ascii="Times New Roman" w:hAnsi="Times New Roman"/>
          <w:sz w:val="22"/>
          <w:szCs w:val="22"/>
        </w:rPr>
        <w:t xml:space="preserve"> din categoria </w:t>
      </w:r>
      <w:proofErr w:type="spellStart"/>
      <w:r w:rsidRPr="00BE1811">
        <w:rPr>
          <w:rStyle w:val="FontStyle31"/>
          <w:rFonts w:ascii="Times New Roman" w:hAnsi="Times New Roman"/>
          <w:sz w:val="22"/>
          <w:szCs w:val="22"/>
        </w:rPr>
        <w:t>subiecţilor</w:t>
      </w:r>
      <w:proofErr w:type="spellEnd"/>
      <w:r w:rsidRPr="00BE1811">
        <w:rPr>
          <w:rStyle w:val="FontStyle31"/>
          <w:rFonts w:ascii="Times New Roman" w:hAnsi="Times New Roman"/>
          <w:sz w:val="22"/>
          <w:szCs w:val="22"/>
        </w:rPr>
        <w:t xml:space="preserve"> de drept public au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urmări respectarea prevederilor Legii nr. 161/2003, în materia conflictului de interese, cu modificările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completările ulterioare.</w:t>
      </w:r>
    </w:p>
    <w:p w14:paraId="5B8D5616" w14:textId="77777777" w:rsidR="00610BA4" w:rsidRPr="00BE1811" w:rsidRDefault="00610BA4" w:rsidP="00610BA4">
      <w:pPr>
        <w:pStyle w:val="Style12"/>
        <w:widowControl/>
        <w:numPr>
          <w:ilvl w:val="0"/>
          <w:numId w:val="198"/>
        </w:numPr>
        <w:tabs>
          <w:tab w:val="left" w:pos="425"/>
        </w:tabs>
        <w:spacing w:before="7" w:after="240"/>
        <w:ind w:left="425" w:hanging="425"/>
        <w:rPr>
          <w:rStyle w:val="FontStyle31"/>
          <w:rFonts w:ascii="Times New Roman" w:hAnsi="Times New Roman"/>
          <w:sz w:val="22"/>
          <w:szCs w:val="22"/>
        </w:rPr>
      </w:pPr>
      <w:r w:rsidRPr="00BE1811">
        <w:rPr>
          <w:rStyle w:val="FontStyle31"/>
          <w:rFonts w:ascii="Times New Roman" w:hAnsi="Times New Roman"/>
          <w:sz w:val="22"/>
          <w:szCs w:val="22"/>
        </w:rPr>
        <w:t xml:space="preserve">Beneficiarii care au calitatea de autoritate contractantă au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respecta aplicarea prevederilor referitoare la conflictele de interese prevăzute de </w:t>
      </w:r>
      <w:proofErr w:type="spellStart"/>
      <w:r w:rsidRPr="00BE1811">
        <w:rPr>
          <w:rStyle w:val="FontStyle31"/>
          <w:rFonts w:ascii="Times New Roman" w:hAnsi="Times New Roman"/>
          <w:sz w:val="22"/>
          <w:szCs w:val="22"/>
        </w:rPr>
        <w:t>legislaţia</w:t>
      </w:r>
      <w:proofErr w:type="spellEnd"/>
      <w:r w:rsidRPr="00BE1811">
        <w:rPr>
          <w:rStyle w:val="FontStyle31"/>
          <w:rFonts w:ascii="Times New Roman" w:hAnsi="Times New Roman"/>
          <w:sz w:val="22"/>
          <w:szCs w:val="22"/>
        </w:rPr>
        <w:t xml:space="preserve"> în materia </w:t>
      </w:r>
      <w:proofErr w:type="spellStart"/>
      <w:r w:rsidRPr="00BE1811">
        <w:rPr>
          <w:rStyle w:val="FontStyle31"/>
          <w:rFonts w:ascii="Times New Roman" w:hAnsi="Times New Roman"/>
          <w:sz w:val="22"/>
          <w:szCs w:val="22"/>
        </w:rPr>
        <w:t>achiziţiilor</w:t>
      </w:r>
      <w:proofErr w:type="spellEnd"/>
      <w:r w:rsidRPr="00BE1811">
        <w:rPr>
          <w:rStyle w:val="FontStyle31"/>
          <w:rFonts w:ascii="Times New Roman" w:hAnsi="Times New Roman"/>
          <w:sz w:val="22"/>
          <w:szCs w:val="22"/>
        </w:rPr>
        <w:t xml:space="preserve"> publice.</w:t>
      </w:r>
    </w:p>
    <w:p w14:paraId="582C7ECE" w14:textId="77777777" w:rsidR="00610BA4" w:rsidRPr="00BE1811" w:rsidRDefault="00610BA4" w:rsidP="00610BA4">
      <w:pPr>
        <w:pStyle w:val="Style6"/>
        <w:widowControl/>
        <w:spacing w:before="98"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Articolul 12 - Nereguli</w:t>
      </w:r>
    </w:p>
    <w:p w14:paraId="3E09857E" w14:textId="77777777" w:rsidR="00610BA4" w:rsidRPr="00BE1811" w:rsidRDefault="00610BA4" w:rsidP="00610BA4">
      <w:pPr>
        <w:pStyle w:val="Style12"/>
        <w:widowControl/>
        <w:numPr>
          <w:ilvl w:val="0"/>
          <w:numId w:val="221"/>
        </w:numPr>
        <w:tabs>
          <w:tab w:val="left" w:pos="418"/>
        </w:tabs>
        <w:spacing w:before="259" w:after="240"/>
        <w:ind w:left="418" w:hanging="418"/>
        <w:rPr>
          <w:rStyle w:val="FontStyle31"/>
          <w:rFonts w:ascii="Times New Roman" w:hAnsi="Times New Roman"/>
          <w:sz w:val="22"/>
          <w:szCs w:val="22"/>
        </w:rPr>
      </w:pPr>
      <w:proofErr w:type="spellStart"/>
      <w:r w:rsidRPr="00BE1811">
        <w:rPr>
          <w:rStyle w:val="FontStyle31"/>
          <w:rFonts w:ascii="Times New Roman" w:hAnsi="Times New Roman"/>
          <w:sz w:val="22"/>
          <w:szCs w:val="22"/>
        </w:rPr>
        <w:t>Părţile</w:t>
      </w:r>
      <w:proofErr w:type="spellEnd"/>
      <w:r w:rsidRPr="00BE1811">
        <w:rPr>
          <w:rStyle w:val="FontStyle31"/>
          <w:rFonts w:ascii="Times New Roman" w:hAnsi="Times New Roman"/>
          <w:sz w:val="22"/>
          <w:szCs w:val="22"/>
        </w:rPr>
        <w:t xml:space="preserve"> se obligă să ia toate măsurile pentru prevenirea, constatarea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sancţionarea</w:t>
      </w:r>
      <w:proofErr w:type="spellEnd"/>
      <w:r w:rsidRPr="00BE1811">
        <w:rPr>
          <w:rStyle w:val="FontStyle31"/>
          <w:rFonts w:ascii="Times New Roman" w:hAnsi="Times New Roman"/>
          <w:sz w:val="22"/>
          <w:szCs w:val="22"/>
        </w:rPr>
        <w:t xml:space="preserve"> neregulilor în conformitate cu OUG nr. 66/2011</w:t>
      </w:r>
      <w:r w:rsidRPr="00BE1811">
        <w:rPr>
          <w:sz w:val="22"/>
          <w:szCs w:val="22"/>
        </w:rPr>
        <w:t xml:space="preserve"> cu modificările </w:t>
      </w:r>
      <w:proofErr w:type="spellStart"/>
      <w:r w:rsidRPr="00BE1811">
        <w:rPr>
          <w:sz w:val="22"/>
          <w:szCs w:val="22"/>
        </w:rPr>
        <w:t>şi</w:t>
      </w:r>
      <w:proofErr w:type="spellEnd"/>
      <w:r w:rsidRPr="00BE1811">
        <w:rPr>
          <w:sz w:val="22"/>
          <w:szCs w:val="22"/>
        </w:rPr>
        <w:t xml:space="preserve"> completările ulterioare</w:t>
      </w:r>
      <w:r w:rsidRPr="00BE1811">
        <w:rPr>
          <w:rStyle w:val="FontStyle31"/>
          <w:rFonts w:ascii="Times New Roman" w:hAnsi="Times New Roman"/>
          <w:sz w:val="22"/>
          <w:szCs w:val="22"/>
        </w:rPr>
        <w:t>.</w:t>
      </w:r>
    </w:p>
    <w:p w14:paraId="0E5318C1" w14:textId="77777777" w:rsidR="00610BA4" w:rsidRPr="00BE1811" w:rsidRDefault="00610BA4" w:rsidP="00610BA4">
      <w:pPr>
        <w:pStyle w:val="Style12"/>
        <w:widowControl/>
        <w:numPr>
          <w:ilvl w:val="0"/>
          <w:numId w:val="221"/>
        </w:numPr>
        <w:tabs>
          <w:tab w:val="left" w:pos="418"/>
        </w:tabs>
        <w:spacing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Dacă în procesul de verificare a cererilor de rambursare/plată, </w:t>
      </w:r>
      <w:r w:rsidRPr="00BE1811">
        <w:rPr>
          <w:rStyle w:val="FontStyle31"/>
          <w:rFonts w:ascii="Times New Roman" w:hAnsi="Times New Roman"/>
          <w:color w:val="000000" w:themeColor="text1"/>
          <w:sz w:val="22"/>
          <w:szCs w:val="22"/>
        </w:rPr>
        <w:t xml:space="preserve">AM POC/OI POC identifică abateri de la aplicarea prevederilor </w:t>
      </w:r>
      <w:proofErr w:type="spellStart"/>
      <w:r w:rsidRPr="00BE1811">
        <w:rPr>
          <w:rStyle w:val="FontStyle31"/>
          <w:rFonts w:ascii="Times New Roman" w:hAnsi="Times New Roman"/>
          <w:color w:val="000000" w:themeColor="text1"/>
          <w:sz w:val="22"/>
          <w:szCs w:val="22"/>
        </w:rPr>
        <w:t>legislaţiei</w:t>
      </w:r>
      <w:proofErr w:type="spellEnd"/>
      <w:r w:rsidRPr="00BE1811">
        <w:rPr>
          <w:rStyle w:val="FontStyle31"/>
          <w:rFonts w:ascii="Times New Roman" w:hAnsi="Times New Roman"/>
          <w:color w:val="000000" w:themeColor="text1"/>
          <w:sz w:val="22"/>
          <w:szCs w:val="22"/>
        </w:rPr>
        <w:t xml:space="preserve"> </w:t>
      </w:r>
      <w:proofErr w:type="spellStart"/>
      <w:r w:rsidRPr="00BE1811">
        <w:rPr>
          <w:rStyle w:val="FontStyle31"/>
          <w:rFonts w:ascii="Times New Roman" w:hAnsi="Times New Roman"/>
          <w:color w:val="000000" w:themeColor="text1"/>
          <w:sz w:val="22"/>
          <w:szCs w:val="22"/>
        </w:rPr>
        <w:t>naţionale</w:t>
      </w:r>
      <w:proofErr w:type="spellEnd"/>
      <w:r w:rsidRPr="00BE1811">
        <w:rPr>
          <w:rStyle w:val="FontStyle31"/>
          <w:rFonts w:ascii="Times New Roman" w:hAnsi="Times New Roman"/>
          <w:color w:val="000000" w:themeColor="text1"/>
          <w:sz w:val="22"/>
          <w:szCs w:val="22"/>
        </w:rPr>
        <w:t xml:space="preserve">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europene (în domeniul </w:t>
      </w:r>
      <w:proofErr w:type="spellStart"/>
      <w:r w:rsidRPr="00BE1811">
        <w:rPr>
          <w:rStyle w:val="FontStyle31"/>
          <w:rFonts w:ascii="Times New Roman" w:hAnsi="Times New Roman"/>
          <w:color w:val="000000" w:themeColor="text1"/>
          <w:sz w:val="22"/>
          <w:szCs w:val="22"/>
        </w:rPr>
        <w:t>achiziţiilor</w:t>
      </w:r>
      <w:proofErr w:type="spellEnd"/>
      <w:r w:rsidRPr="00BE1811">
        <w:rPr>
          <w:rStyle w:val="FontStyle31"/>
          <w:rFonts w:ascii="Times New Roman" w:hAnsi="Times New Roman"/>
          <w:color w:val="000000" w:themeColor="text1"/>
          <w:sz w:val="22"/>
          <w:szCs w:val="22"/>
        </w:rPr>
        <w:t xml:space="preserve"> publice aferente contractelor de lucrări/servicii/furnizare), înainte de efectuarea </w:t>
      </w:r>
      <w:proofErr w:type="spellStart"/>
      <w:r w:rsidRPr="00BE1811">
        <w:rPr>
          <w:rStyle w:val="FontStyle31"/>
          <w:rFonts w:ascii="Times New Roman" w:hAnsi="Times New Roman"/>
          <w:color w:val="000000" w:themeColor="text1"/>
          <w:sz w:val="22"/>
          <w:szCs w:val="22"/>
        </w:rPr>
        <w:t>plăţii</w:t>
      </w:r>
      <w:proofErr w:type="spellEnd"/>
      <w:r w:rsidRPr="00BE1811">
        <w:rPr>
          <w:rStyle w:val="FontStyle31"/>
          <w:rFonts w:ascii="Times New Roman" w:hAnsi="Times New Roman"/>
          <w:color w:val="000000" w:themeColor="text1"/>
          <w:sz w:val="22"/>
          <w:szCs w:val="22"/>
        </w:rPr>
        <w:t>, AM POC/OI POC aplică reduceri procentuale/corec</w:t>
      </w:r>
      <w:r w:rsidRPr="00BE1811">
        <w:rPr>
          <w:rStyle w:val="FontStyle31"/>
          <w:rFonts w:ascii="Times New Roman" w:hAnsi="Times New Roman"/>
          <w:sz w:val="22"/>
          <w:szCs w:val="22"/>
        </w:rPr>
        <w:t xml:space="preserve">ții financiare/declară cheltuieli neeligibile din sumele solicitate la plată de către Beneficiar, în </w:t>
      </w:r>
      <w:proofErr w:type="spellStart"/>
      <w:r w:rsidRPr="00BE1811">
        <w:rPr>
          <w:rStyle w:val="FontStyle31"/>
          <w:rFonts w:ascii="Times New Roman" w:hAnsi="Times New Roman"/>
          <w:sz w:val="22"/>
          <w:szCs w:val="22"/>
        </w:rPr>
        <w:t>condiţiile</w:t>
      </w:r>
      <w:proofErr w:type="spellEnd"/>
      <w:r w:rsidRPr="00BE1811">
        <w:rPr>
          <w:rStyle w:val="FontStyle31"/>
          <w:rFonts w:ascii="Times New Roman" w:hAnsi="Times New Roman"/>
          <w:sz w:val="22"/>
          <w:szCs w:val="22"/>
        </w:rPr>
        <w:t xml:space="preserve"> legii care reglementează </w:t>
      </w:r>
      <w:proofErr w:type="spellStart"/>
      <w:r w:rsidRPr="00BE1811">
        <w:rPr>
          <w:rStyle w:val="FontStyle31"/>
          <w:rFonts w:ascii="Times New Roman" w:hAnsi="Times New Roman"/>
          <w:sz w:val="22"/>
          <w:szCs w:val="22"/>
        </w:rPr>
        <w:t>sancţionarea</w:t>
      </w:r>
      <w:proofErr w:type="spellEnd"/>
      <w:r w:rsidRPr="00BE1811">
        <w:rPr>
          <w:rStyle w:val="FontStyle31"/>
          <w:rFonts w:ascii="Times New Roman" w:hAnsi="Times New Roman"/>
          <w:sz w:val="22"/>
          <w:szCs w:val="22"/>
        </w:rPr>
        <w:t xml:space="preserve"> neregulilor apărute în </w:t>
      </w:r>
      <w:proofErr w:type="spellStart"/>
      <w:r w:rsidRPr="00BE1811">
        <w:rPr>
          <w:rStyle w:val="FontStyle31"/>
          <w:rFonts w:ascii="Times New Roman" w:hAnsi="Times New Roman"/>
          <w:sz w:val="22"/>
          <w:szCs w:val="22"/>
        </w:rPr>
        <w:t>obţinerea</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utilizarea fondurilor europene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a fondurilor publice </w:t>
      </w:r>
      <w:proofErr w:type="spellStart"/>
      <w:r w:rsidRPr="00BE1811">
        <w:rPr>
          <w:rStyle w:val="FontStyle31"/>
          <w:rFonts w:ascii="Times New Roman" w:hAnsi="Times New Roman"/>
          <w:sz w:val="22"/>
          <w:szCs w:val="22"/>
        </w:rPr>
        <w:t>naţionale</w:t>
      </w:r>
      <w:proofErr w:type="spellEnd"/>
      <w:r w:rsidRPr="00BE1811">
        <w:rPr>
          <w:rStyle w:val="FontStyle31"/>
          <w:rFonts w:ascii="Times New Roman" w:hAnsi="Times New Roman"/>
          <w:sz w:val="22"/>
          <w:szCs w:val="22"/>
        </w:rPr>
        <w:t xml:space="preserve"> aferente acestora.</w:t>
      </w:r>
    </w:p>
    <w:p w14:paraId="24E95FC2" w14:textId="77777777" w:rsidR="00610BA4" w:rsidRPr="00BE1811" w:rsidRDefault="00610BA4" w:rsidP="00610BA4">
      <w:pPr>
        <w:pStyle w:val="Style12"/>
        <w:widowControl/>
        <w:numPr>
          <w:ilvl w:val="0"/>
          <w:numId w:val="221"/>
        </w:numPr>
        <w:tabs>
          <w:tab w:val="left" w:pos="418"/>
        </w:tabs>
        <w:spacing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lastRenderedPageBreak/>
        <w:t xml:space="preserve">Pentru recuperarea sumelor virate în baza cererilor de plată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nejustificate prin cereri de rambursare/cheltuieli neeligibile, Beneficiarul/partenerii vor fi </w:t>
      </w:r>
      <w:proofErr w:type="spellStart"/>
      <w:r w:rsidRPr="00BE1811">
        <w:rPr>
          <w:rStyle w:val="FontStyle31"/>
          <w:rFonts w:ascii="Times New Roman" w:hAnsi="Times New Roman"/>
          <w:sz w:val="22"/>
          <w:szCs w:val="22"/>
        </w:rPr>
        <w:t>notificaţi</w:t>
      </w:r>
      <w:proofErr w:type="spellEnd"/>
      <w:r w:rsidRPr="00BE1811">
        <w:rPr>
          <w:rStyle w:val="FontStyle31"/>
          <w:rFonts w:ascii="Times New Roman" w:hAnsi="Times New Roman"/>
          <w:sz w:val="22"/>
          <w:szCs w:val="22"/>
        </w:rPr>
        <w:t xml:space="preserve"> de către AMPOC cu privire la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restituirii acestora în termen de 5 (cinci) zile de la primirea notificării. În  </w:t>
      </w:r>
      <w:proofErr w:type="spellStart"/>
      <w:r w:rsidRPr="00BE1811">
        <w:rPr>
          <w:rStyle w:val="FontStyle31"/>
          <w:rFonts w:ascii="Times New Roman" w:hAnsi="Times New Roman"/>
          <w:sz w:val="22"/>
          <w:szCs w:val="22"/>
        </w:rPr>
        <w:t>situaţia</w:t>
      </w:r>
      <w:proofErr w:type="spellEnd"/>
      <w:r w:rsidRPr="00BE1811">
        <w:rPr>
          <w:rStyle w:val="FontStyle31"/>
          <w:rFonts w:ascii="Times New Roman" w:hAnsi="Times New Roman"/>
          <w:sz w:val="22"/>
          <w:szCs w:val="22"/>
        </w:rPr>
        <w:t xml:space="preserve"> nerestituirii respectivelor sume în termenul anterior </w:t>
      </w:r>
      <w:proofErr w:type="spellStart"/>
      <w:r w:rsidRPr="00BE1811">
        <w:rPr>
          <w:rStyle w:val="FontStyle31"/>
          <w:rFonts w:ascii="Times New Roman" w:hAnsi="Times New Roman"/>
          <w:sz w:val="22"/>
          <w:szCs w:val="22"/>
        </w:rPr>
        <w:t>menţionat</w:t>
      </w:r>
      <w:proofErr w:type="spellEnd"/>
      <w:r w:rsidRPr="00BE1811">
        <w:rPr>
          <w:rStyle w:val="FontStyle31"/>
          <w:rFonts w:ascii="Times New Roman" w:hAnsi="Times New Roman"/>
          <w:sz w:val="22"/>
          <w:szCs w:val="22"/>
        </w:rPr>
        <w:t>, recuperarea sumelor se realizează în conformitate cu prevederile OUG nr. 66/2011</w:t>
      </w:r>
      <w:r w:rsidRPr="00BE1811">
        <w:rPr>
          <w:sz w:val="22"/>
          <w:szCs w:val="22"/>
        </w:rPr>
        <w:t xml:space="preserve"> cu modificările </w:t>
      </w:r>
      <w:proofErr w:type="spellStart"/>
      <w:r w:rsidRPr="00BE1811">
        <w:rPr>
          <w:sz w:val="22"/>
          <w:szCs w:val="22"/>
        </w:rPr>
        <w:t>şi</w:t>
      </w:r>
      <w:proofErr w:type="spellEnd"/>
      <w:r w:rsidRPr="00BE1811">
        <w:rPr>
          <w:sz w:val="22"/>
          <w:szCs w:val="22"/>
        </w:rPr>
        <w:t xml:space="preserve"> completările ulterioare</w:t>
      </w:r>
      <w:r w:rsidRPr="00BE1811">
        <w:rPr>
          <w:rStyle w:val="FontStyle31"/>
          <w:rFonts w:ascii="Times New Roman" w:hAnsi="Times New Roman"/>
          <w:sz w:val="22"/>
          <w:szCs w:val="22"/>
        </w:rPr>
        <w:t>.</w:t>
      </w:r>
    </w:p>
    <w:p w14:paraId="280B5F6F" w14:textId="77777777" w:rsidR="00610BA4" w:rsidRPr="00BE1811" w:rsidRDefault="00610BA4" w:rsidP="00610BA4">
      <w:pPr>
        <w:pStyle w:val="Style6"/>
        <w:widowControl/>
        <w:spacing w:before="98" w:line="240" w:lineRule="auto"/>
        <w:jc w:val="both"/>
        <w:rPr>
          <w:rStyle w:val="FontStyle30"/>
          <w:rFonts w:ascii="Times New Roman" w:hAnsi="Times New Roman"/>
          <w:sz w:val="22"/>
          <w:szCs w:val="22"/>
        </w:rPr>
      </w:pPr>
    </w:p>
    <w:p w14:paraId="5758E383" w14:textId="77777777" w:rsidR="00610BA4" w:rsidRPr="00BE1811" w:rsidRDefault="00610BA4" w:rsidP="00610BA4">
      <w:pPr>
        <w:pStyle w:val="Style6"/>
        <w:widowControl/>
        <w:spacing w:before="98"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Articolul 13 – Monitorizarea</w:t>
      </w:r>
    </w:p>
    <w:p w14:paraId="081D0FA8" w14:textId="77777777" w:rsidR="00610BA4" w:rsidRPr="00BE1811" w:rsidRDefault="00610BA4" w:rsidP="00610BA4">
      <w:pPr>
        <w:pStyle w:val="Style6"/>
        <w:widowControl/>
        <w:spacing w:before="98" w:line="240" w:lineRule="auto"/>
        <w:jc w:val="both"/>
        <w:rPr>
          <w:rStyle w:val="FontStyle30"/>
          <w:rFonts w:ascii="Times New Roman" w:hAnsi="Times New Roman"/>
          <w:sz w:val="22"/>
          <w:szCs w:val="22"/>
        </w:rPr>
      </w:pPr>
    </w:p>
    <w:p w14:paraId="5DEE4532" w14:textId="77777777" w:rsidR="00610BA4" w:rsidRPr="00BE1811" w:rsidRDefault="00610BA4" w:rsidP="00610BA4">
      <w:pPr>
        <w:pStyle w:val="Style12"/>
        <w:widowControl/>
        <w:numPr>
          <w:ilvl w:val="0"/>
          <w:numId w:val="199"/>
        </w:numPr>
        <w:tabs>
          <w:tab w:val="left" w:pos="418"/>
        </w:tabs>
        <w:spacing w:after="240"/>
        <w:ind w:left="432"/>
        <w:rPr>
          <w:rStyle w:val="FontStyle31"/>
          <w:rFonts w:ascii="Times New Roman" w:hAnsi="Times New Roman"/>
          <w:color w:val="000000" w:themeColor="text1"/>
          <w:sz w:val="22"/>
          <w:szCs w:val="22"/>
        </w:rPr>
      </w:pPr>
      <w:r w:rsidRPr="00BE1811">
        <w:rPr>
          <w:rStyle w:val="FontStyle31"/>
          <w:rFonts w:ascii="Times New Roman" w:hAnsi="Times New Roman"/>
          <w:sz w:val="22"/>
          <w:szCs w:val="22"/>
        </w:rPr>
        <w:t xml:space="preserve">Monitorizarea Contractului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este realizată de către </w:t>
      </w:r>
      <w:r w:rsidRPr="00BE1811">
        <w:rPr>
          <w:rStyle w:val="FontStyle31"/>
          <w:rFonts w:ascii="Times New Roman" w:hAnsi="Times New Roman"/>
          <w:color w:val="000000" w:themeColor="text1"/>
          <w:sz w:val="22"/>
          <w:szCs w:val="22"/>
        </w:rPr>
        <w:t xml:space="preserve">OI POC în conformitate cu prevederile Anexei 4 - Monitorizarea </w:t>
      </w:r>
      <w:proofErr w:type="spellStart"/>
      <w:r w:rsidRPr="00BE1811">
        <w:rPr>
          <w:rStyle w:val="FontStyle31"/>
          <w:rFonts w:ascii="Times New Roman" w:hAnsi="Times New Roman"/>
          <w:color w:val="000000" w:themeColor="text1"/>
          <w:sz w:val="22"/>
          <w:szCs w:val="22"/>
        </w:rPr>
        <w:t>şi</w:t>
      </w:r>
      <w:proofErr w:type="spellEnd"/>
      <w:r w:rsidRPr="00BE1811">
        <w:rPr>
          <w:rStyle w:val="FontStyle31"/>
          <w:rFonts w:ascii="Times New Roman" w:hAnsi="Times New Roman"/>
          <w:color w:val="000000" w:themeColor="text1"/>
          <w:sz w:val="22"/>
          <w:szCs w:val="22"/>
        </w:rPr>
        <w:t xml:space="preserve"> raportarea.</w:t>
      </w:r>
    </w:p>
    <w:p w14:paraId="18E16C9A" w14:textId="77777777" w:rsidR="00610BA4" w:rsidRPr="00BE1811" w:rsidRDefault="00610BA4" w:rsidP="00610BA4">
      <w:pPr>
        <w:pStyle w:val="Style6"/>
        <w:widowControl/>
        <w:spacing w:before="50" w:line="240" w:lineRule="auto"/>
        <w:jc w:val="both"/>
        <w:rPr>
          <w:rStyle w:val="FontStyle30"/>
          <w:rFonts w:ascii="Times New Roman" w:hAnsi="Times New Roman"/>
          <w:sz w:val="22"/>
          <w:szCs w:val="22"/>
        </w:rPr>
      </w:pPr>
    </w:p>
    <w:p w14:paraId="1B1016D4" w14:textId="77777777" w:rsidR="00610BA4" w:rsidRPr="00BE1811" w:rsidRDefault="00610BA4" w:rsidP="00610BA4">
      <w:pPr>
        <w:pStyle w:val="Style6"/>
        <w:widowControl/>
        <w:spacing w:before="50"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14 - </w:t>
      </w:r>
      <w:proofErr w:type="spellStart"/>
      <w:r w:rsidRPr="00BE1811">
        <w:rPr>
          <w:rStyle w:val="FontStyle30"/>
          <w:rFonts w:ascii="Times New Roman" w:hAnsi="Times New Roman"/>
          <w:sz w:val="22"/>
          <w:szCs w:val="22"/>
        </w:rPr>
        <w:t>Forţa</w:t>
      </w:r>
      <w:proofErr w:type="spellEnd"/>
      <w:r w:rsidRPr="00BE1811">
        <w:rPr>
          <w:rStyle w:val="FontStyle30"/>
          <w:rFonts w:ascii="Times New Roman" w:hAnsi="Times New Roman"/>
          <w:sz w:val="22"/>
          <w:szCs w:val="22"/>
        </w:rPr>
        <w:t xml:space="preserve"> majoră</w:t>
      </w:r>
    </w:p>
    <w:p w14:paraId="53489669" w14:textId="77777777" w:rsidR="00610BA4" w:rsidRPr="00BE1811" w:rsidRDefault="00610BA4" w:rsidP="00610BA4">
      <w:pPr>
        <w:pStyle w:val="Style12"/>
        <w:widowControl/>
        <w:numPr>
          <w:ilvl w:val="0"/>
          <w:numId w:val="200"/>
        </w:numPr>
        <w:tabs>
          <w:tab w:val="left" w:pos="418"/>
        </w:tabs>
        <w:spacing w:before="259" w:after="240"/>
        <w:ind w:left="432"/>
        <w:rPr>
          <w:rStyle w:val="FontStyle31"/>
          <w:rFonts w:ascii="Times New Roman" w:hAnsi="Times New Roman"/>
          <w:sz w:val="22"/>
          <w:szCs w:val="22"/>
        </w:rPr>
      </w:pPr>
      <w:r w:rsidRPr="00BE1811">
        <w:rPr>
          <w:rStyle w:val="FontStyle31"/>
          <w:rFonts w:ascii="Times New Roman" w:hAnsi="Times New Roman"/>
          <w:sz w:val="22"/>
          <w:szCs w:val="22"/>
        </w:rPr>
        <w:t xml:space="preserve">Prin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majoră se </w:t>
      </w:r>
      <w:proofErr w:type="spellStart"/>
      <w:r w:rsidRPr="00BE1811">
        <w:rPr>
          <w:rStyle w:val="FontStyle31"/>
          <w:rFonts w:ascii="Times New Roman" w:hAnsi="Times New Roman"/>
          <w:sz w:val="22"/>
          <w:szCs w:val="22"/>
        </w:rPr>
        <w:t>înţelege</w:t>
      </w:r>
      <w:proofErr w:type="spellEnd"/>
      <w:r w:rsidRPr="00BE1811">
        <w:rPr>
          <w:rStyle w:val="FontStyle31"/>
          <w:rFonts w:ascii="Times New Roman" w:hAnsi="Times New Roman"/>
          <w:sz w:val="22"/>
          <w:szCs w:val="22"/>
        </w:rPr>
        <w:t xml:space="preserve"> orice eveniment extern, imprevizibil, absolut invincibil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inevitabil intervenit după data semnării Contractului, care împiedică executarea în tot sau în parte a Contractului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care exonerează de răspundere partea care o invocă.</w:t>
      </w:r>
    </w:p>
    <w:p w14:paraId="22BF1A5B" w14:textId="77777777" w:rsidR="00610BA4" w:rsidRPr="00BE1811" w:rsidRDefault="00610BA4" w:rsidP="00610BA4">
      <w:pPr>
        <w:pStyle w:val="Style12"/>
        <w:widowControl/>
        <w:numPr>
          <w:ilvl w:val="0"/>
          <w:numId w:val="200"/>
        </w:numPr>
        <w:tabs>
          <w:tab w:val="left" w:pos="418"/>
        </w:tabs>
        <w:spacing w:before="259"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Pot constitui cauze de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majoră evenimente cum ar fi: </w:t>
      </w:r>
      <w:proofErr w:type="spellStart"/>
      <w:r w:rsidRPr="00BE1811">
        <w:rPr>
          <w:rStyle w:val="FontStyle31"/>
          <w:rFonts w:ascii="Times New Roman" w:hAnsi="Times New Roman"/>
          <w:sz w:val="22"/>
          <w:szCs w:val="22"/>
        </w:rPr>
        <w:t>calamităţile</w:t>
      </w:r>
      <w:proofErr w:type="spellEnd"/>
      <w:r w:rsidRPr="00BE1811">
        <w:rPr>
          <w:rStyle w:val="FontStyle31"/>
          <w:rFonts w:ascii="Times New Roman" w:hAnsi="Times New Roman"/>
          <w:sz w:val="22"/>
          <w:szCs w:val="22"/>
        </w:rPr>
        <w:t xml:space="preserve"> naturale (cutremure, </w:t>
      </w:r>
      <w:proofErr w:type="spellStart"/>
      <w:r w:rsidRPr="00BE1811">
        <w:rPr>
          <w:rStyle w:val="FontStyle31"/>
          <w:rFonts w:ascii="Times New Roman" w:hAnsi="Times New Roman"/>
          <w:sz w:val="22"/>
          <w:szCs w:val="22"/>
        </w:rPr>
        <w:t>inundaţii</w:t>
      </w:r>
      <w:proofErr w:type="spellEnd"/>
      <w:r w:rsidRPr="00BE1811">
        <w:rPr>
          <w:rStyle w:val="FontStyle31"/>
          <w:rFonts w:ascii="Times New Roman" w:hAnsi="Times New Roman"/>
          <w:sz w:val="22"/>
          <w:szCs w:val="22"/>
        </w:rPr>
        <w:t xml:space="preserve">, alunecări de teren), război, </w:t>
      </w:r>
      <w:proofErr w:type="spellStart"/>
      <w:r w:rsidRPr="00BE1811">
        <w:rPr>
          <w:rStyle w:val="FontStyle31"/>
          <w:rFonts w:ascii="Times New Roman" w:hAnsi="Times New Roman"/>
          <w:sz w:val="22"/>
          <w:szCs w:val="22"/>
        </w:rPr>
        <w:t>revoluţie</w:t>
      </w:r>
      <w:proofErr w:type="spellEnd"/>
      <w:r w:rsidRPr="00BE1811">
        <w:rPr>
          <w:rStyle w:val="FontStyle31"/>
          <w:rFonts w:ascii="Times New Roman" w:hAnsi="Times New Roman"/>
          <w:sz w:val="22"/>
          <w:szCs w:val="22"/>
        </w:rPr>
        <w:t>, embargo.</w:t>
      </w:r>
    </w:p>
    <w:p w14:paraId="1862D13B" w14:textId="77777777" w:rsidR="00610BA4" w:rsidRPr="00BE1811" w:rsidRDefault="00610BA4" w:rsidP="00610BA4">
      <w:pPr>
        <w:pStyle w:val="Style12"/>
        <w:widowControl/>
        <w:numPr>
          <w:ilvl w:val="0"/>
          <w:numId w:val="200"/>
        </w:numPr>
        <w:tabs>
          <w:tab w:val="left" w:pos="418"/>
        </w:tabs>
        <w:spacing w:before="259"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Partea care invocă </w:t>
      </w:r>
      <w:proofErr w:type="spellStart"/>
      <w:r w:rsidRPr="00BE1811">
        <w:rPr>
          <w:rStyle w:val="FontStyle31"/>
          <w:rFonts w:ascii="Times New Roman" w:hAnsi="Times New Roman"/>
          <w:sz w:val="22"/>
          <w:szCs w:val="22"/>
        </w:rPr>
        <w:t>forţa</w:t>
      </w:r>
      <w:proofErr w:type="spellEnd"/>
      <w:r w:rsidRPr="00BE1811">
        <w:rPr>
          <w:rStyle w:val="FontStyle31"/>
          <w:rFonts w:ascii="Times New Roman" w:hAnsi="Times New Roman"/>
          <w:sz w:val="22"/>
          <w:szCs w:val="22"/>
        </w:rPr>
        <w:t xml:space="preserve"> majoră 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notifica celeilalte </w:t>
      </w:r>
      <w:proofErr w:type="spellStart"/>
      <w:r w:rsidRPr="00BE1811">
        <w:rPr>
          <w:rStyle w:val="FontStyle31"/>
          <w:rFonts w:ascii="Times New Roman" w:hAnsi="Times New Roman"/>
          <w:sz w:val="22"/>
          <w:szCs w:val="22"/>
        </w:rPr>
        <w:t>părţi</w:t>
      </w:r>
      <w:proofErr w:type="spellEnd"/>
      <w:r w:rsidRPr="00BE1811">
        <w:rPr>
          <w:rStyle w:val="FontStyle31"/>
          <w:rFonts w:ascii="Times New Roman" w:hAnsi="Times New Roman"/>
          <w:sz w:val="22"/>
          <w:szCs w:val="22"/>
        </w:rPr>
        <w:t xml:space="preserve"> cazul de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majoră, în termen de 5 zile de la data </w:t>
      </w:r>
      <w:proofErr w:type="spellStart"/>
      <w:r w:rsidRPr="00BE1811">
        <w:rPr>
          <w:rStyle w:val="FontStyle31"/>
          <w:rFonts w:ascii="Times New Roman" w:hAnsi="Times New Roman"/>
          <w:sz w:val="22"/>
          <w:szCs w:val="22"/>
        </w:rPr>
        <w:t>apariţiei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de a dovedi </w:t>
      </w:r>
      <w:proofErr w:type="spellStart"/>
      <w:r w:rsidRPr="00BE1811">
        <w:rPr>
          <w:rStyle w:val="FontStyle31"/>
          <w:rFonts w:ascii="Times New Roman" w:hAnsi="Times New Roman"/>
          <w:sz w:val="22"/>
          <w:szCs w:val="22"/>
        </w:rPr>
        <w:t>existenţa</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situaţiei</w:t>
      </w:r>
      <w:proofErr w:type="spellEnd"/>
      <w:r w:rsidRPr="00BE1811">
        <w:rPr>
          <w:rStyle w:val="FontStyle31"/>
          <w:rFonts w:ascii="Times New Roman" w:hAnsi="Times New Roman"/>
          <w:sz w:val="22"/>
          <w:szCs w:val="22"/>
        </w:rPr>
        <w:t xml:space="preserve"> de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majoră în baza unui document eliberat sau emis de către autoritatea competentă, în termen de cel mult 15 zile de la data comunicării acestuia. De asemenea, are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comunica data încetării </w:t>
      </w:r>
      <w:proofErr w:type="spellStart"/>
      <w:r w:rsidRPr="00BE1811">
        <w:rPr>
          <w:rStyle w:val="FontStyle31"/>
          <w:rFonts w:ascii="Times New Roman" w:hAnsi="Times New Roman"/>
          <w:sz w:val="22"/>
          <w:szCs w:val="22"/>
        </w:rPr>
        <w:t>situaţiei</w:t>
      </w:r>
      <w:proofErr w:type="spellEnd"/>
      <w:r w:rsidRPr="00BE1811">
        <w:rPr>
          <w:rStyle w:val="FontStyle31"/>
          <w:rFonts w:ascii="Times New Roman" w:hAnsi="Times New Roman"/>
          <w:sz w:val="22"/>
          <w:szCs w:val="22"/>
        </w:rPr>
        <w:t xml:space="preserve"> de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majoră, în termen de 5 zile.</w:t>
      </w:r>
    </w:p>
    <w:p w14:paraId="22017271" w14:textId="77777777" w:rsidR="00610BA4" w:rsidRPr="00BE1811" w:rsidRDefault="00610BA4" w:rsidP="00610BA4">
      <w:pPr>
        <w:pStyle w:val="Style12"/>
        <w:widowControl/>
        <w:numPr>
          <w:ilvl w:val="0"/>
          <w:numId w:val="200"/>
        </w:numPr>
        <w:tabs>
          <w:tab w:val="left" w:pos="418"/>
        </w:tabs>
        <w:spacing w:before="259" w:after="240"/>
        <w:ind w:left="418" w:hanging="418"/>
        <w:rPr>
          <w:rStyle w:val="FontStyle31"/>
          <w:rFonts w:ascii="Times New Roman" w:hAnsi="Times New Roman"/>
          <w:sz w:val="22"/>
          <w:szCs w:val="22"/>
        </w:rPr>
      </w:pPr>
      <w:proofErr w:type="spellStart"/>
      <w:r w:rsidRPr="00BE1811">
        <w:rPr>
          <w:rStyle w:val="FontStyle31"/>
          <w:rFonts w:ascii="Times New Roman" w:hAnsi="Times New Roman"/>
          <w:sz w:val="22"/>
          <w:szCs w:val="22"/>
        </w:rPr>
        <w:t>Părţile</w:t>
      </w:r>
      <w:proofErr w:type="spellEnd"/>
      <w:r w:rsidRPr="00BE1811">
        <w:rPr>
          <w:rStyle w:val="FontStyle31"/>
          <w:rFonts w:ascii="Times New Roman" w:hAnsi="Times New Roman"/>
          <w:sz w:val="22"/>
          <w:szCs w:val="22"/>
        </w:rPr>
        <w:t xml:space="preserve"> au </w:t>
      </w:r>
      <w:proofErr w:type="spellStart"/>
      <w:r w:rsidRPr="00BE1811">
        <w:rPr>
          <w:rStyle w:val="FontStyle31"/>
          <w:rFonts w:ascii="Times New Roman" w:hAnsi="Times New Roman"/>
          <w:sz w:val="22"/>
          <w:szCs w:val="22"/>
        </w:rPr>
        <w:t>obligaţia</w:t>
      </w:r>
      <w:proofErr w:type="spellEnd"/>
      <w:r w:rsidRPr="00BE1811">
        <w:rPr>
          <w:rStyle w:val="FontStyle31"/>
          <w:rFonts w:ascii="Times New Roman" w:hAnsi="Times New Roman"/>
          <w:sz w:val="22"/>
          <w:szCs w:val="22"/>
        </w:rPr>
        <w:t xml:space="preserve"> de a lua orice măsuri care le stau la </w:t>
      </w:r>
      <w:proofErr w:type="spellStart"/>
      <w:r w:rsidRPr="00BE1811">
        <w:rPr>
          <w:rStyle w:val="FontStyle31"/>
          <w:rFonts w:ascii="Times New Roman" w:hAnsi="Times New Roman"/>
          <w:sz w:val="22"/>
          <w:szCs w:val="22"/>
        </w:rPr>
        <w:t>dispoziţie</w:t>
      </w:r>
      <w:proofErr w:type="spellEnd"/>
      <w:r w:rsidRPr="00BE1811">
        <w:rPr>
          <w:rStyle w:val="FontStyle31"/>
          <w:rFonts w:ascii="Times New Roman" w:hAnsi="Times New Roman"/>
          <w:sz w:val="22"/>
          <w:szCs w:val="22"/>
        </w:rPr>
        <w:t xml:space="preserve"> în vederea limitării </w:t>
      </w:r>
      <w:proofErr w:type="spellStart"/>
      <w:r w:rsidRPr="00BE1811">
        <w:rPr>
          <w:rStyle w:val="FontStyle31"/>
          <w:rFonts w:ascii="Times New Roman" w:hAnsi="Times New Roman"/>
          <w:sz w:val="22"/>
          <w:szCs w:val="22"/>
        </w:rPr>
        <w:t>consecinţelor</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acţiunii</w:t>
      </w:r>
      <w:proofErr w:type="spellEnd"/>
      <w:r w:rsidRPr="00BE1811">
        <w:rPr>
          <w:rStyle w:val="FontStyle31"/>
          <w:rFonts w:ascii="Times New Roman" w:hAnsi="Times New Roman"/>
          <w:sz w:val="22"/>
          <w:szCs w:val="22"/>
        </w:rPr>
        <w:t xml:space="preserve"> de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majoră.</w:t>
      </w:r>
    </w:p>
    <w:p w14:paraId="2C9020C2" w14:textId="77777777" w:rsidR="00610BA4" w:rsidRPr="00BE1811" w:rsidRDefault="00610BA4" w:rsidP="00610BA4">
      <w:pPr>
        <w:pStyle w:val="Style12"/>
        <w:widowControl/>
        <w:numPr>
          <w:ilvl w:val="0"/>
          <w:numId w:val="200"/>
        </w:numPr>
        <w:tabs>
          <w:tab w:val="left" w:pos="418"/>
        </w:tabs>
        <w:spacing w:before="259"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Dacă partea care invocă </w:t>
      </w:r>
      <w:proofErr w:type="spellStart"/>
      <w:r w:rsidRPr="00BE1811">
        <w:rPr>
          <w:rStyle w:val="FontStyle31"/>
          <w:rFonts w:ascii="Times New Roman" w:hAnsi="Times New Roman"/>
          <w:sz w:val="22"/>
          <w:szCs w:val="22"/>
        </w:rPr>
        <w:t>forţa</w:t>
      </w:r>
      <w:proofErr w:type="spellEnd"/>
      <w:r w:rsidRPr="00BE1811">
        <w:rPr>
          <w:rStyle w:val="FontStyle31"/>
          <w:rFonts w:ascii="Times New Roman" w:hAnsi="Times New Roman"/>
          <w:sz w:val="22"/>
          <w:szCs w:val="22"/>
        </w:rPr>
        <w:t xml:space="preserve"> majoră nu procedează la notificarea începerii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încetării cazului de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majoră, în </w:t>
      </w:r>
      <w:proofErr w:type="spellStart"/>
      <w:r w:rsidRPr="00BE1811">
        <w:rPr>
          <w:rStyle w:val="FontStyle31"/>
          <w:rFonts w:ascii="Times New Roman" w:hAnsi="Times New Roman"/>
          <w:sz w:val="22"/>
          <w:szCs w:val="22"/>
        </w:rPr>
        <w:t>condiţiile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termenele prevăzute, va suporta toate daunele provocate celeilalte </w:t>
      </w:r>
      <w:proofErr w:type="spellStart"/>
      <w:r w:rsidRPr="00BE1811">
        <w:rPr>
          <w:rStyle w:val="FontStyle31"/>
          <w:rFonts w:ascii="Times New Roman" w:hAnsi="Times New Roman"/>
          <w:sz w:val="22"/>
          <w:szCs w:val="22"/>
        </w:rPr>
        <w:t>părţi</w:t>
      </w:r>
      <w:proofErr w:type="spellEnd"/>
      <w:r w:rsidRPr="00BE1811">
        <w:rPr>
          <w:rStyle w:val="FontStyle31"/>
          <w:rFonts w:ascii="Times New Roman" w:hAnsi="Times New Roman"/>
          <w:sz w:val="22"/>
          <w:szCs w:val="22"/>
        </w:rPr>
        <w:t xml:space="preserve"> prin lipsa de notificare.</w:t>
      </w:r>
    </w:p>
    <w:p w14:paraId="304585CC" w14:textId="77777777" w:rsidR="00610BA4" w:rsidRPr="00BE1811" w:rsidRDefault="00610BA4" w:rsidP="00610BA4">
      <w:pPr>
        <w:pStyle w:val="Style12"/>
        <w:widowControl/>
        <w:numPr>
          <w:ilvl w:val="0"/>
          <w:numId w:val="200"/>
        </w:numPr>
        <w:tabs>
          <w:tab w:val="left" w:pos="418"/>
        </w:tabs>
        <w:spacing w:before="259"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Executarea Contractului va fi suspendată de la data </w:t>
      </w:r>
      <w:proofErr w:type="spellStart"/>
      <w:r w:rsidRPr="00BE1811">
        <w:rPr>
          <w:rStyle w:val="FontStyle31"/>
          <w:rFonts w:ascii="Times New Roman" w:hAnsi="Times New Roman"/>
          <w:sz w:val="22"/>
          <w:szCs w:val="22"/>
        </w:rPr>
        <w:t>apariţiei</w:t>
      </w:r>
      <w:proofErr w:type="spellEnd"/>
      <w:r w:rsidRPr="00BE1811">
        <w:rPr>
          <w:rStyle w:val="FontStyle31"/>
          <w:rFonts w:ascii="Times New Roman" w:hAnsi="Times New Roman"/>
          <w:sz w:val="22"/>
          <w:szCs w:val="22"/>
        </w:rPr>
        <w:t xml:space="preserve"> cazului de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majoră pe perioada de </w:t>
      </w:r>
      <w:proofErr w:type="spellStart"/>
      <w:r w:rsidRPr="00BE1811">
        <w:rPr>
          <w:rStyle w:val="FontStyle31"/>
          <w:rFonts w:ascii="Times New Roman" w:hAnsi="Times New Roman"/>
          <w:sz w:val="22"/>
          <w:szCs w:val="22"/>
        </w:rPr>
        <w:t>acţiune</w:t>
      </w:r>
      <w:proofErr w:type="spellEnd"/>
      <w:r w:rsidRPr="00BE1811">
        <w:rPr>
          <w:rStyle w:val="FontStyle31"/>
          <w:rFonts w:ascii="Times New Roman" w:hAnsi="Times New Roman"/>
          <w:sz w:val="22"/>
          <w:szCs w:val="22"/>
        </w:rPr>
        <w:t xml:space="preserve"> a acesteia, fără a prejudicia drepturile ce se cuvin </w:t>
      </w:r>
      <w:proofErr w:type="spellStart"/>
      <w:r w:rsidRPr="00BE1811">
        <w:rPr>
          <w:rStyle w:val="FontStyle31"/>
          <w:rFonts w:ascii="Times New Roman" w:hAnsi="Times New Roman"/>
          <w:sz w:val="22"/>
          <w:szCs w:val="22"/>
        </w:rPr>
        <w:t>părţilor</w:t>
      </w:r>
      <w:proofErr w:type="spellEnd"/>
      <w:r w:rsidRPr="00BE1811">
        <w:rPr>
          <w:rStyle w:val="FontStyle31"/>
          <w:rFonts w:ascii="Times New Roman" w:hAnsi="Times New Roman"/>
          <w:sz w:val="22"/>
          <w:szCs w:val="22"/>
        </w:rPr>
        <w:t>.</w:t>
      </w:r>
    </w:p>
    <w:p w14:paraId="762ABC59" w14:textId="77777777" w:rsidR="00610BA4" w:rsidRPr="00BE1811" w:rsidRDefault="00610BA4" w:rsidP="00610BA4">
      <w:pPr>
        <w:pStyle w:val="Style12"/>
        <w:widowControl/>
        <w:numPr>
          <w:ilvl w:val="0"/>
          <w:numId w:val="200"/>
        </w:numPr>
        <w:tabs>
          <w:tab w:val="left" w:pos="418"/>
        </w:tabs>
        <w:spacing w:before="259"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În cazul în care </w:t>
      </w:r>
      <w:proofErr w:type="spellStart"/>
      <w:r w:rsidRPr="00BE1811">
        <w:rPr>
          <w:rStyle w:val="FontStyle31"/>
          <w:rFonts w:ascii="Times New Roman" w:hAnsi="Times New Roman"/>
          <w:sz w:val="22"/>
          <w:szCs w:val="22"/>
        </w:rPr>
        <w:t>forţa</w:t>
      </w:r>
      <w:proofErr w:type="spellEnd"/>
      <w:r w:rsidRPr="00BE1811">
        <w:rPr>
          <w:rStyle w:val="FontStyle31"/>
          <w:rFonts w:ascii="Times New Roman" w:hAnsi="Times New Roman"/>
          <w:sz w:val="22"/>
          <w:szCs w:val="22"/>
        </w:rPr>
        <w:t xml:space="preserve"> majoră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/sau efectele acesteia obligă la suspendarea executării prezentului Contract pe o perioadă mai mare de 3 luni, </w:t>
      </w:r>
      <w:proofErr w:type="spellStart"/>
      <w:r w:rsidRPr="00BE1811">
        <w:rPr>
          <w:rStyle w:val="FontStyle31"/>
          <w:rFonts w:ascii="Times New Roman" w:hAnsi="Times New Roman"/>
          <w:sz w:val="22"/>
          <w:szCs w:val="22"/>
        </w:rPr>
        <w:t>părţile</w:t>
      </w:r>
      <w:proofErr w:type="spellEnd"/>
      <w:r w:rsidRPr="00BE1811">
        <w:rPr>
          <w:rStyle w:val="FontStyle31"/>
          <w:rFonts w:ascii="Times New Roman" w:hAnsi="Times New Roman"/>
          <w:sz w:val="22"/>
          <w:szCs w:val="22"/>
        </w:rPr>
        <w:t xml:space="preserve"> se vor întâlni într-un termen de cel mult 10 zile de la expirarea acestei perioade, pentru a conveni asupra modului de continuare, modificare sau încetare a Contractului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w:t>
      </w:r>
    </w:p>
    <w:p w14:paraId="608888FB" w14:textId="77777777" w:rsidR="00610BA4" w:rsidRPr="00BE1811" w:rsidRDefault="00610BA4" w:rsidP="00610BA4">
      <w:pPr>
        <w:pStyle w:val="Style6"/>
        <w:widowControl/>
        <w:spacing w:line="240" w:lineRule="exact"/>
        <w:jc w:val="both"/>
        <w:rPr>
          <w:sz w:val="22"/>
          <w:szCs w:val="22"/>
        </w:rPr>
      </w:pPr>
    </w:p>
    <w:p w14:paraId="70FBFFB0" w14:textId="77777777" w:rsidR="00610BA4" w:rsidRPr="00BE1811" w:rsidRDefault="00610BA4" w:rsidP="00610BA4">
      <w:pPr>
        <w:pStyle w:val="Style6"/>
        <w:widowControl/>
        <w:spacing w:before="70"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15 - Încetarea Contractului de </w:t>
      </w:r>
      <w:proofErr w:type="spellStart"/>
      <w:r w:rsidRPr="00BE1811">
        <w:rPr>
          <w:rStyle w:val="FontStyle30"/>
          <w:rFonts w:ascii="Times New Roman" w:hAnsi="Times New Roman"/>
          <w:sz w:val="22"/>
          <w:szCs w:val="22"/>
        </w:rPr>
        <w:t>Finanţare</w:t>
      </w:r>
      <w:proofErr w:type="spellEnd"/>
      <w:r w:rsidRPr="00BE1811">
        <w:rPr>
          <w:rStyle w:val="FontStyle30"/>
          <w:rFonts w:ascii="Times New Roman" w:hAnsi="Times New Roman"/>
          <w:sz w:val="22"/>
          <w:szCs w:val="22"/>
        </w:rPr>
        <w:t xml:space="preserve"> </w:t>
      </w:r>
      <w:proofErr w:type="spellStart"/>
      <w:r w:rsidRPr="00BE1811">
        <w:rPr>
          <w:rStyle w:val="FontStyle30"/>
          <w:rFonts w:ascii="Times New Roman" w:hAnsi="Times New Roman"/>
          <w:sz w:val="22"/>
          <w:szCs w:val="22"/>
        </w:rPr>
        <w:t>şi</w:t>
      </w:r>
      <w:proofErr w:type="spellEnd"/>
      <w:r w:rsidRPr="00BE1811">
        <w:rPr>
          <w:rStyle w:val="FontStyle30"/>
          <w:rFonts w:ascii="Times New Roman" w:hAnsi="Times New Roman"/>
          <w:sz w:val="22"/>
          <w:szCs w:val="22"/>
        </w:rPr>
        <w:t xml:space="preserve"> recuperarea sumelor plătite</w:t>
      </w:r>
    </w:p>
    <w:p w14:paraId="0E8D0278" w14:textId="77777777" w:rsidR="00610BA4" w:rsidRPr="00BE1811" w:rsidRDefault="00610BA4" w:rsidP="00610BA4">
      <w:pPr>
        <w:pStyle w:val="Style12"/>
        <w:widowControl/>
        <w:numPr>
          <w:ilvl w:val="0"/>
          <w:numId w:val="201"/>
        </w:numPr>
        <w:tabs>
          <w:tab w:val="left" w:pos="418"/>
        </w:tabs>
        <w:spacing w:before="281" w:after="240"/>
        <w:ind w:left="418" w:hanging="418"/>
        <w:rPr>
          <w:rStyle w:val="FontStyle31"/>
          <w:rFonts w:ascii="Times New Roman" w:hAnsi="Times New Roman"/>
          <w:sz w:val="22"/>
          <w:szCs w:val="22"/>
        </w:rPr>
      </w:pPr>
      <w:r w:rsidRPr="00BE1811">
        <w:rPr>
          <w:rStyle w:val="FontStyle31"/>
          <w:rFonts w:ascii="Times New Roman" w:hAnsi="Times New Roman"/>
          <w:sz w:val="22"/>
          <w:szCs w:val="22"/>
        </w:rPr>
        <w:t xml:space="preserve">Oricare dintre </w:t>
      </w:r>
      <w:proofErr w:type="spellStart"/>
      <w:r w:rsidRPr="00BE1811">
        <w:rPr>
          <w:rStyle w:val="FontStyle31"/>
          <w:rFonts w:ascii="Times New Roman" w:hAnsi="Times New Roman"/>
          <w:sz w:val="22"/>
          <w:szCs w:val="22"/>
        </w:rPr>
        <w:t>părţi</w:t>
      </w:r>
      <w:proofErr w:type="spellEnd"/>
      <w:r w:rsidRPr="00BE1811">
        <w:rPr>
          <w:rStyle w:val="FontStyle31"/>
          <w:rFonts w:ascii="Times New Roman" w:hAnsi="Times New Roman"/>
          <w:sz w:val="22"/>
          <w:szCs w:val="22"/>
        </w:rPr>
        <w:t xml:space="preserve"> poate decide rezilierea prezentului contract, fără îndeplinirea altor </w:t>
      </w:r>
      <w:proofErr w:type="spellStart"/>
      <w:r w:rsidRPr="00BE1811">
        <w:rPr>
          <w:rStyle w:val="FontStyle31"/>
          <w:rFonts w:ascii="Times New Roman" w:hAnsi="Times New Roman"/>
          <w:sz w:val="22"/>
          <w:szCs w:val="22"/>
        </w:rPr>
        <w:t>formalităţi</w:t>
      </w:r>
      <w:proofErr w:type="spellEnd"/>
      <w:r w:rsidRPr="00BE1811">
        <w:rPr>
          <w:rStyle w:val="FontStyle31"/>
          <w:rFonts w:ascii="Times New Roman" w:hAnsi="Times New Roman"/>
          <w:sz w:val="22"/>
          <w:szCs w:val="22"/>
        </w:rPr>
        <w:t xml:space="preserve">, în cazul neîndeplinirii culpabile de către cealaltă parte a </w:t>
      </w:r>
      <w:proofErr w:type="spellStart"/>
      <w:r w:rsidRPr="00BE1811">
        <w:rPr>
          <w:rStyle w:val="FontStyle31"/>
          <w:rFonts w:ascii="Times New Roman" w:hAnsi="Times New Roman"/>
          <w:sz w:val="22"/>
          <w:szCs w:val="22"/>
        </w:rPr>
        <w:t>obligaţiilor</w:t>
      </w:r>
      <w:proofErr w:type="spellEnd"/>
      <w:r w:rsidRPr="00BE1811">
        <w:rPr>
          <w:rStyle w:val="FontStyle31"/>
          <w:rFonts w:ascii="Times New Roman" w:hAnsi="Times New Roman"/>
          <w:sz w:val="22"/>
          <w:szCs w:val="22"/>
        </w:rPr>
        <w:t xml:space="preserve"> prezentului contract.</w:t>
      </w:r>
    </w:p>
    <w:p w14:paraId="52A46F10" w14:textId="77777777" w:rsidR="00610BA4" w:rsidRPr="00BE1811" w:rsidRDefault="00610BA4" w:rsidP="00610BA4">
      <w:pPr>
        <w:pStyle w:val="Style12"/>
        <w:widowControl/>
        <w:numPr>
          <w:ilvl w:val="0"/>
          <w:numId w:val="201"/>
        </w:numPr>
        <w:tabs>
          <w:tab w:val="left" w:pos="418"/>
        </w:tabs>
        <w:spacing w:before="7" w:after="240"/>
        <w:ind w:left="418" w:hanging="418"/>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 xml:space="preserve">AM POC/OI POC poate decide rezilierea prezentului Contract fără îndeplinirea altor </w:t>
      </w:r>
      <w:proofErr w:type="spellStart"/>
      <w:r w:rsidRPr="00BE1811">
        <w:rPr>
          <w:rStyle w:val="FontStyle31"/>
          <w:rFonts w:ascii="Times New Roman" w:hAnsi="Times New Roman"/>
          <w:color w:val="000000" w:themeColor="text1"/>
          <w:sz w:val="22"/>
          <w:szCs w:val="22"/>
        </w:rPr>
        <w:t>formalităţi</w:t>
      </w:r>
      <w:proofErr w:type="spellEnd"/>
      <w:r w:rsidRPr="00BE1811">
        <w:rPr>
          <w:rStyle w:val="FontStyle31"/>
          <w:rFonts w:ascii="Times New Roman" w:hAnsi="Times New Roman"/>
          <w:color w:val="000000" w:themeColor="text1"/>
          <w:sz w:val="22"/>
          <w:szCs w:val="22"/>
        </w:rPr>
        <w:t>, cu recuperarea integrală a sumelor plătite, în următoarele cazuri:</w:t>
      </w:r>
    </w:p>
    <w:p w14:paraId="09459EDE" w14:textId="77777777" w:rsidR="00610BA4" w:rsidRPr="00BE1811" w:rsidRDefault="00610BA4" w:rsidP="009504D5">
      <w:pPr>
        <w:pStyle w:val="Style12"/>
        <w:widowControl/>
        <w:numPr>
          <w:ilvl w:val="0"/>
          <w:numId w:val="227"/>
        </w:numPr>
        <w:tabs>
          <w:tab w:val="left" w:pos="878"/>
        </w:tabs>
        <w:spacing w:after="240"/>
        <w:ind w:left="878" w:hanging="360"/>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lastRenderedPageBreak/>
        <w:t xml:space="preserve">în </w:t>
      </w:r>
      <w:proofErr w:type="spellStart"/>
      <w:r w:rsidRPr="00BE1811">
        <w:rPr>
          <w:rStyle w:val="FontStyle31"/>
          <w:rFonts w:ascii="Times New Roman" w:hAnsi="Times New Roman"/>
          <w:color w:val="000000" w:themeColor="text1"/>
          <w:sz w:val="22"/>
          <w:szCs w:val="22"/>
        </w:rPr>
        <w:t>situaţia</w:t>
      </w:r>
      <w:proofErr w:type="spellEnd"/>
      <w:r w:rsidRPr="00BE1811">
        <w:rPr>
          <w:rStyle w:val="FontStyle31"/>
          <w:rFonts w:ascii="Times New Roman" w:hAnsi="Times New Roman"/>
          <w:color w:val="000000" w:themeColor="text1"/>
          <w:sz w:val="22"/>
          <w:szCs w:val="22"/>
        </w:rPr>
        <w:t xml:space="preserve"> în care Beneficiarul nu a început implementarea Contractului într-un termen de 6 luni de la data intrării în vigoare a Contractului de </w:t>
      </w:r>
      <w:proofErr w:type="spellStart"/>
      <w:r w:rsidRPr="00BE1811">
        <w:rPr>
          <w:rStyle w:val="FontStyle31"/>
          <w:rFonts w:ascii="Times New Roman" w:hAnsi="Times New Roman"/>
          <w:color w:val="000000" w:themeColor="text1"/>
          <w:sz w:val="22"/>
          <w:szCs w:val="22"/>
        </w:rPr>
        <w:t>Finanţare</w:t>
      </w:r>
      <w:proofErr w:type="spellEnd"/>
      <w:r w:rsidRPr="00BE1811">
        <w:rPr>
          <w:rStyle w:val="FontStyle31"/>
          <w:rFonts w:ascii="Times New Roman" w:hAnsi="Times New Roman"/>
          <w:color w:val="000000" w:themeColor="text1"/>
          <w:sz w:val="22"/>
          <w:szCs w:val="22"/>
        </w:rPr>
        <w:t xml:space="preserve"> în cazul în care AMPOC/OI POC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-a respectat </w:t>
      </w:r>
      <w:proofErr w:type="spellStart"/>
      <w:r w:rsidRPr="00BE1811">
        <w:rPr>
          <w:rStyle w:val="FontStyle31"/>
          <w:rFonts w:ascii="Times New Roman" w:hAnsi="Times New Roman"/>
          <w:sz w:val="22"/>
          <w:szCs w:val="22"/>
        </w:rPr>
        <w:t>obligaţiile</w:t>
      </w:r>
      <w:proofErr w:type="spellEnd"/>
      <w:r w:rsidRPr="00BE1811">
        <w:rPr>
          <w:rStyle w:val="FontStyle31"/>
          <w:rFonts w:ascii="Times New Roman" w:hAnsi="Times New Roman"/>
          <w:sz w:val="22"/>
          <w:szCs w:val="22"/>
        </w:rPr>
        <w:t xml:space="preserve"> legale/contractuale;</w:t>
      </w:r>
    </w:p>
    <w:p w14:paraId="4EEC6D42" w14:textId="77777777" w:rsidR="00610BA4" w:rsidRPr="00BE1811" w:rsidRDefault="00610BA4" w:rsidP="0058678B">
      <w:pPr>
        <w:pStyle w:val="Style12"/>
        <w:widowControl/>
        <w:numPr>
          <w:ilvl w:val="0"/>
          <w:numId w:val="227"/>
        </w:numPr>
        <w:tabs>
          <w:tab w:val="left" w:pos="878"/>
        </w:tabs>
        <w:spacing w:before="7" w:after="240"/>
        <w:ind w:left="878" w:hanging="360"/>
        <w:rPr>
          <w:rStyle w:val="FontStyle31"/>
          <w:rFonts w:ascii="Times New Roman" w:hAnsi="Times New Roman"/>
          <w:sz w:val="22"/>
          <w:szCs w:val="22"/>
        </w:rPr>
      </w:pPr>
      <w:r w:rsidRPr="00BE1811">
        <w:rPr>
          <w:rStyle w:val="FontStyle31"/>
          <w:rFonts w:ascii="Times New Roman" w:hAnsi="Times New Roman"/>
          <w:sz w:val="22"/>
          <w:szCs w:val="22"/>
        </w:rPr>
        <w:t xml:space="preserve">în </w:t>
      </w:r>
      <w:proofErr w:type="spellStart"/>
      <w:r w:rsidRPr="00BE1811">
        <w:rPr>
          <w:rStyle w:val="FontStyle31"/>
          <w:rFonts w:ascii="Times New Roman" w:hAnsi="Times New Roman"/>
          <w:sz w:val="22"/>
          <w:szCs w:val="22"/>
        </w:rPr>
        <w:t>situaţia</w:t>
      </w:r>
      <w:proofErr w:type="spellEnd"/>
      <w:r w:rsidRPr="00BE1811">
        <w:rPr>
          <w:rStyle w:val="FontStyle31"/>
          <w:rFonts w:ascii="Times New Roman" w:hAnsi="Times New Roman"/>
          <w:sz w:val="22"/>
          <w:szCs w:val="22"/>
        </w:rPr>
        <w:t xml:space="preserve"> în care, ulterior încheierii prezentului Contract, se constată că Beneficiarul/Partenerii/Proiectul nu au îndeplinit </w:t>
      </w:r>
      <w:proofErr w:type="spellStart"/>
      <w:r w:rsidRPr="00BE1811">
        <w:rPr>
          <w:rStyle w:val="FontStyle31"/>
          <w:rFonts w:ascii="Times New Roman" w:hAnsi="Times New Roman"/>
          <w:sz w:val="22"/>
          <w:szCs w:val="22"/>
        </w:rPr>
        <w:t>condiţiile</w:t>
      </w:r>
      <w:proofErr w:type="spellEnd"/>
      <w:r w:rsidRPr="00BE1811">
        <w:rPr>
          <w:rStyle w:val="FontStyle31"/>
          <w:rFonts w:ascii="Times New Roman" w:hAnsi="Times New Roman"/>
          <w:sz w:val="22"/>
          <w:szCs w:val="22"/>
        </w:rPr>
        <w:t xml:space="preserve"> de eligibilitate la data depunerii cererii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și după caz, la data semnării contractului de finanțare conform cerințelor de acordare a finanțării prevăzute în Ghidul Solicitantului;</w:t>
      </w:r>
    </w:p>
    <w:p w14:paraId="5F28692C" w14:textId="77777777" w:rsidR="00610BA4" w:rsidRPr="00BE1811" w:rsidRDefault="00610BA4" w:rsidP="0058678B">
      <w:pPr>
        <w:pStyle w:val="Style12"/>
        <w:widowControl/>
        <w:numPr>
          <w:ilvl w:val="0"/>
          <w:numId w:val="227"/>
        </w:numPr>
        <w:tabs>
          <w:tab w:val="left" w:pos="878"/>
        </w:tabs>
        <w:spacing w:before="7"/>
        <w:ind w:left="518" w:firstLine="0"/>
        <w:rPr>
          <w:rStyle w:val="FontStyle31"/>
          <w:rFonts w:ascii="Times New Roman" w:hAnsi="Times New Roman"/>
          <w:sz w:val="22"/>
          <w:szCs w:val="22"/>
        </w:rPr>
      </w:pPr>
      <w:r w:rsidRPr="00BE1811">
        <w:rPr>
          <w:rStyle w:val="FontStyle31"/>
          <w:rFonts w:ascii="Times New Roman" w:hAnsi="Times New Roman"/>
          <w:sz w:val="22"/>
          <w:szCs w:val="22"/>
        </w:rPr>
        <w:t>Dacă Beneficiarul încalcă prevederile art. 9 alin. (2);</w:t>
      </w:r>
    </w:p>
    <w:p w14:paraId="2C57A1EA" w14:textId="77777777" w:rsidR="00610BA4" w:rsidRPr="00BE1811" w:rsidRDefault="00610BA4" w:rsidP="00610BA4">
      <w:pPr>
        <w:pStyle w:val="Style12"/>
        <w:widowControl/>
        <w:tabs>
          <w:tab w:val="left" w:pos="878"/>
        </w:tabs>
        <w:spacing w:before="7"/>
        <w:ind w:left="518" w:firstLine="0"/>
        <w:rPr>
          <w:rStyle w:val="FontStyle31"/>
          <w:rFonts w:ascii="Times New Roman" w:hAnsi="Times New Roman"/>
          <w:sz w:val="22"/>
          <w:szCs w:val="22"/>
        </w:rPr>
      </w:pPr>
    </w:p>
    <w:p w14:paraId="38EB5B2F" w14:textId="77777777" w:rsidR="00610BA4" w:rsidRPr="00BE1811" w:rsidRDefault="00610BA4" w:rsidP="0058678B">
      <w:pPr>
        <w:pStyle w:val="Style12"/>
        <w:widowControl/>
        <w:numPr>
          <w:ilvl w:val="0"/>
          <w:numId w:val="227"/>
        </w:numPr>
        <w:tabs>
          <w:tab w:val="left" w:pos="878"/>
        </w:tabs>
        <w:ind w:left="878" w:hanging="360"/>
        <w:rPr>
          <w:rStyle w:val="FontStyle31"/>
          <w:rFonts w:ascii="Times New Roman" w:hAnsi="Times New Roman"/>
          <w:sz w:val="22"/>
          <w:szCs w:val="22"/>
        </w:rPr>
      </w:pPr>
      <w:r w:rsidRPr="00BE1811">
        <w:rPr>
          <w:rStyle w:val="FontStyle31"/>
          <w:rFonts w:ascii="Times New Roman" w:hAnsi="Times New Roman"/>
          <w:sz w:val="22"/>
          <w:szCs w:val="22"/>
        </w:rPr>
        <w:t xml:space="preserve">Dacă se constată faptul că Proiectul face obiectul unei alte </w:t>
      </w:r>
      <w:proofErr w:type="spellStart"/>
      <w:r w:rsidRPr="00BE1811">
        <w:rPr>
          <w:rStyle w:val="FontStyle31"/>
          <w:rFonts w:ascii="Times New Roman" w:hAnsi="Times New Roman"/>
          <w:sz w:val="22"/>
          <w:szCs w:val="22"/>
        </w:rPr>
        <w:t>finanţări</w:t>
      </w:r>
      <w:proofErr w:type="spellEnd"/>
      <w:r w:rsidRPr="00BE1811">
        <w:rPr>
          <w:rStyle w:val="FontStyle31"/>
          <w:rFonts w:ascii="Times New Roman" w:hAnsi="Times New Roman"/>
          <w:sz w:val="22"/>
          <w:szCs w:val="22"/>
        </w:rPr>
        <w:t xml:space="preserve"> din fonduri publice </w:t>
      </w:r>
      <w:proofErr w:type="spellStart"/>
      <w:r w:rsidRPr="00BE1811">
        <w:rPr>
          <w:rStyle w:val="FontStyle31"/>
          <w:rFonts w:ascii="Times New Roman" w:hAnsi="Times New Roman"/>
          <w:sz w:val="22"/>
          <w:szCs w:val="22"/>
        </w:rPr>
        <w:t>naţionale</w:t>
      </w:r>
      <w:proofErr w:type="spellEnd"/>
      <w:r w:rsidRPr="00BE1811">
        <w:rPr>
          <w:rStyle w:val="FontStyle31"/>
          <w:rFonts w:ascii="Times New Roman" w:hAnsi="Times New Roman"/>
          <w:sz w:val="22"/>
          <w:szCs w:val="22"/>
        </w:rPr>
        <w:t xml:space="preserve"> sau europene sau faptul că a mai beneficiat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din alte programe </w:t>
      </w:r>
      <w:proofErr w:type="spellStart"/>
      <w:r w:rsidRPr="00BE1811">
        <w:rPr>
          <w:rStyle w:val="FontStyle31"/>
          <w:rFonts w:ascii="Times New Roman" w:hAnsi="Times New Roman"/>
          <w:sz w:val="22"/>
          <w:szCs w:val="22"/>
        </w:rPr>
        <w:t>naţionale</w:t>
      </w:r>
      <w:proofErr w:type="spellEnd"/>
      <w:r w:rsidRPr="00BE1811">
        <w:rPr>
          <w:rStyle w:val="FontStyle31"/>
          <w:rFonts w:ascii="Times New Roman" w:hAnsi="Times New Roman"/>
          <w:sz w:val="22"/>
          <w:szCs w:val="22"/>
        </w:rPr>
        <w:t xml:space="preserve"> sau europene, pentru </w:t>
      </w:r>
      <w:proofErr w:type="spellStart"/>
      <w:r w:rsidRPr="00BE1811">
        <w:rPr>
          <w:rStyle w:val="FontStyle31"/>
          <w:rFonts w:ascii="Times New Roman" w:hAnsi="Times New Roman"/>
          <w:sz w:val="22"/>
          <w:szCs w:val="22"/>
        </w:rPr>
        <w:t>aceleaşi</w:t>
      </w:r>
      <w:proofErr w:type="spellEnd"/>
      <w:r w:rsidRPr="00BE1811">
        <w:rPr>
          <w:rStyle w:val="FontStyle31"/>
          <w:rFonts w:ascii="Times New Roman" w:hAnsi="Times New Roman"/>
          <w:sz w:val="22"/>
          <w:szCs w:val="22"/>
        </w:rPr>
        <w:t xml:space="preserve"> costuri în ultimii 3/5 ani, după caz;</w:t>
      </w:r>
    </w:p>
    <w:p w14:paraId="3815F75C" w14:textId="77777777" w:rsidR="00610BA4" w:rsidRPr="00BE1811" w:rsidRDefault="00610BA4" w:rsidP="00610BA4">
      <w:pPr>
        <w:pStyle w:val="Style12"/>
        <w:widowControl/>
        <w:numPr>
          <w:ilvl w:val="0"/>
          <w:numId w:val="202"/>
        </w:numPr>
        <w:tabs>
          <w:tab w:val="left" w:pos="353"/>
        </w:tabs>
        <w:spacing w:after="240"/>
        <w:ind w:left="353" w:hanging="353"/>
        <w:rPr>
          <w:rStyle w:val="FontStyle31"/>
          <w:rFonts w:ascii="Times New Roman" w:hAnsi="Times New Roman"/>
          <w:sz w:val="22"/>
          <w:szCs w:val="22"/>
        </w:rPr>
      </w:pPr>
      <w:r w:rsidRPr="00BE1811">
        <w:rPr>
          <w:rStyle w:val="FontStyle31"/>
          <w:rFonts w:ascii="Times New Roman" w:hAnsi="Times New Roman"/>
          <w:sz w:val="22"/>
          <w:szCs w:val="22"/>
        </w:rPr>
        <w:t xml:space="preserve">Prezentul Contract poate înceta prin acordul </w:t>
      </w:r>
      <w:proofErr w:type="spellStart"/>
      <w:r w:rsidRPr="00BE1811">
        <w:rPr>
          <w:rStyle w:val="FontStyle31"/>
          <w:rFonts w:ascii="Times New Roman" w:hAnsi="Times New Roman"/>
          <w:sz w:val="22"/>
          <w:szCs w:val="22"/>
        </w:rPr>
        <w:t>părţilor</w:t>
      </w:r>
      <w:proofErr w:type="spellEnd"/>
      <w:r w:rsidRPr="00BE1811">
        <w:rPr>
          <w:rStyle w:val="FontStyle31"/>
          <w:rFonts w:ascii="Times New Roman" w:hAnsi="Times New Roman"/>
          <w:sz w:val="22"/>
          <w:szCs w:val="22"/>
        </w:rPr>
        <w:t xml:space="preserve"> cu recuperarea </w:t>
      </w:r>
      <w:proofErr w:type="spellStart"/>
      <w:r w:rsidRPr="00BE1811">
        <w:rPr>
          <w:rStyle w:val="FontStyle31"/>
          <w:rFonts w:ascii="Times New Roman" w:hAnsi="Times New Roman"/>
          <w:sz w:val="22"/>
          <w:szCs w:val="22"/>
        </w:rPr>
        <w:t>proporţională</w:t>
      </w:r>
      <w:proofErr w:type="spellEnd"/>
      <w:r w:rsidRPr="00BE1811">
        <w:rPr>
          <w:rStyle w:val="FontStyle31"/>
          <w:rFonts w:ascii="Times New Roman" w:hAnsi="Times New Roman"/>
          <w:sz w:val="22"/>
          <w:szCs w:val="22"/>
        </w:rPr>
        <w:t xml:space="preserve"> a </w:t>
      </w:r>
      <w:proofErr w:type="spellStart"/>
      <w:r w:rsidRPr="00BE1811">
        <w:rPr>
          <w:rStyle w:val="FontStyle31"/>
          <w:rFonts w:ascii="Times New Roman" w:hAnsi="Times New Roman"/>
          <w:sz w:val="22"/>
          <w:szCs w:val="22"/>
        </w:rPr>
        <w:t>finanţării</w:t>
      </w:r>
      <w:proofErr w:type="spellEnd"/>
      <w:r w:rsidRPr="00BE1811">
        <w:rPr>
          <w:rStyle w:val="FontStyle31"/>
          <w:rFonts w:ascii="Times New Roman" w:hAnsi="Times New Roman"/>
          <w:sz w:val="22"/>
          <w:szCs w:val="22"/>
        </w:rPr>
        <w:t xml:space="preserve"> acordate, dacă este cazul.</w:t>
      </w:r>
    </w:p>
    <w:p w14:paraId="3DBF63BB" w14:textId="77777777" w:rsidR="00610BA4" w:rsidRPr="00BE1811" w:rsidRDefault="00610BA4" w:rsidP="00610BA4">
      <w:pPr>
        <w:pStyle w:val="Style12"/>
        <w:widowControl/>
        <w:numPr>
          <w:ilvl w:val="0"/>
          <w:numId w:val="202"/>
        </w:numPr>
        <w:tabs>
          <w:tab w:val="left" w:pos="353"/>
        </w:tabs>
        <w:spacing w:after="240"/>
        <w:ind w:left="353" w:hanging="353"/>
        <w:rPr>
          <w:rStyle w:val="FontStyle31"/>
          <w:rFonts w:ascii="Times New Roman" w:hAnsi="Times New Roman"/>
          <w:sz w:val="22"/>
          <w:szCs w:val="22"/>
        </w:rPr>
      </w:pPr>
      <w:r w:rsidRPr="00BE1811">
        <w:rPr>
          <w:rStyle w:val="FontStyle31"/>
          <w:rFonts w:ascii="Times New Roman" w:hAnsi="Times New Roman"/>
          <w:sz w:val="22"/>
          <w:szCs w:val="22"/>
        </w:rPr>
        <w:t xml:space="preserve">În </w:t>
      </w:r>
      <w:proofErr w:type="spellStart"/>
      <w:r w:rsidRPr="00BE1811">
        <w:rPr>
          <w:rStyle w:val="FontStyle31"/>
          <w:rFonts w:ascii="Times New Roman" w:hAnsi="Times New Roman"/>
          <w:sz w:val="22"/>
          <w:szCs w:val="22"/>
        </w:rPr>
        <w:t>situaţia</w:t>
      </w:r>
      <w:proofErr w:type="spellEnd"/>
      <w:r w:rsidRPr="00BE1811">
        <w:rPr>
          <w:rStyle w:val="FontStyle31"/>
          <w:rFonts w:ascii="Times New Roman" w:hAnsi="Times New Roman"/>
          <w:sz w:val="22"/>
          <w:szCs w:val="22"/>
        </w:rPr>
        <w:t xml:space="preserve"> încălcării prevederilor art. 7 alin. (28), </w:t>
      </w:r>
      <w:proofErr w:type="spellStart"/>
      <w:r w:rsidRPr="00BE1811">
        <w:rPr>
          <w:rStyle w:val="FontStyle31"/>
          <w:rFonts w:ascii="Times New Roman" w:hAnsi="Times New Roman"/>
          <w:sz w:val="22"/>
          <w:szCs w:val="22"/>
        </w:rPr>
        <w:t>contribuţia</w:t>
      </w:r>
      <w:proofErr w:type="spellEnd"/>
      <w:r w:rsidRPr="00BE1811">
        <w:rPr>
          <w:rStyle w:val="FontStyle31"/>
          <w:rFonts w:ascii="Times New Roman" w:hAnsi="Times New Roman"/>
          <w:sz w:val="22"/>
          <w:szCs w:val="22"/>
        </w:rPr>
        <w:t xml:space="preserve"> din partea fondurilor ESI se recuperează.</w:t>
      </w:r>
    </w:p>
    <w:p w14:paraId="7261D891" w14:textId="77777777" w:rsidR="00610BA4" w:rsidRPr="00BE1811" w:rsidRDefault="00610BA4" w:rsidP="00610BA4">
      <w:pPr>
        <w:pStyle w:val="Style6"/>
        <w:widowControl/>
        <w:spacing w:before="98"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16 - </w:t>
      </w:r>
      <w:proofErr w:type="spellStart"/>
      <w:r w:rsidRPr="00BE1811">
        <w:rPr>
          <w:rStyle w:val="FontStyle30"/>
          <w:rFonts w:ascii="Times New Roman" w:hAnsi="Times New Roman"/>
          <w:sz w:val="22"/>
          <w:szCs w:val="22"/>
        </w:rPr>
        <w:t>Soluţionarea</w:t>
      </w:r>
      <w:proofErr w:type="spellEnd"/>
      <w:r w:rsidRPr="00BE1811">
        <w:rPr>
          <w:rStyle w:val="FontStyle30"/>
          <w:rFonts w:ascii="Times New Roman" w:hAnsi="Times New Roman"/>
          <w:sz w:val="22"/>
          <w:szCs w:val="22"/>
        </w:rPr>
        <w:t xml:space="preserve"> litigiilor</w:t>
      </w:r>
    </w:p>
    <w:p w14:paraId="2EBE3880" w14:textId="77777777" w:rsidR="00610BA4" w:rsidRPr="00BE1811" w:rsidRDefault="00610BA4" w:rsidP="00610BA4">
      <w:pPr>
        <w:pStyle w:val="Style6"/>
        <w:widowControl/>
        <w:spacing w:before="98" w:line="240" w:lineRule="auto"/>
        <w:jc w:val="both"/>
        <w:rPr>
          <w:rStyle w:val="FontStyle30"/>
          <w:rFonts w:ascii="Times New Roman" w:hAnsi="Times New Roman"/>
          <w:sz w:val="22"/>
          <w:szCs w:val="22"/>
        </w:rPr>
      </w:pPr>
    </w:p>
    <w:p w14:paraId="528A49DC" w14:textId="77777777" w:rsidR="00610BA4" w:rsidRPr="00BE1811" w:rsidRDefault="00610BA4" w:rsidP="00610BA4">
      <w:pPr>
        <w:pStyle w:val="Style15"/>
        <w:widowControl/>
        <w:numPr>
          <w:ilvl w:val="0"/>
          <w:numId w:val="203"/>
        </w:numPr>
        <w:tabs>
          <w:tab w:val="left" w:pos="317"/>
        </w:tabs>
        <w:spacing w:before="50"/>
        <w:ind w:left="317" w:hanging="317"/>
        <w:rPr>
          <w:rStyle w:val="FontStyle31"/>
          <w:rFonts w:ascii="Times New Roman" w:hAnsi="Times New Roman"/>
          <w:sz w:val="22"/>
          <w:szCs w:val="22"/>
        </w:rPr>
      </w:pPr>
      <w:proofErr w:type="spellStart"/>
      <w:r w:rsidRPr="00BE1811">
        <w:rPr>
          <w:rStyle w:val="FontStyle31"/>
          <w:rFonts w:ascii="Times New Roman" w:hAnsi="Times New Roman"/>
          <w:sz w:val="22"/>
          <w:szCs w:val="22"/>
        </w:rPr>
        <w:t>Părţile</w:t>
      </w:r>
      <w:proofErr w:type="spellEnd"/>
      <w:r w:rsidRPr="00BE1811">
        <w:rPr>
          <w:rStyle w:val="FontStyle31"/>
          <w:rFonts w:ascii="Times New Roman" w:hAnsi="Times New Roman"/>
          <w:sz w:val="22"/>
          <w:szCs w:val="22"/>
        </w:rPr>
        <w:t xml:space="preserve"> contractante vor depune toate eforturile pentru a rezolva pe cale amiabilă orice </w:t>
      </w:r>
      <w:proofErr w:type="spellStart"/>
      <w:r w:rsidRPr="00BE1811">
        <w:rPr>
          <w:rStyle w:val="FontStyle31"/>
          <w:rFonts w:ascii="Times New Roman" w:hAnsi="Times New Roman"/>
          <w:sz w:val="22"/>
          <w:szCs w:val="22"/>
        </w:rPr>
        <w:t>neînţelegere</w:t>
      </w:r>
      <w:proofErr w:type="spellEnd"/>
      <w:r w:rsidRPr="00BE1811">
        <w:rPr>
          <w:rStyle w:val="FontStyle31"/>
          <w:rFonts w:ascii="Times New Roman" w:hAnsi="Times New Roman"/>
          <w:sz w:val="22"/>
          <w:szCs w:val="22"/>
        </w:rPr>
        <w:t xml:space="preserve"> sau dispută care poate apărea între ele în cadrul sau în legătură cu îndeplinirea Contractului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w:t>
      </w:r>
    </w:p>
    <w:p w14:paraId="1E406214" w14:textId="77777777" w:rsidR="00610BA4" w:rsidRPr="00BE1811" w:rsidRDefault="00610BA4" w:rsidP="00610BA4">
      <w:pPr>
        <w:pStyle w:val="Style15"/>
        <w:widowControl/>
        <w:numPr>
          <w:ilvl w:val="0"/>
          <w:numId w:val="203"/>
        </w:numPr>
        <w:tabs>
          <w:tab w:val="left" w:pos="317"/>
        </w:tabs>
        <w:spacing w:before="50"/>
        <w:ind w:left="317" w:hanging="317"/>
        <w:rPr>
          <w:rStyle w:val="FontStyle31"/>
          <w:rFonts w:ascii="Times New Roman" w:hAnsi="Times New Roman"/>
          <w:sz w:val="22"/>
          <w:szCs w:val="22"/>
        </w:rPr>
      </w:pPr>
      <w:r w:rsidRPr="00BE1811">
        <w:rPr>
          <w:rStyle w:val="FontStyle31"/>
          <w:rFonts w:ascii="Times New Roman" w:hAnsi="Times New Roman"/>
          <w:sz w:val="22"/>
          <w:szCs w:val="22"/>
        </w:rPr>
        <w:t xml:space="preserve">În cazul în care nu se </w:t>
      </w:r>
      <w:proofErr w:type="spellStart"/>
      <w:r w:rsidRPr="00BE1811">
        <w:rPr>
          <w:rStyle w:val="FontStyle31"/>
          <w:rFonts w:ascii="Times New Roman" w:hAnsi="Times New Roman"/>
          <w:sz w:val="22"/>
          <w:szCs w:val="22"/>
        </w:rPr>
        <w:t>soluţionează</w:t>
      </w:r>
      <w:proofErr w:type="spellEnd"/>
      <w:r w:rsidRPr="00BE1811">
        <w:rPr>
          <w:rStyle w:val="FontStyle31"/>
          <w:rFonts w:ascii="Times New Roman" w:hAnsi="Times New Roman"/>
          <w:sz w:val="22"/>
          <w:szCs w:val="22"/>
        </w:rPr>
        <w:t xml:space="preserve"> amiabil </w:t>
      </w:r>
      <w:proofErr w:type="spellStart"/>
      <w:r w:rsidRPr="00BE1811">
        <w:rPr>
          <w:rStyle w:val="FontStyle31"/>
          <w:rFonts w:ascii="Times New Roman" w:hAnsi="Times New Roman"/>
          <w:sz w:val="22"/>
          <w:szCs w:val="22"/>
        </w:rPr>
        <w:t>divergenţele</w:t>
      </w:r>
      <w:proofErr w:type="spellEnd"/>
      <w:r w:rsidRPr="00BE1811">
        <w:rPr>
          <w:rStyle w:val="FontStyle31"/>
          <w:rFonts w:ascii="Times New Roman" w:hAnsi="Times New Roman"/>
          <w:sz w:val="22"/>
          <w:szCs w:val="22"/>
        </w:rPr>
        <w:t xml:space="preserve"> contractuale, litigiul va fi </w:t>
      </w:r>
      <w:proofErr w:type="spellStart"/>
      <w:r w:rsidRPr="00BE1811">
        <w:rPr>
          <w:rStyle w:val="FontStyle31"/>
          <w:rFonts w:ascii="Times New Roman" w:hAnsi="Times New Roman"/>
          <w:sz w:val="22"/>
          <w:szCs w:val="22"/>
        </w:rPr>
        <w:t>soluţionat</w:t>
      </w:r>
      <w:proofErr w:type="spellEnd"/>
      <w:r w:rsidRPr="00BE1811">
        <w:rPr>
          <w:rStyle w:val="FontStyle31"/>
          <w:rFonts w:ascii="Times New Roman" w:hAnsi="Times New Roman"/>
          <w:sz w:val="22"/>
          <w:szCs w:val="22"/>
        </w:rPr>
        <w:t xml:space="preserve"> de către </w:t>
      </w:r>
      <w:proofErr w:type="spellStart"/>
      <w:r w:rsidRPr="00BE1811">
        <w:rPr>
          <w:rStyle w:val="FontStyle31"/>
          <w:rFonts w:ascii="Times New Roman" w:hAnsi="Times New Roman"/>
          <w:sz w:val="22"/>
          <w:szCs w:val="22"/>
        </w:rPr>
        <w:t>instanţele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româneşti</w:t>
      </w:r>
      <w:proofErr w:type="spellEnd"/>
      <w:r w:rsidRPr="00BE1811">
        <w:rPr>
          <w:rStyle w:val="FontStyle31"/>
          <w:rFonts w:ascii="Times New Roman" w:hAnsi="Times New Roman"/>
          <w:sz w:val="22"/>
          <w:szCs w:val="22"/>
        </w:rPr>
        <w:t xml:space="preserve"> competente.</w:t>
      </w:r>
    </w:p>
    <w:p w14:paraId="26FF54FC" w14:textId="77777777" w:rsidR="00610BA4" w:rsidRPr="00BE1811" w:rsidRDefault="00610BA4" w:rsidP="00610BA4">
      <w:pPr>
        <w:pStyle w:val="Style15"/>
        <w:tabs>
          <w:tab w:val="left" w:pos="1094"/>
        </w:tabs>
        <w:spacing w:before="7"/>
        <w:ind w:firstLine="0"/>
        <w:rPr>
          <w:rStyle w:val="FontStyle30"/>
          <w:rFonts w:ascii="Times New Roman" w:hAnsi="Times New Roman"/>
          <w:sz w:val="22"/>
          <w:szCs w:val="22"/>
        </w:rPr>
      </w:pPr>
    </w:p>
    <w:p w14:paraId="2C6C1879" w14:textId="77777777" w:rsidR="00610BA4" w:rsidRPr="00BE1811" w:rsidRDefault="00610BA4" w:rsidP="00610BA4">
      <w:pPr>
        <w:pStyle w:val="Style15"/>
        <w:tabs>
          <w:tab w:val="left" w:pos="1094"/>
        </w:tabs>
        <w:spacing w:before="7"/>
        <w:ind w:firstLine="0"/>
        <w:rPr>
          <w:rStyle w:val="FontStyle30"/>
          <w:rFonts w:ascii="Times New Roman" w:hAnsi="Times New Roman"/>
          <w:sz w:val="22"/>
          <w:szCs w:val="22"/>
        </w:rPr>
      </w:pPr>
      <w:r w:rsidRPr="00BE1811">
        <w:rPr>
          <w:rStyle w:val="FontStyle30"/>
          <w:rFonts w:ascii="Times New Roman" w:hAnsi="Times New Roman"/>
          <w:sz w:val="22"/>
          <w:szCs w:val="22"/>
        </w:rPr>
        <w:t>Articolul 17 Transparența</w:t>
      </w:r>
    </w:p>
    <w:p w14:paraId="49F39407" w14:textId="77777777" w:rsidR="00610BA4" w:rsidRPr="00BE1811" w:rsidRDefault="00610BA4" w:rsidP="00610BA4">
      <w:pPr>
        <w:pStyle w:val="Style15"/>
        <w:tabs>
          <w:tab w:val="left" w:pos="1094"/>
        </w:tabs>
        <w:spacing w:before="7"/>
        <w:ind w:firstLine="0"/>
        <w:rPr>
          <w:rStyle w:val="FontStyle30"/>
          <w:rFonts w:ascii="Times New Roman" w:hAnsi="Times New Roman"/>
          <w:sz w:val="22"/>
          <w:szCs w:val="22"/>
        </w:rPr>
      </w:pPr>
    </w:p>
    <w:p w14:paraId="2082A19E" w14:textId="3E728129" w:rsidR="00610BA4" w:rsidRPr="00BE1811" w:rsidRDefault="00610BA4" w:rsidP="00610BA4">
      <w:pPr>
        <w:pStyle w:val="Style15"/>
        <w:tabs>
          <w:tab w:val="left" w:pos="727"/>
        </w:tabs>
        <w:spacing w:before="7"/>
        <w:ind w:left="426" w:hanging="426"/>
        <w:rPr>
          <w:color w:val="000000" w:themeColor="text1"/>
          <w:sz w:val="22"/>
          <w:szCs w:val="22"/>
        </w:rPr>
      </w:pPr>
      <w:r w:rsidRPr="00BE1811">
        <w:rPr>
          <w:color w:val="000000" w:themeColor="text1"/>
          <w:sz w:val="22"/>
          <w:szCs w:val="22"/>
        </w:rPr>
        <w:t xml:space="preserve">(1)  </w:t>
      </w:r>
      <w:r w:rsidRPr="00BE1811">
        <w:rPr>
          <w:sz w:val="22"/>
          <w:szCs w:val="22"/>
        </w:rPr>
        <w:t xml:space="preserve">Contractul de </w:t>
      </w:r>
      <w:proofErr w:type="spellStart"/>
      <w:r w:rsidRPr="00BE1811">
        <w:rPr>
          <w:color w:val="000000" w:themeColor="text1"/>
          <w:sz w:val="22"/>
          <w:szCs w:val="22"/>
        </w:rPr>
        <w:t>finanţare</w:t>
      </w:r>
      <w:proofErr w:type="spellEnd"/>
      <w:r w:rsidRPr="00BE1811">
        <w:rPr>
          <w:color w:val="000000" w:themeColor="text1"/>
          <w:sz w:val="22"/>
          <w:szCs w:val="22"/>
        </w:rPr>
        <w:t xml:space="preserve">, inclusiv anexele sale, precum </w:t>
      </w:r>
      <w:proofErr w:type="spellStart"/>
      <w:r w:rsidRPr="00BE1811">
        <w:rPr>
          <w:color w:val="000000" w:themeColor="text1"/>
          <w:sz w:val="22"/>
          <w:szCs w:val="22"/>
        </w:rPr>
        <w:t>şi</w:t>
      </w:r>
      <w:proofErr w:type="spellEnd"/>
      <w:r w:rsidRPr="00BE1811">
        <w:rPr>
          <w:color w:val="000000" w:themeColor="text1"/>
          <w:sz w:val="22"/>
          <w:szCs w:val="22"/>
        </w:rPr>
        <w:t xml:space="preserve"> </w:t>
      </w:r>
      <w:proofErr w:type="spellStart"/>
      <w:r w:rsidRPr="00BE1811">
        <w:rPr>
          <w:color w:val="000000" w:themeColor="text1"/>
          <w:sz w:val="22"/>
          <w:szCs w:val="22"/>
        </w:rPr>
        <w:t>informaţiile</w:t>
      </w:r>
      <w:proofErr w:type="spellEnd"/>
      <w:r w:rsidRPr="00BE1811">
        <w:rPr>
          <w:color w:val="000000" w:themeColor="text1"/>
          <w:sz w:val="22"/>
          <w:szCs w:val="22"/>
        </w:rPr>
        <w:t xml:space="preserve"> </w:t>
      </w:r>
      <w:proofErr w:type="spellStart"/>
      <w:r w:rsidRPr="00BE1811">
        <w:rPr>
          <w:color w:val="000000" w:themeColor="text1"/>
          <w:sz w:val="22"/>
          <w:szCs w:val="22"/>
        </w:rPr>
        <w:t>şi</w:t>
      </w:r>
      <w:proofErr w:type="spellEnd"/>
      <w:r w:rsidRPr="00BE1811">
        <w:rPr>
          <w:color w:val="000000" w:themeColor="text1"/>
          <w:sz w:val="22"/>
          <w:szCs w:val="22"/>
        </w:rPr>
        <w:t xml:space="preserve"> documentele vizând executarea acestora</w:t>
      </w:r>
      <w:r w:rsidR="00DC36CB" w:rsidRPr="00BE1811">
        <w:rPr>
          <w:color w:val="000000" w:themeColor="text1"/>
          <w:sz w:val="22"/>
          <w:szCs w:val="22"/>
        </w:rPr>
        <w:t xml:space="preserve"> </w:t>
      </w:r>
      <w:r w:rsidRPr="00BE1811">
        <w:rPr>
          <w:sz w:val="22"/>
          <w:szCs w:val="22"/>
        </w:rPr>
        <w:t xml:space="preserve">constituie </w:t>
      </w:r>
      <w:proofErr w:type="spellStart"/>
      <w:r w:rsidRPr="00BE1811">
        <w:rPr>
          <w:color w:val="000000" w:themeColor="text1"/>
          <w:sz w:val="22"/>
          <w:szCs w:val="22"/>
        </w:rPr>
        <w:t>informaţii</w:t>
      </w:r>
      <w:proofErr w:type="spellEnd"/>
      <w:r w:rsidRPr="00BE1811">
        <w:rPr>
          <w:color w:val="000000" w:themeColor="text1"/>
          <w:sz w:val="22"/>
          <w:szCs w:val="22"/>
        </w:rPr>
        <w:t xml:space="preserve"> de interes public în </w:t>
      </w:r>
      <w:proofErr w:type="spellStart"/>
      <w:r w:rsidRPr="00BE1811">
        <w:rPr>
          <w:color w:val="000000" w:themeColor="text1"/>
          <w:sz w:val="22"/>
          <w:szCs w:val="22"/>
        </w:rPr>
        <w:t>condiţiile</w:t>
      </w:r>
      <w:proofErr w:type="spellEnd"/>
      <w:r w:rsidRPr="00BE1811">
        <w:rPr>
          <w:color w:val="000000" w:themeColor="text1"/>
          <w:sz w:val="22"/>
          <w:szCs w:val="22"/>
        </w:rPr>
        <w:t xml:space="preserve"> prevederilor Legii nr. 544 </w:t>
      </w:r>
      <w:r w:rsidR="00451582" w:rsidRPr="00BE1811">
        <w:rPr>
          <w:color w:val="000000" w:themeColor="text1"/>
          <w:sz w:val="22"/>
          <w:szCs w:val="22"/>
        </w:rPr>
        <w:t>/</w:t>
      </w:r>
      <w:r w:rsidRPr="00BE1811">
        <w:rPr>
          <w:color w:val="000000" w:themeColor="text1"/>
          <w:sz w:val="22"/>
          <w:szCs w:val="22"/>
        </w:rPr>
        <w:t xml:space="preserve">2001 privind liberul acces la </w:t>
      </w:r>
      <w:proofErr w:type="spellStart"/>
      <w:r w:rsidRPr="00BE1811">
        <w:rPr>
          <w:color w:val="000000" w:themeColor="text1"/>
          <w:sz w:val="22"/>
          <w:szCs w:val="22"/>
        </w:rPr>
        <w:t>informaţiile</w:t>
      </w:r>
      <w:proofErr w:type="spellEnd"/>
      <w:r w:rsidRPr="00BE1811">
        <w:rPr>
          <w:color w:val="000000" w:themeColor="text1"/>
          <w:sz w:val="22"/>
          <w:szCs w:val="22"/>
        </w:rPr>
        <w:t xml:space="preserve"> de </w:t>
      </w:r>
      <w:r w:rsidRPr="00BE1811">
        <w:rPr>
          <w:sz w:val="22"/>
          <w:szCs w:val="22"/>
        </w:rPr>
        <w:t xml:space="preserve">interes public, cu modificările </w:t>
      </w:r>
      <w:proofErr w:type="spellStart"/>
      <w:r w:rsidRPr="00BE1811">
        <w:rPr>
          <w:color w:val="000000" w:themeColor="text1"/>
          <w:sz w:val="22"/>
          <w:szCs w:val="22"/>
        </w:rPr>
        <w:t>şi</w:t>
      </w:r>
      <w:proofErr w:type="spellEnd"/>
      <w:r w:rsidRPr="00BE1811">
        <w:rPr>
          <w:color w:val="000000" w:themeColor="text1"/>
          <w:sz w:val="22"/>
          <w:szCs w:val="22"/>
        </w:rPr>
        <w:t xml:space="preserve"> c</w:t>
      </w:r>
      <w:r w:rsidRPr="00BE1811">
        <w:rPr>
          <w:sz w:val="22"/>
          <w:szCs w:val="22"/>
        </w:rPr>
        <w:t xml:space="preserve">ompletările ulterioare, cu respectarea </w:t>
      </w:r>
      <w:proofErr w:type="spellStart"/>
      <w:r w:rsidRPr="00BE1811">
        <w:rPr>
          <w:color w:val="000000" w:themeColor="text1"/>
          <w:sz w:val="22"/>
          <w:szCs w:val="22"/>
        </w:rPr>
        <w:t>excepţiilor</w:t>
      </w:r>
      <w:proofErr w:type="spellEnd"/>
      <w:r w:rsidRPr="00BE1811">
        <w:rPr>
          <w:color w:val="000000" w:themeColor="text1"/>
          <w:sz w:val="22"/>
          <w:szCs w:val="22"/>
        </w:rPr>
        <w:t xml:space="preserve"> prevăzute de aceasta </w:t>
      </w:r>
      <w:proofErr w:type="spellStart"/>
      <w:r w:rsidRPr="00BE1811">
        <w:rPr>
          <w:color w:val="000000" w:themeColor="text1"/>
          <w:sz w:val="22"/>
          <w:szCs w:val="22"/>
        </w:rPr>
        <w:t>şi</w:t>
      </w:r>
      <w:proofErr w:type="spellEnd"/>
      <w:r w:rsidRPr="00BE1811">
        <w:rPr>
          <w:color w:val="000000" w:themeColor="text1"/>
          <w:sz w:val="22"/>
          <w:szCs w:val="22"/>
        </w:rPr>
        <w:t xml:space="preserve"> a celor stabilite prin prezentul contract.</w:t>
      </w:r>
      <w:r w:rsidRPr="00BE1811">
        <w:rPr>
          <w:color w:val="000000" w:themeColor="text1"/>
          <w:sz w:val="22"/>
          <w:szCs w:val="22"/>
        </w:rPr>
        <w:tab/>
      </w:r>
      <w:r w:rsidRPr="00BE1811">
        <w:rPr>
          <w:color w:val="000000" w:themeColor="text1"/>
          <w:sz w:val="22"/>
          <w:szCs w:val="22"/>
        </w:rPr>
        <w:tab/>
      </w:r>
    </w:p>
    <w:p w14:paraId="4E7EF267" w14:textId="77777777" w:rsidR="00610BA4" w:rsidRPr="00BE1811" w:rsidRDefault="00610BA4" w:rsidP="00610BA4">
      <w:pPr>
        <w:pStyle w:val="Style15"/>
        <w:tabs>
          <w:tab w:val="left" w:pos="727"/>
        </w:tabs>
        <w:spacing w:before="7"/>
        <w:ind w:left="426" w:hanging="426"/>
        <w:rPr>
          <w:color w:val="000000" w:themeColor="text1"/>
          <w:sz w:val="22"/>
          <w:szCs w:val="22"/>
        </w:rPr>
      </w:pPr>
      <w:r w:rsidRPr="00BE1811">
        <w:rPr>
          <w:color w:val="000000" w:themeColor="text1"/>
          <w:sz w:val="22"/>
          <w:szCs w:val="22"/>
        </w:rPr>
        <w:t xml:space="preserve">(2) Următoarele elemente, </w:t>
      </w:r>
      <w:proofErr w:type="spellStart"/>
      <w:r w:rsidRPr="00BE1811">
        <w:rPr>
          <w:color w:val="000000" w:themeColor="text1"/>
          <w:sz w:val="22"/>
          <w:szCs w:val="22"/>
        </w:rPr>
        <w:t>asa</w:t>
      </w:r>
      <w:proofErr w:type="spellEnd"/>
      <w:r w:rsidRPr="00BE1811">
        <w:rPr>
          <w:color w:val="000000" w:themeColor="text1"/>
          <w:sz w:val="22"/>
          <w:szCs w:val="22"/>
        </w:rPr>
        <w:t xml:space="preserve"> cum rezultă acestea din contractul de </w:t>
      </w:r>
      <w:proofErr w:type="spellStart"/>
      <w:r w:rsidRPr="00BE1811">
        <w:rPr>
          <w:color w:val="000000" w:themeColor="text1"/>
          <w:sz w:val="22"/>
          <w:szCs w:val="22"/>
        </w:rPr>
        <w:t>finanţare</w:t>
      </w:r>
      <w:proofErr w:type="spellEnd"/>
      <w:r w:rsidRPr="00BE1811">
        <w:rPr>
          <w:color w:val="000000" w:themeColor="text1"/>
          <w:sz w:val="22"/>
          <w:szCs w:val="22"/>
        </w:rPr>
        <w:t xml:space="preserve"> </w:t>
      </w:r>
      <w:proofErr w:type="spellStart"/>
      <w:r w:rsidRPr="00BE1811">
        <w:rPr>
          <w:color w:val="000000" w:themeColor="text1"/>
          <w:sz w:val="22"/>
          <w:szCs w:val="22"/>
        </w:rPr>
        <w:t>şi</w:t>
      </w:r>
      <w:proofErr w:type="spellEnd"/>
      <w:r w:rsidRPr="00BE1811">
        <w:rPr>
          <w:color w:val="000000" w:themeColor="text1"/>
          <w:sz w:val="22"/>
          <w:szCs w:val="22"/>
        </w:rPr>
        <w:t xml:space="preserve"> anexele acestuia, inclusiv, dacă e cazul, din actele </w:t>
      </w:r>
      <w:proofErr w:type="spellStart"/>
      <w:r w:rsidRPr="00BE1811">
        <w:rPr>
          <w:color w:val="000000" w:themeColor="text1"/>
          <w:sz w:val="22"/>
          <w:szCs w:val="22"/>
        </w:rPr>
        <w:t>adiţionale</w:t>
      </w:r>
      <w:proofErr w:type="spellEnd"/>
      <w:r w:rsidRPr="00BE1811">
        <w:rPr>
          <w:color w:val="000000" w:themeColor="text1"/>
          <w:sz w:val="22"/>
          <w:szCs w:val="22"/>
        </w:rPr>
        <w:t xml:space="preserve"> prin care se aduc modificări contractului sau anexelor sale, nu pot avea caracter </w:t>
      </w:r>
      <w:proofErr w:type="spellStart"/>
      <w:r w:rsidRPr="00BE1811">
        <w:rPr>
          <w:color w:val="000000" w:themeColor="text1"/>
          <w:sz w:val="22"/>
          <w:szCs w:val="22"/>
        </w:rPr>
        <w:t>confidenţial</w:t>
      </w:r>
      <w:proofErr w:type="spellEnd"/>
      <w:r w:rsidRPr="00BE1811">
        <w:rPr>
          <w:color w:val="000000" w:themeColor="text1"/>
          <w:sz w:val="22"/>
          <w:szCs w:val="22"/>
        </w:rPr>
        <w:t>:</w:t>
      </w:r>
      <w:r w:rsidRPr="00BE1811">
        <w:rPr>
          <w:color w:val="000000" w:themeColor="text1"/>
          <w:sz w:val="22"/>
          <w:szCs w:val="22"/>
        </w:rPr>
        <w:tab/>
      </w:r>
      <w:r w:rsidRPr="00BE1811">
        <w:rPr>
          <w:color w:val="000000" w:themeColor="text1"/>
          <w:sz w:val="22"/>
          <w:szCs w:val="22"/>
        </w:rPr>
        <w:tab/>
      </w:r>
    </w:p>
    <w:p w14:paraId="7726489C" w14:textId="77777777" w:rsidR="00610BA4" w:rsidRPr="00BE1811" w:rsidRDefault="00610BA4" w:rsidP="00610BA4">
      <w:pPr>
        <w:pStyle w:val="Style15"/>
        <w:tabs>
          <w:tab w:val="left" w:pos="1094"/>
        </w:tabs>
        <w:spacing w:before="7"/>
        <w:ind w:left="1134" w:hanging="426"/>
        <w:rPr>
          <w:color w:val="000000" w:themeColor="text1"/>
          <w:sz w:val="22"/>
          <w:szCs w:val="22"/>
        </w:rPr>
      </w:pPr>
      <w:r w:rsidRPr="00BE1811">
        <w:rPr>
          <w:color w:val="000000" w:themeColor="text1"/>
          <w:sz w:val="22"/>
          <w:szCs w:val="22"/>
        </w:rPr>
        <w:t xml:space="preserve">      (a) denumirea proiectului, denumirea completă a beneficiarului </w:t>
      </w:r>
      <w:proofErr w:type="spellStart"/>
      <w:r w:rsidRPr="00BE1811">
        <w:rPr>
          <w:color w:val="000000" w:themeColor="text1"/>
          <w:sz w:val="22"/>
          <w:szCs w:val="22"/>
        </w:rPr>
        <w:t>şi</w:t>
      </w:r>
      <w:proofErr w:type="spellEnd"/>
      <w:r w:rsidRPr="00BE1811">
        <w:rPr>
          <w:color w:val="000000" w:themeColor="text1"/>
          <w:sz w:val="22"/>
          <w:szCs w:val="22"/>
        </w:rPr>
        <w:t xml:space="preserve">, dacă </w:t>
      </w:r>
      <w:proofErr w:type="spellStart"/>
      <w:r w:rsidRPr="00BE1811">
        <w:rPr>
          <w:color w:val="000000" w:themeColor="text1"/>
          <w:sz w:val="22"/>
          <w:szCs w:val="22"/>
        </w:rPr>
        <w:t>aceştia</w:t>
      </w:r>
      <w:proofErr w:type="spellEnd"/>
      <w:r w:rsidRPr="00BE1811">
        <w:rPr>
          <w:color w:val="000000" w:themeColor="text1"/>
          <w:sz w:val="22"/>
          <w:szCs w:val="22"/>
        </w:rPr>
        <w:t xml:space="preserve"> există, a partenerilor, data de începere </w:t>
      </w:r>
      <w:proofErr w:type="spellStart"/>
      <w:r w:rsidRPr="00BE1811">
        <w:rPr>
          <w:color w:val="000000" w:themeColor="text1"/>
          <w:sz w:val="22"/>
          <w:szCs w:val="22"/>
        </w:rPr>
        <w:t>şi</w:t>
      </w:r>
      <w:proofErr w:type="spellEnd"/>
      <w:r w:rsidRPr="00BE1811">
        <w:rPr>
          <w:color w:val="000000" w:themeColor="text1"/>
          <w:sz w:val="22"/>
          <w:szCs w:val="22"/>
        </w:rPr>
        <w:t xml:space="preserve"> cea de finalizare ale proiectului, date de contact - minimum o adresă de email </w:t>
      </w:r>
      <w:proofErr w:type="spellStart"/>
      <w:r w:rsidRPr="00BE1811">
        <w:rPr>
          <w:color w:val="000000" w:themeColor="text1"/>
          <w:sz w:val="22"/>
          <w:szCs w:val="22"/>
        </w:rPr>
        <w:t>şi</w:t>
      </w:r>
      <w:proofErr w:type="spellEnd"/>
      <w:r w:rsidRPr="00BE1811">
        <w:rPr>
          <w:color w:val="000000" w:themeColor="text1"/>
          <w:sz w:val="22"/>
          <w:szCs w:val="22"/>
        </w:rPr>
        <w:t xml:space="preserve"> număr de telefon - </w:t>
      </w:r>
      <w:proofErr w:type="spellStart"/>
      <w:r w:rsidRPr="00BE1811">
        <w:rPr>
          <w:color w:val="000000" w:themeColor="text1"/>
          <w:sz w:val="22"/>
          <w:szCs w:val="22"/>
        </w:rPr>
        <w:t>funcţionate</w:t>
      </w:r>
      <w:proofErr w:type="spellEnd"/>
      <w:r w:rsidRPr="00BE1811">
        <w:rPr>
          <w:color w:val="000000" w:themeColor="text1"/>
          <w:sz w:val="22"/>
          <w:szCs w:val="22"/>
        </w:rPr>
        <w:t xml:space="preserve"> pentru echipa proiectului; locul de implementare a proiectului - localitate, </w:t>
      </w:r>
      <w:proofErr w:type="spellStart"/>
      <w:r w:rsidRPr="00BE1811">
        <w:rPr>
          <w:color w:val="000000" w:themeColor="text1"/>
          <w:sz w:val="22"/>
          <w:szCs w:val="22"/>
        </w:rPr>
        <w:t>judeţ</w:t>
      </w:r>
      <w:proofErr w:type="spellEnd"/>
      <w:r w:rsidRPr="00BE1811">
        <w:rPr>
          <w:color w:val="000000" w:themeColor="text1"/>
          <w:sz w:val="22"/>
          <w:szCs w:val="22"/>
        </w:rPr>
        <w:t xml:space="preserve">, regiune </w:t>
      </w:r>
      <w:proofErr w:type="spellStart"/>
      <w:r w:rsidRPr="00BE1811">
        <w:rPr>
          <w:color w:val="000000" w:themeColor="text1"/>
          <w:sz w:val="22"/>
          <w:szCs w:val="22"/>
        </w:rPr>
        <w:t>şi</w:t>
      </w:r>
      <w:proofErr w:type="spellEnd"/>
      <w:r w:rsidRPr="00BE1811">
        <w:rPr>
          <w:color w:val="000000" w:themeColor="text1"/>
          <w:sz w:val="22"/>
          <w:szCs w:val="22"/>
        </w:rPr>
        <w:t xml:space="preserve">, dacă proiectul include </w:t>
      </w:r>
      <w:proofErr w:type="spellStart"/>
      <w:r w:rsidRPr="00BE1811">
        <w:rPr>
          <w:color w:val="000000" w:themeColor="text1"/>
          <w:sz w:val="22"/>
          <w:szCs w:val="22"/>
        </w:rPr>
        <w:t>activităţi</w:t>
      </w:r>
      <w:proofErr w:type="spellEnd"/>
      <w:r w:rsidRPr="00BE1811">
        <w:rPr>
          <w:color w:val="000000" w:themeColor="text1"/>
          <w:sz w:val="22"/>
          <w:szCs w:val="22"/>
        </w:rPr>
        <w:t xml:space="preserve"> care se adresează publicului, adresa exactă </w:t>
      </w:r>
      <w:proofErr w:type="spellStart"/>
      <w:r w:rsidRPr="00BE1811">
        <w:rPr>
          <w:color w:val="000000" w:themeColor="text1"/>
          <w:sz w:val="22"/>
          <w:szCs w:val="22"/>
        </w:rPr>
        <w:t>şi</w:t>
      </w:r>
      <w:proofErr w:type="spellEnd"/>
      <w:r w:rsidRPr="00BE1811">
        <w:rPr>
          <w:color w:val="000000" w:themeColor="text1"/>
          <w:sz w:val="22"/>
          <w:szCs w:val="22"/>
        </w:rPr>
        <w:t xml:space="preserve"> datele de contact pentru </w:t>
      </w:r>
      <w:proofErr w:type="spellStart"/>
      <w:r w:rsidRPr="00BE1811">
        <w:rPr>
          <w:color w:val="000000" w:themeColor="text1"/>
          <w:sz w:val="22"/>
          <w:szCs w:val="22"/>
        </w:rPr>
        <w:t>spaţiile</w:t>
      </w:r>
      <w:proofErr w:type="spellEnd"/>
      <w:r w:rsidRPr="00BE1811">
        <w:rPr>
          <w:color w:val="000000" w:themeColor="text1"/>
          <w:sz w:val="22"/>
          <w:szCs w:val="22"/>
        </w:rPr>
        <w:t xml:space="preserve"> dedicate acestor </w:t>
      </w:r>
      <w:proofErr w:type="spellStart"/>
      <w:r w:rsidRPr="00BE1811">
        <w:rPr>
          <w:color w:val="000000" w:themeColor="text1"/>
          <w:sz w:val="22"/>
          <w:szCs w:val="22"/>
        </w:rPr>
        <w:t>activităţi</w:t>
      </w:r>
      <w:proofErr w:type="spellEnd"/>
      <w:r w:rsidRPr="00BE1811">
        <w:rPr>
          <w:color w:val="000000" w:themeColor="text1"/>
          <w:sz w:val="22"/>
          <w:szCs w:val="22"/>
        </w:rPr>
        <w:t xml:space="preserve"> în cadrul proiectului;</w:t>
      </w:r>
    </w:p>
    <w:p w14:paraId="12BC77CB" w14:textId="77777777" w:rsidR="00610BA4" w:rsidRPr="00BE1811" w:rsidRDefault="00610BA4" w:rsidP="00610BA4">
      <w:pPr>
        <w:pStyle w:val="Style15"/>
        <w:tabs>
          <w:tab w:val="left" w:pos="1094"/>
        </w:tabs>
        <w:spacing w:before="7"/>
        <w:ind w:left="1094" w:hanging="367"/>
        <w:rPr>
          <w:color w:val="000000" w:themeColor="text1"/>
          <w:sz w:val="22"/>
          <w:szCs w:val="22"/>
        </w:rPr>
      </w:pPr>
      <w:r w:rsidRPr="00BE1811">
        <w:rPr>
          <w:color w:val="000000" w:themeColor="text1"/>
          <w:sz w:val="22"/>
          <w:szCs w:val="22"/>
        </w:rPr>
        <w:t xml:space="preserve">      (b) valoarea totală a </w:t>
      </w:r>
      <w:proofErr w:type="spellStart"/>
      <w:r w:rsidRPr="00BE1811">
        <w:rPr>
          <w:color w:val="000000" w:themeColor="text1"/>
          <w:sz w:val="22"/>
          <w:szCs w:val="22"/>
        </w:rPr>
        <w:t>finanţării</w:t>
      </w:r>
      <w:proofErr w:type="spellEnd"/>
      <w:r w:rsidRPr="00BE1811">
        <w:rPr>
          <w:color w:val="000000" w:themeColor="text1"/>
          <w:sz w:val="22"/>
          <w:szCs w:val="22"/>
        </w:rPr>
        <w:t xml:space="preserve"> nerambursabile acordate </w:t>
      </w:r>
      <w:proofErr w:type="spellStart"/>
      <w:r w:rsidRPr="00BE1811">
        <w:rPr>
          <w:color w:val="000000" w:themeColor="text1"/>
          <w:sz w:val="22"/>
          <w:szCs w:val="22"/>
        </w:rPr>
        <w:t>şi</w:t>
      </w:r>
      <w:proofErr w:type="spellEnd"/>
      <w:r w:rsidRPr="00BE1811">
        <w:rPr>
          <w:color w:val="000000" w:themeColor="text1"/>
          <w:sz w:val="22"/>
          <w:szCs w:val="22"/>
        </w:rPr>
        <w:t xml:space="preserve"> intensitatea sprijinului, exprimate atât ca suma concretă, cât </w:t>
      </w:r>
      <w:proofErr w:type="spellStart"/>
      <w:r w:rsidRPr="00BE1811">
        <w:rPr>
          <w:color w:val="000000" w:themeColor="text1"/>
          <w:sz w:val="22"/>
          <w:szCs w:val="22"/>
        </w:rPr>
        <w:t>şi</w:t>
      </w:r>
      <w:proofErr w:type="spellEnd"/>
      <w:r w:rsidRPr="00BE1811">
        <w:rPr>
          <w:color w:val="000000" w:themeColor="text1"/>
          <w:sz w:val="22"/>
          <w:szCs w:val="22"/>
        </w:rPr>
        <w:t xml:space="preserve"> ca procent din totalul cheltuielilor eligibile ale proiectului, precum </w:t>
      </w:r>
      <w:proofErr w:type="spellStart"/>
      <w:r w:rsidRPr="00BE1811">
        <w:rPr>
          <w:color w:val="000000" w:themeColor="text1"/>
          <w:sz w:val="22"/>
          <w:szCs w:val="22"/>
        </w:rPr>
        <w:t>şi</w:t>
      </w:r>
      <w:proofErr w:type="spellEnd"/>
      <w:r w:rsidRPr="00BE1811">
        <w:rPr>
          <w:color w:val="000000" w:themeColor="text1"/>
          <w:sz w:val="22"/>
          <w:szCs w:val="22"/>
        </w:rPr>
        <w:t xml:space="preserve"> valoarea </w:t>
      </w:r>
      <w:proofErr w:type="spellStart"/>
      <w:r w:rsidRPr="00BE1811">
        <w:rPr>
          <w:color w:val="000000" w:themeColor="text1"/>
          <w:sz w:val="22"/>
          <w:szCs w:val="22"/>
        </w:rPr>
        <w:t>plăţilor</w:t>
      </w:r>
      <w:proofErr w:type="spellEnd"/>
      <w:r w:rsidRPr="00BE1811">
        <w:rPr>
          <w:color w:val="000000" w:themeColor="text1"/>
          <w:sz w:val="22"/>
          <w:szCs w:val="22"/>
        </w:rPr>
        <w:t xml:space="preserve"> efectuate;</w:t>
      </w:r>
    </w:p>
    <w:p w14:paraId="634C689B" w14:textId="77777777" w:rsidR="00610BA4" w:rsidRPr="00BE1811" w:rsidRDefault="00610BA4" w:rsidP="00610BA4">
      <w:pPr>
        <w:pStyle w:val="Style15"/>
        <w:tabs>
          <w:tab w:val="left" w:pos="1094"/>
        </w:tabs>
        <w:spacing w:before="7"/>
        <w:ind w:left="1094" w:hanging="367"/>
        <w:rPr>
          <w:color w:val="000000" w:themeColor="text1"/>
          <w:sz w:val="22"/>
          <w:szCs w:val="22"/>
        </w:rPr>
      </w:pPr>
      <w:r w:rsidRPr="00BE1811">
        <w:rPr>
          <w:color w:val="000000" w:themeColor="text1"/>
          <w:sz w:val="22"/>
          <w:szCs w:val="22"/>
        </w:rPr>
        <w:t xml:space="preserve">      (c)dimensiunea </w:t>
      </w:r>
      <w:proofErr w:type="spellStart"/>
      <w:r w:rsidRPr="00BE1811">
        <w:rPr>
          <w:color w:val="000000" w:themeColor="text1"/>
          <w:sz w:val="22"/>
          <w:szCs w:val="22"/>
        </w:rPr>
        <w:t>şi</w:t>
      </w:r>
      <w:proofErr w:type="spellEnd"/>
      <w:r w:rsidRPr="00BE1811">
        <w:rPr>
          <w:color w:val="000000" w:themeColor="text1"/>
          <w:sz w:val="22"/>
          <w:szCs w:val="22"/>
        </w:rPr>
        <w:t xml:space="preserve"> caracteristicile grupului </w:t>
      </w:r>
      <w:proofErr w:type="spellStart"/>
      <w:r w:rsidRPr="00BE1811">
        <w:rPr>
          <w:color w:val="000000" w:themeColor="text1"/>
          <w:sz w:val="22"/>
          <w:szCs w:val="22"/>
        </w:rPr>
        <w:t>ţintă</w:t>
      </w:r>
      <w:proofErr w:type="spellEnd"/>
      <w:r w:rsidRPr="00BE1811">
        <w:rPr>
          <w:color w:val="000000" w:themeColor="text1"/>
          <w:sz w:val="22"/>
          <w:szCs w:val="22"/>
        </w:rPr>
        <w:t xml:space="preserve"> </w:t>
      </w:r>
      <w:proofErr w:type="spellStart"/>
      <w:r w:rsidRPr="00BE1811">
        <w:rPr>
          <w:color w:val="000000" w:themeColor="text1"/>
          <w:sz w:val="22"/>
          <w:szCs w:val="22"/>
        </w:rPr>
        <w:t>şi</w:t>
      </w:r>
      <w:proofErr w:type="spellEnd"/>
      <w:r w:rsidRPr="00BE1811">
        <w:rPr>
          <w:color w:val="000000" w:themeColor="text1"/>
          <w:sz w:val="22"/>
          <w:szCs w:val="22"/>
        </w:rPr>
        <w:t>, după caz, ale beneficiarilor finali ai proiectului;</w:t>
      </w:r>
    </w:p>
    <w:p w14:paraId="0555F58D" w14:textId="77777777" w:rsidR="00610BA4" w:rsidRPr="00BE1811" w:rsidRDefault="00610BA4" w:rsidP="00610BA4">
      <w:pPr>
        <w:pStyle w:val="Style15"/>
        <w:tabs>
          <w:tab w:val="left" w:pos="1094"/>
        </w:tabs>
        <w:spacing w:before="7"/>
        <w:ind w:left="1094" w:hanging="367"/>
        <w:rPr>
          <w:color w:val="000000" w:themeColor="text1"/>
          <w:sz w:val="22"/>
          <w:szCs w:val="22"/>
        </w:rPr>
      </w:pPr>
      <w:r w:rsidRPr="00BE1811">
        <w:rPr>
          <w:color w:val="000000" w:themeColor="text1"/>
          <w:sz w:val="22"/>
          <w:szCs w:val="22"/>
        </w:rPr>
        <w:t xml:space="preserve">      (d) </w:t>
      </w:r>
      <w:proofErr w:type="spellStart"/>
      <w:r w:rsidRPr="00BE1811">
        <w:rPr>
          <w:color w:val="000000" w:themeColor="text1"/>
          <w:sz w:val="22"/>
          <w:szCs w:val="22"/>
        </w:rPr>
        <w:t>informaţii</w:t>
      </w:r>
      <w:proofErr w:type="spellEnd"/>
      <w:r w:rsidRPr="00BE1811">
        <w:rPr>
          <w:color w:val="000000" w:themeColor="text1"/>
          <w:sz w:val="22"/>
          <w:szCs w:val="22"/>
        </w:rPr>
        <w:t xml:space="preserve"> privind resursele umane din cadrul proiectului: nume, denumirea postului, timpul de lucru;</w:t>
      </w:r>
    </w:p>
    <w:p w14:paraId="4DB9E3A2" w14:textId="77777777" w:rsidR="00610BA4" w:rsidRPr="00BE1811" w:rsidRDefault="00610BA4" w:rsidP="00610BA4">
      <w:pPr>
        <w:pStyle w:val="Style15"/>
        <w:tabs>
          <w:tab w:val="left" w:pos="1094"/>
        </w:tabs>
        <w:spacing w:before="7"/>
        <w:ind w:left="1094" w:hanging="367"/>
        <w:rPr>
          <w:color w:val="000000" w:themeColor="text1"/>
          <w:sz w:val="22"/>
          <w:szCs w:val="22"/>
        </w:rPr>
      </w:pPr>
      <w:r w:rsidRPr="00BE1811">
        <w:rPr>
          <w:color w:val="000000" w:themeColor="text1"/>
          <w:sz w:val="22"/>
          <w:szCs w:val="22"/>
        </w:rPr>
        <w:t xml:space="preserve">      (e)rezultatele estimate </w:t>
      </w:r>
      <w:proofErr w:type="spellStart"/>
      <w:r w:rsidRPr="00BE1811">
        <w:rPr>
          <w:color w:val="000000" w:themeColor="text1"/>
          <w:sz w:val="22"/>
          <w:szCs w:val="22"/>
        </w:rPr>
        <w:t>şi</w:t>
      </w:r>
      <w:proofErr w:type="spellEnd"/>
      <w:r w:rsidRPr="00BE1811">
        <w:rPr>
          <w:color w:val="000000" w:themeColor="text1"/>
          <w:sz w:val="22"/>
          <w:szCs w:val="22"/>
        </w:rPr>
        <w:t xml:space="preserve"> cele realizate ale proiectului, atât cele </w:t>
      </w:r>
      <w:proofErr w:type="spellStart"/>
      <w:r w:rsidRPr="00BE1811">
        <w:rPr>
          <w:color w:val="000000" w:themeColor="text1"/>
          <w:sz w:val="22"/>
          <w:szCs w:val="22"/>
        </w:rPr>
        <w:t>corespunzatoare</w:t>
      </w:r>
      <w:proofErr w:type="spellEnd"/>
      <w:r w:rsidRPr="00BE1811">
        <w:rPr>
          <w:color w:val="000000" w:themeColor="text1"/>
          <w:sz w:val="22"/>
          <w:szCs w:val="22"/>
        </w:rPr>
        <w:t xml:space="preserve"> obiectivelor, cât </w:t>
      </w:r>
      <w:proofErr w:type="spellStart"/>
      <w:r w:rsidRPr="00BE1811">
        <w:rPr>
          <w:color w:val="000000" w:themeColor="text1"/>
          <w:sz w:val="22"/>
          <w:szCs w:val="22"/>
        </w:rPr>
        <w:t>şi</w:t>
      </w:r>
      <w:proofErr w:type="spellEnd"/>
      <w:r w:rsidRPr="00BE1811">
        <w:rPr>
          <w:color w:val="000000" w:themeColor="text1"/>
          <w:sz w:val="22"/>
          <w:szCs w:val="22"/>
        </w:rPr>
        <w:t xml:space="preserve"> cele corespunzătoare </w:t>
      </w:r>
      <w:proofErr w:type="spellStart"/>
      <w:r w:rsidRPr="00BE1811">
        <w:rPr>
          <w:color w:val="000000" w:themeColor="text1"/>
          <w:sz w:val="22"/>
          <w:szCs w:val="22"/>
        </w:rPr>
        <w:t>activităţilor</w:t>
      </w:r>
      <w:proofErr w:type="spellEnd"/>
      <w:r w:rsidRPr="00BE1811">
        <w:rPr>
          <w:color w:val="000000" w:themeColor="text1"/>
          <w:sz w:val="22"/>
          <w:szCs w:val="22"/>
        </w:rPr>
        <w:t xml:space="preserve">, cu referire la indicatorii </w:t>
      </w:r>
      <w:proofErr w:type="spellStart"/>
      <w:r w:rsidRPr="00BE1811">
        <w:rPr>
          <w:color w:val="000000" w:themeColor="text1"/>
          <w:sz w:val="22"/>
          <w:szCs w:val="22"/>
        </w:rPr>
        <w:t>stabiliţi</w:t>
      </w:r>
      <w:proofErr w:type="spellEnd"/>
      <w:r w:rsidRPr="00BE1811">
        <w:rPr>
          <w:color w:val="000000" w:themeColor="text1"/>
          <w:sz w:val="22"/>
          <w:szCs w:val="22"/>
        </w:rPr>
        <w:t>;</w:t>
      </w:r>
    </w:p>
    <w:p w14:paraId="6F5EADA4" w14:textId="77777777" w:rsidR="00610BA4" w:rsidRPr="00BE1811" w:rsidRDefault="00610BA4" w:rsidP="00610BA4">
      <w:pPr>
        <w:pStyle w:val="Style15"/>
        <w:tabs>
          <w:tab w:val="left" w:pos="1094"/>
        </w:tabs>
        <w:spacing w:before="7"/>
        <w:ind w:left="1094" w:hanging="367"/>
        <w:rPr>
          <w:color w:val="000000" w:themeColor="text1"/>
          <w:sz w:val="22"/>
          <w:szCs w:val="22"/>
        </w:rPr>
      </w:pPr>
      <w:r w:rsidRPr="00BE1811">
        <w:rPr>
          <w:color w:val="000000" w:themeColor="text1"/>
          <w:sz w:val="22"/>
          <w:szCs w:val="22"/>
        </w:rPr>
        <w:t xml:space="preserve">      (f)denumirea furnizorilor de produse, prestatorilor de servicii </w:t>
      </w:r>
      <w:proofErr w:type="spellStart"/>
      <w:r w:rsidRPr="00BE1811">
        <w:rPr>
          <w:color w:val="000000" w:themeColor="text1"/>
          <w:sz w:val="22"/>
          <w:szCs w:val="22"/>
        </w:rPr>
        <w:t>şi</w:t>
      </w:r>
      <w:proofErr w:type="spellEnd"/>
      <w:r w:rsidRPr="00BE1811">
        <w:rPr>
          <w:color w:val="000000" w:themeColor="text1"/>
          <w:sz w:val="22"/>
          <w:szCs w:val="22"/>
        </w:rPr>
        <w:t xml:space="preserve"> </w:t>
      </w:r>
      <w:proofErr w:type="spellStart"/>
      <w:r w:rsidRPr="00BE1811">
        <w:rPr>
          <w:color w:val="000000" w:themeColor="text1"/>
          <w:sz w:val="22"/>
          <w:szCs w:val="22"/>
        </w:rPr>
        <w:t>executanţilor</w:t>
      </w:r>
      <w:proofErr w:type="spellEnd"/>
      <w:r w:rsidRPr="00BE1811">
        <w:rPr>
          <w:color w:val="000000" w:themeColor="text1"/>
          <w:sz w:val="22"/>
          <w:szCs w:val="22"/>
        </w:rPr>
        <w:t xml:space="preserve"> de lucrări </w:t>
      </w:r>
      <w:proofErr w:type="spellStart"/>
      <w:r w:rsidRPr="00BE1811">
        <w:rPr>
          <w:color w:val="000000" w:themeColor="text1"/>
          <w:sz w:val="22"/>
          <w:szCs w:val="22"/>
        </w:rPr>
        <w:t>contractaţi</w:t>
      </w:r>
      <w:proofErr w:type="spellEnd"/>
      <w:r w:rsidRPr="00BE1811">
        <w:rPr>
          <w:color w:val="000000" w:themeColor="text1"/>
          <w:sz w:val="22"/>
          <w:szCs w:val="22"/>
        </w:rPr>
        <w:t xml:space="preserve"> în cadrul proiectului, precum </w:t>
      </w:r>
      <w:proofErr w:type="spellStart"/>
      <w:r w:rsidRPr="00BE1811">
        <w:rPr>
          <w:color w:val="000000" w:themeColor="text1"/>
          <w:sz w:val="22"/>
          <w:szCs w:val="22"/>
        </w:rPr>
        <w:t>şi</w:t>
      </w:r>
      <w:proofErr w:type="spellEnd"/>
      <w:r w:rsidRPr="00BE1811">
        <w:rPr>
          <w:color w:val="000000" w:themeColor="text1"/>
          <w:sz w:val="22"/>
          <w:szCs w:val="22"/>
        </w:rPr>
        <w:t xml:space="preserve"> obiectul contractului, valoarea acestuia </w:t>
      </w:r>
      <w:proofErr w:type="spellStart"/>
      <w:r w:rsidRPr="00BE1811">
        <w:rPr>
          <w:color w:val="000000" w:themeColor="text1"/>
          <w:sz w:val="22"/>
          <w:szCs w:val="22"/>
        </w:rPr>
        <w:t>şi</w:t>
      </w:r>
      <w:proofErr w:type="spellEnd"/>
      <w:r w:rsidRPr="00BE1811">
        <w:rPr>
          <w:color w:val="000000" w:themeColor="text1"/>
          <w:sz w:val="22"/>
          <w:szCs w:val="22"/>
        </w:rPr>
        <w:t xml:space="preserve"> </w:t>
      </w:r>
      <w:proofErr w:type="spellStart"/>
      <w:r w:rsidRPr="00BE1811">
        <w:rPr>
          <w:color w:val="000000" w:themeColor="text1"/>
          <w:sz w:val="22"/>
          <w:szCs w:val="22"/>
        </w:rPr>
        <w:t>plăţile</w:t>
      </w:r>
      <w:proofErr w:type="spellEnd"/>
      <w:r w:rsidRPr="00BE1811">
        <w:rPr>
          <w:color w:val="000000" w:themeColor="text1"/>
          <w:sz w:val="22"/>
          <w:szCs w:val="22"/>
        </w:rPr>
        <w:t xml:space="preserve"> efectuate;</w:t>
      </w:r>
    </w:p>
    <w:p w14:paraId="1E386D15" w14:textId="77777777" w:rsidR="00610BA4" w:rsidRPr="00BE1811" w:rsidRDefault="00610BA4" w:rsidP="00451582">
      <w:pPr>
        <w:pStyle w:val="Style15"/>
        <w:tabs>
          <w:tab w:val="left" w:pos="1094"/>
        </w:tabs>
        <w:spacing w:before="7"/>
        <w:ind w:left="1094" w:hanging="367"/>
        <w:rPr>
          <w:color w:val="000000" w:themeColor="text1"/>
          <w:sz w:val="22"/>
          <w:szCs w:val="22"/>
        </w:rPr>
      </w:pPr>
      <w:r w:rsidRPr="00BE1811">
        <w:rPr>
          <w:color w:val="000000" w:themeColor="text1"/>
          <w:sz w:val="22"/>
          <w:szCs w:val="22"/>
        </w:rPr>
        <w:t xml:space="preserve">     (g) elemente de sustenabilitate a rezultatelor proiectului respectiv de durabilitate a </w:t>
      </w:r>
      <w:proofErr w:type="spellStart"/>
      <w:r w:rsidRPr="00BE1811">
        <w:rPr>
          <w:color w:val="000000" w:themeColor="text1"/>
          <w:sz w:val="22"/>
          <w:szCs w:val="22"/>
        </w:rPr>
        <w:t>investiţiilor</w:t>
      </w:r>
      <w:proofErr w:type="spellEnd"/>
      <w:r w:rsidRPr="00BE1811">
        <w:rPr>
          <w:color w:val="000000" w:themeColor="text1"/>
          <w:sz w:val="22"/>
          <w:szCs w:val="22"/>
        </w:rPr>
        <w:t xml:space="preserve"> în </w:t>
      </w:r>
      <w:r w:rsidRPr="00BE1811">
        <w:rPr>
          <w:color w:val="000000" w:themeColor="text1"/>
          <w:sz w:val="22"/>
          <w:szCs w:val="22"/>
        </w:rPr>
        <w:lastRenderedPageBreak/>
        <w:t xml:space="preserve">infrastructură sau </w:t>
      </w:r>
      <w:proofErr w:type="spellStart"/>
      <w:r w:rsidRPr="00BE1811">
        <w:rPr>
          <w:color w:val="000000" w:themeColor="text1"/>
          <w:sz w:val="22"/>
          <w:szCs w:val="22"/>
        </w:rPr>
        <w:t>producţie</w:t>
      </w:r>
      <w:proofErr w:type="spellEnd"/>
      <w:r w:rsidRPr="00BE1811">
        <w:rPr>
          <w:color w:val="000000" w:themeColor="text1"/>
          <w:sz w:val="22"/>
          <w:szCs w:val="22"/>
        </w:rPr>
        <w:t xml:space="preserve"> – </w:t>
      </w:r>
      <w:proofErr w:type="spellStart"/>
      <w:r w:rsidRPr="00BE1811">
        <w:rPr>
          <w:color w:val="000000" w:themeColor="text1"/>
          <w:sz w:val="22"/>
          <w:szCs w:val="22"/>
        </w:rPr>
        <w:t>informaţii</w:t>
      </w:r>
      <w:proofErr w:type="spellEnd"/>
      <w:r w:rsidRPr="00BE1811">
        <w:rPr>
          <w:color w:val="000000" w:themeColor="text1"/>
          <w:sz w:val="22"/>
          <w:szCs w:val="22"/>
        </w:rPr>
        <w:t xml:space="preserve"> conform contractului de </w:t>
      </w:r>
      <w:proofErr w:type="spellStart"/>
      <w:r w:rsidRPr="00BE1811">
        <w:rPr>
          <w:color w:val="000000" w:themeColor="text1"/>
          <w:sz w:val="22"/>
          <w:szCs w:val="22"/>
        </w:rPr>
        <w:t>finanţare</w:t>
      </w:r>
      <w:proofErr w:type="spellEnd"/>
      <w:r w:rsidRPr="00BE1811">
        <w:rPr>
          <w:color w:val="000000" w:themeColor="text1"/>
          <w:sz w:val="22"/>
          <w:szCs w:val="22"/>
        </w:rPr>
        <w:t xml:space="preserve">, respectiv conform </w:t>
      </w:r>
      <w:proofErr w:type="spellStart"/>
      <w:r w:rsidRPr="00BE1811">
        <w:rPr>
          <w:color w:val="000000" w:themeColor="text1"/>
          <w:sz w:val="22"/>
          <w:szCs w:val="22"/>
        </w:rPr>
        <w:t>condiţiilor</w:t>
      </w:r>
      <w:proofErr w:type="spellEnd"/>
      <w:r w:rsidRPr="00BE1811">
        <w:rPr>
          <w:color w:val="000000" w:themeColor="text1"/>
          <w:sz w:val="22"/>
          <w:szCs w:val="22"/>
        </w:rPr>
        <w:t xml:space="preserve"> prevăzute în art. 71 din Regulamentul CE 1303/2013.</w:t>
      </w:r>
    </w:p>
    <w:p w14:paraId="75BD85E2" w14:textId="77777777" w:rsidR="00610BA4" w:rsidRPr="00BE1811" w:rsidRDefault="00610BA4" w:rsidP="00D24931">
      <w:pPr>
        <w:pStyle w:val="Style15"/>
        <w:widowControl/>
        <w:tabs>
          <w:tab w:val="left" w:pos="1094"/>
        </w:tabs>
        <w:spacing w:before="7"/>
        <w:ind w:left="1094" w:hanging="367"/>
        <w:rPr>
          <w:rStyle w:val="FontStyle31"/>
          <w:rFonts w:ascii="Times New Roman" w:hAnsi="Times New Roman"/>
          <w:sz w:val="22"/>
          <w:szCs w:val="22"/>
        </w:rPr>
      </w:pPr>
    </w:p>
    <w:p w14:paraId="02C62558" w14:textId="77777777" w:rsidR="00610BA4" w:rsidRPr="00BE1811" w:rsidRDefault="00610BA4" w:rsidP="00610BA4">
      <w:pPr>
        <w:tabs>
          <w:tab w:val="right" w:pos="9000"/>
        </w:tabs>
        <w:rPr>
          <w:rStyle w:val="FontStyle30"/>
          <w:rFonts w:ascii="Times New Roman" w:hAnsi="Times New Roman"/>
          <w:sz w:val="22"/>
        </w:rPr>
      </w:pPr>
      <w:r w:rsidRPr="00BE1811">
        <w:rPr>
          <w:rStyle w:val="FontStyle30"/>
          <w:rFonts w:ascii="Times New Roman" w:hAnsi="Times New Roman"/>
          <w:sz w:val="22"/>
        </w:rPr>
        <w:t xml:space="preserve">Articolul 18 Confidențialitate </w:t>
      </w:r>
    </w:p>
    <w:p w14:paraId="0F44A2E9" w14:textId="77777777" w:rsidR="00DC36CB" w:rsidRPr="00BE1811" w:rsidRDefault="00294983" w:rsidP="00D24931">
      <w:pPr>
        <w:jc w:val="both"/>
      </w:pPr>
      <w:r w:rsidRPr="00BE1811">
        <w:t xml:space="preserve">(1) </w:t>
      </w:r>
      <w:r w:rsidR="00DC36CB" w:rsidRPr="00BE1811">
        <w:t xml:space="preserve">Părțile convin prin prezentul contract asupra existenței și duratei caracterului confidențial al documentelor, </w:t>
      </w:r>
      <w:proofErr w:type="spellStart"/>
      <w:r w:rsidR="00DC36CB" w:rsidRPr="00BE1811">
        <w:t>secţiunilor</w:t>
      </w:r>
      <w:proofErr w:type="spellEnd"/>
      <w:r w:rsidR="00DC36CB" w:rsidRPr="00BE1811">
        <w:t xml:space="preserve">, respectiv </w:t>
      </w:r>
      <w:proofErr w:type="spellStart"/>
      <w:r w:rsidR="00DC36CB" w:rsidRPr="00BE1811">
        <w:t>informaţiilor</w:t>
      </w:r>
      <w:proofErr w:type="spellEnd"/>
      <w:r w:rsidR="00DC36CB" w:rsidRPr="00BE1811">
        <w:t xml:space="preserve"> din proiect </w:t>
      </w:r>
      <w:proofErr w:type="spellStart"/>
      <w:r w:rsidR="00DC36CB" w:rsidRPr="00BE1811">
        <w:t>menţionate</w:t>
      </w:r>
      <w:proofErr w:type="spellEnd"/>
      <w:r w:rsidR="00DC36CB" w:rsidRPr="00BE1811">
        <w:t xml:space="preserve"> explicit în Anexa 1,   având   în   vedere   că   publicarea   acestora   aduce   atingere,  principiului </w:t>
      </w:r>
      <w:proofErr w:type="spellStart"/>
      <w:r w:rsidR="00DC36CB" w:rsidRPr="00BE1811">
        <w:t>concurenţei</w:t>
      </w:r>
      <w:proofErr w:type="spellEnd"/>
      <w:r w:rsidR="00DC36CB" w:rsidRPr="00BE1811">
        <w:t xml:space="preserve"> loiale, respectiv proprietății intelectuale ori altor </w:t>
      </w:r>
      <w:proofErr w:type="spellStart"/>
      <w:r w:rsidR="00DC36CB" w:rsidRPr="00BE1811">
        <w:t>dispoziţii</w:t>
      </w:r>
      <w:proofErr w:type="spellEnd"/>
      <w:r w:rsidR="00DC36CB" w:rsidRPr="00BE1811">
        <w:t xml:space="preserve"> legale aplicabile, conform justificării inclusă în anexa menționată.</w:t>
      </w:r>
    </w:p>
    <w:p w14:paraId="5AFF0366" w14:textId="77777777" w:rsidR="00610BA4" w:rsidRPr="00BE1811" w:rsidRDefault="00610BA4" w:rsidP="00A2277E">
      <w:pPr>
        <w:tabs>
          <w:tab w:val="right" w:pos="9000"/>
        </w:tabs>
        <w:spacing w:after="0"/>
      </w:pPr>
      <w:r w:rsidRPr="00BE1811">
        <w:t xml:space="preserve"> (2) Părțile vor fi exonerate de răspunderea pentru dezvăluirea informațiilor </w:t>
      </w:r>
      <w:r w:rsidRPr="00BE1811">
        <w:rPr>
          <w:color w:val="000000" w:themeColor="text1"/>
        </w:rPr>
        <w:t>prevăzute</w:t>
      </w:r>
      <w:r w:rsidRPr="00BE1811">
        <w:t xml:space="preserve"> la alineatul precedent dacă:</w:t>
      </w:r>
    </w:p>
    <w:p w14:paraId="043257EF" w14:textId="77777777" w:rsidR="00610BA4" w:rsidRPr="00BE1811" w:rsidRDefault="00610BA4" w:rsidP="00A2277E">
      <w:pPr>
        <w:numPr>
          <w:ilvl w:val="0"/>
          <w:numId w:val="111"/>
        </w:numPr>
        <w:spacing w:after="0"/>
        <w:ind w:right="140"/>
        <w:jc w:val="both"/>
      </w:pPr>
      <w:proofErr w:type="spellStart"/>
      <w:r w:rsidRPr="00BE1811">
        <w:t>informaţia</w:t>
      </w:r>
      <w:proofErr w:type="spellEnd"/>
      <w:r w:rsidRPr="00BE1811">
        <w:t xml:space="preserve"> a fost dezvăluită după ce a fost </w:t>
      </w:r>
      <w:proofErr w:type="spellStart"/>
      <w:r w:rsidRPr="00BE1811">
        <w:t>obţinut</w:t>
      </w:r>
      <w:proofErr w:type="spellEnd"/>
      <w:r w:rsidRPr="00BE1811">
        <w:t xml:space="preserve"> acordul scris al celeilalte </w:t>
      </w:r>
      <w:proofErr w:type="spellStart"/>
      <w:r w:rsidRPr="00BE1811">
        <w:t>părţi</w:t>
      </w:r>
      <w:proofErr w:type="spellEnd"/>
      <w:r w:rsidRPr="00BE1811">
        <w:t xml:space="preserve"> contractante in acest sens,</w:t>
      </w:r>
    </w:p>
    <w:p w14:paraId="1A6427FF" w14:textId="77777777" w:rsidR="00610BA4" w:rsidRPr="00BE1811" w:rsidRDefault="00610BA4" w:rsidP="00A2277E">
      <w:pPr>
        <w:pStyle w:val="Style15"/>
        <w:widowControl/>
        <w:tabs>
          <w:tab w:val="left" w:pos="1087"/>
        </w:tabs>
        <w:ind w:firstLine="0"/>
        <w:rPr>
          <w:rStyle w:val="FontStyle31"/>
          <w:rFonts w:ascii="Times New Roman" w:hAnsi="Times New Roman"/>
          <w:sz w:val="22"/>
          <w:szCs w:val="22"/>
        </w:rPr>
      </w:pPr>
      <w:r w:rsidRPr="00BE1811">
        <w:rPr>
          <w:sz w:val="22"/>
          <w:szCs w:val="22"/>
        </w:rPr>
        <w:t xml:space="preserve">      b) partea contractantă a fost obligată în mod legal să dezvăluie informația</w:t>
      </w:r>
    </w:p>
    <w:p w14:paraId="0F5F0FA5" w14:textId="77777777" w:rsidR="00610BA4" w:rsidRPr="00BE1811" w:rsidRDefault="00610BA4" w:rsidP="00610BA4">
      <w:pPr>
        <w:tabs>
          <w:tab w:val="right" w:pos="9000"/>
        </w:tabs>
        <w:ind w:left="360"/>
        <w:rPr>
          <w:rStyle w:val="FontStyle30"/>
          <w:rFonts w:ascii="Times New Roman" w:hAnsi="Times New Roman"/>
          <w:sz w:val="22"/>
        </w:rPr>
      </w:pPr>
    </w:p>
    <w:p w14:paraId="4CE7F4A6" w14:textId="12E5E626" w:rsidR="00610BA4" w:rsidRPr="00BE1811" w:rsidRDefault="00610BA4" w:rsidP="00610BA4">
      <w:pPr>
        <w:tabs>
          <w:tab w:val="right" w:pos="9000"/>
        </w:tabs>
        <w:rPr>
          <w:rStyle w:val="FontStyle30"/>
          <w:rFonts w:ascii="Times New Roman" w:hAnsi="Times New Roman"/>
          <w:sz w:val="22"/>
        </w:rPr>
      </w:pPr>
      <w:r w:rsidRPr="00BE1811">
        <w:rPr>
          <w:rStyle w:val="FontStyle30"/>
          <w:rFonts w:ascii="Times New Roman" w:hAnsi="Times New Roman"/>
          <w:sz w:val="22"/>
        </w:rPr>
        <w:t xml:space="preserve">Articolul 19 Prelucrarea </w:t>
      </w:r>
      <w:r w:rsidR="00DC36CB" w:rsidRPr="00BE1811">
        <w:rPr>
          <w:rStyle w:val="FontStyle30"/>
          <w:rFonts w:ascii="Times New Roman" w:hAnsi="Times New Roman"/>
          <w:sz w:val="22"/>
        </w:rPr>
        <w:t xml:space="preserve">și protecția </w:t>
      </w:r>
      <w:r w:rsidRPr="00BE1811">
        <w:rPr>
          <w:rStyle w:val="FontStyle30"/>
          <w:rFonts w:ascii="Times New Roman" w:hAnsi="Times New Roman"/>
          <w:sz w:val="22"/>
        </w:rPr>
        <w:t>datelor cu caracter personal</w:t>
      </w:r>
    </w:p>
    <w:p w14:paraId="79A1579F" w14:textId="77777777" w:rsidR="00610BA4" w:rsidRPr="00BE1811" w:rsidRDefault="00610BA4" w:rsidP="00610BA4">
      <w:r w:rsidRPr="00BE1811">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3DAB6E5D" w14:textId="77777777" w:rsidR="00610BA4" w:rsidRPr="00BE1811" w:rsidRDefault="00610BA4" w:rsidP="00610BA4">
      <w:pPr>
        <w:pStyle w:val="Style6"/>
        <w:widowControl/>
        <w:spacing w:line="240" w:lineRule="exact"/>
        <w:jc w:val="both"/>
        <w:rPr>
          <w:rStyle w:val="FontStyle30"/>
          <w:rFonts w:ascii="Times New Roman" w:hAnsi="Times New Roman"/>
          <w:sz w:val="22"/>
          <w:szCs w:val="22"/>
        </w:rPr>
      </w:pPr>
      <w:r w:rsidRPr="00BE1811">
        <w:rPr>
          <w:rStyle w:val="FontStyle30"/>
          <w:rFonts w:ascii="Times New Roman" w:hAnsi="Times New Roman"/>
          <w:sz w:val="22"/>
          <w:szCs w:val="22"/>
        </w:rPr>
        <w:t>Articolul 20 Publicarea datelor</w:t>
      </w:r>
    </w:p>
    <w:p w14:paraId="74B5CC82" w14:textId="77777777" w:rsidR="00610BA4" w:rsidRPr="00BE1811" w:rsidRDefault="00610BA4" w:rsidP="00610BA4">
      <w:pPr>
        <w:pStyle w:val="Style6"/>
        <w:widowControl/>
        <w:spacing w:line="240" w:lineRule="exact"/>
        <w:jc w:val="both"/>
        <w:rPr>
          <w:sz w:val="22"/>
          <w:szCs w:val="22"/>
        </w:rPr>
      </w:pPr>
    </w:p>
    <w:p w14:paraId="7D73988D" w14:textId="33878D84" w:rsidR="00610BA4" w:rsidRPr="00BE1811" w:rsidRDefault="00610BA4" w:rsidP="00610BA4">
      <w:pPr>
        <w:numPr>
          <w:ilvl w:val="1"/>
          <w:numId w:val="204"/>
        </w:numPr>
        <w:tabs>
          <w:tab w:val="right" w:pos="9000"/>
        </w:tabs>
        <w:jc w:val="both"/>
        <w:rPr>
          <w:color w:val="000000" w:themeColor="text1"/>
        </w:rPr>
      </w:pPr>
      <w:r w:rsidRPr="00BE1811">
        <w:t xml:space="preserve"> Beneficiarul este de acord ca următoarele date să fie publicate de către </w:t>
      </w:r>
      <w:r w:rsidRPr="00BE1811">
        <w:rPr>
          <w:color w:val="000000" w:themeColor="text1"/>
        </w:rPr>
        <w:t xml:space="preserve">AMPOC /OI POC: </w:t>
      </w:r>
      <w:r w:rsidRPr="00BE1811">
        <w:t xml:space="preserve">denumirea beneficiarului, denumirea </w:t>
      </w:r>
      <w:r w:rsidR="00294983" w:rsidRPr="00BE1811">
        <w:t>Proiectului</w:t>
      </w:r>
      <w:r w:rsidRPr="00BE1811">
        <w:t xml:space="preserve">, valoarea totală a </w:t>
      </w:r>
      <w:proofErr w:type="spellStart"/>
      <w:r w:rsidRPr="00BE1811">
        <w:t>finanţării</w:t>
      </w:r>
      <w:proofErr w:type="spellEnd"/>
      <w:r w:rsidRPr="00BE1811">
        <w:t xml:space="preserve"> nerambursabile acordate, datele de începere </w:t>
      </w:r>
      <w:proofErr w:type="spellStart"/>
      <w:r w:rsidRPr="00BE1811">
        <w:t>şi</w:t>
      </w:r>
      <w:proofErr w:type="spellEnd"/>
      <w:r w:rsidRPr="00BE1811">
        <w:t xml:space="preserve"> de finalizare ale </w:t>
      </w:r>
      <w:r w:rsidR="00294983" w:rsidRPr="00BE1811">
        <w:t>Proiectului</w:t>
      </w:r>
      <w:r w:rsidRPr="00BE1811">
        <w:t xml:space="preserve">, locul de implementare a acestuia, principalii indicatori ai proiectului, </w:t>
      </w:r>
      <w:r w:rsidR="00DC36CB" w:rsidRPr="00BE1811">
        <w:t xml:space="preserve">categoriile de </w:t>
      </w:r>
      <w:r w:rsidR="00294983" w:rsidRPr="00BE1811">
        <w:t>beneficiari</w:t>
      </w:r>
      <w:r w:rsidRPr="00BE1811">
        <w:t xml:space="preserve"> finali/grupul </w:t>
      </w:r>
      <w:proofErr w:type="spellStart"/>
      <w:r w:rsidRPr="00BE1811">
        <w:t>tință</w:t>
      </w:r>
      <w:proofErr w:type="spellEnd"/>
      <w:r w:rsidRPr="00BE1811">
        <w:t xml:space="preserve">, precum </w:t>
      </w:r>
      <w:proofErr w:type="spellStart"/>
      <w:r w:rsidRPr="00BE1811">
        <w:t>şi</w:t>
      </w:r>
      <w:proofErr w:type="spellEnd"/>
      <w:r w:rsidRPr="00BE1811">
        <w:t xml:space="preserve"> plățile efectuate în cadrul prezentului contract de finanțare</w:t>
      </w:r>
      <w:r w:rsidRPr="00BE1811">
        <w:rPr>
          <w:color w:val="000000" w:themeColor="text1"/>
        </w:rPr>
        <w:t xml:space="preserve">. </w:t>
      </w:r>
      <w:proofErr w:type="spellStart"/>
      <w:r w:rsidRPr="00BE1811">
        <w:rPr>
          <w:color w:val="000000" w:themeColor="text1"/>
          <w:lang w:val="en-US"/>
        </w:rPr>
        <w:t>În</w:t>
      </w:r>
      <w:proofErr w:type="spellEnd"/>
      <w:r w:rsidRPr="00BE1811">
        <w:rPr>
          <w:color w:val="000000" w:themeColor="text1"/>
          <w:lang w:val="en-US"/>
        </w:rPr>
        <w:t xml:space="preserve"> </w:t>
      </w:r>
      <w:proofErr w:type="spellStart"/>
      <w:r w:rsidRPr="00BE1811">
        <w:rPr>
          <w:color w:val="000000" w:themeColor="text1"/>
          <w:lang w:val="en-US"/>
        </w:rPr>
        <w:t>completarea</w:t>
      </w:r>
      <w:proofErr w:type="spellEnd"/>
      <w:r w:rsidRPr="00BE1811">
        <w:rPr>
          <w:color w:val="000000" w:themeColor="text1"/>
          <w:lang w:val="en-US"/>
        </w:rPr>
        <w:t xml:space="preserve"> </w:t>
      </w:r>
      <w:proofErr w:type="spellStart"/>
      <w:r w:rsidRPr="00BE1811">
        <w:rPr>
          <w:color w:val="000000" w:themeColor="text1"/>
          <w:lang w:val="en-US"/>
        </w:rPr>
        <w:t>celor</w:t>
      </w:r>
      <w:proofErr w:type="spellEnd"/>
      <w:r w:rsidRPr="00BE1811">
        <w:rPr>
          <w:color w:val="000000" w:themeColor="text1"/>
          <w:lang w:val="en-US"/>
        </w:rPr>
        <w:t xml:space="preserve"> </w:t>
      </w:r>
      <w:proofErr w:type="spellStart"/>
      <w:r w:rsidRPr="00BE1811">
        <w:rPr>
          <w:color w:val="000000" w:themeColor="text1"/>
          <w:lang w:val="en-US"/>
        </w:rPr>
        <w:t>menționate</w:t>
      </w:r>
      <w:proofErr w:type="spellEnd"/>
      <w:r w:rsidRPr="00BE1811">
        <w:rPr>
          <w:color w:val="000000" w:themeColor="text1"/>
          <w:lang w:val="en-US"/>
        </w:rPr>
        <w:t xml:space="preserve"> se </w:t>
      </w:r>
      <w:proofErr w:type="spellStart"/>
      <w:r w:rsidRPr="00BE1811">
        <w:rPr>
          <w:color w:val="000000" w:themeColor="text1"/>
          <w:lang w:val="en-US"/>
        </w:rPr>
        <w:t>adaugă</w:t>
      </w:r>
      <w:proofErr w:type="spellEnd"/>
      <w:r w:rsidRPr="00BE1811">
        <w:rPr>
          <w:color w:val="000000" w:themeColor="text1"/>
          <w:lang w:val="en-US"/>
        </w:rPr>
        <w:t xml:space="preserve"> </w:t>
      </w:r>
      <w:proofErr w:type="spellStart"/>
      <w:r w:rsidRPr="00BE1811">
        <w:rPr>
          <w:color w:val="000000" w:themeColor="text1"/>
          <w:lang w:val="en-US"/>
        </w:rPr>
        <w:t>și</w:t>
      </w:r>
      <w:proofErr w:type="spellEnd"/>
      <w:r w:rsidRPr="00BE1811">
        <w:rPr>
          <w:color w:val="000000" w:themeColor="text1"/>
          <w:lang w:val="en-US"/>
        </w:rPr>
        <w:t xml:space="preserve"> </w:t>
      </w:r>
      <w:proofErr w:type="spellStart"/>
      <w:r w:rsidRPr="00BE1811">
        <w:rPr>
          <w:color w:val="000000" w:themeColor="text1"/>
          <w:lang w:val="en-US"/>
        </w:rPr>
        <w:t>informațiile</w:t>
      </w:r>
      <w:proofErr w:type="spellEnd"/>
      <w:r w:rsidRPr="00BE1811">
        <w:rPr>
          <w:color w:val="000000" w:themeColor="text1"/>
          <w:lang w:val="en-US"/>
        </w:rPr>
        <w:t xml:space="preserve"> stipulate la art. 17, </w:t>
      </w:r>
      <w:proofErr w:type="spellStart"/>
      <w:r w:rsidRPr="00BE1811">
        <w:rPr>
          <w:color w:val="000000" w:themeColor="text1"/>
          <w:lang w:val="en-US"/>
        </w:rPr>
        <w:t>alin</w:t>
      </w:r>
      <w:proofErr w:type="spellEnd"/>
      <w:r w:rsidRPr="00BE1811">
        <w:rPr>
          <w:color w:val="000000" w:themeColor="text1"/>
          <w:lang w:val="en-US"/>
        </w:rPr>
        <w:t xml:space="preserve"> 2. </w:t>
      </w:r>
      <w:proofErr w:type="spellStart"/>
      <w:r w:rsidRPr="00BE1811">
        <w:rPr>
          <w:color w:val="000000" w:themeColor="text1"/>
          <w:lang w:val="en-US"/>
        </w:rPr>
        <w:t>Publicarea</w:t>
      </w:r>
      <w:proofErr w:type="spellEnd"/>
      <w:r w:rsidRPr="00BE1811">
        <w:rPr>
          <w:color w:val="000000" w:themeColor="text1"/>
          <w:lang w:val="en-US"/>
        </w:rPr>
        <w:t xml:space="preserve"> </w:t>
      </w:r>
      <w:proofErr w:type="spellStart"/>
      <w:r w:rsidRPr="00BE1811">
        <w:rPr>
          <w:color w:val="000000" w:themeColor="text1"/>
          <w:lang w:val="en-US"/>
        </w:rPr>
        <w:t>datelor</w:t>
      </w:r>
      <w:proofErr w:type="spellEnd"/>
      <w:r w:rsidRPr="00BE1811">
        <w:rPr>
          <w:color w:val="000000" w:themeColor="text1"/>
          <w:lang w:val="en-US"/>
        </w:rPr>
        <w:t xml:space="preserve"> </w:t>
      </w:r>
      <w:proofErr w:type="spellStart"/>
      <w:r w:rsidRPr="00BE1811">
        <w:rPr>
          <w:color w:val="000000" w:themeColor="text1"/>
          <w:lang w:val="en-US"/>
        </w:rPr>
        <w:t>trebuie</w:t>
      </w:r>
      <w:proofErr w:type="spellEnd"/>
      <w:r w:rsidRPr="00BE1811">
        <w:rPr>
          <w:color w:val="000000" w:themeColor="text1"/>
          <w:lang w:val="en-US"/>
        </w:rPr>
        <w:t xml:space="preserve"> </w:t>
      </w:r>
      <w:proofErr w:type="spellStart"/>
      <w:r w:rsidRPr="00BE1811">
        <w:rPr>
          <w:color w:val="000000" w:themeColor="text1"/>
          <w:lang w:val="en-US"/>
        </w:rPr>
        <w:t>să</w:t>
      </w:r>
      <w:proofErr w:type="spellEnd"/>
      <w:r w:rsidRPr="00BE1811">
        <w:rPr>
          <w:color w:val="000000" w:themeColor="text1"/>
          <w:lang w:val="en-US"/>
        </w:rPr>
        <w:t xml:space="preserve"> </w:t>
      </w:r>
      <w:proofErr w:type="spellStart"/>
      <w:r w:rsidRPr="00BE1811">
        <w:rPr>
          <w:color w:val="000000" w:themeColor="text1"/>
          <w:lang w:val="en-US"/>
        </w:rPr>
        <w:t>respecte</w:t>
      </w:r>
      <w:proofErr w:type="spellEnd"/>
      <w:r w:rsidRPr="00BE1811">
        <w:rPr>
          <w:color w:val="000000" w:themeColor="text1"/>
          <w:lang w:val="en-US"/>
        </w:rPr>
        <w:t xml:space="preserve"> </w:t>
      </w:r>
      <w:proofErr w:type="spellStart"/>
      <w:r w:rsidRPr="00BE1811">
        <w:rPr>
          <w:color w:val="000000" w:themeColor="text1"/>
          <w:lang w:val="en-US"/>
        </w:rPr>
        <w:t>prevederile</w:t>
      </w:r>
      <w:proofErr w:type="spellEnd"/>
      <w:r w:rsidRPr="00BE1811">
        <w:rPr>
          <w:color w:val="000000" w:themeColor="text1"/>
          <w:lang w:val="en-US"/>
        </w:rPr>
        <w:t xml:space="preserve"> art 19.</w:t>
      </w:r>
    </w:p>
    <w:p w14:paraId="56B046D7" w14:textId="77777777" w:rsidR="00610BA4" w:rsidRPr="00BE1811" w:rsidRDefault="00610BA4" w:rsidP="00610BA4">
      <w:pPr>
        <w:numPr>
          <w:ilvl w:val="1"/>
          <w:numId w:val="204"/>
        </w:numPr>
        <w:tabs>
          <w:tab w:val="right" w:pos="9000"/>
        </w:tabs>
        <w:jc w:val="both"/>
      </w:pPr>
      <w:r w:rsidRPr="00BE1811">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439A9C6B" w14:textId="77777777" w:rsidR="00610BA4" w:rsidRPr="00BE1811" w:rsidRDefault="00610BA4" w:rsidP="00610BA4">
      <w:pPr>
        <w:numPr>
          <w:ilvl w:val="1"/>
          <w:numId w:val="204"/>
        </w:numPr>
        <w:tabs>
          <w:tab w:val="right" w:pos="9000"/>
        </w:tabs>
        <w:jc w:val="both"/>
      </w:pPr>
      <w:r w:rsidRPr="00BE1811">
        <w:t>Beneficiarul se obligă, ca în termen de 30 de zile de la finalizarea implementării proiectului, să publice pe site-ul propriu rezultatele obținute prin prezentul proiect și să notifice în acest sens autoritatea de management responsabilă.</w:t>
      </w:r>
    </w:p>
    <w:p w14:paraId="1D6F8772" w14:textId="77777777" w:rsidR="00610BA4" w:rsidRPr="00BE1811" w:rsidRDefault="00610BA4" w:rsidP="00610BA4">
      <w:pPr>
        <w:numPr>
          <w:ilvl w:val="1"/>
          <w:numId w:val="204"/>
        </w:numPr>
        <w:tabs>
          <w:tab w:val="right" w:pos="9000"/>
        </w:tabs>
        <w:jc w:val="both"/>
      </w:pPr>
      <w:r w:rsidRPr="00BE1811">
        <w:t>Beneficiarul se obligă ca, pe întreaga perioadă de sustenabilitate/durabilitate a proiectului să asigure vizibilitatea rezultatelor conform alin. (3) al prezentului articol.</w:t>
      </w:r>
    </w:p>
    <w:p w14:paraId="0DE3D862" w14:textId="49646F7D" w:rsidR="00610BA4" w:rsidRPr="00BE1811" w:rsidRDefault="00610BA4" w:rsidP="00610BA4">
      <w:pPr>
        <w:pStyle w:val="Style6"/>
        <w:widowControl/>
        <w:spacing w:before="118"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21 - </w:t>
      </w:r>
      <w:proofErr w:type="spellStart"/>
      <w:r w:rsidRPr="00BE1811">
        <w:rPr>
          <w:rStyle w:val="FontStyle30"/>
          <w:rFonts w:ascii="Times New Roman" w:hAnsi="Times New Roman"/>
          <w:sz w:val="22"/>
          <w:szCs w:val="22"/>
        </w:rPr>
        <w:t>Corespondenţa</w:t>
      </w:r>
      <w:proofErr w:type="spellEnd"/>
    </w:p>
    <w:p w14:paraId="78F0D17C" w14:textId="77777777" w:rsidR="00610BA4" w:rsidRPr="00BE1811" w:rsidRDefault="00610BA4" w:rsidP="00610BA4">
      <w:pPr>
        <w:pStyle w:val="Style12"/>
        <w:widowControl/>
        <w:spacing w:line="240" w:lineRule="exact"/>
        <w:ind w:left="410" w:hanging="410"/>
        <w:rPr>
          <w:sz w:val="22"/>
          <w:szCs w:val="22"/>
        </w:rPr>
      </w:pPr>
    </w:p>
    <w:p w14:paraId="49A1707E" w14:textId="77777777" w:rsidR="00610BA4" w:rsidRPr="00BE1811" w:rsidRDefault="00610BA4" w:rsidP="00610BA4">
      <w:pPr>
        <w:pStyle w:val="Style12"/>
        <w:widowControl/>
        <w:tabs>
          <w:tab w:val="left" w:pos="410"/>
        </w:tabs>
        <w:spacing w:before="34" w:line="252" w:lineRule="exact"/>
        <w:ind w:left="410" w:hanging="410"/>
        <w:rPr>
          <w:rStyle w:val="FontStyle31"/>
          <w:rFonts w:ascii="Times New Roman" w:hAnsi="Times New Roman"/>
          <w:sz w:val="22"/>
          <w:szCs w:val="22"/>
        </w:rPr>
      </w:pPr>
      <w:r w:rsidRPr="00BE1811">
        <w:rPr>
          <w:rStyle w:val="FontStyle31"/>
          <w:rFonts w:ascii="Times New Roman" w:hAnsi="Times New Roman"/>
          <w:sz w:val="22"/>
          <w:szCs w:val="22"/>
        </w:rPr>
        <w:t>(1)</w:t>
      </w:r>
      <w:r w:rsidRPr="00BE1811">
        <w:rPr>
          <w:rStyle w:val="FontStyle31"/>
          <w:rFonts w:ascii="Times New Roman" w:hAnsi="Times New Roman"/>
          <w:sz w:val="22"/>
          <w:szCs w:val="22"/>
        </w:rPr>
        <w:tab/>
        <w:t xml:space="preserve">Întreaga </w:t>
      </w:r>
      <w:proofErr w:type="spellStart"/>
      <w:r w:rsidRPr="00BE1811">
        <w:rPr>
          <w:rStyle w:val="FontStyle31"/>
          <w:rFonts w:ascii="Times New Roman" w:hAnsi="Times New Roman"/>
          <w:sz w:val="22"/>
          <w:szCs w:val="22"/>
        </w:rPr>
        <w:t>corespondenţă</w:t>
      </w:r>
      <w:proofErr w:type="spellEnd"/>
      <w:r w:rsidRPr="00BE1811">
        <w:rPr>
          <w:rStyle w:val="FontStyle31"/>
          <w:rFonts w:ascii="Times New Roman" w:hAnsi="Times New Roman"/>
          <w:sz w:val="22"/>
          <w:szCs w:val="22"/>
        </w:rPr>
        <w:t xml:space="preserve"> legată de prezentul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se va face exclusiv prin </w:t>
      </w:r>
      <w:proofErr w:type="spellStart"/>
      <w:r w:rsidRPr="00BE1811">
        <w:rPr>
          <w:rStyle w:val="FontStyle31"/>
          <w:rFonts w:ascii="Times New Roman" w:hAnsi="Times New Roman"/>
          <w:sz w:val="22"/>
          <w:szCs w:val="22"/>
        </w:rPr>
        <w:t>MySMIS</w:t>
      </w:r>
      <w:proofErr w:type="spellEnd"/>
      <w:r w:rsidRPr="00BE1811">
        <w:rPr>
          <w:rStyle w:val="FontStyle31"/>
          <w:rFonts w:ascii="Times New Roman" w:hAnsi="Times New Roman"/>
          <w:sz w:val="22"/>
          <w:szCs w:val="22"/>
        </w:rPr>
        <w:t xml:space="preserve"> 2014, cu </w:t>
      </w:r>
      <w:proofErr w:type="spellStart"/>
      <w:r w:rsidRPr="00BE1811">
        <w:rPr>
          <w:rStyle w:val="FontStyle31"/>
          <w:rFonts w:ascii="Times New Roman" w:hAnsi="Times New Roman"/>
          <w:sz w:val="22"/>
          <w:szCs w:val="22"/>
        </w:rPr>
        <w:t>excepţia</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situaţiei</w:t>
      </w:r>
      <w:proofErr w:type="spellEnd"/>
      <w:r w:rsidRPr="00BE1811">
        <w:rPr>
          <w:rStyle w:val="FontStyle31"/>
          <w:rFonts w:ascii="Times New Roman" w:hAnsi="Times New Roman"/>
          <w:sz w:val="22"/>
          <w:szCs w:val="22"/>
        </w:rPr>
        <w:t xml:space="preserve"> prevăzute de art.7, alin. (27) din prezentul contract, caz în care </w:t>
      </w:r>
      <w:proofErr w:type="spellStart"/>
      <w:r w:rsidRPr="00BE1811">
        <w:rPr>
          <w:rStyle w:val="FontStyle31"/>
          <w:rFonts w:ascii="Times New Roman" w:hAnsi="Times New Roman"/>
          <w:sz w:val="22"/>
          <w:szCs w:val="22"/>
        </w:rPr>
        <w:t>corespondenţa</w:t>
      </w:r>
      <w:proofErr w:type="spellEnd"/>
      <w:r w:rsidRPr="00BE1811">
        <w:rPr>
          <w:rStyle w:val="FontStyle31"/>
          <w:rFonts w:ascii="Times New Roman" w:hAnsi="Times New Roman"/>
          <w:sz w:val="22"/>
          <w:szCs w:val="22"/>
        </w:rPr>
        <w:t xml:space="preserve"> se trimite la următoarele adrese:</w:t>
      </w:r>
    </w:p>
    <w:p w14:paraId="516561B9" w14:textId="77777777" w:rsidR="00610BA4" w:rsidRPr="00BE1811" w:rsidRDefault="00610BA4" w:rsidP="00610BA4">
      <w:pPr>
        <w:pStyle w:val="Style7"/>
        <w:widowControl/>
        <w:spacing w:line="240" w:lineRule="exact"/>
        <w:ind w:left="749"/>
        <w:rPr>
          <w:sz w:val="22"/>
          <w:szCs w:val="22"/>
        </w:rPr>
      </w:pPr>
    </w:p>
    <w:p w14:paraId="3962C8C7" w14:textId="7AB386D5" w:rsidR="00610BA4" w:rsidRPr="00BE1811" w:rsidRDefault="00610BA4" w:rsidP="00610BA4">
      <w:pPr>
        <w:pStyle w:val="Style7"/>
        <w:widowControl/>
        <w:tabs>
          <w:tab w:val="left" w:leader="dot" w:pos="3845"/>
        </w:tabs>
        <w:spacing w:before="19" w:line="252" w:lineRule="exact"/>
        <w:ind w:left="749"/>
        <w:rPr>
          <w:rStyle w:val="FontStyle31"/>
          <w:rFonts w:ascii="Times New Roman" w:hAnsi="Times New Roman"/>
          <w:sz w:val="22"/>
          <w:szCs w:val="22"/>
        </w:rPr>
      </w:pPr>
      <w:r w:rsidRPr="00BE1811">
        <w:rPr>
          <w:rStyle w:val="FontStyle31"/>
          <w:rFonts w:ascii="Times New Roman" w:hAnsi="Times New Roman"/>
          <w:sz w:val="22"/>
          <w:szCs w:val="22"/>
        </w:rPr>
        <w:t>Pentru Beneficiar:</w:t>
      </w:r>
      <w:r w:rsidRPr="00BE1811">
        <w:rPr>
          <w:rStyle w:val="FontStyle31"/>
          <w:rFonts w:ascii="Times New Roman" w:hAnsi="Times New Roman"/>
          <w:sz w:val="22"/>
          <w:szCs w:val="22"/>
        </w:rPr>
        <w:tab/>
      </w:r>
    </w:p>
    <w:p w14:paraId="544896A8" w14:textId="19D36C3D" w:rsidR="00DC36CB" w:rsidRPr="00BE1811" w:rsidRDefault="00DC36CB" w:rsidP="00610BA4">
      <w:pPr>
        <w:pStyle w:val="Style7"/>
        <w:widowControl/>
        <w:tabs>
          <w:tab w:val="left" w:leader="dot" w:pos="3845"/>
        </w:tabs>
        <w:spacing w:before="19" w:line="252" w:lineRule="exact"/>
        <w:ind w:left="749"/>
        <w:rPr>
          <w:rStyle w:val="FontStyle31"/>
          <w:rFonts w:ascii="Times New Roman" w:hAnsi="Times New Roman"/>
          <w:sz w:val="22"/>
          <w:szCs w:val="22"/>
        </w:rPr>
      </w:pPr>
      <w:r w:rsidRPr="00BE1811">
        <w:rPr>
          <w:rStyle w:val="FontStyle31"/>
          <w:rFonts w:ascii="Times New Roman" w:hAnsi="Times New Roman"/>
          <w:sz w:val="22"/>
          <w:szCs w:val="22"/>
        </w:rPr>
        <w:t>Pentru AM POC</w:t>
      </w:r>
    </w:p>
    <w:p w14:paraId="1DBD5A94" w14:textId="77777777" w:rsidR="00610BA4" w:rsidRPr="00BE1811" w:rsidRDefault="00610BA4" w:rsidP="00610BA4">
      <w:pPr>
        <w:pStyle w:val="Style7"/>
        <w:widowControl/>
        <w:tabs>
          <w:tab w:val="left" w:leader="dot" w:pos="3823"/>
        </w:tabs>
        <w:spacing w:line="252" w:lineRule="exact"/>
        <w:ind w:left="749"/>
        <w:rPr>
          <w:rStyle w:val="FontStyle31"/>
          <w:rFonts w:ascii="Times New Roman" w:hAnsi="Times New Roman"/>
          <w:color w:val="000000" w:themeColor="text1"/>
          <w:sz w:val="22"/>
          <w:szCs w:val="22"/>
        </w:rPr>
      </w:pPr>
      <w:r w:rsidRPr="00BE1811">
        <w:rPr>
          <w:rStyle w:val="FontStyle31"/>
          <w:rFonts w:ascii="Times New Roman" w:hAnsi="Times New Roman"/>
          <w:color w:val="000000" w:themeColor="text1"/>
          <w:sz w:val="22"/>
          <w:szCs w:val="22"/>
        </w:rPr>
        <w:t>Pentru OI POC:</w:t>
      </w:r>
      <w:r w:rsidRPr="00BE1811">
        <w:rPr>
          <w:rStyle w:val="FontStyle31"/>
          <w:rFonts w:ascii="Times New Roman" w:hAnsi="Times New Roman"/>
          <w:color w:val="000000" w:themeColor="text1"/>
          <w:sz w:val="22"/>
          <w:szCs w:val="22"/>
        </w:rPr>
        <w:tab/>
      </w:r>
    </w:p>
    <w:p w14:paraId="0448A2E8" w14:textId="77777777" w:rsidR="00610BA4" w:rsidRPr="00BE1811" w:rsidRDefault="00610BA4" w:rsidP="00610BA4">
      <w:pPr>
        <w:pStyle w:val="Style7"/>
        <w:widowControl/>
        <w:tabs>
          <w:tab w:val="left" w:leader="dot" w:pos="3823"/>
        </w:tabs>
        <w:spacing w:line="252" w:lineRule="exact"/>
        <w:ind w:left="749"/>
        <w:rPr>
          <w:rStyle w:val="FontStyle31"/>
          <w:rFonts w:ascii="Times New Roman" w:hAnsi="Times New Roman"/>
          <w:sz w:val="22"/>
          <w:szCs w:val="22"/>
        </w:rPr>
      </w:pPr>
    </w:p>
    <w:p w14:paraId="719E482A" w14:textId="77777777" w:rsidR="00610BA4" w:rsidRPr="00BE1811" w:rsidRDefault="00610BA4" w:rsidP="00610BA4">
      <w:pPr>
        <w:pStyle w:val="Style12"/>
        <w:widowControl/>
        <w:spacing w:line="240" w:lineRule="exact"/>
        <w:ind w:left="410" w:hanging="410"/>
        <w:rPr>
          <w:sz w:val="22"/>
          <w:szCs w:val="22"/>
        </w:rPr>
      </w:pPr>
    </w:p>
    <w:p w14:paraId="604361B3" w14:textId="1FD90A63" w:rsidR="00610BA4" w:rsidRPr="00BE1811" w:rsidRDefault="00DC36CB" w:rsidP="00BE1811">
      <w:pPr>
        <w:pStyle w:val="Style12"/>
        <w:widowControl/>
        <w:tabs>
          <w:tab w:val="left" w:pos="410"/>
        </w:tabs>
        <w:spacing w:before="26" w:line="252" w:lineRule="exact"/>
        <w:ind w:firstLine="0"/>
        <w:rPr>
          <w:rStyle w:val="FontStyle31"/>
          <w:rFonts w:ascii="Times New Roman" w:hAnsi="Times New Roman"/>
          <w:sz w:val="22"/>
          <w:szCs w:val="22"/>
        </w:rPr>
      </w:pPr>
      <w:r w:rsidRPr="00BE1811">
        <w:rPr>
          <w:rStyle w:val="FontStyle31"/>
          <w:rFonts w:ascii="Times New Roman" w:hAnsi="Times New Roman"/>
          <w:color w:val="000000" w:themeColor="text1"/>
          <w:sz w:val="22"/>
          <w:szCs w:val="22"/>
        </w:rPr>
        <w:t xml:space="preserve">(2) </w:t>
      </w:r>
      <w:r w:rsidR="00610BA4" w:rsidRPr="00BE1811">
        <w:rPr>
          <w:rStyle w:val="FontStyle31"/>
          <w:rFonts w:ascii="Times New Roman" w:hAnsi="Times New Roman"/>
          <w:color w:val="000000" w:themeColor="text1"/>
          <w:sz w:val="22"/>
          <w:szCs w:val="22"/>
        </w:rPr>
        <w:t xml:space="preserve">AMPOC/OI POC </w:t>
      </w:r>
      <w:r w:rsidR="00610BA4" w:rsidRPr="00BE1811">
        <w:rPr>
          <w:rStyle w:val="FontStyle31"/>
          <w:rFonts w:ascii="Times New Roman" w:hAnsi="Times New Roman"/>
          <w:sz w:val="22"/>
          <w:szCs w:val="22"/>
        </w:rPr>
        <w:t xml:space="preserve">poate comunica precizări referitoare la modele </w:t>
      </w:r>
      <w:proofErr w:type="spellStart"/>
      <w:r w:rsidR="00610BA4" w:rsidRPr="00BE1811">
        <w:rPr>
          <w:rStyle w:val="FontStyle31"/>
          <w:rFonts w:ascii="Times New Roman" w:hAnsi="Times New Roman"/>
          <w:sz w:val="22"/>
          <w:szCs w:val="22"/>
        </w:rPr>
        <w:t>şi</w:t>
      </w:r>
      <w:proofErr w:type="spellEnd"/>
      <w:r w:rsidR="00610BA4" w:rsidRPr="00BE1811">
        <w:rPr>
          <w:rStyle w:val="FontStyle31"/>
          <w:rFonts w:ascii="Times New Roman" w:hAnsi="Times New Roman"/>
          <w:sz w:val="22"/>
          <w:szCs w:val="22"/>
        </w:rPr>
        <w:t xml:space="preserve"> formate de formulare pentru aplicarea prevederilor prezentului Contract de </w:t>
      </w:r>
      <w:proofErr w:type="spellStart"/>
      <w:r w:rsidR="00610BA4" w:rsidRPr="00BE1811">
        <w:rPr>
          <w:rStyle w:val="FontStyle31"/>
          <w:rFonts w:ascii="Times New Roman" w:hAnsi="Times New Roman"/>
          <w:sz w:val="22"/>
          <w:szCs w:val="22"/>
        </w:rPr>
        <w:t>Finanţare</w:t>
      </w:r>
      <w:proofErr w:type="spellEnd"/>
      <w:r w:rsidR="00610BA4" w:rsidRPr="00BE1811">
        <w:rPr>
          <w:rStyle w:val="FontStyle31"/>
          <w:rFonts w:ascii="Times New Roman" w:hAnsi="Times New Roman"/>
          <w:sz w:val="22"/>
          <w:szCs w:val="22"/>
        </w:rPr>
        <w:t>.</w:t>
      </w:r>
    </w:p>
    <w:p w14:paraId="784B49FC" w14:textId="77777777" w:rsidR="00610BA4" w:rsidRPr="00BE1811" w:rsidRDefault="00610BA4" w:rsidP="00610BA4">
      <w:pPr>
        <w:pStyle w:val="Style6"/>
        <w:widowControl/>
        <w:spacing w:line="240" w:lineRule="exact"/>
        <w:jc w:val="both"/>
        <w:rPr>
          <w:sz w:val="22"/>
          <w:szCs w:val="22"/>
        </w:rPr>
      </w:pPr>
    </w:p>
    <w:p w14:paraId="7B623F28" w14:textId="77777777" w:rsidR="00610BA4" w:rsidRPr="00BE1811" w:rsidRDefault="00610BA4" w:rsidP="00610BA4">
      <w:pPr>
        <w:pStyle w:val="Style6"/>
        <w:widowControl/>
        <w:spacing w:before="34"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22 - Legea aplicabilă </w:t>
      </w:r>
      <w:proofErr w:type="spellStart"/>
      <w:r w:rsidRPr="00BE1811">
        <w:rPr>
          <w:rStyle w:val="FontStyle30"/>
          <w:rFonts w:ascii="Times New Roman" w:hAnsi="Times New Roman"/>
          <w:sz w:val="22"/>
          <w:szCs w:val="22"/>
        </w:rPr>
        <w:t>şi</w:t>
      </w:r>
      <w:proofErr w:type="spellEnd"/>
      <w:r w:rsidRPr="00BE1811">
        <w:rPr>
          <w:rStyle w:val="FontStyle30"/>
          <w:rFonts w:ascii="Times New Roman" w:hAnsi="Times New Roman"/>
          <w:sz w:val="22"/>
          <w:szCs w:val="22"/>
        </w:rPr>
        <w:t xml:space="preserve"> limba utilizată</w:t>
      </w:r>
    </w:p>
    <w:p w14:paraId="031DD00E" w14:textId="77777777" w:rsidR="00610BA4" w:rsidRPr="00BE1811" w:rsidRDefault="00610BA4" w:rsidP="00610BA4">
      <w:pPr>
        <w:pStyle w:val="Style12"/>
        <w:widowControl/>
        <w:numPr>
          <w:ilvl w:val="0"/>
          <w:numId w:val="205"/>
        </w:numPr>
        <w:tabs>
          <w:tab w:val="left" w:pos="425"/>
        </w:tabs>
        <w:spacing w:before="223"/>
        <w:ind w:left="425" w:hanging="425"/>
        <w:rPr>
          <w:rStyle w:val="FontStyle31"/>
          <w:rFonts w:ascii="Times New Roman" w:hAnsi="Times New Roman"/>
          <w:sz w:val="22"/>
          <w:szCs w:val="22"/>
        </w:rPr>
      </w:pPr>
      <w:r w:rsidRPr="00BE1811">
        <w:rPr>
          <w:rStyle w:val="FontStyle31"/>
          <w:rFonts w:ascii="Times New Roman" w:hAnsi="Times New Roman"/>
          <w:sz w:val="22"/>
          <w:szCs w:val="22"/>
        </w:rPr>
        <w:t xml:space="preserve">Legea care guvernează acest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în conformitate cu care este interpretat este legea română.</w:t>
      </w:r>
    </w:p>
    <w:p w14:paraId="29C35991" w14:textId="3B92DB66" w:rsidR="00610BA4" w:rsidRDefault="00610BA4" w:rsidP="00610BA4">
      <w:pPr>
        <w:pStyle w:val="Style12"/>
        <w:widowControl/>
        <w:numPr>
          <w:ilvl w:val="0"/>
          <w:numId w:val="205"/>
        </w:numPr>
        <w:tabs>
          <w:tab w:val="left" w:pos="425"/>
        </w:tabs>
        <w:ind w:firstLine="0"/>
        <w:rPr>
          <w:rStyle w:val="FontStyle31"/>
          <w:rFonts w:ascii="Times New Roman" w:hAnsi="Times New Roman"/>
          <w:sz w:val="22"/>
          <w:szCs w:val="22"/>
        </w:rPr>
      </w:pPr>
      <w:r w:rsidRPr="00BE1811">
        <w:rPr>
          <w:rStyle w:val="FontStyle31"/>
          <w:rFonts w:ascii="Times New Roman" w:hAnsi="Times New Roman"/>
          <w:sz w:val="22"/>
          <w:szCs w:val="22"/>
        </w:rPr>
        <w:t xml:space="preserve">Limba acestui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este limba română.</w:t>
      </w:r>
    </w:p>
    <w:p w14:paraId="0BF7A5FC" w14:textId="77777777" w:rsidR="00A2277E" w:rsidRPr="00BE1811" w:rsidRDefault="00A2277E" w:rsidP="00A2277E">
      <w:pPr>
        <w:pStyle w:val="Style12"/>
        <w:widowControl/>
        <w:tabs>
          <w:tab w:val="left" w:pos="425"/>
        </w:tabs>
        <w:ind w:firstLine="0"/>
        <w:rPr>
          <w:rStyle w:val="FontStyle31"/>
          <w:rFonts w:ascii="Times New Roman" w:hAnsi="Times New Roman"/>
          <w:sz w:val="22"/>
          <w:szCs w:val="22"/>
        </w:rPr>
      </w:pPr>
    </w:p>
    <w:p w14:paraId="464FD729" w14:textId="77777777" w:rsidR="00610BA4" w:rsidRPr="00BE1811" w:rsidRDefault="00610BA4" w:rsidP="00610BA4">
      <w:pPr>
        <w:pStyle w:val="Style6"/>
        <w:widowControl/>
        <w:spacing w:before="106"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Articolul 23 - Anexele Contractului</w:t>
      </w:r>
    </w:p>
    <w:p w14:paraId="7FFE154F" w14:textId="77777777" w:rsidR="00610BA4" w:rsidRPr="00BE1811" w:rsidRDefault="00610BA4" w:rsidP="00610BA4">
      <w:pPr>
        <w:pStyle w:val="Style13"/>
        <w:widowControl/>
        <w:spacing w:line="240" w:lineRule="exact"/>
        <w:ind w:left="425" w:hanging="425"/>
        <w:jc w:val="both"/>
        <w:rPr>
          <w:sz w:val="22"/>
          <w:szCs w:val="22"/>
        </w:rPr>
      </w:pPr>
    </w:p>
    <w:p w14:paraId="51847A99" w14:textId="77777777" w:rsidR="00610BA4" w:rsidRPr="00BE1811" w:rsidRDefault="00610BA4" w:rsidP="00610BA4">
      <w:pPr>
        <w:pStyle w:val="Style13"/>
        <w:widowControl/>
        <w:spacing w:before="48" w:line="295" w:lineRule="exact"/>
        <w:ind w:left="425" w:hanging="425"/>
        <w:jc w:val="both"/>
        <w:rPr>
          <w:rStyle w:val="FontStyle31"/>
          <w:rFonts w:ascii="Times New Roman" w:hAnsi="Times New Roman"/>
          <w:sz w:val="22"/>
          <w:szCs w:val="22"/>
        </w:rPr>
      </w:pPr>
      <w:r w:rsidRPr="00BE1811">
        <w:rPr>
          <w:rStyle w:val="FontStyle31"/>
          <w:rFonts w:ascii="Times New Roman" w:hAnsi="Times New Roman"/>
          <w:sz w:val="22"/>
          <w:szCs w:val="22"/>
        </w:rPr>
        <w:t xml:space="preserve">(1) Următoarele documente sunt anexe la prezentul Contract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constituie parte integrantă a prezentului Contract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având </w:t>
      </w:r>
      <w:proofErr w:type="spellStart"/>
      <w:r w:rsidRPr="00BE1811">
        <w:rPr>
          <w:rStyle w:val="FontStyle31"/>
          <w:rFonts w:ascii="Times New Roman" w:hAnsi="Times New Roman"/>
          <w:sz w:val="22"/>
          <w:szCs w:val="22"/>
        </w:rPr>
        <w:t>aceeaşi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forţă</w:t>
      </w:r>
      <w:proofErr w:type="spellEnd"/>
      <w:r w:rsidRPr="00BE1811">
        <w:rPr>
          <w:rStyle w:val="FontStyle31"/>
          <w:rFonts w:ascii="Times New Roman" w:hAnsi="Times New Roman"/>
          <w:sz w:val="22"/>
          <w:szCs w:val="22"/>
        </w:rPr>
        <w:t xml:space="preserve"> juridică:</w:t>
      </w:r>
    </w:p>
    <w:p w14:paraId="62602602" w14:textId="77777777" w:rsidR="00610BA4" w:rsidRPr="00BE1811" w:rsidRDefault="00610BA4" w:rsidP="00610BA4">
      <w:pPr>
        <w:pStyle w:val="Style7"/>
        <w:widowControl/>
        <w:spacing w:line="240" w:lineRule="exact"/>
        <w:ind w:left="425"/>
        <w:rPr>
          <w:sz w:val="22"/>
          <w:szCs w:val="22"/>
        </w:rPr>
      </w:pPr>
    </w:p>
    <w:p w14:paraId="1D9F002F" w14:textId="77777777" w:rsidR="00610BA4" w:rsidRPr="00BE1811" w:rsidRDefault="00610BA4" w:rsidP="00610BA4">
      <w:pPr>
        <w:pStyle w:val="Style7"/>
        <w:widowControl/>
        <w:spacing w:before="41" w:line="288" w:lineRule="exact"/>
        <w:ind w:left="425"/>
        <w:rPr>
          <w:rStyle w:val="FontStyle31"/>
          <w:rFonts w:ascii="Times New Roman" w:hAnsi="Times New Roman"/>
          <w:sz w:val="22"/>
          <w:szCs w:val="22"/>
        </w:rPr>
      </w:pPr>
      <w:r w:rsidRPr="00BE1811">
        <w:rPr>
          <w:rStyle w:val="FontStyle31"/>
          <w:rFonts w:ascii="Times New Roman" w:hAnsi="Times New Roman"/>
          <w:sz w:val="22"/>
          <w:szCs w:val="22"/>
        </w:rPr>
        <w:t xml:space="preserve">Anexa 1 - </w:t>
      </w: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Specifice, din care fac parte:</w:t>
      </w:r>
    </w:p>
    <w:p w14:paraId="77D6BC4D" w14:textId="77777777" w:rsidR="00610BA4" w:rsidRPr="00BE1811" w:rsidRDefault="00610BA4" w:rsidP="00D24931">
      <w:pPr>
        <w:pStyle w:val="Style12"/>
        <w:widowControl/>
        <w:numPr>
          <w:ilvl w:val="0"/>
          <w:numId w:val="108"/>
        </w:numPr>
        <w:tabs>
          <w:tab w:val="left" w:pos="1850"/>
        </w:tabs>
        <w:ind w:left="1850" w:hanging="418"/>
        <w:rPr>
          <w:rStyle w:val="FontStyle31"/>
          <w:rFonts w:ascii="Times New Roman" w:hAnsi="Times New Roman"/>
          <w:sz w:val="22"/>
          <w:szCs w:val="22"/>
        </w:rPr>
      </w:pPr>
      <w:r w:rsidRPr="00BE1811">
        <w:rPr>
          <w:rStyle w:val="FontStyle31"/>
          <w:rFonts w:ascii="Times New Roman" w:hAnsi="Times New Roman"/>
          <w:sz w:val="22"/>
          <w:szCs w:val="22"/>
        </w:rPr>
        <w:t xml:space="preserve">Graficul de depunere a cererilor de </w:t>
      </w:r>
      <w:proofErr w:type="spellStart"/>
      <w:r w:rsidRPr="00BE1811">
        <w:rPr>
          <w:rStyle w:val="FontStyle31"/>
          <w:rFonts w:ascii="Times New Roman" w:hAnsi="Times New Roman"/>
          <w:sz w:val="22"/>
          <w:szCs w:val="22"/>
        </w:rPr>
        <w:t>prefinanţare</w:t>
      </w:r>
      <w:proofErr w:type="spellEnd"/>
      <w:r w:rsidRPr="00BE1811">
        <w:rPr>
          <w:rStyle w:val="FontStyle31"/>
          <w:rFonts w:ascii="Times New Roman" w:hAnsi="Times New Roman"/>
          <w:sz w:val="22"/>
          <w:szCs w:val="22"/>
        </w:rPr>
        <w:t>/plată/rambursare a cheltuielilor</w:t>
      </w:r>
    </w:p>
    <w:p w14:paraId="0402BCC7" w14:textId="77777777" w:rsidR="00610BA4" w:rsidRPr="00BE1811" w:rsidRDefault="00610BA4" w:rsidP="00D24931">
      <w:pPr>
        <w:pStyle w:val="Style12"/>
        <w:widowControl/>
        <w:numPr>
          <w:ilvl w:val="0"/>
          <w:numId w:val="109"/>
        </w:numPr>
        <w:tabs>
          <w:tab w:val="left" w:pos="1850"/>
        </w:tabs>
        <w:spacing w:before="7"/>
        <w:ind w:left="1433" w:firstLine="0"/>
        <w:rPr>
          <w:rStyle w:val="FontStyle31"/>
          <w:rFonts w:ascii="Times New Roman" w:hAnsi="Times New Roman"/>
          <w:sz w:val="22"/>
          <w:szCs w:val="22"/>
        </w:rPr>
      </w:pPr>
      <w:r w:rsidRPr="00BE1811">
        <w:rPr>
          <w:rStyle w:val="FontStyle31"/>
          <w:rFonts w:ascii="Times New Roman" w:hAnsi="Times New Roman"/>
          <w:sz w:val="22"/>
          <w:szCs w:val="22"/>
        </w:rPr>
        <w:t xml:space="preserve">Acordarea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recuperarea </w:t>
      </w:r>
      <w:proofErr w:type="spellStart"/>
      <w:r w:rsidRPr="00BE1811">
        <w:rPr>
          <w:rStyle w:val="FontStyle31"/>
          <w:rFonts w:ascii="Times New Roman" w:hAnsi="Times New Roman"/>
          <w:sz w:val="22"/>
          <w:szCs w:val="22"/>
        </w:rPr>
        <w:t>prefinanţării</w:t>
      </w:r>
      <w:proofErr w:type="spellEnd"/>
    </w:p>
    <w:p w14:paraId="7810D9DC" w14:textId="77777777" w:rsidR="00610BA4" w:rsidRPr="00BE1811" w:rsidRDefault="00610BA4" w:rsidP="00D24931">
      <w:pPr>
        <w:pStyle w:val="Style12"/>
        <w:widowControl/>
        <w:numPr>
          <w:ilvl w:val="0"/>
          <w:numId w:val="109"/>
        </w:numPr>
        <w:tabs>
          <w:tab w:val="left" w:pos="1850"/>
        </w:tabs>
        <w:ind w:left="1433" w:firstLine="0"/>
        <w:rPr>
          <w:rStyle w:val="FontStyle31"/>
          <w:rFonts w:ascii="Times New Roman" w:hAnsi="Times New Roman"/>
          <w:sz w:val="22"/>
          <w:szCs w:val="22"/>
        </w:rPr>
      </w:pP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de rambursare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plată a cheltuielilor</w:t>
      </w:r>
    </w:p>
    <w:p w14:paraId="3982B646" w14:textId="77777777" w:rsidR="00610BA4" w:rsidRPr="00BE1811" w:rsidRDefault="00610BA4" w:rsidP="00D24931">
      <w:pPr>
        <w:pStyle w:val="Style14"/>
        <w:widowControl/>
        <w:numPr>
          <w:ilvl w:val="0"/>
          <w:numId w:val="109"/>
        </w:numPr>
        <w:spacing w:before="50" w:line="288" w:lineRule="exact"/>
        <w:ind w:left="418" w:right="306"/>
        <w:jc w:val="both"/>
        <w:rPr>
          <w:rStyle w:val="FontStyle31"/>
          <w:rFonts w:ascii="Times New Roman" w:hAnsi="Times New Roman"/>
          <w:sz w:val="22"/>
          <w:szCs w:val="22"/>
        </w:rPr>
      </w:pPr>
      <w:proofErr w:type="spellStart"/>
      <w:r w:rsidRPr="00BE1811">
        <w:rPr>
          <w:rStyle w:val="FontStyle31"/>
          <w:rFonts w:ascii="Times New Roman" w:hAnsi="Times New Roman"/>
          <w:sz w:val="22"/>
          <w:szCs w:val="22"/>
        </w:rPr>
        <w:t>Condiţii</w:t>
      </w:r>
      <w:proofErr w:type="spellEnd"/>
      <w:r w:rsidRPr="00BE1811">
        <w:rPr>
          <w:rStyle w:val="FontStyle31"/>
          <w:rFonts w:ascii="Times New Roman" w:hAnsi="Times New Roman"/>
          <w:sz w:val="22"/>
          <w:szCs w:val="22"/>
        </w:rPr>
        <w:t xml:space="preserve"> aferente Programului </w:t>
      </w:r>
      <w:proofErr w:type="spellStart"/>
      <w:r w:rsidRPr="00BE1811">
        <w:rPr>
          <w:rStyle w:val="FontStyle31"/>
          <w:rFonts w:ascii="Times New Roman" w:hAnsi="Times New Roman"/>
          <w:sz w:val="22"/>
          <w:szCs w:val="22"/>
        </w:rPr>
        <w:t>Operaţional</w:t>
      </w:r>
      <w:proofErr w:type="spellEnd"/>
      <w:r w:rsidRPr="00BE1811">
        <w:rPr>
          <w:rStyle w:val="FontStyle31"/>
          <w:rFonts w:ascii="Times New Roman" w:hAnsi="Times New Roman"/>
          <w:sz w:val="22"/>
          <w:szCs w:val="22"/>
        </w:rPr>
        <w:t xml:space="preserve"> Competitivitate</w:t>
      </w:r>
    </w:p>
    <w:p w14:paraId="66975DE4" w14:textId="77777777" w:rsidR="00610BA4" w:rsidRPr="00BE1811" w:rsidRDefault="00610BA4" w:rsidP="00610BA4">
      <w:pPr>
        <w:pStyle w:val="Style14"/>
        <w:widowControl/>
        <w:spacing w:before="50" w:line="288" w:lineRule="exact"/>
        <w:ind w:left="418" w:right="2765" w:firstLine="0"/>
        <w:jc w:val="both"/>
        <w:rPr>
          <w:rStyle w:val="FontStyle31"/>
          <w:rFonts w:ascii="Times New Roman" w:hAnsi="Times New Roman"/>
          <w:sz w:val="22"/>
          <w:szCs w:val="22"/>
        </w:rPr>
      </w:pPr>
      <w:r w:rsidRPr="00BE1811">
        <w:rPr>
          <w:rStyle w:val="FontStyle31"/>
          <w:rFonts w:ascii="Times New Roman" w:hAnsi="Times New Roman"/>
          <w:sz w:val="22"/>
          <w:szCs w:val="22"/>
        </w:rPr>
        <w:t xml:space="preserve">Anexa 2 - Cererea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din care fac parte:</w:t>
      </w:r>
    </w:p>
    <w:p w14:paraId="57F9D216" w14:textId="77777777" w:rsidR="00610BA4" w:rsidRPr="00BE1811" w:rsidRDefault="00610BA4" w:rsidP="00D24931">
      <w:pPr>
        <w:pStyle w:val="Style21"/>
        <w:widowControl/>
        <w:numPr>
          <w:ilvl w:val="0"/>
          <w:numId w:val="110"/>
        </w:numPr>
        <w:tabs>
          <w:tab w:val="left" w:pos="1858"/>
        </w:tabs>
        <w:spacing w:line="288" w:lineRule="exact"/>
        <w:ind w:left="1426" w:firstLine="0"/>
        <w:jc w:val="both"/>
        <w:rPr>
          <w:rStyle w:val="FontStyle31"/>
          <w:rFonts w:ascii="Times New Roman" w:hAnsi="Times New Roman"/>
          <w:sz w:val="22"/>
          <w:szCs w:val="22"/>
        </w:rPr>
      </w:pPr>
      <w:r w:rsidRPr="00BE1811">
        <w:rPr>
          <w:rStyle w:val="FontStyle31"/>
          <w:rFonts w:ascii="Times New Roman" w:hAnsi="Times New Roman"/>
          <w:sz w:val="22"/>
          <w:szCs w:val="22"/>
        </w:rPr>
        <w:t xml:space="preserve">Bugetul </w:t>
      </w:r>
      <w:r w:rsidR="00294983" w:rsidRPr="00BE1811">
        <w:rPr>
          <w:rStyle w:val="FontStyle31"/>
          <w:rFonts w:ascii="Times New Roman" w:hAnsi="Times New Roman"/>
          <w:sz w:val="22"/>
          <w:szCs w:val="22"/>
        </w:rPr>
        <w:t>Proiectului</w:t>
      </w:r>
    </w:p>
    <w:p w14:paraId="25FD832A" w14:textId="77777777" w:rsidR="00610BA4" w:rsidRPr="00BE1811" w:rsidRDefault="00610BA4" w:rsidP="00D24931">
      <w:pPr>
        <w:pStyle w:val="Style21"/>
        <w:widowControl/>
        <w:numPr>
          <w:ilvl w:val="0"/>
          <w:numId w:val="110"/>
        </w:numPr>
        <w:tabs>
          <w:tab w:val="left" w:pos="1858"/>
        </w:tabs>
        <w:spacing w:before="7" w:line="288" w:lineRule="exact"/>
        <w:ind w:left="1426" w:firstLine="0"/>
        <w:jc w:val="both"/>
        <w:rPr>
          <w:rStyle w:val="FontStyle31"/>
          <w:rFonts w:ascii="Times New Roman" w:hAnsi="Times New Roman"/>
          <w:sz w:val="22"/>
          <w:szCs w:val="22"/>
        </w:rPr>
      </w:pPr>
      <w:r w:rsidRPr="00BE1811">
        <w:rPr>
          <w:rStyle w:val="FontStyle31"/>
          <w:rFonts w:ascii="Times New Roman" w:hAnsi="Times New Roman"/>
          <w:sz w:val="22"/>
          <w:szCs w:val="22"/>
        </w:rPr>
        <w:t xml:space="preserve">Calendarul estimativ al </w:t>
      </w:r>
      <w:proofErr w:type="spellStart"/>
      <w:r w:rsidRPr="00BE1811">
        <w:rPr>
          <w:rStyle w:val="FontStyle31"/>
          <w:rFonts w:ascii="Times New Roman" w:hAnsi="Times New Roman"/>
          <w:sz w:val="22"/>
          <w:szCs w:val="22"/>
        </w:rPr>
        <w:t>achiziţiilor</w:t>
      </w:r>
      <w:proofErr w:type="spellEnd"/>
    </w:p>
    <w:p w14:paraId="099DAEB0" w14:textId="77777777" w:rsidR="00610BA4" w:rsidRPr="00BE1811" w:rsidRDefault="00610BA4" w:rsidP="00D24931">
      <w:pPr>
        <w:pStyle w:val="Style21"/>
        <w:widowControl/>
        <w:numPr>
          <w:ilvl w:val="0"/>
          <w:numId w:val="110"/>
        </w:numPr>
        <w:tabs>
          <w:tab w:val="left" w:pos="1858"/>
        </w:tabs>
        <w:spacing w:line="288" w:lineRule="exact"/>
        <w:ind w:left="1426" w:firstLine="0"/>
        <w:jc w:val="both"/>
        <w:rPr>
          <w:rStyle w:val="FontStyle31"/>
          <w:rFonts w:ascii="Times New Roman" w:hAnsi="Times New Roman"/>
          <w:sz w:val="22"/>
          <w:szCs w:val="22"/>
        </w:rPr>
      </w:pPr>
      <w:r w:rsidRPr="00BE1811">
        <w:rPr>
          <w:rStyle w:val="FontStyle31"/>
          <w:rFonts w:ascii="Times New Roman" w:hAnsi="Times New Roman"/>
          <w:sz w:val="22"/>
          <w:szCs w:val="22"/>
        </w:rPr>
        <w:t>Indicatori</w:t>
      </w:r>
    </w:p>
    <w:p w14:paraId="014353E8" w14:textId="77777777" w:rsidR="00610BA4" w:rsidRPr="00BE1811" w:rsidRDefault="00610BA4" w:rsidP="00D24931">
      <w:pPr>
        <w:pStyle w:val="Style21"/>
        <w:widowControl/>
        <w:numPr>
          <w:ilvl w:val="0"/>
          <w:numId w:val="110"/>
        </w:numPr>
        <w:tabs>
          <w:tab w:val="left" w:pos="1858"/>
        </w:tabs>
        <w:spacing w:before="7" w:line="288" w:lineRule="exact"/>
        <w:ind w:left="1426" w:firstLine="0"/>
        <w:jc w:val="both"/>
        <w:rPr>
          <w:rStyle w:val="FontStyle31"/>
          <w:rFonts w:ascii="Times New Roman" w:hAnsi="Times New Roman"/>
          <w:sz w:val="22"/>
          <w:szCs w:val="22"/>
        </w:rPr>
      </w:pPr>
      <w:r w:rsidRPr="00BE1811">
        <w:rPr>
          <w:rStyle w:val="FontStyle31"/>
          <w:rFonts w:ascii="Times New Roman" w:hAnsi="Times New Roman"/>
          <w:sz w:val="22"/>
          <w:szCs w:val="22"/>
        </w:rPr>
        <w:t xml:space="preserve">Graficul de </w:t>
      </w:r>
      <w:proofErr w:type="spellStart"/>
      <w:r w:rsidRPr="00BE1811">
        <w:rPr>
          <w:rStyle w:val="FontStyle31"/>
          <w:rFonts w:ascii="Times New Roman" w:hAnsi="Times New Roman"/>
          <w:sz w:val="22"/>
          <w:szCs w:val="22"/>
        </w:rPr>
        <w:t>activităţi</w:t>
      </w:r>
      <w:proofErr w:type="spellEnd"/>
    </w:p>
    <w:p w14:paraId="0EF6A714" w14:textId="77777777" w:rsidR="00610BA4" w:rsidRPr="00BE1811" w:rsidRDefault="00610BA4" w:rsidP="00D24931">
      <w:pPr>
        <w:pStyle w:val="Style21"/>
        <w:widowControl/>
        <w:numPr>
          <w:ilvl w:val="0"/>
          <w:numId w:val="110"/>
        </w:numPr>
        <w:tabs>
          <w:tab w:val="left" w:pos="1858"/>
        </w:tabs>
        <w:spacing w:before="7" w:line="288" w:lineRule="exact"/>
        <w:ind w:left="1426" w:firstLine="0"/>
        <w:jc w:val="both"/>
        <w:rPr>
          <w:rStyle w:val="FontStyle31"/>
          <w:rFonts w:ascii="Times New Roman" w:hAnsi="Times New Roman"/>
          <w:sz w:val="22"/>
          <w:szCs w:val="22"/>
        </w:rPr>
      </w:pPr>
      <w:r w:rsidRPr="00BE1811">
        <w:rPr>
          <w:rStyle w:val="FontStyle31"/>
          <w:rFonts w:ascii="Times New Roman" w:hAnsi="Times New Roman"/>
          <w:sz w:val="22"/>
          <w:szCs w:val="22"/>
        </w:rPr>
        <w:t xml:space="preserve">Echipa de management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w:t>
      </w:r>
      <w:proofErr w:type="spellStart"/>
      <w:r w:rsidRPr="00BE1811">
        <w:rPr>
          <w:rStyle w:val="FontStyle31"/>
          <w:rFonts w:ascii="Times New Roman" w:hAnsi="Times New Roman"/>
          <w:sz w:val="22"/>
          <w:szCs w:val="22"/>
        </w:rPr>
        <w:t>experţi</w:t>
      </w:r>
      <w:proofErr w:type="spellEnd"/>
      <w:r w:rsidRPr="00BE1811">
        <w:rPr>
          <w:rStyle w:val="FontStyle31"/>
          <w:rFonts w:ascii="Times New Roman" w:hAnsi="Times New Roman"/>
          <w:sz w:val="22"/>
          <w:szCs w:val="22"/>
        </w:rPr>
        <w:t xml:space="preserve"> pe termen lung </w:t>
      </w:r>
    </w:p>
    <w:p w14:paraId="27745BCC" w14:textId="77777777" w:rsidR="00610BA4" w:rsidRPr="00BE1811" w:rsidRDefault="00610BA4" w:rsidP="00610BA4">
      <w:pPr>
        <w:pStyle w:val="Style21"/>
        <w:widowControl/>
        <w:tabs>
          <w:tab w:val="left" w:pos="1858"/>
        </w:tabs>
        <w:spacing w:line="288" w:lineRule="exact"/>
        <w:ind w:left="425" w:right="2304" w:firstLine="0"/>
        <w:jc w:val="both"/>
        <w:rPr>
          <w:rStyle w:val="FontStyle31"/>
          <w:rFonts w:ascii="Times New Roman" w:hAnsi="Times New Roman"/>
          <w:sz w:val="22"/>
          <w:szCs w:val="22"/>
        </w:rPr>
      </w:pPr>
    </w:p>
    <w:p w14:paraId="35F2628F" w14:textId="724CCF07" w:rsidR="00610BA4" w:rsidRPr="00BE1811" w:rsidRDefault="00610BA4" w:rsidP="00D24931">
      <w:pPr>
        <w:pStyle w:val="Style21"/>
        <w:widowControl/>
        <w:tabs>
          <w:tab w:val="left" w:pos="1858"/>
        </w:tabs>
        <w:spacing w:line="288" w:lineRule="exact"/>
        <w:ind w:left="425" w:right="2304" w:firstLine="0"/>
        <w:jc w:val="both"/>
        <w:rPr>
          <w:rStyle w:val="FontStyle31"/>
          <w:rFonts w:ascii="Times New Roman" w:hAnsi="Times New Roman"/>
          <w:sz w:val="22"/>
          <w:szCs w:val="22"/>
        </w:rPr>
      </w:pPr>
      <w:r w:rsidRPr="00BE1811">
        <w:rPr>
          <w:rStyle w:val="FontStyle31"/>
          <w:rFonts w:ascii="Times New Roman" w:hAnsi="Times New Roman"/>
          <w:sz w:val="22"/>
          <w:szCs w:val="22"/>
        </w:rPr>
        <w:t>Anexa 3 - Măsuri de informare</w:t>
      </w:r>
      <w:r w:rsidR="00DC36CB" w:rsidRPr="00BE1811">
        <w:rPr>
          <w:rStyle w:val="FontStyle31"/>
          <w:rFonts w:ascii="Times New Roman" w:hAnsi="Times New Roman"/>
          <w:sz w:val="22"/>
          <w:szCs w:val="22"/>
        </w:rPr>
        <w:t>,</w:t>
      </w:r>
      <w:r w:rsidR="0048799C" w:rsidRPr="00BE1811">
        <w:rPr>
          <w:rStyle w:val="FontStyle31"/>
          <w:rFonts w:ascii="Times New Roman" w:hAnsi="Times New Roman"/>
          <w:sz w:val="22"/>
          <w:szCs w:val="22"/>
        </w:rPr>
        <w:t xml:space="preserve"> </w:t>
      </w:r>
      <w:r w:rsidRPr="00BE1811">
        <w:rPr>
          <w:rStyle w:val="FontStyle31"/>
          <w:rFonts w:ascii="Times New Roman" w:hAnsi="Times New Roman"/>
          <w:color w:val="000000" w:themeColor="text1"/>
          <w:sz w:val="22"/>
          <w:szCs w:val="22"/>
        </w:rPr>
        <w:t>comunicare</w:t>
      </w:r>
      <w:r w:rsidRPr="00BE1811">
        <w:rPr>
          <w:rStyle w:val="FontStyle31"/>
          <w:rFonts w:ascii="Times New Roman" w:hAnsi="Times New Roman"/>
          <w:sz w:val="22"/>
          <w:szCs w:val="22"/>
        </w:rPr>
        <w:t xml:space="preserve"> </w:t>
      </w:r>
      <w:r w:rsidR="00DC36CB" w:rsidRPr="00BE1811">
        <w:rPr>
          <w:rStyle w:val="FontStyle31"/>
          <w:rFonts w:ascii="Times New Roman" w:hAnsi="Times New Roman"/>
          <w:sz w:val="22"/>
          <w:szCs w:val="22"/>
        </w:rPr>
        <w:t>și publicitate</w:t>
      </w:r>
    </w:p>
    <w:p w14:paraId="2EBBE80C" w14:textId="77777777" w:rsidR="00610BA4" w:rsidRPr="00BE1811" w:rsidRDefault="00610BA4" w:rsidP="00610BA4">
      <w:pPr>
        <w:pStyle w:val="Style7"/>
        <w:widowControl/>
        <w:spacing w:line="288" w:lineRule="exact"/>
        <w:ind w:left="425"/>
        <w:rPr>
          <w:rStyle w:val="FontStyle31"/>
          <w:rFonts w:ascii="Times New Roman" w:hAnsi="Times New Roman"/>
          <w:sz w:val="22"/>
          <w:szCs w:val="22"/>
        </w:rPr>
      </w:pPr>
      <w:r w:rsidRPr="00BE1811">
        <w:rPr>
          <w:rStyle w:val="FontStyle31"/>
          <w:rFonts w:ascii="Times New Roman" w:hAnsi="Times New Roman"/>
          <w:sz w:val="22"/>
          <w:szCs w:val="22"/>
        </w:rPr>
        <w:t xml:space="preserve">Anexa 4 - Monitorizarea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raportarea</w:t>
      </w:r>
    </w:p>
    <w:p w14:paraId="79C1D94A" w14:textId="77777777" w:rsidR="00610BA4" w:rsidRPr="00BE1811" w:rsidRDefault="00610BA4" w:rsidP="00610BA4">
      <w:pPr>
        <w:pStyle w:val="Style7"/>
        <w:widowControl/>
        <w:spacing w:line="288" w:lineRule="exact"/>
        <w:ind w:left="425"/>
        <w:rPr>
          <w:rStyle w:val="FontStyle31"/>
          <w:rFonts w:ascii="Times New Roman" w:hAnsi="Times New Roman"/>
          <w:sz w:val="22"/>
          <w:szCs w:val="22"/>
        </w:rPr>
      </w:pPr>
      <w:r w:rsidRPr="00BE1811">
        <w:rPr>
          <w:rStyle w:val="FontStyle31"/>
          <w:rFonts w:ascii="Times New Roman" w:hAnsi="Times New Roman"/>
          <w:sz w:val="22"/>
          <w:szCs w:val="22"/>
        </w:rPr>
        <w:t xml:space="preserve">Anexa 5 - Acordul încheiat între Beneficiar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Parteneri</w:t>
      </w:r>
    </w:p>
    <w:p w14:paraId="1CB9F049" w14:textId="77777777" w:rsidR="00610BA4" w:rsidRPr="00BE1811" w:rsidRDefault="00610BA4" w:rsidP="00610BA4">
      <w:pPr>
        <w:pStyle w:val="Style13"/>
        <w:widowControl/>
        <w:spacing w:line="240" w:lineRule="exact"/>
        <w:ind w:left="432" w:hanging="432"/>
        <w:jc w:val="both"/>
        <w:rPr>
          <w:sz w:val="22"/>
          <w:szCs w:val="22"/>
        </w:rPr>
      </w:pPr>
    </w:p>
    <w:p w14:paraId="2443D280" w14:textId="77777777" w:rsidR="00610BA4" w:rsidRPr="00BE1811" w:rsidRDefault="00610BA4" w:rsidP="00610BA4">
      <w:pPr>
        <w:pStyle w:val="Style13"/>
        <w:widowControl/>
        <w:spacing w:before="34" w:line="302" w:lineRule="exact"/>
        <w:ind w:left="432" w:hanging="432"/>
        <w:jc w:val="both"/>
        <w:rPr>
          <w:rStyle w:val="FontStyle31"/>
          <w:rFonts w:ascii="Times New Roman" w:hAnsi="Times New Roman"/>
          <w:sz w:val="22"/>
          <w:szCs w:val="22"/>
        </w:rPr>
      </w:pPr>
      <w:r w:rsidRPr="00BE1811">
        <w:rPr>
          <w:rStyle w:val="FontStyle31"/>
          <w:rFonts w:ascii="Times New Roman" w:hAnsi="Times New Roman"/>
          <w:sz w:val="22"/>
          <w:szCs w:val="22"/>
        </w:rPr>
        <w:t xml:space="preserve">(2) În cadrul prezentului Contract, prevalează </w:t>
      </w:r>
      <w:proofErr w:type="spellStart"/>
      <w:r w:rsidRPr="00BE1811">
        <w:rPr>
          <w:rStyle w:val="FontStyle31"/>
          <w:rFonts w:ascii="Times New Roman" w:hAnsi="Times New Roman"/>
          <w:sz w:val="22"/>
          <w:szCs w:val="22"/>
        </w:rPr>
        <w:t>Condiţiile</w:t>
      </w:r>
      <w:proofErr w:type="spellEnd"/>
      <w:r w:rsidRPr="00BE1811">
        <w:rPr>
          <w:rStyle w:val="FontStyle31"/>
          <w:rFonts w:ascii="Times New Roman" w:hAnsi="Times New Roman"/>
          <w:sz w:val="22"/>
          <w:szCs w:val="22"/>
        </w:rPr>
        <w:t xml:space="preserve"> Specifice </w:t>
      </w:r>
      <w:proofErr w:type="spellStart"/>
      <w:r w:rsidRPr="00BE1811">
        <w:rPr>
          <w:rStyle w:val="FontStyle31"/>
          <w:rFonts w:ascii="Times New Roman" w:hAnsi="Times New Roman"/>
          <w:sz w:val="22"/>
          <w:szCs w:val="22"/>
        </w:rPr>
        <w:t>faţă</w:t>
      </w:r>
      <w:proofErr w:type="spellEnd"/>
      <w:r w:rsidRPr="00BE1811">
        <w:rPr>
          <w:rStyle w:val="FontStyle31"/>
          <w:rFonts w:ascii="Times New Roman" w:hAnsi="Times New Roman"/>
          <w:sz w:val="22"/>
          <w:szCs w:val="22"/>
        </w:rPr>
        <w:t xml:space="preserve"> de cele Generale, precum </w:t>
      </w:r>
      <w:proofErr w:type="spellStart"/>
      <w:r w:rsidRPr="00BE1811">
        <w:rPr>
          <w:rStyle w:val="FontStyle31"/>
          <w:rFonts w:ascii="Times New Roman" w:hAnsi="Times New Roman"/>
          <w:sz w:val="22"/>
          <w:szCs w:val="22"/>
        </w:rPr>
        <w:t>şi</w:t>
      </w:r>
      <w:proofErr w:type="spellEnd"/>
      <w:r w:rsidRPr="00BE1811">
        <w:rPr>
          <w:rStyle w:val="FontStyle31"/>
          <w:rFonts w:ascii="Times New Roman" w:hAnsi="Times New Roman"/>
          <w:sz w:val="22"/>
          <w:szCs w:val="22"/>
        </w:rPr>
        <w:t xml:space="preserve"> asupra celorlalte anexe.</w:t>
      </w:r>
    </w:p>
    <w:p w14:paraId="58EF31E5" w14:textId="77777777" w:rsidR="00610BA4" w:rsidRPr="00BE1811" w:rsidRDefault="00610BA4" w:rsidP="00610BA4">
      <w:pPr>
        <w:pStyle w:val="Style6"/>
        <w:widowControl/>
        <w:spacing w:line="240" w:lineRule="exact"/>
        <w:jc w:val="both"/>
        <w:rPr>
          <w:sz w:val="22"/>
          <w:szCs w:val="22"/>
        </w:rPr>
      </w:pPr>
    </w:p>
    <w:p w14:paraId="6B59FD46" w14:textId="77777777" w:rsidR="00610BA4" w:rsidRPr="00BE1811" w:rsidRDefault="00610BA4" w:rsidP="00610BA4">
      <w:pPr>
        <w:pStyle w:val="Style6"/>
        <w:widowControl/>
        <w:spacing w:before="55" w:line="240" w:lineRule="auto"/>
        <w:jc w:val="both"/>
        <w:rPr>
          <w:rStyle w:val="FontStyle30"/>
          <w:rFonts w:ascii="Times New Roman" w:hAnsi="Times New Roman"/>
          <w:sz w:val="22"/>
          <w:szCs w:val="22"/>
        </w:rPr>
      </w:pPr>
      <w:r w:rsidRPr="00BE1811">
        <w:rPr>
          <w:rStyle w:val="FontStyle30"/>
          <w:rFonts w:ascii="Times New Roman" w:hAnsi="Times New Roman"/>
          <w:sz w:val="22"/>
          <w:szCs w:val="22"/>
        </w:rPr>
        <w:t xml:space="preserve">Articolul 24 - </w:t>
      </w:r>
      <w:proofErr w:type="spellStart"/>
      <w:r w:rsidRPr="00BE1811">
        <w:rPr>
          <w:rStyle w:val="FontStyle30"/>
          <w:rFonts w:ascii="Times New Roman" w:hAnsi="Times New Roman"/>
          <w:sz w:val="22"/>
          <w:szCs w:val="22"/>
        </w:rPr>
        <w:t>Dispoziţii</w:t>
      </w:r>
      <w:proofErr w:type="spellEnd"/>
      <w:r w:rsidRPr="00BE1811">
        <w:rPr>
          <w:rStyle w:val="FontStyle30"/>
          <w:rFonts w:ascii="Times New Roman" w:hAnsi="Times New Roman"/>
          <w:sz w:val="22"/>
          <w:szCs w:val="22"/>
        </w:rPr>
        <w:t xml:space="preserve"> finale</w:t>
      </w:r>
    </w:p>
    <w:p w14:paraId="76565386" w14:textId="77777777" w:rsidR="009767E5" w:rsidRPr="00BE1811" w:rsidRDefault="009767E5" w:rsidP="00610BA4">
      <w:pPr>
        <w:pStyle w:val="Style6"/>
        <w:widowControl/>
        <w:spacing w:before="55" w:line="240" w:lineRule="auto"/>
        <w:jc w:val="both"/>
        <w:rPr>
          <w:rStyle w:val="FontStyle30"/>
          <w:rFonts w:ascii="Times New Roman" w:hAnsi="Times New Roman"/>
          <w:sz w:val="22"/>
          <w:szCs w:val="22"/>
        </w:rPr>
      </w:pPr>
    </w:p>
    <w:p w14:paraId="68CF2780" w14:textId="07AF23BA" w:rsidR="008040F8" w:rsidRPr="00BE1811" w:rsidRDefault="00610BA4" w:rsidP="009767E5">
      <w:pPr>
        <w:pStyle w:val="Style13"/>
        <w:widowControl/>
        <w:spacing w:before="120" w:line="240" w:lineRule="auto"/>
        <w:ind w:left="431" w:hanging="431"/>
        <w:jc w:val="both"/>
        <w:rPr>
          <w:rStyle w:val="FontStyle31"/>
          <w:rFonts w:ascii="Times New Roman" w:hAnsi="Times New Roman"/>
          <w:sz w:val="22"/>
          <w:szCs w:val="22"/>
        </w:rPr>
      </w:pPr>
      <w:r w:rsidRPr="00BE1811">
        <w:rPr>
          <w:rStyle w:val="FontStyle31"/>
          <w:rFonts w:ascii="Times New Roman" w:hAnsi="Times New Roman"/>
          <w:sz w:val="22"/>
          <w:szCs w:val="22"/>
        </w:rPr>
        <w:t xml:space="preserve">Prezentul Contract de finanțare </w:t>
      </w:r>
      <w:r w:rsidR="00DC36CB" w:rsidRPr="00BE1811">
        <w:rPr>
          <w:rStyle w:val="FontStyle31"/>
          <w:rFonts w:ascii="Times New Roman" w:hAnsi="Times New Roman"/>
          <w:sz w:val="22"/>
          <w:szCs w:val="22"/>
        </w:rPr>
        <w:t>este elaborat</w:t>
      </w:r>
      <w:r w:rsidRPr="00BE1811">
        <w:rPr>
          <w:rStyle w:val="FontStyle31"/>
          <w:rFonts w:ascii="Times New Roman" w:hAnsi="Times New Roman"/>
          <w:sz w:val="22"/>
          <w:szCs w:val="22"/>
        </w:rPr>
        <w:t xml:space="preserve"> într-un singur exemplar, semnat electronic de toate</w:t>
      </w:r>
      <w:r w:rsidR="008040F8" w:rsidRPr="00BE1811">
        <w:rPr>
          <w:rStyle w:val="FontStyle31"/>
          <w:rFonts w:ascii="Times New Roman" w:hAnsi="Times New Roman"/>
          <w:sz w:val="22"/>
          <w:szCs w:val="22"/>
        </w:rPr>
        <w:t xml:space="preserve"> </w:t>
      </w:r>
    </w:p>
    <w:p w14:paraId="6E2B4206" w14:textId="77777777" w:rsidR="00610BA4" w:rsidRPr="00BE1811" w:rsidRDefault="00610BA4" w:rsidP="009767E5">
      <w:pPr>
        <w:pStyle w:val="Style13"/>
        <w:widowControl/>
        <w:spacing w:before="120" w:line="240" w:lineRule="auto"/>
        <w:ind w:left="431" w:hanging="431"/>
        <w:jc w:val="both"/>
        <w:rPr>
          <w:rStyle w:val="FontStyle31"/>
          <w:rFonts w:ascii="Times New Roman" w:hAnsi="Times New Roman"/>
          <w:sz w:val="22"/>
          <w:szCs w:val="22"/>
        </w:rPr>
      </w:pPr>
      <w:r w:rsidRPr="00BE1811">
        <w:rPr>
          <w:rStyle w:val="FontStyle31"/>
          <w:rFonts w:ascii="Times New Roman" w:hAnsi="Times New Roman"/>
          <w:sz w:val="22"/>
          <w:szCs w:val="22"/>
        </w:rPr>
        <w:t xml:space="preserve">părțile și transmis prin sistemul electronic </w:t>
      </w:r>
      <w:proofErr w:type="spellStart"/>
      <w:r w:rsidRPr="00BE1811">
        <w:rPr>
          <w:rStyle w:val="FontStyle31"/>
          <w:rFonts w:ascii="Times New Roman" w:hAnsi="Times New Roman"/>
          <w:sz w:val="22"/>
          <w:szCs w:val="22"/>
        </w:rPr>
        <w:t>MySMIS</w:t>
      </w:r>
      <w:proofErr w:type="spellEnd"/>
      <w:r w:rsidRPr="00BE1811">
        <w:rPr>
          <w:rStyle w:val="FontStyle31"/>
          <w:rFonts w:ascii="Times New Roman" w:hAnsi="Times New Roman"/>
          <w:sz w:val="22"/>
          <w:szCs w:val="22"/>
        </w:rPr>
        <w:t xml:space="preserve"> 2014.</w:t>
      </w:r>
    </w:p>
    <w:p w14:paraId="297929E7" w14:textId="77777777" w:rsidR="00610BA4" w:rsidRPr="00BE1811" w:rsidRDefault="00610BA4" w:rsidP="00610BA4">
      <w:pPr>
        <w:pStyle w:val="Style10"/>
        <w:widowControl/>
        <w:tabs>
          <w:tab w:val="left" w:pos="5443"/>
        </w:tabs>
        <w:spacing w:before="134"/>
        <w:ind w:firstLine="0"/>
        <w:jc w:val="both"/>
        <w:rPr>
          <w:rStyle w:val="FontStyle30"/>
          <w:rFonts w:ascii="Times New Roman" w:hAnsi="Times New Roman"/>
          <w:sz w:val="22"/>
          <w:szCs w:val="22"/>
        </w:rPr>
      </w:pPr>
    </w:p>
    <w:p w14:paraId="28495BC9" w14:textId="7022C999" w:rsidR="00610BA4" w:rsidRPr="00BE1811" w:rsidRDefault="00610BA4" w:rsidP="00610BA4">
      <w:pPr>
        <w:pStyle w:val="Style10"/>
        <w:widowControl/>
        <w:tabs>
          <w:tab w:val="left" w:pos="5443"/>
        </w:tabs>
        <w:spacing w:before="134"/>
        <w:ind w:firstLine="0"/>
        <w:jc w:val="both"/>
        <w:rPr>
          <w:rStyle w:val="FontStyle30"/>
          <w:rFonts w:ascii="Times New Roman" w:hAnsi="Times New Roman"/>
          <w:sz w:val="22"/>
          <w:szCs w:val="22"/>
        </w:rPr>
      </w:pPr>
      <w:r w:rsidRPr="00BE1811">
        <w:rPr>
          <w:rStyle w:val="FontStyle30"/>
          <w:rFonts w:ascii="Times New Roman" w:hAnsi="Times New Roman"/>
          <w:sz w:val="22"/>
          <w:szCs w:val="22"/>
        </w:rPr>
        <w:t>Pentru Organismul Intermediar</w:t>
      </w:r>
      <w:r w:rsidRPr="00BE1811">
        <w:rPr>
          <w:rStyle w:val="FontStyle30"/>
          <w:rFonts w:ascii="Times New Roman" w:hAnsi="Times New Roman"/>
          <w:sz w:val="22"/>
          <w:szCs w:val="22"/>
        </w:rPr>
        <w:tab/>
        <w:t xml:space="preserve">           Pentru Beneficiar</w:t>
      </w:r>
    </w:p>
    <w:p w14:paraId="2152F1D5" w14:textId="77777777" w:rsidR="00610BA4" w:rsidRPr="00BE1811" w:rsidRDefault="00610BA4" w:rsidP="00610BA4">
      <w:pPr>
        <w:pStyle w:val="Style10"/>
        <w:widowControl/>
        <w:tabs>
          <w:tab w:val="left" w:leader="dot" w:pos="2218"/>
          <w:tab w:val="left" w:pos="5443"/>
          <w:tab w:val="left" w:leader="dot" w:pos="7279"/>
        </w:tabs>
        <w:ind w:firstLine="0"/>
        <w:jc w:val="both"/>
        <w:rPr>
          <w:rStyle w:val="FontStyle30"/>
          <w:rFonts w:ascii="Times New Roman" w:hAnsi="Times New Roman"/>
          <w:sz w:val="22"/>
          <w:szCs w:val="22"/>
        </w:rPr>
      </w:pPr>
      <w:r w:rsidRPr="00BE1811">
        <w:rPr>
          <w:rStyle w:val="FontStyle30"/>
          <w:rFonts w:ascii="Times New Roman" w:hAnsi="Times New Roman"/>
          <w:sz w:val="22"/>
          <w:szCs w:val="22"/>
        </w:rPr>
        <w:t>Nume:</w:t>
      </w:r>
      <w:r w:rsidRPr="00BE1811">
        <w:rPr>
          <w:rStyle w:val="FontStyle30"/>
          <w:rFonts w:ascii="Times New Roman" w:hAnsi="Times New Roman"/>
          <w:sz w:val="22"/>
          <w:szCs w:val="22"/>
        </w:rPr>
        <w:tab/>
      </w:r>
      <w:r w:rsidRPr="00BE1811">
        <w:rPr>
          <w:rStyle w:val="FontStyle30"/>
          <w:rFonts w:ascii="Times New Roman" w:hAnsi="Times New Roman"/>
          <w:sz w:val="22"/>
          <w:szCs w:val="22"/>
        </w:rPr>
        <w:tab/>
        <w:t xml:space="preserve">           Nume:………………….</w:t>
      </w:r>
    </w:p>
    <w:p w14:paraId="06143A9F" w14:textId="77777777" w:rsidR="00610BA4" w:rsidRPr="00BE1811" w:rsidRDefault="00610BA4" w:rsidP="00610BA4">
      <w:pPr>
        <w:pStyle w:val="Style10"/>
        <w:widowControl/>
        <w:tabs>
          <w:tab w:val="left" w:leader="dot" w:pos="2693"/>
          <w:tab w:val="left" w:pos="5443"/>
          <w:tab w:val="left" w:leader="dot" w:pos="7272"/>
        </w:tabs>
        <w:spacing w:before="7"/>
        <w:ind w:firstLine="0"/>
        <w:jc w:val="both"/>
        <w:rPr>
          <w:rStyle w:val="FontStyle30"/>
          <w:rFonts w:ascii="Times New Roman" w:hAnsi="Times New Roman"/>
          <w:sz w:val="22"/>
          <w:szCs w:val="22"/>
        </w:rPr>
      </w:pPr>
      <w:proofErr w:type="spellStart"/>
      <w:r w:rsidRPr="00BE1811">
        <w:rPr>
          <w:rStyle w:val="FontStyle30"/>
          <w:rFonts w:ascii="Times New Roman" w:hAnsi="Times New Roman"/>
          <w:sz w:val="22"/>
          <w:szCs w:val="22"/>
        </w:rPr>
        <w:t>Funcţie</w:t>
      </w:r>
      <w:proofErr w:type="spellEnd"/>
      <w:r w:rsidRPr="00BE1811">
        <w:rPr>
          <w:rStyle w:val="FontStyle30"/>
          <w:rFonts w:ascii="Times New Roman" w:hAnsi="Times New Roman"/>
          <w:sz w:val="22"/>
          <w:szCs w:val="22"/>
        </w:rPr>
        <w:t>:</w:t>
      </w:r>
      <w:r w:rsidRPr="00BE1811">
        <w:rPr>
          <w:rStyle w:val="FontStyle30"/>
          <w:rFonts w:ascii="Times New Roman" w:hAnsi="Times New Roman"/>
          <w:sz w:val="22"/>
          <w:szCs w:val="22"/>
        </w:rPr>
        <w:tab/>
      </w:r>
      <w:r w:rsidRPr="00BE1811">
        <w:rPr>
          <w:rStyle w:val="FontStyle30"/>
          <w:rFonts w:ascii="Times New Roman" w:hAnsi="Times New Roman"/>
          <w:sz w:val="22"/>
          <w:szCs w:val="22"/>
        </w:rPr>
        <w:tab/>
        <w:t xml:space="preserve">           </w:t>
      </w:r>
      <w:proofErr w:type="spellStart"/>
      <w:r w:rsidRPr="00BE1811">
        <w:rPr>
          <w:rStyle w:val="FontStyle30"/>
          <w:rFonts w:ascii="Times New Roman" w:hAnsi="Times New Roman"/>
          <w:sz w:val="22"/>
          <w:szCs w:val="22"/>
        </w:rPr>
        <w:t>Funcţie</w:t>
      </w:r>
      <w:proofErr w:type="spellEnd"/>
      <w:r w:rsidRPr="00BE1811">
        <w:rPr>
          <w:rStyle w:val="FontStyle30"/>
          <w:rFonts w:ascii="Times New Roman" w:hAnsi="Times New Roman"/>
          <w:sz w:val="22"/>
          <w:szCs w:val="22"/>
        </w:rPr>
        <w:t>:……………….</w:t>
      </w:r>
    </w:p>
    <w:p w14:paraId="511988C1" w14:textId="77777777" w:rsidR="00610BA4" w:rsidRPr="00BE1811" w:rsidRDefault="00610BA4" w:rsidP="00610BA4">
      <w:pPr>
        <w:pStyle w:val="Style10"/>
        <w:widowControl/>
        <w:tabs>
          <w:tab w:val="left" w:pos="5443"/>
        </w:tabs>
        <w:ind w:firstLine="0"/>
        <w:jc w:val="both"/>
        <w:rPr>
          <w:rStyle w:val="FontStyle30"/>
          <w:rFonts w:ascii="Times New Roman" w:hAnsi="Times New Roman"/>
          <w:sz w:val="22"/>
          <w:szCs w:val="22"/>
        </w:rPr>
      </w:pPr>
      <w:r w:rsidRPr="00BE1811">
        <w:rPr>
          <w:rStyle w:val="FontStyle30"/>
          <w:rFonts w:ascii="Times New Roman" w:hAnsi="Times New Roman"/>
          <w:sz w:val="22"/>
          <w:szCs w:val="22"/>
        </w:rPr>
        <w:t>Semnătura:……………………..</w:t>
      </w:r>
      <w:r w:rsidRPr="00BE1811">
        <w:rPr>
          <w:rStyle w:val="FontStyle30"/>
          <w:rFonts w:ascii="Times New Roman" w:hAnsi="Times New Roman"/>
          <w:sz w:val="22"/>
          <w:szCs w:val="22"/>
        </w:rPr>
        <w:tab/>
        <w:t xml:space="preserve">           Semnătura:………….</w:t>
      </w:r>
    </w:p>
    <w:p w14:paraId="5BA02748" w14:textId="77777777" w:rsidR="00610BA4" w:rsidRPr="00BE1811" w:rsidRDefault="00610BA4" w:rsidP="00610BA4">
      <w:pPr>
        <w:pStyle w:val="Style10"/>
        <w:widowControl/>
        <w:spacing w:line="240" w:lineRule="exact"/>
        <w:ind w:left="648" w:firstLine="0"/>
        <w:jc w:val="both"/>
        <w:rPr>
          <w:sz w:val="22"/>
          <w:szCs w:val="22"/>
        </w:rPr>
      </w:pPr>
    </w:p>
    <w:p w14:paraId="2A0FE6D3" w14:textId="0ABC4462" w:rsidR="00610BA4" w:rsidRDefault="00610BA4" w:rsidP="00610BA4">
      <w:pPr>
        <w:pStyle w:val="Style10"/>
        <w:widowControl/>
        <w:tabs>
          <w:tab w:val="left" w:pos="5443"/>
        </w:tabs>
        <w:spacing w:before="41" w:line="240" w:lineRule="auto"/>
        <w:ind w:firstLine="0"/>
        <w:jc w:val="both"/>
        <w:rPr>
          <w:rStyle w:val="FontStyle30"/>
          <w:rFonts w:ascii="Times New Roman" w:hAnsi="Times New Roman"/>
          <w:sz w:val="22"/>
          <w:szCs w:val="22"/>
        </w:rPr>
      </w:pPr>
      <w:r w:rsidRPr="00BE1811">
        <w:rPr>
          <w:rStyle w:val="FontStyle30"/>
          <w:rFonts w:ascii="Times New Roman" w:hAnsi="Times New Roman"/>
          <w:sz w:val="22"/>
          <w:szCs w:val="22"/>
        </w:rPr>
        <w:t>Data:</w:t>
      </w:r>
      <w:r w:rsidRPr="00BE1811">
        <w:rPr>
          <w:rStyle w:val="FontStyle30"/>
          <w:rFonts w:ascii="Times New Roman" w:hAnsi="Times New Roman"/>
          <w:sz w:val="22"/>
          <w:szCs w:val="22"/>
        </w:rPr>
        <w:tab/>
        <w:t>Data</w:t>
      </w:r>
    </w:p>
    <w:p w14:paraId="73980F22" w14:textId="2B8979A6" w:rsidR="00D81CA1" w:rsidRDefault="00D81CA1" w:rsidP="00610BA4">
      <w:pPr>
        <w:pStyle w:val="Style10"/>
        <w:widowControl/>
        <w:tabs>
          <w:tab w:val="left" w:pos="5443"/>
        </w:tabs>
        <w:spacing w:before="41" w:line="240" w:lineRule="auto"/>
        <w:ind w:firstLine="0"/>
        <w:jc w:val="both"/>
        <w:rPr>
          <w:rStyle w:val="FontStyle30"/>
          <w:rFonts w:ascii="Times New Roman" w:hAnsi="Times New Roman"/>
          <w:sz w:val="22"/>
          <w:szCs w:val="22"/>
        </w:rPr>
      </w:pPr>
    </w:p>
    <w:p w14:paraId="540C972A" w14:textId="5B5C4E70" w:rsidR="00D81CA1" w:rsidRDefault="00D81CA1" w:rsidP="00610BA4">
      <w:pPr>
        <w:pStyle w:val="Style10"/>
        <w:widowControl/>
        <w:tabs>
          <w:tab w:val="left" w:pos="5443"/>
        </w:tabs>
        <w:spacing w:before="41" w:line="240" w:lineRule="auto"/>
        <w:ind w:firstLine="0"/>
        <w:jc w:val="both"/>
        <w:rPr>
          <w:rStyle w:val="FontStyle30"/>
          <w:rFonts w:ascii="Times New Roman" w:hAnsi="Times New Roman"/>
          <w:sz w:val="22"/>
          <w:szCs w:val="22"/>
        </w:rPr>
      </w:pPr>
    </w:p>
    <w:p w14:paraId="7F3A0FD3" w14:textId="4975DD3E" w:rsidR="00D81CA1" w:rsidRDefault="00D81CA1" w:rsidP="00610BA4">
      <w:pPr>
        <w:pStyle w:val="Style10"/>
        <w:widowControl/>
        <w:tabs>
          <w:tab w:val="left" w:pos="5443"/>
        </w:tabs>
        <w:spacing w:before="41" w:line="240" w:lineRule="auto"/>
        <w:ind w:firstLine="0"/>
        <w:jc w:val="both"/>
        <w:rPr>
          <w:rStyle w:val="FontStyle30"/>
          <w:rFonts w:ascii="Times New Roman" w:hAnsi="Times New Roman"/>
          <w:sz w:val="22"/>
          <w:szCs w:val="22"/>
        </w:rPr>
      </w:pPr>
    </w:p>
    <w:p w14:paraId="49B5736E" w14:textId="0EF566D8" w:rsidR="00D81CA1" w:rsidRDefault="00D81CA1" w:rsidP="00610BA4">
      <w:pPr>
        <w:pStyle w:val="Style10"/>
        <w:widowControl/>
        <w:tabs>
          <w:tab w:val="left" w:pos="5443"/>
        </w:tabs>
        <w:spacing w:before="41" w:line="240" w:lineRule="auto"/>
        <w:ind w:firstLine="0"/>
        <w:jc w:val="both"/>
        <w:rPr>
          <w:rStyle w:val="FontStyle30"/>
          <w:rFonts w:ascii="Times New Roman" w:hAnsi="Times New Roman"/>
          <w:sz w:val="22"/>
          <w:szCs w:val="22"/>
        </w:rPr>
      </w:pPr>
    </w:p>
    <w:p w14:paraId="77772796" w14:textId="3953E002" w:rsidR="00D81CA1" w:rsidRDefault="00D81CA1" w:rsidP="00610BA4">
      <w:pPr>
        <w:pStyle w:val="Style10"/>
        <w:widowControl/>
        <w:tabs>
          <w:tab w:val="left" w:pos="5443"/>
        </w:tabs>
        <w:spacing w:before="41" w:line="240" w:lineRule="auto"/>
        <w:ind w:firstLine="0"/>
        <w:jc w:val="both"/>
        <w:rPr>
          <w:rStyle w:val="FontStyle30"/>
          <w:rFonts w:ascii="Times New Roman" w:hAnsi="Times New Roman"/>
          <w:sz w:val="22"/>
          <w:szCs w:val="22"/>
        </w:rPr>
      </w:pPr>
    </w:p>
    <w:p w14:paraId="61C590E7" w14:textId="77777777" w:rsidR="00D81CA1" w:rsidRPr="00BE1811" w:rsidRDefault="00D81CA1" w:rsidP="00610BA4">
      <w:pPr>
        <w:pStyle w:val="Style10"/>
        <w:widowControl/>
        <w:tabs>
          <w:tab w:val="left" w:pos="5443"/>
        </w:tabs>
        <w:spacing w:before="41" w:line="240" w:lineRule="auto"/>
        <w:ind w:firstLine="0"/>
        <w:jc w:val="both"/>
        <w:rPr>
          <w:rStyle w:val="FontStyle30"/>
          <w:rFonts w:ascii="Times New Roman" w:hAnsi="Times New Roman"/>
          <w:sz w:val="22"/>
          <w:szCs w:val="22"/>
        </w:rPr>
      </w:pPr>
    </w:p>
    <w:p w14:paraId="60F13D3E" w14:textId="77777777" w:rsidR="00610BA4" w:rsidRPr="00BE1811" w:rsidRDefault="006D4649" w:rsidP="00BE1811">
      <w:pPr>
        <w:jc w:val="right"/>
      </w:pPr>
      <w:bookmarkStart w:id="367" w:name="_Toc74560961"/>
      <w:bookmarkStart w:id="368" w:name="_Toc20991934"/>
      <w:r w:rsidRPr="00BE1811">
        <w:lastRenderedPageBreak/>
        <w:t>A</w:t>
      </w:r>
      <w:r w:rsidR="00610BA4" w:rsidRPr="00BE1811">
        <w:t>NEXA 1</w:t>
      </w:r>
      <w:bookmarkEnd w:id="367"/>
      <w:bookmarkEnd w:id="368"/>
    </w:p>
    <w:p w14:paraId="21C7542F" w14:textId="77777777" w:rsidR="006D4649" w:rsidRPr="00BE1811" w:rsidRDefault="006D4649" w:rsidP="00610BA4">
      <w:pPr>
        <w:keepNext/>
        <w:keepLines/>
        <w:spacing w:before="240" w:line="240" w:lineRule="atLeast"/>
        <w:jc w:val="right"/>
        <w:outlineLvl w:val="0"/>
      </w:pPr>
    </w:p>
    <w:p w14:paraId="76F54EAF" w14:textId="77777777" w:rsidR="00610BA4" w:rsidRPr="00BE1811" w:rsidRDefault="00610BA4" w:rsidP="00BE1811">
      <w:pPr>
        <w:jc w:val="center"/>
      </w:pPr>
      <w:bookmarkStart w:id="369" w:name="_Toc74560962"/>
      <w:bookmarkStart w:id="370" w:name="_Toc20991935"/>
      <w:bookmarkStart w:id="371" w:name="_Toc75446549"/>
      <w:r w:rsidRPr="00BE1811">
        <w:t>CONTRACT DE FINANȚARE</w:t>
      </w:r>
      <w:bookmarkEnd w:id="369"/>
      <w:bookmarkEnd w:id="370"/>
      <w:bookmarkEnd w:id="371"/>
    </w:p>
    <w:p w14:paraId="3BD897F2" w14:textId="77777777" w:rsidR="00610BA4" w:rsidRPr="00BE1811" w:rsidRDefault="00610BA4" w:rsidP="00BE1811">
      <w:pPr>
        <w:jc w:val="center"/>
      </w:pPr>
      <w:bookmarkStart w:id="372" w:name="_Toc74560963"/>
      <w:bookmarkStart w:id="373" w:name="_Toc20991936"/>
      <w:bookmarkStart w:id="374" w:name="_Toc75446550"/>
      <w:bookmarkStart w:id="375" w:name="_Toc75446662"/>
      <w:r w:rsidRPr="00BE1811">
        <w:t>-Condiții Specifice-</w:t>
      </w:r>
      <w:bookmarkEnd w:id="372"/>
      <w:bookmarkEnd w:id="373"/>
      <w:bookmarkEnd w:id="374"/>
      <w:bookmarkEnd w:id="375"/>
    </w:p>
    <w:p w14:paraId="7F49E8DD" w14:textId="77777777" w:rsidR="00610BA4" w:rsidRPr="00BE1811" w:rsidRDefault="00610BA4" w:rsidP="00610BA4">
      <w:pPr>
        <w:spacing w:line="240" w:lineRule="atLeast"/>
        <w:jc w:val="center"/>
        <w:rPr>
          <w:b/>
        </w:rPr>
      </w:pPr>
    </w:p>
    <w:p w14:paraId="51777134" w14:textId="77777777" w:rsidR="00610BA4" w:rsidRPr="00BE1811" w:rsidRDefault="00610BA4" w:rsidP="00610BA4">
      <w:pPr>
        <w:pStyle w:val="Style19"/>
        <w:widowControl/>
        <w:tabs>
          <w:tab w:val="left" w:leader="dot" w:pos="8784"/>
        </w:tabs>
        <w:spacing w:before="163" w:line="240" w:lineRule="auto"/>
        <w:ind w:firstLine="0"/>
        <w:rPr>
          <w:rStyle w:val="FontStyle31"/>
          <w:rFonts w:ascii="Times New Roman" w:hAnsi="Times New Roman"/>
          <w:sz w:val="22"/>
          <w:szCs w:val="22"/>
        </w:rPr>
      </w:pPr>
      <w:r w:rsidRPr="00BE1811">
        <w:rPr>
          <w:rStyle w:val="FontStyle31"/>
          <w:rFonts w:ascii="Times New Roman" w:hAnsi="Times New Roman"/>
          <w:sz w:val="22"/>
          <w:szCs w:val="22"/>
        </w:rPr>
        <w:t xml:space="preserve">(a) Valoarea totală a Contractului de </w:t>
      </w:r>
      <w:proofErr w:type="spellStart"/>
      <w:r w:rsidRPr="00BE1811">
        <w:rPr>
          <w:rStyle w:val="FontStyle31"/>
          <w:rFonts w:ascii="Times New Roman" w:hAnsi="Times New Roman"/>
          <w:sz w:val="22"/>
          <w:szCs w:val="22"/>
        </w:rPr>
        <w:t>Finanţare</w:t>
      </w:r>
      <w:proofErr w:type="spellEnd"/>
      <w:r w:rsidRPr="00BE1811">
        <w:rPr>
          <w:rStyle w:val="FontStyle31"/>
          <w:rFonts w:ascii="Times New Roman" w:hAnsi="Times New Roman"/>
          <w:sz w:val="22"/>
          <w:szCs w:val="22"/>
        </w:rPr>
        <w:t xml:space="preserve"> este de </w:t>
      </w:r>
      <w:r w:rsidRPr="00BE1811">
        <w:rPr>
          <w:rStyle w:val="FontStyle31"/>
          <w:rFonts w:ascii="Times New Roman" w:hAnsi="Times New Roman"/>
          <w:sz w:val="22"/>
          <w:szCs w:val="22"/>
        </w:rPr>
        <w:tab/>
        <w:t>lei</w:t>
      </w:r>
    </w:p>
    <w:p w14:paraId="6E3EA8BC" w14:textId="77777777" w:rsidR="00610BA4" w:rsidRPr="00BE1811" w:rsidRDefault="00610BA4" w:rsidP="00610BA4">
      <w:pPr>
        <w:pStyle w:val="Style22"/>
        <w:widowControl/>
        <w:ind w:right="3686"/>
        <w:jc w:val="both"/>
        <w:rPr>
          <w:rStyle w:val="FontStyle31"/>
          <w:rFonts w:ascii="Times New Roman" w:hAnsi="Times New Roman"/>
          <w:sz w:val="22"/>
          <w:szCs w:val="22"/>
        </w:rPr>
      </w:pPr>
      <w:r w:rsidRPr="00BE1811">
        <w:rPr>
          <w:rStyle w:val="FontStyle34"/>
          <w:rFonts w:ascii="Times New Roman" w:hAnsi="Times New Roman"/>
          <w:sz w:val="22"/>
          <w:szCs w:val="22"/>
        </w:rPr>
        <w:t xml:space="preserve">(valoarea în litere), </w:t>
      </w:r>
      <w:r w:rsidRPr="00BE1811">
        <w:rPr>
          <w:rStyle w:val="FontStyle31"/>
          <w:rFonts w:ascii="Times New Roman" w:hAnsi="Times New Roman"/>
          <w:sz w:val="22"/>
          <w:szCs w:val="22"/>
        </w:rPr>
        <w:t>după cum urmează:</w:t>
      </w:r>
    </w:p>
    <w:p w14:paraId="74DC341F" w14:textId="77777777" w:rsidR="00610BA4" w:rsidRPr="00BE1811" w:rsidRDefault="00610BA4" w:rsidP="00610BA4">
      <w:pPr>
        <w:pStyle w:val="Style22"/>
        <w:widowControl/>
        <w:ind w:right="3686"/>
        <w:jc w:val="both"/>
        <w:rPr>
          <w:rStyle w:val="FontStyle31"/>
          <w:rFonts w:ascii="Times New Roman" w:hAnsi="Times New Roman"/>
          <w:sz w:val="22"/>
          <w:szCs w:val="22"/>
        </w:rPr>
      </w:pPr>
    </w:p>
    <w:p w14:paraId="3EC884F8" w14:textId="77777777" w:rsidR="00610BA4" w:rsidRPr="00BE1811" w:rsidRDefault="00610BA4" w:rsidP="00610BA4">
      <w:pPr>
        <w:pStyle w:val="Style22"/>
        <w:widowControl/>
        <w:ind w:right="3686"/>
        <w:jc w:val="both"/>
        <w:rPr>
          <w:rStyle w:val="FontStyle31"/>
          <w:rFonts w:ascii="Times New Roman" w:hAnsi="Times New Roman"/>
          <w:sz w:val="22"/>
          <w:szCs w:val="22"/>
          <w:u w:val="single"/>
        </w:rPr>
      </w:pPr>
      <w:r w:rsidRPr="00BE1811">
        <w:rPr>
          <w:rStyle w:val="FontStyle31"/>
          <w:rFonts w:ascii="Times New Roman" w:hAnsi="Times New Roman"/>
          <w:sz w:val="22"/>
          <w:szCs w:val="22"/>
          <w:u w:val="single"/>
        </w:rPr>
        <w:t>După caz</w:t>
      </w:r>
    </w:p>
    <w:p w14:paraId="2DA1F3BD" w14:textId="77777777" w:rsidR="00610BA4" w:rsidRPr="00BE1811" w:rsidRDefault="00610BA4" w:rsidP="00610BA4">
      <w:pPr>
        <w:pStyle w:val="Style22"/>
        <w:widowControl/>
        <w:ind w:right="3686" w:firstLine="0"/>
        <w:jc w:val="both"/>
        <w:rPr>
          <w:rStyle w:val="FontStyle31"/>
          <w:rFonts w:ascii="Times New Roman" w:hAnsi="Times New Roman"/>
          <w:sz w:val="22"/>
          <w:szCs w:val="22"/>
          <w:u w:val="single"/>
        </w:rPr>
      </w:pPr>
      <w:r w:rsidRPr="00BE1811">
        <w:rPr>
          <w:rStyle w:val="FontStyle31"/>
          <w:rFonts w:ascii="Times New Roman" w:hAnsi="Times New Roman"/>
          <w:sz w:val="22"/>
          <w:szCs w:val="22"/>
          <w:u w:val="single"/>
        </w:rPr>
        <w:t xml:space="preserve"> (pentru proiecte care intră sub incidența ajutorului de stat/</w:t>
      </w:r>
      <w:proofErr w:type="spellStart"/>
      <w:r w:rsidRPr="00BE1811">
        <w:rPr>
          <w:rStyle w:val="FontStyle31"/>
          <w:rFonts w:ascii="Times New Roman" w:hAnsi="Times New Roman"/>
          <w:sz w:val="22"/>
          <w:szCs w:val="22"/>
          <w:u w:val="single"/>
        </w:rPr>
        <w:t>minimis</w:t>
      </w:r>
      <w:proofErr w:type="spellEnd"/>
      <w:r w:rsidRPr="00BE1811">
        <w:rPr>
          <w:rStyle w:val="FontStyle31"/>
          <w:rFonts w:ascii="Times New Roman" w:hAnsi="Times New Roman"/>
          <w:sz w:val="22"/>
          <w:szCs w:val="22"/>
          <w:u w:val="single"/>
        </w:rPr>
        <w:t xml:space="preserve"> – beneficiari privați)</w:t>
      </w:r>
    </w:p>
    <w:p w14:paraId="391064BD" w14:textId="77777777" w:rsidR="00610BA4" w:rsidRPr="00BE1811" w:rsidRDefault="00610BA4" w:rsidP="00610BA4">
      <w:pPr>
        <w:pStyle w:val="Style22"/>
        <w:widowControl/>
        <w:ind w:right="3686"/>
        <w:jc w:val="both"/>
        <w:rPr>
          <w:rStyle w:val="FontStyle31"/>
          <w:rFonts w:ascii="Times New Roman" w:hAnsi="Times New Roman"/>
          <w:sz w:val="22"/>
          <w:szCs w:val="22"/>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D76FD2" w:rsidRPr="00BE1811" w14:paraId="10B76617" w14:textId="77777777" w:rsidTr="00767421">
        <w:tc>
          <w:tcPr>
            <w:tcW w:w="1274" w:type="dxa"/>
            <w:tcBorders>
              <w:top w:val="single" w:sz="6" w:space="0" w:color="auto"/>
              <w:left w:val="single" w:sz="6" w:space="0" w:color="auto"/>
              <w:bottom w:val="single" w:sz="6" w:space="0" w:color="auto"/>
              <w:right w:val="single" w:sz="6" w:space="0" w:color="auto"/>
            </w:tcBorders>
          </w:tcPr>
          <w:p w14:paraId="44F580A6" w14:textId="77777777" w:rsidR="00610BA4" w:rsidRPr="00BE1811" w:rsidRDefault="00610BA4" w:rsidP="00767421">
            <w:pPr>
              <w:pStyle w:val="Style23"/>
              <w:widowControl/>
              <w:jc w:val="both"/>
              <w:rPr>
                <w:rStyle w:val="FontStyle31"/>
                <w:rFonts w:ascii="Times New Roman" w:hAnsi="Times New Roman"/>
                <w:sz w:val="22"/>
                <w:szCs w:val="22"/>
              </w:rPr>
            </w:pPr>
            <w:r w:rsidRPr="00BE1811">
              <w:rPr>
                <w:rStyle w:val="FontStyle31"/>
                <w:rFonts w:ascii="Times New Roman" w:hAnsi="Times New Roman"/>
                <w:sz w:val="22"/>
                <w:szCs w:val="22"/>
              </w:rPr>
              <w:t>Valoarea totală</w:t>
            </w:r>
          </w:p>
        </w:tc>
        <w:tc>
          <w:tcPr>
            <w:tcW w:w="2695" w:type="dxa"/>
            <w:tcBorders>
              <w:top w:val="single" w:sz="6" w:space="0" w:color="auto"/>
              <w:left w:val="single" w:sz="6" w:space="0" w:color="auto"/>
              <w:bottom w:val="single" w:sz="6" w:space="0" w:color="auto"/>
              <w:right w:val="single" w:sz="6" w:space="0" w:color="auto"/>
            </w:tcBorders>
          </w:tcPr>
          <w:p w14:paraId="19553FEA" w14:textId="77777777" w:rsidR="00610BA4" w:rsidRPr="00BE1811" w:rsidRDefault="00610BA4" w:rsidP="00767421">
            <w:pPr>
              <w:pStyle w:val="Style23"/>
              <w:widowControl/>
              <w:jc w:val="both"/>
              <w:rPr>
                <w:rStyle w:val="FontStyle31"/>
                <w:rFonts w:ascii="Times New Roman" w:hAnsi="Times New Roman"/>
                <w:sz w:val="22"/>
                <w:szCs w:val="22"/>
              </w:rPr>
            </w:pPr>
            <w:r w:rsidRPr="00BE1811">
              <w:rPr>
                <w:rStyle w:val="FontStyle31"/>
                <w:rFonts w:ascii="Times New Roman" w:hAnsi="Times New Roman"/>
                <w:sz w:val="22"/>
                <w:szCs w:val="22"/>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7681C527" w14:textId="77777777" w:rsidR="00610BA4" w:rsidRPr="00BE1811" w:rsidRDefault="00610BA4" w:rsidP="00767421">
            <w:pPr>
              <w:pStyle w:val="Style24"/>
              <w:widowControl/>
              <w:jc w:val="both"/>
              <w:rPr>
                <w:rStyle w:val="FontStyle31"/>
                <w:rFonts w:ascii="Times New Roman" w:hAnsi="Times New Roman"/>
                <w:sz w:val="22"/>
                <w:szCs w:val="22"/>
              </w:rPr>
            </w:pPr>
            <w:r w:rsidRPr="00BE1811">
              <w:rPr>
                <w:rStyle w:val="FontStyle31"/>
                <w:rFonts w:ascii="Times New Roman" w:hAnsi="Times New Roman"/>
                <w:sz w:val="22"/>
                <w:szCs w:val="22"/>
              </w:rPr>
              <w:t xml:space="preserve">Valoare ajutor de stat </w:t>
            </w:r>
            <w:r w:rsidRPr="00BE1811">
              <w:rPr>
                <w:rStyle w:val="FontStyle34"/>
                <w:rFonts w:ascii="Times New Roman" w:hAnsi="Times New Roman"/>
                <w:sz w:val="22"/>
                <w:szCs w:val="22"/>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6B755E81" w14:textId="77777777" w:rsidR="00610BA4" w:rsidRPr="00BE1811" w:rsidRDefault="00610BA4" w:rsidP="00767421">
            <w:pPr>
              <w:pStyle w:val="Style23"/>
              <w:jc w:val="both"/>
              <w:rPr>
                <w:rStyle w:val="FontStyle31"/>
                <w:rFonts w:ascii="Times New Roman" w:hAnsi="Times New Roman"/>
                <w:sz w:val="22"/>
                <w:szCs w:val="22"/>
              </w:rPr>
            </w:pPr>
            <w:r w:rsidRPr="00BE1811">
              <w:rPr>
                <w:rStyle w:val="FontStyle31"/>
                <w:rFonts w:ascii="Times New Roman" w:hAnsi="Times New Roman"/>
                <w:sz w:val="22"/>
                <w:szCs w:val="22"/>
              </w:rPr>
              <w:t xml:space="preserve">Valoarea ajutor de </w:t>
            </w:r>
            <w:proofErr w:type="spellStart"/>
            <w:r w:rsidRPr="00BE1811">
              <w:rPr>
                <w:rStyle w:val="FontStyle31"/>
                <w:rFonts w:ascii="Times New Roman" w:hAnsi="Times New Roman"/>
                <w:sz w:val="22"/>
                <w:szCs w:val="22"/>
              </w:rPr>
              <w:t>minimis</w:t>
            </w:r>
            <w:proofErr w:type="spellEnd"/>
            <w:r w:rsidRPr="00BE1811">
              <w:rPr>
                <w:rStyle w:val="FontStyle31"/>
                <w:rFonts w:ascii="Times New Roman" w:hAnsi="Times New Roman"/>
                <w:sz w:val="22"/>
                <w:szCs w:val="22"/>
              </w:rPr>
              <w:t xml:space="preserve"> </w:t>
            </w:r>
            <w:r w:rsidRPr="00BE1811">
              <w:rPr>
                <w:rStyle w:val="FontStyle34"/>
                <w:rFonts w:ascii="Times New Roman" w:hAnsi="Times New Roman"/>
                <w:sz w:val="22"/>
                <w:szCs w:val="22"/>
              </w:rPr>
              <w:t xml:space="preserve">(acordat conform schemei de </w:t>
            </w:r>
            <w:proofErr w:type="spellStart"/>
            <w:r w:rsidRPr="00BE1811">
              <w:rPr>
                <w:rStyle w:val="FontStyle34"/>
                <w:rFonts w:ascii="Times New Roman" w:hAnsi="Times New Roman"/>
                <w:sz w:val="22"/>
                <w:szCs w:val="22"/>
              </w:rPr>
              <w:t>minimis</w:t>
            </w:r>
            <w:proofErr w:type="spellEnd"/>
            <w:r w:rsidRPr="00BE1811">
              <w:rPr>
                <w:rStyle w:val="FontStyle34"/>
                <w:rFonts w:ascii="Times New Roman" w:hAnsi="Times New Roman"/>
                <w:sz w:val="22"/>
                <w:szCs w:val="22"/>
              </w:rPr>
              <w:t xml:space="preserve"> aprobată prin (act administrativ/nr/data........)</w:t>
            </w:r>
          </w:p>
        </w:tc>
      </w:tr>
      <w:tr w:rsidR="00D76FD2" w:rsidRPr="00BE1811" w14:paraId="62F1E92D" w14:textId="77777777" w:rsidTr="00767421">
        <w:tc>
          <w:tcPr>
            <w:tcW w:w="1274" w:type="dxa"/>
            <w:tcBorders>
              <w:top w:val="single" w:sz="6" w:space="0" w:color="auto"/>
              <w:left w:val="single" w:sz="6" w:space="0" w:color="auto"/>
              <w:bottom w:val="single" w:sz="6" w:space="0" w:color="auto"/>
              <w:right w:val="single" w:sz="6" w:space="0" w:color="auto"/>
            </w:tcBorders>
          </w:tcPr>
          <w:p w14:paraId="66D43122"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2695" w:type="dxa"/>
            <w:tcBorders>
              <w:top w:val="single" w:sz="6" w:space="0" w:color="auto"/>
              <w:left w:val="single" w:sz="6" w:space="0" w:color="auto"/>
              <w:bottom w:val="single" w:sz="6" w:space="0" w:color="auto"/>
              <w:right w:val="single" w:sz="6" w:space="0" w:color="auto"/>
            </w:tcBorders>
          </w:tcPr>
          <w:p w14:paraId="756DC8B4" w14:textId="77777777" w:rsidR="00610BA4" w:rsidRPr="00BE1811" w:rsidRDefault="00610BA4" w:rsidP="00767421">
            <w:pPr>
              <w:pStyle w:val="Style23"/>
              <w:widowControl/>
              <w:spacing w:line="240" w:lineRule="auto"/>
              <w:jc w:val="both"/>
              <w:rPr>
                <w:rStyle w:val="FontStyle31"/>
                <w:rFonts w:ascii="Times New Roman" w:hAnsi="Times New Roman"/>
                <w:sz w:val="22"/>
                <w:szCs w:val="22"/>
              </w:rPr>
            </w:pPr>
            <w:r w:rsidRPr="00BE1811">
              <w:rPr>
                <w:rStyle w:val="FontStyle31"/>
                <w:rFonts w:ascii="Times New Roman" w:hAnsi="Times New Roman"/>
                <w:sz w:val="22"/>
                <w:szCs w:val="22"/>
              </w:rPr>
              <w:t>(lei)</w:t>
            </w:r>
          </w:p>
        </w:tc>
        <w:tc>
          <w:tcPr>
            <w:tcW w:w="2694" w:type="dxa"/>
            <w:tcBorders>
              <w:top w:val="single" w:sz="6" w:space="0" w:color="auto"/>
              <w:left w:val="single" w:sz="6" w:space="0" w:color="auto"/>
              <w:bottom w:val="single" w:sz="6" w:space="0" w:color="auto"/>
              <w:right w:val="single" w:sz="6" w:space="0" w:color="auto"/>
            </w:tcBorders>
          </w:tcPr>
          <w:p w14:paraId="0FB99C0D" w14:textId="77777777" w:rsidR="00610BA4" w:rsidRPr="00BE1811" w:rsidRDefault="00610BA4" w:rsidP="00767421">
            <w:pPr>
              <w:pStyle w:val="Style20"/>
              <w:widowControl/>
              <w:ind w:left="238"/>
              <w:jc w:val="both"/>
              <w:rPr>
                <w:rStyle w:val="FontStyle32"/>
                <w:rFonts w:ascii="Times New Roman" w:hAnsi="Times New Roman"/>
                <w:sz w:val="22"/>
                <w:szCs w:val="22"/>
              </w:rPr>
            </w:pPr>
            <w:r w:rsidRPr="00BE1811">
              <w:rPr>
                <w:rStyle w:val="FontStyle31"/>
                <w:rFonts w:ascii="Times New Roman" w:hAnsi="Times New Roman"/>
                <w:sz w:val="22"/>
                <w:szCs w:val="22"/>
              </w:rPr>
              <w:t>(lei)</w:t>
            </w:r>
          </w:p>
        </w:tc>
        <w:tc>
          <w:tcPr>
            <w:tcW w:w="2551" w:type="dxa"/>
            <w:tcBorders>
              <w:top w:val="single" w:sz="6" w:space="0" w:color="auto"/>
              <w:left w:val="single" w:sz="6" w:space="0" w:color="auto"/>
              <w:bottom w:val="single" w:sz="6" w:space="0" w:color="auto"/>
              <w:right w:val="single" w:sz="6" w:space="0" w:color="auto"/>
            </w:tcBorders>
          </w:tcPr>
          <w:p w14:paraId="5EA45F89" w14:textId="77777777" w:rsidR="00610BA4" w:rsidRPr="00BE1811" w:rsidRDefault="00610BA4" w:rsidP="00767421">
            <w:pPr>
              <w:pStyle w:val="Style20"/>
              <w:widowControl/>
              <w:jc w:val="both"/>
              <w:rPr>
                <w:rStyle w:val="FontStyle32"/>
                <w:rFonts w:ascii="Times New Roman" w:hAnsi="Times New Roman"/>
                <w:sz w:val="22"/>
                <w:szCs w:val="22"/>
              </w:rPr>
            </w:pPr>
            <w:r w:rsidRPr="00BE1811">
              <w:rPr>
                <w:rStyle w:val="FontStyle31"/>
                <w:rFonts w:ascii="Times New Roman" w:hAnsi="Times New Roman"/>
                <w:sz w:val="22"/>
                <w:szCs w:val="22"/>
              </w:rPr>
              <w:t>(lei)</w:t>
            </w:r>
          </w:p>
        </w:tc>
      </w:tr>
      <w:tr w:rsidR="00610BA4" w:rsidRPr="00BE1811" w14:paraId="3624CE5F" w14:textId="77777777" w:rsidTr="00767421">
        <w:tc>
          <w:tcPr>
            <w:tcW w:w="1274" w:type="dxa"/>
            <w:tcBorders>
              <w:top w:val="single" w:sz="6" w:space="0" w:color="auto"/>
              <w:left w:val="single" w:sz="6" w:space="0" w:color="auto"/>
              <w:bottom w:val="single" w:sz="6" w:space="0" w:color="auto"/>
              <w:right w:val="single" w:sz="6" w:space="0" w:color="auto"/>
            </w:tcBorders>
          </w:tcPr>
          <w:p w14:paraId="758B5E74" w14:textId="77777777" w:rsidR="00610BA4" w:rsidRPr="00BE1811" w:rsidRDefault="00610BA4" w:rsidP="00767421">
            <w:pPr>
              <w:pStyle w:val="Style26"/>
              <w:widowControl/>
              <w:jc w:val="both"/>
              <w:rPr>
                <w:sz w:val="22"/>
                <w:szCs w:val="22"/>
              </w:rPr>
            </w:pPr>
          </w:p>
        </w:tc>
        <w:tc>
          <w:tcPr>
            <w:tcW w:w="2695" w:type="dxa"/>
            <w:tcBorders>
              <w:top w:val="single" w:sz="6" w:space="0" w:color="auto"/>
              <w:left w:val="single" w:sz="6" w:space="0" w:color="auto"/>
              <w:bottom w:val="single" w:sz="6" w:space="0" w:color="auto"/>
              <w:right w:val="single" w:sz="6" w:space="0" w:color="auto"/>
            </w:tcBorders>
          </w:tcPr>
          <w:p w14:paraId="7EB372AF" w14:textId="77777777" w:rsidR="00610BA4" w:rsidRPr="00BE1811" w:rsidRDefault="00610BA4" w:rsidP="00767421">
            <w:pPr>
              <w:pStyle w:val="Style26"/>
              <w:widowControl/>
              <w:jc w:val="both"/>
              <w:rPr>
                <w:sz w:val="22"/>
                <w:szCs w:val="22"/>
              </w:rPr>
            </w:pPr>
          </w:p>
        </w:tc>
        <w:tc>
          <w:tcPr>
            <w:tcW w:w="2694" w:type="dxa"/>
            <w:tcBorders>
              <w:top w:val="single" w:sz="6" w:space="0" w:color="auto"/>
              <w:left w:val="single" w:sz="6" w:space="0" w:color="auto"/>
              <w:bottom w:val="single" w:sz="6" w:space="0" w:color="auto"/>
              <w:right w:val="single" w:sz="6" w:space="0" w:color="auto"/>
            </w:tcBorders>
          </w:tcPr>
          <w:p w14:paraId="4543AF2A" w14:textId="77777777" w:rsidR="00610BA4" w:rsidRPr="00BE1811" w:rsidRDefault="00610BA4" w:rsidP="00767421">
            <w:pPr>
              <w:pStyle w:val="Style26"/>
              <w:widowControl/>
              <w:jc w:val="both"/>
              <w:rPr>
                <w:sz w:val="22"/>
                <w:szCs w:val="22"/>
              </w:rPr>
            </w:pPr>
          </w:p>
        </w:tc>
        <w:tc>
          <w:tcPr>
            <w:tcW w:w="2551" w:type="dxa"/>
            <w:tcBorders>
              <w:top w:val="single" w:sz="6" w:space="0" w:color="auto"/>
              <w:left w:val="single" w:sz="6" w:space="0" w:color="auto"/>
              <w:bottom w:val="single" w:sz="6" w:space="0" w:color="auto"/>
              <w:right w:val="single" w:sz="6" w:space="0" w:color="auto"/>
            </w:tcBorders>
          </w:tcPr>
          <w:p w14:paraId="50A3C762" w14:textId="77777777" w:rsidR="00610BA4" w:rsidRPr="00BE1811" w:rsidRDefault="00610BA4" w:rsidP="00767421">
            <w:pPr>
              <w:pStyle w:val="Style26"/>
              <w:widowControl/>
              <w:jc w:val="both"/>
              <w:rPr>
                <w:sz w:val="22"/>
                <w:szCs w:val="22"/>
              </w:rPr>
            </w:pPr>
          </w:p>
        </w:tc>
      </w:tr>
    </w:tbl>
    <w:p w14:paraId="3D0DEF33" w14:textId="77777777" w:rsidR="00610BA4" w:rsidRPr="00BE1811" w:rsidRDefault="00610BA4" w:rsidP="00610BA4">
      <w:pPr>
        <w:spacing w:line="240" w:lineRule="atLeast"/>
        <w:jc w:val="center"/>
        <w:rPr>
          <w:b/>
        </w:rPr>
      </w:pPr>
    </w:p>
    <w:p w14:paraId="5A9E4574" w14:textId="77777777" w:rsidR="00610BA4" w:rsidRPr="00BE1811" w:rsidRDefault="00610BA4" w:rsidP="00610BA4">
      <w:pPr>
        <w:spacing w:line="240" w:lineRule="atLeast"/>
        <w:jc w:val="center"/>
        <w:rPr>
          <w:b/>
        </w:rPr>
      </w:pPr>
    </w:p>
    <w:p w14:paraId="04DB4963" w14:textId="77777777" w:rsidR="00610BA4" w:rsidRPr="00BE1811" w:rsidRDefault="00610BA4" w:rsidP="00BE1811">
      <w:pPr>
        <w:rPr>
          <w:b/>
        </w:rPr>
      </w:pPr>
      <w:bookmarkStart w:id="376" w:name="_Toc74560964"/>
      <w:bookmarkStart w:id="377" w:name="_Toc20991937"/>
      <w:bookmarkStart w:id="378" w:name="_Toc75446551"/>
      <w:bookmarkStart w:id="379" w:name="_Toc75446663"/>
      <w:r w:rsidRPr="00BE1811">
        <w:rPr>
          <w:b/>
        </w:rPr>
        <w:t xml:space="preserve">(b) Graficul de depunere a cererilor de </w:t>
      </w:r>
      <w:proofErr w:type="spellStart"/>
      <w:r w:rsidRPr="00BE1811">
        <w:rPr>
          <w:b/>
        </w:rPr>
        <w:t>prefinanțare</w:t>
      </w:r>
      <w:proofErr w:type="spellEnd"/>
      <w:r w:rsidRPr="00BE1811">
        <w:rPr>
          <w:b/>
        </w:rPr>
        <w:t>/plată/rambursare a cheltuielilor*</w:t>
      </w:r>
      <w:bookmarkEnd w:id="376"/>
      <w:bookmarkEnd w:id="377"/>
      <w:bookmarkEnd w:id="378"/>
      <w:bookmarkEnd w:id="379"/>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49"/>
        <w:gridCol w:w="3439"/>
        <w:gridCol w:w="2690"/>
        <w:gridCol w:w="1305"/>
        <w:gridCol w:w="1572"/>
      </w:tblGrid>
      <w:tr w:rsidR="00D76FD2" w:rsidRPr="00BE1811" w14:paraId="4598C58C" w14:textId="77777777" w:rsidTr="00767421">
        <w:trPr>
          <w:trHeight w:hRule="exact" w:val="1082"/>
          <w:jc w:val="center"/>
        </w:trPr>
        <w:tc>
          <w:tcPr>
            <w:tcW w:w="765" w:type="dxa"/>
            <w:vMerge w:val="restart"/>
            <w:shd w:val="clear" w:color="C0C0C0" w:fill="CCCCCC"/>
            <w:vAlign w:val="center"/>
          </w:tcPr>
          <w:p w14:paraId="6B9B1110" w14:textId="77777777" w:rsidR="00610BA4" w:rsidRPr="00BE1811" w:rsidRDefault="00610BA4" w:rsidP="00767421">
            <w:pPr>
              <w:jc w:val="center"/>
              <w:rPr>
                <w:b/>
              </w:rPr>
            </w:pPr>
            <w:r w:rsidRPr="00BE1811">
              <w:rPr>
                <w:b/>
              </w:rPr>
              <w:t xml:space="preserve">Nr. cererii </w:t>
            </w:r>
          </w:p>
        </w:tc>
        <w:tc>
          <w:tcPr>
            <w:tcW w:w="4050" w:type="dxa"/>
            <w:vMerge w:val="restart"/>
            <w:shd w:val="clear" w:color="C0C0C0" w:fill="CCCCCC"/>
            <w:vAlign w:val="center"/>
          </w:tcPr>
          <w:p w14:paraId="36EA7232" w14:textId="77777777" w:rsidR="00610BA4" w:rsidRPr="00BE1811" w:rsidRDefault="00610BA4" w:rsidP="00767421">
            <w:pPr>
              <w:jc w:val="center"/>
              <w:rPr>
                <w:b/>
              </w:rPr>
            </w:pPr>
            <w:r w:rsidRPr="00BE1811">
              <w:rPr>
                <w:b/>
              </w:rPr>
              <w:t>Tipul Cererii***</w:t>
            </w:r>
          </w:p>
        </w:tc>
        <w:tc>
          <w:tcPr>
            <w:tcW w:w="3100" w:type="dxa"/>
            <w:vMerge w:val="restart"/>
            <w:shd w:val="clear" w:color="C0C0C0" w:fill="CCCCCC"/>
            <w:vAlign w:val="center"/>
          </w:tcPr>
          <w:p w14:paraId="5B2BCAD8" w14:textId="77777777" w:rsidR="00610BA4" w:rsidRPr="00BE1811" w:rsidRDefault="00610BA4" w:rsidP="00767421">
            <w:pPr>
              <w:jc w:val="center"/>
              <w:rPr>
                <w:b/>
              </w:rPr>
            </w:pPr>
            <w:r w:rsidRPr="00BE1811">
              <w:rPr>
                <w:b/>
              </w:rPr>
              <w:t xml:space="preserve">Data estimată de transmitere a Cererii către </w:t>
            </w:r>
            <w:r w:rsidRPr="00BE1811">
              <w:rPr>
                <w:b/>
                <w:color w:val="000000" w:themeColor="text1"/>
              </w:rPr>
              <w:t xml:space="preserve">OI POC </w:t>
            </w:r>
            <w:r w:rsidRPr="00BE1811">
              <w:rPr>
                <w:b/>
              </w:rPr>
              <w:t>(</w:t>
            </w:r>
            <w:proofErr w:type="spellStart"/>
            <w:r w:rsidRPr="00BE1811">
              <w:rPr>
                <w:b/>
              </w:rPr>
              <w:t>zz</w:t>
            </w:r>
            <w:proofErr w:type="spellEnd"/>
            <w:r w:rsidRPr="00BE1811">
              <w:rPr>
                <w:b/>
              </w:rPr>
              <w:t>/</w:t>
            </w:r>
            <w:proofErr w:type="spellStart"/>
            <w:r w:rsidRPr="00BE1811">
              <w:rPr>
                <w:b/>
              </w:rPr>
              <w:t>ll</w:t>
            </w:r>
            <w:proofErr w:type="spellEnd"/>
            <w:r w:rsidRPr="00BE1811">
              <w:rPr>
                <w:b/>
              </w:rPr>
              <w:t>/an)**</w:t>
            </w:r>
          </w:p>
        </w:tc>
        <w:tc>
          <w:tcPr>
            <w:tcW w:w="1840" w:type="dxa"/>
            <w:gridSpan w:val="2"/>
            <w:shd w:val="clear" w:color="C0C0C0" w:fill="CCCCCC"/>
            <w:vAlign w:val="center"/>
          </w:tcPr>
          <w:p w14:paraId="3A11A2C6" w14:textId="77777777" w:rsidR="00610BA4" w:rsidRPr="00BE1811" w:rsidRDefault="00610BA4" w:rsidP="00767421">
            <w:pPr>
              <w:jc w:val="center"/>
              <w:rPr>
                <w:b/>
              </w:rPr>
            </w:pPr>
            <w:r w:rsidRPr="00BE1811">
              <w:rPr>
                <w:b/>
              </w:rPr>
              <w:t xml:space="preserve">Valoare estimată aferentă cererii, din care </w:t>
            </w:r>
          </w:p>
          <w:p w14:paraId="519E6BC2" w14:textId="77777777" w:rsidR="00610BA4" w:rsidRPr="00BE1811" w:rsidRDefault="00610BA4" w:rsidP="00767421">
            <w:pPr>
              <w:jc w:val="center"/>
              <w:rPr>
                <w:b/>
              </w:rPr>
            </w:pPr>
            <w:r w:rsidRPr="00BE1811">
              <w:rPr>
                <w:b/>
              </w:rPr>
              <w:t>(lei)</w:t>
            </w:r>
          </w:p>
        </w:tc>
      </w:tr>
      <w:tr w:rsidR="00D76FD2" w:rsidRPr="00BE1811" w14:paraId="44CDA701" w14:textId="77777777" w:rsidTr="00767421">
        <w:trPr>
          <w:trHeight w:hRule="exact" w:val="1263"/>
          <w:jc w:val="center"/>
        </w:trPr>
        <w:tc>
          <w:tcPr>
            <w:tcW w:w="765" w:type="dxa"/>
            <w:vMerge/>
            <w:shd w:val="clear" w:color="C0C0C0" w:fill="CCCCCC"/>
          </w:tcPr>
          <w:p w14:paraId="10DF5E0F" w14:textId="77777777" w:rsidR="00610BA4" w:rsidRPr="00BE1811" w:rsidRDefault="00610BA4" w:rsidP="00767421">
            <w:pPr>
              <w:jc w:val="center"/>
              <w:rPr>
                <w:b/>
              </w:rPr>
            </w:pPr>
          </w:p>
        </w:tc>
        <w:tc>
          <w:tcPr>
            <w:tcW w:w="4050" w:type="dxa"/>
            <w:vMerge/>
            <w:shd w:val="clear" w:color="C0C0C0" w:fill="CCCCCC"/>
          </w:tcPr>
          <w:p w14:paraId="642822E3" w14:textId="77777777" w:rsidR="00610BA4" w:rsidRPr="00BE1811" w:rsidRDefault="00610BA4" w:rsidP="00767421">
            <w:pPr>
              <w:jc w:val="center"/>
              <w:rPr>
                <w:b/>
              </w:rPr>
            </w:pPr>
          </w:p>
        </w:tc>
        <w:tc>
          <w:tcPr>
            <w:tcW w:w="3100" w:type="dxa"/>
            <w:vMerge/>
            <w:shd w:val="clear" w:color="C0C0C0" w:fill="CCCCCC"/>
          </w:tcPr>
          <w:p w14:paraId="72CF5C91" w14:textId="77777777" w:rsidR="00610BA4" w:rsidRPr="00BE1811" w:rsidRDefault="00610BA4" w:rsidP="00767421">
            <w:pPr>
              <w:jc w:val="center"/>
              <w:rPr>
                <w:b/>
              </w:rPr>
            </w:pPr>
          </w:p>
        </w:tc>
        <w:tc>
          <w:tcPr>
            <w:tcW w:w="1405" w:type="dxa"/>
            <w:shd w:val="clear" w:color="C0C0C0" w:fill="CCCCCC"/>
          </w:tcPr>
          <w:p w14:paraId="181F1B6B" w14:textId="77777777" w:rsidR="00610BA4" w:rsidRPr="00BE1811" w:rsidRDefault="00610BA4" w:rsidP="00767421">
            <w:pPr>
              <w:jc w:val="center"/>
              <w:rPr>
                <w:b/>
              </w:rPr>
            </w:pPr>
            <w:r w:rsidRPr="00BE1811">
              <w:rPr>
                <w:b/>
              </w:rPr>
              <w:t xml:space="preserve">Valoarea eligibilă </w:t>
            </w:r>
          </w:p>
        </w:tc>
        <w:tc>
          <w:tcPr>
            <w:tcW w:w="435" w:type="dxa"/>
            <w:shd w:val="clear" w:color="C0C0C0" w:fill="CCCCCC"/>
          </w:tcPr>
          <w:p w14:paraId="7C6B8B58" w14:textId="77777777" w:rsidR="00610BA4" w:rsidRPr="00BE1811" w:rsidRDefault="00610BA4" w:rsidP="00767421">
            <w:pPr>
              <w:jc w:val="center"/>
              <w:rPr>
                <w:b/>
              </w:rPr>
            </w:pPr>
            <w:r w:rsidRPr="00BE1811">
              <w:rPr>
                <w:b/>
              </w:rPr>
              <w:t>Valoarea finanțării nerambursabile solicitate</w:t>
            </w:r>
          </w:p>
        </w:tc>
      </w:tr>
      <w:tr w:rsidR="00D76FD2" w:rsidRPr="00BE1811" w14:paraId="3D0F9885" w14:textId="77777777" w:rsidTr="00767421">
        <w:trPr>
          <w:trHeight w:hRule="exact" w:val="482"/>
          <w:jc w:val="center"/>
        </w:trPr>
        <w:tc>
          <w:tcPr>
            <w:tcW w:w="765" w:type="dxa"/>
            <w:shd w:val="solid" w:color="FFFFFF" w:fill="auto"/>
          </w:tcPr>
          <w:p w14:paraId="208CAAE8" w14:textId="77777777" w:rsidR="00610BA4" w:rsidRPr="00BE1811" w:rsidRDefault="00610BA4" w:rsidP="00767421">
            <w:pPr>
              <w:jc w:val="center"/>
            </w:pPr>
            <w:r w:rsidRPr="00BE1811">
              <w:t>1</w:t>
            </w:r>
          </w:p>
        </w:tc>
        <w:tc>
          <w:tcPr>
            <w:tcW w:w="4050" w:type="dxa"/>
            <w:shd w:val="solid" w:color="FFFFFF" w:fill="auto"/>
          </w:tcPr>
          <w:p w14:paraId="4F853C14" w14:textId="77777777" w:rsidR="00610BA4" w:rsidRPr="00BE1811" w:rsidRDefault="00610BA4" w:rsidP="00767421">
            <w:r w:rsidRPr="00BE1811">
              <w:t>Cerere de rambursare intermediară</w:t>
            </w:r>
          </w:p>
        </w:tc>
        <w:tc>
          <w:tcPr>
            <w:tcW w:w="3100" w:type="dxa"/>
            <w:shd w:val="solid" w:color="FFFFFF" w:fill="auto"/>
          </w:tcPr>
          <w:p w14:paraId="455EB524" w14:textId="77777777" w:rsidR="00610BA4" w:rsidRPr="00BE1811" w:rsidRDefault="00610BA4" w:rsidP="00767421"/>
        </w:tc>
        <w:tc>
          <w:tcPr>
            <w:tcW w:w="1405" w:type="dxa"/>
            <w:shd w:val="solid" w:color="FFFFFF" w:fill="auto"/>
          </w:tcPr>
          <w:p w14:paraId="5D57F2CE" w14:textId="77777777" w:rsidR="00610BA4" w:rsidRPr="00BE1811" w:rsidRDefault="00610BA4" w:rsidP="00767421"/>
        </w:tc>
        <w:tc>
          <w:tcPr>
            <w:tcW w:w="435" w:type="dxa"/>
            <w:shd w:val="solid" w:color="FFFFFF" w:fill="auto"/>
          </w:tcPr>
          <w:p w14:paraId="120AA2AE" w14:textId="77777777" w:rsidR="00610BA4" w:rsidRPr="00BE1811" w:rsidRDefault="00610BA4" w:rsidP="00767421"/>
        </w:tc>
      </w:tr>
      <w:tr w:rsidR="00D76FD2" w:rsidRPr="00BE1811" w14:paraId="2882E899" w14:textId="77777777" w:rsidTr="00767421">
        <w:trPr>
          <w:trHeight w:hRule="exact" w:val="446"/>
          <w:jc w:val="center"/>
        </w:trPr>
        <w:tc>
          <w:tcPr>
            <w:tcW w:w="765" w:type="dxa"/>
            <w:shd w:val="solid" w:color="FFFFFF" w:fill="auto"/>
          </w:tcPr>
          <w:p w14:paraId="1A5AFFB5" w14:textId="77777777" w:rsidR="00610BA4" w:rsidRPr="00BE1811" w:rsidRDefault="00610BA4" w:rsidP="00767421">
            <w:pPr>
              <w:jc w:val="center"/>
            </w:pPr>
            <w:r w:rsidRPr="00BE1811">
              <w:t>2</w:t>
            </w:r>
          </w:p>
        </w:tc>
        <w:tc>
          <w:tcPr>
            <w:tcW w:w="4050" w:type="dxa"/>
            <w:shd w:val="solid" w:color="FFFFFF" w:fill="auto"/>
          </w:tcPr>
          <w:p w14:paraId="301090FB" w14:textId="77777777" w:rsidR="00610BA4" w:rsidRPr="00BE1811" w:rsidRDefault="00610BA4" w:rsidP="00767421">
            <w:r w:rsidRPr="00BE1811">
              <w:t>Cerere de rambursare finală</w:t>
            </w:r>
          </w:p>
        </w:tc>
        <w:tc>
          <w:tcPr>
            <w:tcW w:w="3100" w:type="dxa"/>
            <w:shd w:val="solid" w:color="FFFFFF" w:fill="auto"/>
          </w:tcPr>
          <w:p w14:paraId="0696B8F1" w14:textId="77777777" w:rsidR="00610BA4" w:rsidRPr="00BE1811" w:rsidRDefault="00610BA4" w:rsidP="00767421"/>
        </w:tc>
        <w:tc>
          <w:tcPr>
            <w:tcW w:w="1405" w:type="dxa"/>
            <w:shd w:val="solid" w:color="FFFFFF" w:fill="auto"/>
          </w:tcPr>
          <w:p w14:paraId="5F419B2A" w14:textId="77777777" w:rsidR="00610BA4" w:rsidRPr="00BE1811" w:rsidRDefault="00610BA4" w:rsidP="00767421"/>
        </w:tc>
        <w:tc>
          <w:tcPr>
            <w:tcW w:w="435" w:type="dxa"/>
            <w:shd w:val="solid" w:color="FFFFFF" w:fill="auto"/>
          </w:tcPr>
          <w:p w14:paraId="72EA7B23" w14:textId="77777777" w:rsidR="00610BA4" w:rsidRPr="00BE1811" w:rsidRDefault="00610BA4" w:rsidP="00767421"/>
        </w:tc>
      </w:tr>
      <w:tr w:rsidR="00D76FD2" w:rsidRPr="00BE1811" w14:paraId="3E40E93B" w14:textId="77777777" w:rsidTr="00767421">
        <w:trPr>
          <w:trHeight w:hRule="exact" w:val="446"/>
          <w:jc w:val="center"/>
        </w:trPr>
        <w:tc>
          <w:tcPr>
            <w:tcW w:w="765" w:type="dxa"/>
            <w:shd w:val="solid" w:color="FFFFFF" w:fill="auto"/>
          </w:tcPr>
          <w:p w14:paraId="41220B3A" w14:textId="77777777" w:rsidR="00610BA4" w:rsidRPr="00BE1811" w:rsidRDefault="00610BA4" w:rsidP="00767421">
            <w:pPr>
              <w:jc w:val="center"/>
            </w:pPr>
          </w:p>
        </w:tc>
        <w:tc>
          <w:tcPr>
            <w:tcW w:w="4050" w:type="dxa"/>
            <w:shd w:val="solid" w:color="FFFFFF" w:fill="auto"/>
          </w:tcPr>
          <w:p w14:paraId="52157B26" w14:textId="77777777" w:rsidR="00610BA4" w:rsidRPr="00BE1811" w:rsidRDefault="00610BA4" w:rsidP="00767421">
            <w:r w:rsidRPr="00BE1811">
              <w:t>TOTAL (LEI)</w:t>
            </w:r>
          </w:p>
        </w:tc>
        <w:tc>
          <w:tcPr>
            <w:tcW w:w="3100" w:type="dxa"/>
            <w:shd w:val="solid" w:color="FFFFFF" w:fill="auto"/>
          </w:tcPr>
          <w:p w14:paraId="1D223ACC" w14:textId="77777777" w:rsidR="00610BA4" w:rsidRPr="00BE1811" w:rsidRDefault="00610BA4" w:rsidP="00767421"/>
        </w:tc>
        <w:tc>
          <w:tcPr>
            <w:tcW w:w="1405" w:type="dxa"/>
            <w:shd w:val="solid" w:color="FFFFFF" w:fill="auto"/>
          </w:tcPr>
          <w:p w14:paraId="45365D5B" w14:textId="77777777" w:rsidR="00610BA4" w:rsidRPr="00BE1811" w:rsidRDefault="00610BA4" w:rsidP="00767421"/>
        </w:tc>
        <w:tc>
          <w:tcPr>
            <w:tcW w:w="435" w:type="dxa"/>
            <w:shd w:val="solid" w:color="FFFFFF" w:fill="auto"/>
          </w:tcPr>
          <w:p w14:paraId="51A83D35" w14:textId="77777777" w:rsidR="00610BA4" w:rsidRPr="00BE1811" w:rsidRDefault="00610BA4" w:rsidP="00767421"/>
        </w:tc>
      </w:tr>
    </w:tbl>
    <w:p w14:paraId="5B404124" w14:textId="77777777" w:rsidR="00610BA4" w:rsidRPr="00BE1811" w:rsidRDefault="00610BA4" w:rsidP="00610BA4"/>
    <w:p w14:paraId="4B0FF192" w14:textId="77777777" w:rsidR="00610BA4" w:rsidRPr="00BE1811" w:rsidRDefault="00610BA4" w:rsidP="00610BA4">
      <w:r w:rsidRPr="00BE1811">
        <w:t xml:space="preserve">* Beneficiarul are </w:t>
      </w:r>
      <w:proofErr w:type="spellStart"/>
      <w:r w:rsidRPr="00BE1811">
        <w:t>obligaţia</w:t>
      </w:r>
      <w:proofErr w:type="spellEnd"/>
      <w:r w:rsidRPr="00BE1811">
        <w:t xml:space="preserve"> de a actualiza graficul în conformitate cu art.10 din Hotărârea nr. 93/2016 din 18 februarie 2016 pentru aprobarea Normelor metodologice de aplicare a prevederilor </w:t>
      </w:r>
      <w:proofErr w:type="spellStart"/>
      <w:r w:rsidRPr="00BE1811">
        <w:t>Ordonanţei</w:t>
      </w:r>
      <w:proofErr w:type="spellEnd"/>
      <w:r w:rsidRPr="00BE1811">
        <w:t xml:space="preserve"> de </w:t>
      </w:r>
      <w:proofErr w:type="spellStart"/>
      <w:r w:rsidRPr="00BE1811">
        <w:t>urgenţă</w:t>
      </w:r>
      <w:proofErr w:type="spellEnd"/>
      <w:r w:rsidRPr="00BE1811">
        <w:t xml:space="preserve"> a Guvernului nr. 40/2015 privind gestionarea financiară a fondurilor europene pentru perioada de programare 2014 – 2020, cu modificările </w:t>
      </w:r>
      <w:proofErr w:type="spellStart"/>
      <w:r w:rsidRPr="00BE1811">
        <w:t>şi</w:t>
      </w:r>
      <w:proofErr w:type="spellEnd"/>
      <w:r w:rsidRPr="00BE1811">
        <w:t xml:space="preserve"> completările ulterioare.</w:t>
      </w:r>
    </w:p>
    <w:p w14:paraId="3DB352AB" w14:textId="77777777" w:rsidR="00610BA4" w:rsidRPr="00BE1811" w:rsidRDefault="00610BA4" w:rsidP="00610BA4">
      <w:r w:rsidRPr="00BE1811">
        <w:t>** Se va estima ca data calendaristică</w:t>
      </w:r>
    </w:p>
    <w:p w14:paraId="237741CA" w14:textId="77777777" w:rsidR="00610BA4" w:rsidRPr="00BE1811" w:rsidRDefault="00610BA4" w:rsidP="00610BA4">
      <w:r w:rsidRPr="00BE1811">
        <w:t xml:space="preserve">*** Se va indica tipul cererii depuse: Cerere de </w:t>
      </w:r>
      <w:proofErr w:type="spellStart"/>
      <w:r w:rsidRPr="00BE1811">
        <w:t>prefinanțare</w:t>
      </w:r>
      <w:proofErr w:type="spellEnd"/>
      <w:r w:rsidRPr="00BE1811">
        <w:t>/plată/rambursare intermediară/rambursare finală</w:t>
      </w:r>
    </w:p>
    <w:p w14:paraId="44E5FC9A" w14:textId="060EACBD" w:rsidR="005B06DA" w:rsidRDefault="005B06DA" w:rsidP="00610BA4">
      <w:pPr>
        <w:keepNext/>
        <w:spacing w:line="240" w:lineRule="atLeast"/>
        <w:outlineLvl w:val="0"/>
        <w:rPr>
          <w:b/>
          <w:kern w:val="32"/>
        </w:rPr>
      </w:pPr>
    </w:p>
    <w:p w14:paraId="7C05741F" w14:textId="77777777" w:rsidR="00BE5F4B" w:rsidRPr="00BE1811" w:rsidRDefault="00BE5F4B" w:rsidP="00610BA4">
      <w:pPr>
        <w:keepNext/>
        <w:spacing w:line="240" w:lineRule="atLeast"/>
        <w:outlineLvl w:val="0"/>
        <w:rPr>
          <w:b/>
          <w:kern w:val="32"/>
        </w:rPr>
      </w:pPr>
    </w:p>
    <w:p w14:paraId="40358831" w14:textId="77777777" w:rsidR="00610BA4" w:rsidRPr="00BE1811" w:rsidRDefault="00610BA4" w:rsidP="00BE1811">
      <w:pPr>
        <w:rPr>
          <w:b/>
        </w:rPr>
      </w:pPr>
      <w:bookmarkStart w:id="380" w:name="_Toc74560965"/>
      <w:bookmarkStart w:id="381" w:name="_Toc20991938"/>
      <w:bookmarkStart w:id="382" w:name="_Toc75446552"/>
      <w:bookmarkStart w:id="383" w:name="_Toc75446664"/>
      <w:r w:rsidRPr="00BE1811">
        <w:rPr>
          <w:b/>
        </w:rPr>
        <w:t xml:space="preserve">(c) Acordarea și recuperarea </w:t>
      </w:r>
      <w:proofErr w:type="spellStart"/>
      <w:r w:rsidRPr="00BE1811">
        <w:rPr>
          <w:b/>
        </w:rPr>
        <w:t>prefinanțării</w:t>
      </w:r>
      <w:proofErr w:type="spellEnd"/>
      <w:r w:rsidRPr="00BE1811">
        <w:rPr>
          <w:b/>
        </w:rPr>
        <w:t>, dacă este cazul</w:t>
      </w:r>
      <w:bookmarkEnd w:id="380"/>
      <w:bookmarkEnd w:id="381"/>
      <w:bookmarkEnd w:id="382"/>
      <w:bookmarkEnd w:id="383"/>
    </w:p>
    <w:p w14:paraId="60B6A986" w14:textId="77777777" w:rsidR="00610BA4" w:rsidRPr="00BE1811" w:rsidRDefault="00610BA4" w:rsidP="00610BA4">
      <w:pPr>
        <w:widowControl w:val="0"/>
        <w:numPr>
          <w:ilvl w:val="0"/>
          <w:numId w:val="208"/>
        </w:numPr>
        <w:autoSpaceDE w:val="0"/>
        <w:autoSpaceDN w:val="0"/>
        <w:adjustRightInd w:val="0"/>
        <w:spacing w:after="0" w:line="240" w:lineRule="auto"/>
        <w:jc w:val="both"/>
      </w:pPr>
      <w:r w:rsidRPr="00BE1811">
        <w:t xml:space="preserve">La solicitarea Beneficiarului/liderului de parteneriat, în nume propriu sau pentru parteneri, </w:t>
      </w:r>
      <w:proofErr w:type="spellStart"/>
      <w:r w:rsidRPr="00BE1811">
        <w:t>alţii</w:t>
      </w:r>
      <w:proofErr w:type="spellEnd"/>
      <w:r w:rsidRPr="00BE1811">
        <w:t xml:space="preserve"> decât cei </w:t>
      </w:r>
      <w:proofErr w:type="spellStart"/>
      <w:r w:rsidRPr="00BE1811">
        <w:t>prevăzuţi</w:t>
      </w:r>
      <w:proofErr w:type="spellEnd"/>
      <w:r w:rsidRPr="00BE1811">
        <w:t xml:space="preserve"> la art. 6 alin. (1)-(4) </w:t>
      </w:r>
      <w:proofErr w:type="spellStart"/>
      <w:r w:rsidRPr="00BE1811">
        <w:t>şi</w:t>
      </w:r>
      <w:proofErr w:type="spellEnd"/>
      <w:r w:rsidRPr="00BE1811">
        <w:t xml:space="preserve"> (6) din Ordonanța de urgență a Guvernului nr.40/2015 privind gestionarea financiară a fondurilor europene pentru perioada de programare 2014-2020, AMPOC acordă </w:t>
      </w:r>
      <w:proofErr w:type="spellStart"/>
      <w:r w:rsidRPr="00BE1811">
        <w:t>prefinanțare</w:t>
      </w:r>
      <w:proofErr w:type="spellEnd"/>
      <w:r w:rsidRPr="00BE1811">
        <w:t xml:space="preserve"> în </w:t>
      </w:r>
      <w:proofErr w:type="spellStart"/>
      <w:r w:rsidRPr="00BE1811">
        <w:t>tranşe</w:t>
      </w:r>
      <w:proofErr w:type="spellEnd"/>
      <w:r w:rsidRPr="00BE1811">
        <w:t xml:space="preserve"> de maximum 10% din valoarea eligibilă a proiectului, fără </w:t>
      </w:r>
      <w:proofErr w:type="spellStart"/>
      <w:r w:rsidRPr="00BE1811">
        <w:t>depăşirea</w:t>
      </w:r>
      <w:proofErr w:type="spellEnd"/>
      <w:r w:rsidRPr="00BE1811">
        <w:t xml:space="preserve"> valorii totale eligibile a contractului de </w:t>
      </w:r>
      <w:proofErr w:type="spellStart"/>
      <w:r w:rsidRPr="00BE1811">
        <w:t>finanţare</w:t>
      </w:r>
      <w:proofErr w:type="spellEnd"/>
      <w:r w:rsidRPr="00BE1811">
        <w:t xml:space="preserve">. </w:t>
      </w:r>
    </w:p>
    <w:p w14:paraId="5A925ED5" w14:textId="77777777" w:rsidR="00610BA4" w:rsidRPr="00BE1811" w:rsidRDefault="00610BA4" w:rsidP="00610BA4">
      <w:pPr>
        <w:ind w:left="644"/>
      </w:pPr>
    </w:p>
    <w:p w14:paraId="3C4CF376" w14:textId="77777777" w:rsidR="00610BA4" w:rsidRPr="00BE1811" w:rsidRDefault="00610BA4" w:rsidP="00610BA4">
      <w:pPr>
        <w:pStyle w:val="ListParagraph"/>
        <w:widowControl w:val="0"/>
        <w:numPr>
          <w:ilvl w:val="0"/>
          <w:numId w:val="208"/>
        </w:numPr>
        <w:autoSpaceDE w:val="0"/>
        <w:autoSpaceDN w:val="0"/>
        <w:adjustRightInd w:val="0"/>
        <w:spacing w:after="0" w:line="240" w:lineRule="auto"/>
        <w:jc w:val="both"/>
        <w:rPr>
          <w:sz w:val="22"/>
          <w:szCs w:val="22"/>
        </w:rPr>
      </w:pPr>
      <w:r w:rsidRPr="00BE1811">
        <w:rPr>
          <w:sz w:val="22"/>
          <w:szCs w:val="22"/>
        </w:rPr>
        <w:t xml:space="preserve">Pentru proiectele implementate în parteneriat, liderul de parteneriat depune cererea de </w:t>
      </w:r>
      <w:proofErr w:type="spellStart"/>
      <w:r w:rsidRPr="00BE1811">
        <w:rPr>
          <w:sz w:val="22"/>
          <w:szCs w:val="22"/>
        </w:rPr>
        <w:t>prefinanţare</w:t>
      </w:r>
      <w:proofErr w:type="spellEnd"/>
      <w:r w:rsidRPr="00BE1811">
        <w:rPr>
          <w:sz w:val="22"/>
          <w:szCs w:val="22"/>
        </w:rPr>
        <w:t xml:space="preserve">, iar AM POC virează valoarea cheltuielilor solicitate în conturile liderului de parteneriat/partenerilor care urmează să le utilizeze, conform prevederilor contractului de </w:t>
      </w:r>
      <w:proofErr w:type="spellStart"/>
      <w:r w:rsidRPr="00BE1811">
        <w:rPr>
          <w:sz w:val="22"/>
          <w:szCs w:val="22"/>
        </w:rPr>
        <w:t>finanţare</w:t>
      </w:r>
      <w:proofErr w:type="spellEnd"/>
      <w:r w:rsidRPr="00BE1811">
        <w:rPr>
          <w:sz w:val="22"/>
          <w:szCs w:val="22"/>
        </w:rPr>
        <w:t xml:space="preserve"> </w:t>
      </w:r>
      <w:proofErr w:type="spellStart"/>
      <w:r w:rsidRPr="00BE1811">
        <w:rPr>
          <w:sz w:val="22"/>
          <w:szCs w:val="22"/>
        </w:rPr>
        <w:t>şi</w:t>
      </w:r>
      <w:proofErr w:type="spellEnd"/>
      <w:r w:rsidRPr="00BE1811">
        <w:rPr>
          <w:sz w:val="22"/>
          <w:szCs w:val="22"/>
        </w:rPr>
        <w:t xml:space="preserve"> prevederilor acordului de parteneriat, parte integrantă a acestuia/acesteia. În termen de maximum 15 zile lucrătoare de la data depunerii de către beneficiar/liderul de parteneriat a cererii de </w:t>
      </w:r>
      <w:proofErr w:type="spellStart"/>
      <w:r w:rsidRPr="00BE1811">
        <w:rPr>
          <w:sz w:val="22"/>
          <w:szCs w:val="22"/>
        </w:rPr>
        <w:t>prefinanțare</w:t>
      </w:r>
      <w:proofErr w:type="spellEnd"/>
      <w:r w:rsidRPr="00BE1811">
        <w:rPr>
          <w:sz w:val="22"/>
          <w:szCs w:val="22"/>
        </w:rPr>
        <w:t xml:space="preserve">, </w:t>
      </w:r>
      <w:r w:rsidRPr="00BE1811">
        <w:rPr>
          <w:color w:val="000000" w:themeColor="text1"/>
          <w:sz w:val="22"/>
          <w:szCs w:val="22"/>
          <w:lang w:eastAsia="ro-RO"/>
        </w:rPr>
        <w:t xml:space="preserve">AM POC/OI POC </w:t>
      </w:r>
      <w:r w:rsidRPr="00BE1811">
        <w:rPr>
          <w:sz w:val="22"/>
          <w:szCs w:val="22"/>
        </w:rPr>
        <w:t xml:space="preserve">pentru Programul Operațional Competitivitate efectuează verificarea cererii de </w:t>
      </w:r>
      <w:proofErr w:type="spellStart"/>
      <w:r w:rsidRPr="00BE1811">
        <w:rPr>
          <w:sz w:val="22"/>
          <w:szCs w:val="22"/>
        </w:rPr>
        <w:t>prefinanțare</w:t>
      </w:r>
      <w:proofErr w:type="spellEnd"/>
      <w:r w:rsidRPr="00BE1811">
        <w:rPr>
          <w:sz w:val="22"/>
          <w:szCs w:val="22"/>
        </w:rPr>
        <w:t>. După efectuarea verificărilor, AM POC virează beneficiarului/liderului de parteneriat/partenerilor valoarea cheltuielilor rambursabile, în termen de 3 zile lucrătoare de la momentul de la care dispune de resurse în conturile sale.</w:t>
      </w:r>
    </w:p>
    <w:p w14:paraId="6F24C6CA" w14:textId="77777777" w:rsidR="00610BA4" w:rsidRPr="00BE1811" w:rsidRDefault="00610BA4" w:rsidP="00610BA4"/>
    <w:p w14:paraId="70EB13D0" w14:textId="77777777" w:rsidR="00610BA4" w:rsidRPr="00BE1811" w:rsidRDefault="00610BA4" w:rsidP="00BE5F4B">
      <w:pPr>
        <w:pStyle w:val="ListParagraph"/>
        <w:widowControl w:val="0"/>
        <w:numPr>
          <w:ilvl w:val="0"/>
          <w:numId w:val="208"/>
        </w:numPr>
        <w:autoSpaceDE w:val="0"/>
        <w:autoSpaceDN w:val="0"/>
        <w:adjustRightInd w:val="0"/>
        <w:spacing w:after="0" w:line="240" w:lineRule="auto"/>
        <w:jc w:val="both"/>
        <w:rPr>
          <w:sz w:val="22"/>
          <w:szCs w:val="22"/>
        </w:rPr>
      </w:pPr>
      <w:proofErr w:type="spellStart"/>
      <w:r w:rsidRPr="00BE1811">
        <w:rPr>
          <w:sz w:val="22"/>
          <w:szCs w:val="22"/>
        </w:rPr>
        <w:t>Prefinanțarea</w:t>
      </w:r>
      <w:proofErr w:type="spellEnd"/>
      <w:r w:rsidRPr="00BE1811">
        <w:rPr>
          <w:sz w:val="22"/>
          <w:szCs w:val="22"/>
        </w:rPr>
        <w:t xml:space="preserve"> se acordă cu </w:t>
      </w:r>
      <w:proofErr w:type="spellStart"/>
      <w:r w:rsidRPr="00BE1811">
        <w:rPr>
          <w:sz w:val="22"/>
          <w:szCs w:val="22"/>
        </w:rPr>
        <w:t>condiţia</w:t>
      </w:r>
      <w:proofErr w:type="spellEnd"/>
      <w:r w:rsidRPr="00BE1811">
        <w:rPr>
          <w:sz w:val="22"/>
          <w:szCs w:val="22"/>
        </w:rPr>
        <w:t xml:space="preserve"> îndeplinirii </w:t>
      </w:r>
      <w:r w:rsidRPr="00BE1811">
        <w:rPr>
          <w:color w:val="000000" w:themeColor="text1"/>
          <w:sz w:val="22"/>
          <w:szCs w:val="22"/>
          <w:lang w:eastAsia="ro-RO"/>
        </w:rPr>
        <w:t>cumulativă</w:t>
      </w:r>
      <w:r w:rsidRPr="00BE1811">
        <w:rPr>
          <w:sz w:val="22"/>
          <w:szCs w:val="22"/>
        </w:rPr>
        <w:t xml:space="preserve"> a următoarelor cerințe:</w:t>
      </w:r>
    </w:p>
    <w:p w14:paraId="05640A14" w14:textId="77777777" w:rsidR="00610BA4" w:rsidRPr="00BE1811" w:rsidRDefault="00610BA4" w:rsidP="00BE5F4B">
      <w:pPr>
        <w:pStyle w:val="ListParagraph"/>
        <w:widowControl w:val="0"/>
        <w:autoSpaceDE w:val="0"/>
        <w:autoSpaceDN w:val="0"/>
        <w:adjustRightInd w:val="0"/>
        <w:ind w:left="644"/>
        <w:jc w:val="both"/>
        <w:rPr>
          <w:sz w:val="22"/>
          <w:szCs w:val="22"/>
        </w:rPr>
      </w:pPr>
    </w:p>
    <w:p w14:paraId="69E349F3" w14:textId="56A963A2" w:rsidR="00610BA4" w:rsidRPr="00BE1811" w:rsidRDefault="00294983" w:rsidP="00BE5F4B">
      <w:pPr>
        <w:ind w:left="426"/>
        <w:jc w:val="both"/>
      </w:pPr>
      <w:r w:rsidRPr="00BE1811">
        <w:rPr>
          <w:rFonts w:eastAsia="Arial Unicode MS"/>
        </w:rPr>
        <w:t>(</w:t>
      </w:r>
      <w:r w:rsidR="00610BA4" w:rsidRPr="00BE1811">
        <w:t>1</w:t>
      </w:r>
      <w:r w:rsidRPr="00BE1811">
        <w:rPr>
          <w:rFonts w:eastAsia="Arial Unicode MS"/>
        </w:rPr>
        <w:t>).</w:t>
      </w:r>
      <w:r w:rsidR="00610BA4" w:rsidRPr="00BE1811">
        <w:t xml:space="preserve">Pentru beneficiarii care nu primesc </w:t>
      </w:r>
      <w:proofErr w:type="spellStart"/>
      <w:r w:rsidR="00610BA4" w:rsidRPr="00BE1811">
        <w:t>finanţare</w:t>
      </w:r>
      <w:proofErr w:type="spellEnd"/>
      <w:r w:rsidR="00610BA4" w:rsidRPr="00BE1811">
        <w:t xml:space="preserve"> sub </w:t>
      </w:r>
      <w:proofErr w:type="spellStart"/>
      <w:r w:rsidR="00610BA4" w:rsidRPr="00BE1811">
        <w:t>incidenţa</w:t>
      </w:r>
      <w:proofErr w:type="spellEnd"/>
      <w:r w:rsidR="00610BA4" w:rsidRPr="00BE1811">
        <w:t xml:space="preserve"> ajutorului de stat/ de </w:t>
      </w:r>
      <w:proofErr w:type="spellStart"/>
      <w:r w:rsidR="00610BA4" w:rsidRPr="00BE1811">
        <w:t>minimis</w:t>
      </w:r>
      <w:proofErr w:type="spellEnd"/>
      <w:r w:rsidR="00610BA4" w:rsidRPr="00BE1811">
        <w:t>:</w:t>
      </w:r>
    </w:p>
    <w:p w14:paraId="4F98E151" w14:textId="77777777" w:rsidR="00610BA4" w:rsidRPr="00BE1811" w:rsidRDefault="00610BA4" w:rsidP="00BE5F4B">
      <w:pPr>
        <w:ind w:left="708"/>
        <w:jc w:val="both"/>
      </w:pPr>
      <w:r w:rsidRPr="00BE1811">
        <w:t xml:space="preserve">a) depunerea de către beneficiar/lider de parteneriat a unei cereri de </w:t>
      </w:r>
      <w:proofErr w:type="spellStart"/>
      <w:r w:rsidRPr="00BE1811">
        <w:t>prefinanțare</w:t>
      </w:r>
      <w:proofErr w:type="spellEnd"/>
      <w:r w:rsidRPr="00BE1811">
        <w:t xml:space="preserve">, pentru fiecare tranșă, care cuprinde: suma solicitată, defalcată, în cazul proiectelor implementate în parteneriat, la nivelul liderului de parteneriat </w:t>
      </w:r>
      <w:proofErr w:type="spellStart"/>
      <w:r w:rsidRPr="00BE1811">
        <w:t>şi</w:t>
      </w:r>
      <w:proofErr w:type="spellEnd"/>
      <w:r w:rsidRPr="00BE1811">
        <w:t xml:space="preserve">/sau a partenerilor care vor utiliza sumele acordate din </w:t>
      </w:r>
      <w:proofErr w:type="spellStart"/>
      <w:r w:rsidRPr="00BE1811">
        <w:t>prefinanţare</w:t>
      </w:r>
      <w:proofErr w:type="spellEnd"/>
      <w:r w:rsidRPr="00BE1811">
        <w:t xml:space="preserve">; </w:t>
      </w:r>
    </w:p>
    <w:p w14:paraId="3708CBCD" w14:textId="3B602E52" w:rsidR="00610BA4" w:rsidRPr="00BE1811" w:rsidRDefault="00610BA4" w:rsidP="00BE5F4B">
      <w:pPr>
        <w:ind w:left="708"/>
        <w:jc w:val="both"/>
      </w:pPr>
      <w:r w:rsidRPr="00BE1811">
        <w:t xml:space="preserve">b) existența conturilor deschise, pe numele beneficiarului/liderului de parteneriat/partenerilor pentru activitățile proprii/partenerilor unde </w:t>
      </w:r>
      <w:r w:rsidR="00DC36CB" w:rsidRPr="00BE1811">
        <w:t xml:space="preserve">vor fi </w:t>
      </w:r>
      <w:r w:rsidRPr="00BE1811">
        <w:t xml:space="preserve">virate sumele aferente </w:t>
      </w:r>
      <w:proofErr w:type="spellStart"/>
      <w:r w:rsidRPr="00BE1811">
        <w:t>prefinanțării</w:t>
      </w:r>
      <w:proofErr w:type="spellEnd"/>
      <w:r w:rsidRPr="00BE1811">
        <w:t xml:space="preserve">, conform </w:t>
      </w:r>
      <w:proofErr w:type="spellStart"/>
      <w:r w:rsidRPr="00BE1811">
        <w:t>activităţilor</w:t>
      </w:r>
      <w:proofErr w:type="spellEnd"/>
      <w:r w:rsidRPr="00BE1811">
        <w:t xml:space="preserve"> asumate în contractul de </w:t>
      </w:r>
      <w:proofErr w:type="spellStart"/>
      <w:r w:rsidRPr="00BE1811">
        <w:t>finanţare</w:t>
      </w:r>
      <w:proofErr w:type="spellEnd"/>
      <w:r w:rsidRPr="00BE1811">
        <w:t>;</w:t>
      </w:r>
    </w:p>
    <w:p w14:paraId="677F361C" w14:textId="77777777" w:rsidR="00610BA4" w:rsidRPr="00BE1811" w:rsidRDefault="00294983" w:rsidP="00BE5F4B">
      <w:pPr>
        <w:ind w:left="426"/>
        <w:jc w:val="both"/>
      </w:pPr>
      <w:r w:rsidRPr="00BE1811">
        <w:rPr>
          <w:rFonts w:eastAsia="Arial Unicode MS"/>
        </w:rPr>
        <w:t xml:space="preserve">-   </w:t>
      </w:r>
      <w:r w:rsidR="00610BA4" w:rsidRPr="00BE1811">
        <w:t>Transferul fondurilor se va efectua în lei în următoarele conturi:</w:t>
      </w:r>
    </w:p>
    <w:p w14:paraId="164BCAAF" w14:textId="77777777" w:rsidR="00610BA4" w:rsidRPr="00BE1811" w:rsidRDefault="00610BA4" w:rsidP="00BE5F4B">
      <w:pPr>
        <w:ind w:left="426"/>
        <w:jc w:val="both"/>
      </w:pPr>
      <w:r w:rsidRPr="00BE1811">
        <w:t xml:space="preserve">Cont pentru cerere de </w:t>
      </w:r>
      <w:proofErr w:type="spellStart"/>
      <w:r w:rsidRPr="00BE1811">
        <w:t>prefinanțare</w:t>
      </w:r>
      <w:proofErr w:type="spellEnd"/>
    </w:p>
    <w:p w14:paraId="74AB4E5F" w14:textId="77777777" w:rsidR="00610BA4" w:rsidRPr="00BE1811" w:rsidRDefault="00610BA4" w:rsidP="00BE5F4B">
      <w:pPr>
        <w:ind w:left="426"/>
        <w:jc w:val="both"/>
      </w:pPr>
      <w:r w:rsidRPr="00BE1811">
        <w:t>cod IBAN: -</w:t>
      </w:r>
      <w:r w:rsidRPr="00BE1811">
        <w:tab/>
      </w:r>
    </w:p>
    <w:p w14:paraId="6AEA988E" w14:textId="77777777" w:rsidR="00610BA4" w:rsidRPr="00BE1811" w:rsidRDefault="00610BA4" w:rsidP="00BE5F4B">
      <w:pPr>
        <w:ind w:left="426"/>
        <w:jc w:val="both"/>
      </w:pPr>
      <w:r w:rsidRPr="00BE1811">
        <w:t>Titular cont: -</w:t>
      </w:r>
    </w:p>
    <w:p w14:paraId="44EB7E24" w14:textId="77777777" w:rsidR="00610BA4" w:rsidRPr="00BE1811" w:rsidRDefault="00610BA4" w:rsidP="00BE5F4B">
      <w:pPr>
        <w:ind w:left="426"/>
        <w:jc w:val="both"/>
      </w:pPr>
      <w:r w:rsidRPr="00BE1811">
        <w:t>Denumire/adresa Trezoreriei/Băncii Comerciale: -</w:t>
      </w:r>
    </w:p>
    <w:p w14:paraId="1952FCFA" w14:textId="77777777" w:rsidR="00610BA4" w:rsidRPr="00BE1811" w:rsidRDefault="00610BA4" w:rsidP="00BE5F4B">
      <w:pPr>
        <w:ind w:left="426"/>
        <w:jc w:val="both"/>
      </w:pPr>
      <w:r w:rsidRPr="00BE1811">
        <w:t>-</w:t>
      </w:r>
      <w:r w:rsidRPr="00BE1811">
        <w:tab/>
        <w:t>Pentru proiecte implementate în parteneriat, transferul fondurilor se va face în următoarele conturi deschise pe numele Beneficiarului/Partenerului:</w:t>
      </w:r>
    </w:p>
    <w:p w14:paraId="1FBFCAC1" w14:textId="77777777" w:rsidR="00610BA4" w:rsidRPr="00BE1811" w:rsidRDefault="00610BA4" w:rsidP="00BE5F4B">
      <w:pPr>
        <w:ind w:left="426" w:firstLine="282"/>
        <w:jc w:val="both"/>
      </w:pPr>
      <w:r w:rsidRPr="00BE1811">
        <w:t>Cont Beneficiar:</w:t>
      </w:r>
    </w:p>
    <w:p w14:paraId="1BD20FFA" w14:textId="77777777" w:rsidR="00610BA4" w:rsidRPr="00BE1811" w:rsidRDefault="00610BA4" w:rsidP="00610BA4">
      <w:pPr>
        <w:ind w:left="426" w:firstLine="282"/>
      </w:pPr>
      <w:r w:rsidRPr="00BE1811">
        <w:t xml:space="preserve">Cont pentru cerere de </w:t>
      </w:r>
      <w:proofErr w:type="spellStart"/>
      <w:r w:rsidRPr="00BE1811">
        <w:t>prefinanțare</w:t>
      </w:r>
      <w:proofErr w:type="spellEnd"/>
    </w:p>
    <w:p w14:paraId="64BBB6B2" w14:textId="77777777" w:rsidR="00610BA4" w:rsidRPr="00BE1811" w:rsidRDefault="00610BA4" w:rsidP="00610BA4">
      <w:pPr>
        <w:ind w:left="426"/>
      </w:pPr>
      <w:r w:rsidRPr="00BE1811">
        <w:t xml:space="preserve">     Cod IBAN:</w:t>
      </w:r>
      <w:r w:rsidRPr="00BE1811">
        <w:tab/>
      </w:r>
      <w:r w:rsidRPr="00BE1811">
        <w:tab/>
      </w:r>
      <w:r w:rsidRPr="00BE1811">
        <w:tab/>
      </w:r>
    </w:p>
    <w:p w14:paraId="105CB271" w14:textId="77777777" w:rsidR="00610BA4" w:rsidRPr="00BE1811" w:rsidRDefault="00610BA4" w:rsidP="00610BA4">
      <w:pPr>
        <w:ind w:left="426"/>
      </w:pPr>
      <w:r w:rsidRPr="00BE1811">
        <w:t xml:space="preserve">    Titular cont: </w:t>
      </w:r>
    </w:p>
    <w:p w14:paraId="4F36627B" w14:textId="77777777" w:rsidR="00610BA4" w:rsidRPr="00BE1811" w:rsidRDefault="00610BA4" w:rsidP="00610BA4">
      <w:pPr>
        <w:ind w:left="426"/>
      </w:pPr>
      <w:r w:rsidRPr="00BE1811">
        <w:t xml:space="preserve">    Denumire/adresa Trezoreriei/Băncii Comerciale: </w:t>
      </w:r>
    </w:p>
    <w:p w14:paraId="746CE2D2" w14:textId="77777777" w:rsidR="00610BA4" w:rsidRPr="00BE1811" w:rsidRDefault="00610BA4" w:rsidP="00610BA4">
      <w:pPr>
        <w:ind w:left="426"/>
      </w:pPr>
      <w:r w:rsidRPr="00BE1811">
        <w:lastRenderedPageBreak/>
        <w:t xml:space="preserve">     Adresa: </w:t>
      </w:r>
    </w:p>
    <w:p w14:paraId="10467FD6" w14:textId="77777777" w:rsidR="00610BA4" w:rsidRPr="00BE1811" w:rsidRDefault="00610BA4" w:rsidP="00610BA4">
      <w:pPr>
        <w:ind w:left="426"/>
      </w:pPr>
      <w:r w:rsidRPr="00BE1811">
        <w:t xml:space="preserve">        Cont Partener:</w:t>
      </w:r>
    </w:p>
    <w:p w14:paraId="7BA2FDCB" w14:textId="77777777" w:rsidR="00610BA4" w:rsidRPr="00BE1811" w:rsidRDefault="00610BA4" w:rsidP="00610BA4">
      <w:pPr>
        <w:ind w:left="708"/>
      </w:pPr>
      <w:r w:rsidRPr="00BE1811">
        <w:t xml:space="preserve">   Cont pentru cerere de </w:t>
      </w:r>
      <w:proofErr w:type="spellStart"/>
      <w:r w:rsidRPr="00BE1811">
        <w:t>prefinanțare</w:t>
      </w:r>
      <w:proofErr w:type="spellEnd"/>
    </w:p>
    <w:p w14:paraId="36EF58C5" w14:textId="77777777" w:rsidR="00610BA4" w:rsidRPr="00BE1811" w:rsidRDefault="00610BA4" w:rsidP="00610BA4">
      <w:pPr>
        <w:ind w:left="426"/>
      </w:pPr>
      <w:r w:rsidRPr="00BE1811">
        <w:t>Cod IBAN:</w:t>
      </w:r>
      <w:r w:rsidRPr="00BE1811">
        <w:tab/>
        <w:t xml:space="preserve"> ……………………</w:t>
      </w:r>
      <w:r w:rsidRPr="00BE1811">
        <w:tab/>
      </w:r>
      <w:r w:rsidRPr="00BE1811">
        <w:tab/>
      </w:r>
      <w:r w:rsidRPr="00BE1811">
        <w:tab/>
      </w:r>
      <w:r w:rsidRPr="00BE1811">
        <w:tab/>
      </w:r>
    </w:p>
    <w:p w14:paraId="172D5982" w14:textId="77777777" w:rsidR="00610BA4" w:rsidRPr="00BE1811" w:rsidRDefault="00610BA4" w:rsidP="00610BA4">
      <w:pPr>
        <w:ind w:left="426"/>
      </w:pPr>
      <w:r w:rsidRPr="00BE1811">
        <w:t>Titular cont: ………………………….</w:t>
      </w:r>
    </w:p>
    <w:p w14:paraId="41CF7ED5" w14:textId="77777777" w:rsidR="00610BA4" w:rsidRPr="00BE1811" w:rsidRDefault="00610BA4" w:rsidP="00610BA4">
      <w:pPr>
        <w:ind w:left="426"/>
      </w:pPr>
      <w:r w:rsidRPr="00BE1811">
        <w:t>Denumire/adresa Trezoreriei/Băncii Comerciale: …………………………</w:t>
      </w:r>
    </w:p>
    <w:p w14:paraId="50418A78" w14:textId="77777777" w:rsidR="00610BA4" w:rsidRPr="00BE1811" w:rsidRDefault="00F301E5" w:rsidP="00610BA4">
      <w:pPr>
        <w:ind w:left="426"/>
      </w:pPr>
      <w:r w:rsidRPr="00BE1811">
        <w:t>c</w:t>
      </w:r>
      <w:r w:rsidR="00610BA4" w:rsidRPr="00BE1811">
        <w:t xml:space="preserve">) depunerea unei cereri de rambursare în vederea justificării </w:t>
      </w:r>
      <w:proofErr w:type="spellStart"/>
      <w:r w:rsidR="00610BA4" w:rsidRPr="00BE1811">
        <w:t>prefinanţării</w:t>
      </w:r>
      <w:proofErr w:type="spellEnd"/>
      <w:r w:rsidR="00610BA4" w:rsidRPr="00BE1811">
        <w:t xml:space="preserve"> acordate anterior (cu excepția primei tranșe de </w:t>
      </w:r>
      <w:proofErr w:type="spellStart"/>
      <w:r w:rsidR="00610BA4" w:rsidRPr="00BE1811">
        <w:t>prefinanțare</w:t>
      </w:r>
      <w:proofErr w:type="spellEnd"/>
      <w:r w:rsidR="00610BA4" w:rsidRPr="00BE1811">
        <w:t>).</w:t>
      </w:r>
    </w:p>
    <w:p w14:paraId="7D69F64E" w14:textId="0B34DC25" w:rsidR="00610BA4" w:rsidRPr="00BE1811" w:rsidRDefault="00294983" w:rsidP="008010FE">
      <w:pPr>
        <w:ind w:left="426"/>
        <w:jc w:val="both"/>
      </w:pPr>
      <w:r w:rsidRPr="00BE1811">
        <w:rPr>
          <w:rFonts w:eastAsia="Arial Unicode MS"/>
        </w:rPr>
        <w:t>(</w:t>
      </w:r>
      <w:r w:rsidR="00610BA4" w:rsidRPr="00BE1811">
        <w:t>2</w:t>
      </w:r>
      <w:r w:rsidRPr="00BE1811">
        <w:rPr>
          <w:rFonts w:eastAsia="Arial Unicode MS"/>
        </w:rPr>
        <w:t>)</w:t>
      </w:r>
      <w:r w:rsidR="00610BA4" w:rsidRPr="00BE1811">
        <w:t xml:space="preserve"> Pentru beneficiarii care primesc </w:t>
      </w:r>
      <w:proofErr w:type="spellStart"/>
      <w:r w:rsidR="00610BA4" w:rsidRPr="00BE1811">
        <w:t>finanţare</w:t>
      </w:r>
      <w:proofErr w:type="spellEnd"/>
      <w:r w:rsidR="00610BA4" w:rsidRPr="00BE1811">
        <w:t xml:space="preserve"> sub </w:t>
      </w:r>
      <w:proofErr w:type="spellStart"/>
      <w:r w:rsidR="00610BA4" w:rsidRPr="00BE1811">
        <w:t>incidenţa</w:t>
      </w:r>
      <w:proofErr w:type="spellEnd"/>
      <w:r w:rsidR="00610BA4" w:rsidRPr="00BE1811">
        <w:t xml:space="preserve"> ajutorului de stat/ de </w:t>
      </w:r>
      <w:proofErr w:type="spellStart"/>
      <w:r w:rsidR="00610BA4" w:rsidRPr="00BE1811">
        <w:t>minimis</w:t>
      </w:r>
      <w:proofErr w:type="spellEnd"/>
      <w:r w:rsidR="00610BA4" w:rsidRPr="00BE1811">
        <w:t xml:space="preserve"> cu </w:t>
      </w:r>
      <w:proofErr w:type="spellStart"/>
      <w:r w:rsidR="00610BA4" w:rsidRPr="00BE1811">
        <w:t>condiţia</w:t>
      </w:r>
      <w:proofErr w:type="spellEnd"/>
      <w:r w:rsidR="00610BA4" w:rsidRPr="00BE1811">
        <w:t xml:space="preserve"> îndeplinirii cumulativ a </w:t>
      </w:r>
      <w:proofErr w:type="spellStart"/>
      <w:r w:rsidR="00610BA4" w:rsidRPr="00BE1811">
        <w:t>cerinţelor</w:t>
      </w:r>
      <w:proofErr w:type="spellEnd"/>
      <w:r w:rsidR="00610BA4" w:rsidRPr="00BE1811">
        <w:t xml:space="preserve"> prevăzute la pct.1 </w:t>
      </w:r>
      <w:proofErr w:type="spellStart"/>
      <w:r w:rsidR="00610BA4" w:rsidRPr="00BE1811">
        <w:t>şi</w:t>
      </w:r>
      <w:proofErr w:type="spellEnd"/>
      <w:r w:rsidR="00610BA4" w:rsidRPr="00BE1811">
        <w:t xml:space="preserve"> cu constituirea unei </w:t>
      </w:r>
      <w:proofErr w:type="spellStart"/>
      <w:r w:rsidR="00610BA4" w:rsidRPr="00BE1811">
        <w:t>garanţii</w:t>
      </w:r>
      <w:proofErr w:type="spellEnd"/>
      <w:r w:rsidR="00610BA4" w:rsidRPr="00BE1811">
        <w:t xml:space="preserve"> pentru suma aferentă </w:t>
      </w:r>
      <w:proofErr w:type="spellStart"/>
      <w:r w:rsidR="00610BA4" w:rsidRPr="00BE1811">
        <w:t>prefinanţării</w:t>
      </w:r>
      <w:proofErr w:type="spellEnd"/>
      <w:r w:rsidR="00610BA4" w:rsidRPr="00BE1811">
        <w:t xml:space="preserve"> solicitate prin depunerea unui instrument de garantare emis în </w:t>
      </w:r>
      <w:proofErr w:type="spellStart"/>
      <w:r w:rsidR="00610BA4" w:rsidRPr="00BE1811">
        <w:t>condiţiile</w:t>
      </w:r>
      <w:proofErr w:type="spellEnd"/>
      <w:r w:rsidR="00610BA4" w:rsidRPr="00BE1811">
        <w:t xml:space="preserve"> legii de o societate bancară</w:t>
      </w:r>
      <w:r w:rsidR="00DC36CB" w:rsidRPr="00BE1811">
        <w:t xml:space="preserve">, de o </w:t>
      </w:r>
      <w:proofErr w:type="spellStart"/>
      <w:r w:rsidR="00DC36CB" w:rsidRPr="00BE1811">
        <w:t>instituţie</w:t>
      </w:r>
      <w:proofErr w:type="spellEnd"/>
      <w:r w:rsidR="00DC36CB" w:rsidRPr="00BE1811">
        <w:t xml:space="preserve"> financiară nebancară</w:t>
      </w:r>
      <w:r w:rsidR="00610BA4" w:rsidRPr="00BE1811">
        <w:t xml:space="preserve"> sau de o societate de asigurări. În acest caz, valoarea cumulată a </w:t>
      </w:r>
      <w:proofErr w:type="spellStart"/>
      <w:r w:rsidR="00610BA4" w:rsidRPr="00BE1811">
        <w:t>tranşelor</w:t>
      </w:r>
      <w:proofErr w:type="spellEnd"/>
      <w:r w:rsidR="00610BA4" w:rsidRPr="00BE1811">
        <w:t xml:space="preserve"> de </w:t>
      </w:r>
      <w:proofErr w:type="spellStart"/>
      <w:r w:rsidR="00610BA4" w:rsidRPr="00BE1811">
        <w:t>prefinanţare</w:t>
      </w:r>
      <w:proofErr w:type="spellEnd"/>
      <w:r w:rsidR="00610BA4" w:rsidRPr="00BE1811">
        <w:t xml:space="preserve"> nu poate </w:t>
      </w:r>
      <w:proofErr w:type="spellStart"/>
      <w:r w:rsidR="00610BA4" w:rsidRPr="00BE1811">
        <w:t>depăşi</w:t>
      </w:r>
      <w:proofErr w:type="spellEnd"/>
      <w:r w:rsidR="00610BA4" w:rsidRPr="00BE1811">
        <w:t xml:space="preserve"> 40% din valoarea totală a ajutorului care trebuie acordat unui beneficiar pentru o anumită </w:t>
      </w:r>
      <w:proofErr w:type="spellStart"/>
      <w:r w:rsidR="00610BA4" w:rsidRPr="00BE1811">
        <w:t>operaţiune</w:t>
      </w:r>
      <w:proofErr w:type="spellEnd"/>
      <w:r w:rsidR="00610BA4" w:rsidRPr="00BE1811">
        <w:t xml:space="preserve">. Beneficiarii care primesc </w:t>
      </w:r>
      <w:proofErr w:type="spellStart"/>
      <w:r w:rsidR="00610BA4" w:rsidRPr="00BE1811">
        <w:t>finanţare</w:t>
      </w:r>
      <w:proofErr w:type="spellEnd"/>
      <w:r w:rsidR="00610BA4" w:rsidRPr="00BE1811">
        <w:t xml:space="preserve"> sub </w:t>
      </w:r>
      <w:proofErr w:type="spellStart"/>
      <w:r w:rsidR="00610BA4" w:rsidRPr="00BE1811">
        <w:t>incidenţa</w:t>
      </w:r>
      <w:proofErr w:type="spellEnd"/>
      <w:r w:rsidR="00610BA4" w:rsidRPr="00BE1811">
        <w:t xml:space="preserve"> ajutorului de stat/</w:t>
      </w:r>
      <w:proofErr w:type="spellStart"/>
      <w:r w:rsidR="00610BA4" w:rsidRPr="00BE1811">
        <w:t>minims</w:t>
      </w:r>
      <w:proofErr w:type="spellEnd"/>
      <w:r w:rsidR="00610BA4" w:rsidRPr="00BE1811">
        <w:t xml:space="preserve"> li se poate acorda </w:t>
      </w:r>
      <w:proofErr w:type="spellStart"/>
      <w:r w:rsidR="00610BA4" w:rsidRPr="00BE1811">
        <w:t>prefinanţare</w:t>
      </w:r>
      <w:proofErr w:type="spellEnd"/>
      <w:r w:rsidR="00610BA4" w:rsidRPr="00BE1811">
        <w:t xml:space="preserve"> într-o singură </w:t>
      </w:r>
      <w:proofErr w:type="spellStart"/>
      <w:r w:rsidR="00610BA4" w:rsidRPr="00BE1811">
        <w:t>tranşă</w:t>
      </w:r>
      <w:proofErr w:type="spellEnd"/>
      <w:r w:rsidR="00610BA4" w:rsidRPr="00BE1811">
        <w:t xml:space="preserve"> de maxim 40% din </w:t>
      </w:r>
      <w:proofErr w:type="spellStart"/>
      <w:r w:rsidR="00610BA4" w:rsidRPr="00BE1811">
        <w:t>contribuţia</w:t>
      </w:r>
      <w:proofErr w:type="spellEnd"/>
      <w:r w:rsidR="00610BA4" w:rsidRPr="00BE1811">
        <w:t xml:space="preserve"> publică eligibilă a proiectului. </w:t>
      </w:r>
    </w:p>
    <w:p w14:paraId="651B10EF" w14:textId="1EE4BED4" w:rsidR="00610BA4" w:rsidRPr="00BE1811" w:rsidRDefault="00294983" w:rsidP="008010FE">
      <w:pPr>
        <w:ind w:left="426"/>
        <w:jc w:val="both"/>
      </w:pPr>
      <w:r w:rsidRPr="00BE1811">
        <w:rPr>
          <w:rFonts w:eastAsia="Arial Unicode MS"/>
        </w:rPr>
        <w:t xml:space="preserve">(3)     </w:t>
      </w:r>
      <w:r w:rsidR="00610BA4" w:rsidRPr="00BE1811">
        <w:t xml:space="preserve">Solicitările privind acordarea </w:t>
      </w:r>
      <w:proofErr w:type="spellStart"/>
      <w:r w:rsidR="00610BA4" w:rsidRPr="00BE1811">
        <w:t>tranşelor</w:t>
      </w:r>
      <w:proofErr w:type="spellEnd"/>
      <w:r w:rsidR="00610BA4" w:rsidRPr="00BE1811">
        <w:t xml:space="preserve"> de </w:t>
      </w:r>
      <w:proofErr w:type="spellStart"/>
      <w:r w:rsidR="00610BA4" w:rsidRPr="00BE1811">
        <w:t>prefinanţare</w:t>
      </w:r>
      <w:proofErr w:type="spellEnd"/>
      <w:r w:rsidR="00610BA4" w:rsidRPr="00BE1811">
        <w:t xml:space="preserve">, cu </w:t>
      </w:r>
      <w:proofErr w:type="spellStart"/>
      <w:r w:rsidR="00610BA4" w:rsidRPr="00BE1811">
        <w:t>excepţia</w:t>
      </w:r>
      <w:proofErr w:type="spellEnd"/>
      <w:r w:rsidR="00610BA4" w:rsidRPr="00BE1811">
        <w:t xml:space="preserve"> primei solicitări, includ obligatoriu, pe lângă </w:t>
      </w:r>
      <w:proofErr w:type="spellStart"/>
      <w:r w:rsidR="00610BA4" w:rsidRPr="00BE1811">
        <w:t>informaţiile</w:t>
      </w:r>
      <w:proofErr w:type="spellEnd"/>
      <w:r w:rsidR="00610BA4" w:rsidRPr="00BE1811">
        <w:t xml:space="preserve"> prevăzute la alin. (3), sumele rambursabile rămase necheltuite din FEDR </w:t>
      </w:r>
      <w:proofErr w:type="spellStart"/>
      <w:r w:rsidR="00610BA4" w:rsidRPr="00BE1811">
        <w:t>şi</w:t>
      </w:r>
      <w:proofErr w:type="spellEnd"/>
      <w:r w:rsidR="00610BA4" w:rsidRPr="00BE1811">
        <w:t xml:space="preserve"> </w:t>
      </w:r>
      <w:proofErr w:type="spellStart"/>
      <w:r w:rsidR="00610BA4" w:rsidRPr="00BE1811">
        <w:t>cofinanţare</w:t>
      </w:r>
      <w:proofErr w:type="spellEnd"/>
      <w:r w:rsidR="00610BA4" w:rsidRPr="00BE1811">
        <w:t xml:space="preserve"> publică asigurată de la bugetul de stat </w:t>
      </w:r>
      <w:proofErr w:type="spellStart"/>
      <w:r w:rsidR="00610BA4" w:rsidRPr="00BE1811">
        <w:t>şi</w:t>
      </w:r>
      <w:proofErr w:type="spellEnd"/>
      <w:r w:rsidR="00610BA4" w:rsidRPr="00BE1811">
        <w:t xml:space="preserve"> neincluse în cererea/cererile de rambursare aferentă/aferente </w:t>
      </w:r>
      <w:proofErr w:type="spellStart"/>
      <w:r w:rsidR="00610BA4" w:rsidRPr="00BE1811">
        <w:t>tranşei</w:t>
      </w:r>
      <w:proofErr w:type="spellEnd"/>
      <w:r w:rsidR="00610BA4" w:rsidRPr="00BE1811">
        <w:t xml:space="preserve"> anterioare de </w:t>
      </w:r>
      <w:proofErr w:type="spellStart"/>
      <w:r w:rsidR="00610BA4" w:rsidRPr="00BE1811">
        <w:t>prefinanţare</w:t>
      </w:r>
      <w:proofErr w:type="spellEnd"/>
      <w:r w:rsidR="00610BA4" w:rsidRPr="00BE1811">
        <w:t xml:space="preserve">. În </w:t>
      </w:r>
      <w:proofErr w:type="spellStart"/>
      <w:r w:rsidR="00610BA4" w:rsidRPr="00BE1811">
        <w:t>situaţia</w:t>
      </w:r>
      <w:proofErr w:type="spellEnd"/>
      <w:r w:rsidR="00610BA4" w:rsidRPr="00BE1811">
        <w:t xml:space="preserve"> în care AM/</w:t>
      </w:r>
      <w:r w:rsidR="00DC36CB" w:rsidRPr="00BE1811">
        <w:rPr>
          <w:rFonts w:eastAsia="Arial Unicode MS"/>
        </w:rPr>
        <w:t>OI POC</w:t>
      </w:r>
      <w:r w:rsidR="00DC36CB" w:rsidRPr="00BE1811">
        <w:t xml:space="preserve"> </w:t>
      </w:r>
      <w:r w:rsidR="00610BA4" w:rsidRPr="00BE1811">
        <w:t xml:space="preserve">pentru Programul Operațional Competitivitate constată erori în raportul de justificare a </w:t>
      </w:r>
      <w:proofErr w:type="spellStart"/>
      <w:r w:rsidR="00610BA4" w:rsidRPr="00BE1811">
        <w:t>prefinanţării</w:t>
      </w:r>
      <w:proofErr w:type="spellEnd"/>
      <w:r w:rsidR="00610BA4" w:rsidRPr="00BE1811">
        <w:t xml:space="preserve">, aferent </w:t>
      </w:r>
      <w:proofErr w:type="spellStart"/>
      <w:r w:rsidR="00610BA4" w:rsidRPr="00BE1811">
        <w:t>tranşei</w:t>
      </w:r>
      <w:proofErr w:type="spellEnd"/>
      <w:r w:rsidR="00610BA4" w:rsidRPr="00BE1811">
        <w:t>/</w:t>
      </w:r>
      <w:proofErr w:type="spellStart"/>
      <w:r w:rsidR="00610BA4" w:rsidRPr="00BE1811">
        <w:t>tranşelor</w:t>
      </w:r>
      <w:proofErr w:type="spellEnd"/>
      <w:r w:rsidR="00610BA4" w:rsidRPr="00BE1811">
        <w:t xml:space="preserve"> anterioare, poate sista acordarea următoarelor </w:t>
      </w:r>
      <w:proofErr w:type="spellStart"/>
      <w:r w:rsidR="00610BA4" w:rsidRPr="00BE1811">
        <w:t>tranşe</w:t>
      </w:r>
      <w:proofErr w:type="spellEnd"/>
      <w:r w:rsidR="00610BA4" w:rsidRPr="00BE1811">
        <w:t xml:space="preserve"> de </w:t>
      </w:r>
      <w:proofErr w:type="spellStart"/>
      <w:r w:rsidR="00610BA4" w:rsidRPr="00BE1811">
        <w:t>prefinanţare</w:t>
      </w:r>
      <w:proofErr w:type="spellEnd"/>
      <w:r w:rsidR="00610BA4" w:rsidRPr="00BE1811">
        <w:t>.</w:t>
      </w:r>
    </w:p>
    <w:p w14:paraId="5A6591BD" w14:textId="77777777" w:rsidR="00F301E5" w:rsidRPr="00BE1811" w:rsidRDefault="00294983" w:rsidP="008010FE">
      <w:pPr>
        <w:ind w:left="426"/>
        <w:jc w:val="both"/>
        <w:rPr>
          <w:rFonts w:eastAsia="Arial Unicode MS"/>
        </w:rPr>
      </w:pPr>
      <w:r w:rsidRPr="00BE1811">
        <w:rPr>
          <w:rFonts w:eastAsia="Arial Unicode MS"/>
        </w:rPr>
        <w:t xml:space="preserve">(4)   </w:t>
      </w:r>
      <w:r w:rsidR="00F301E5" w:rsidRPr="00BE1811">
        <w:rPr>
          <w:rFonts w:eastAsia="Arial Unicode MS"/>
        </w:rPr>
        <w:t xml:space="preserve">Suma efectiv transferată de către </w:t>
      </w:r>
      <w:proofErr w:type="spellStart"/>
      <w:r w:rsidR="00F301E5" w:rsidRPr="00BE1811">
        <w:rPr>
          <w:rFonts w:eastAsia="Arial Unicode MS"/>
        </w:rPr>
        <w:t>unităţile</w:t>
      </w:r>
      <w:proofErr w:type="spellEnd"/>
      <w:r w:rsidR="00F301E5" w:rsidRPr="00BE1811">
        <w:rPr>
          <w:rFonts w:eastAsia="Arial Unicode MS"/>
        </w:rPr>
        <w:t xml:space="preserve"> de plată, aferentă fiecărei solicitări de </w:t>
      </w:r>
      <w:proofErr w:type="spellStart"/>
      <w:r w:rsidR="00F301E5" w:rsidRPr="00BE1811">
        <w:rPr>
          <w:rFonts w:eastAsia="Arial Unicode MS"/>
        </w:rPr>
        <w:t>tranşă</w:t>
      </w:r>
      <w:proofErr w:type="spellEnd"/>
      <w:r w:rsidR="00F301E5" w:rsidRPr="00BE1811">
        <w:rPr>
          <w:rFonts w:eastAsia="Arial Unicode MS"/>
        </w:rPr>
        <w:t xml:space="preserve"> de </w:t>
      </w:r>
      <w:proofErr w:type="spellStart"/>
      <w:r w:rsidR="00F301E5" w:rsidRPr="00BE1811">
        <w:rPr>
          <w:rFonts w:eastAsia="Arial Unicode MS"/>
        </w:rPr>
        <w:t>prefinanţare</w:t>
      </w:r>
      <w:proofErr w:type="spellEnd"/>
      <w:r w:rsidR="00F301E5" w:rsidRPr="00BE1811">
        <w:rPr>
          <w:rFonts w:eastAsia="Arial Unicode MS"/>
        </w:rPr>
        <w:t xml:space="preserve">, cu </w:t>
      </w:r>
      <w:proofErr w:type="spellStart"/>
      <w:r w:rsidR="00F301E5" w:rsidRPr="00BE1811">
        <w:rPr>
          <w:rFonts w:eastAsia="Arial Unicode MS"/>
        </w:rPr>
        <w:t>excepţia</w:t>
      </w:r>
      <w:proofErr w:type="spellEnd"/>
      <w:r w:rsidR="00F301E5" w:rsidRPr="00BE1811">
        <w:rPr>
          <w:rFonts w:eastAsia="Arial Unicode MS"/>
        </w:rPr>
        <w:t xml:space="preserve"> celei aferente primei </w:t>
      </w:r>
      <w:proofErr w:type="spellStart"/>
      <w:r w:rsidR="00F301E5" w:rsidRPr="00BE1811">
        <w:rPr>
          <w:rFonts w:eastAsia="Arial Unicode MS"/>
        </w:rPr>
        <w:t>tranşe</w:t>
      </w:r>
      <w:proofErr w:type="spellEnd"/>
      <w:r w:rsidR="00F301E5" w:rsidRPr="00BE1811">
        <w:rPr>
          <w:rFonts w:eastAsia="Arial Unicode MS"/>
        </w:rPr>
        <w:t xml:space="preserve">, nu poate fi mai mare decât </w:t>
      </w:r>
      <w:proofErr w:type="spellStart"/>
      <w:r w:rsidR="00F301E5" w:rsidRPr="00BE1811">
        <w:rPr>
          <w:rFonts w:eastAsia="Arial Unicode MS"/>
        </w:rPr>
        <w:t>diferenţa</w:t>
      </w:r>
      <w:proofErr w:type="spellEnd"/>
      <w:r w:rsidR="00F301E5" w:rsidRPr="00BE1811">
        <w:rPr>
          <w:rFonts w:eastAsia="Arial Unicode MS"/>
        </w:rPr>
        <w:t xml:space="preserve"> dintre valoarea maximă a </w:t>
      </w:r>
      <w:proofErr w:type="spellStart"/>
      <w:r w:rsidR="00F301E5" w:rsidRPr="00BE1811">
        <w:rPr>
          <w:rFonts w:eastAsia="Arial Unicode MS"/>
        </w:rPr>
        <w:t>tranşei</w:t>
      </w:r>
      <w:proofErr w:type="spellEnd"/>
      <w:r w:rsidR="00F301E5" w:rsidRPr="00BE1811">
        <w:rPr>
          <w:rFonts w:eastAsia="Arial Unicode MS"/>
        </w:rPr>
        <w:t xml:space="preserve"> de </w:t>
      </w:r>
      <w:proofErr w:type="spellStart"/>
      <w:r w:rsidR="00F301E5" w:rsidRPr="00BE1811">
        <w:rPr>
          <w:rFonts w:eastAsia="Arial Unicode MS"/>
        </w:rPr>
        <w:t>prefinanţare</w:t>
      </w:r>
      <w:proofErr w:type="spellEnd"/>
      <w:r w:rsidR="00F301E5" w:rsidRPr="00BE1811">
        <w:rPr>
          <w:rFonts w:eastAsia="Arial Unicode MS"/>
        </w:rPr>
        <w:t xml:space="preserve"> reglementată la art. 15 alin. (1) din </w:t>
      </w:r>
      <w:proofErr w:type="spellStart"/>
      <w:r w:rsidR="00F301E5" w:rsidRPr="00BE1811">
        <w:rPr>
          <w:rFonts w:eastAsia="Arial Unicode MS"/>
        </w:rPr>
        <w:t>Ordonanţă</w:t>
      </w:r>
      <w:proofErr w:type="spellEnd"/>
      <w:r w:rsidR="00F301E5" w:rsidRPr="00BE1811">
        <w:rPr>
          <w:rFonts w:eastAsia="Arial Unicode MS"/>
        </w:rPr>
        <w:t xml:space="preserve"> </w:t>
      </w:r>
      <w:proofErr w:type="spellStart"/>
      <w:r w:rsidR="00F301E5" w:rsidRPr="00BE1811">
        <w:rPr>
          <w:rFonts w:eastAsia="Arial Unicode MS"/>
        </w:rPr>
        <w:t>şi</w:t>
      </w:r>
      <w:proofErr w:type="spellEnd"/>
      <w:r w:rsidR="00F301E5" w:rsidRPr="00BE1811">
        <w:rPr>
          <w:rFonts w:eastAsia="Arial Unicode MS"/>
        </w:rPr>
        <w:t xml:space="preserve"> </w:t>
      </w:r>
      <w:proofErr w:type="spellStart"/>
      <w:r w:rsidR="00F301E5" w:rsidRPr="00BE1811">
        <w:rPr>
          <w:rFonts w:eastAsia="Arial Unicode MS"/>
        </w:rPr>
        <w:t>prefinanţarea</w:t>
      </w:r>
      <w:proofErr w:type="spellEnd"/>
      <w:r w:rsidR="00F301E5" w:rsidRPr="00BE1811">
        <w:rPr>
          <w:rFonts w:eastAsia="Arial Unicode MS"/>
        </w:rPr>
        <w:t xml:space="preserve"> nejustificată prin cheltuieli eligibile validate de autoritatea de management din </w:t>
      </w:r>
      <w:proofErr w:type="spellStart"/>
      <w:r w:rsidR="00F301E5" w:rsidRPr="00BE1811">
        <w:rPr>
          <w:rFonts w:eastAsia="Arial Unicode MS"/>
        </w:rPr>
        <w:t>tranşa</w:t>
      </w:r>
      <w:proofErr w:type="spellEnd"/>
      <w:r w:rsidR="00F301E5" w:rsidRPr="00BE1811">
        <w:rPr>
          <w:rFonts w:eastAsia="Arial Unicode MS"/>
        </w:rPr>
        <w:t xml:space="preserve"> anterioară.</w:t>
      </w:r>
    </w:p>
    <w:p w14:paraId="0594F59A" w14:textId="77777777" w:rsidR="00610BA4" w:rsidRPr="00BE1811" w:rsidRDefault="00294983" w:rsidP="008010FE">
      <w:pPr>
        <w:ind w:left="426"/>
        <w:jc w:val="both"/>
      </w:pPr>
      <w:r w:rsidRPr="00BE1811">
        <w:rPr>
          <w:rFonts w:eastAsia="Arial Unicode MS"/>
        </w:rPr>
        <w:t xml:space="preserve">(5)      </w:t>
      </w:r>
      <w:r w:rsidR="00610BA4" w:rsidRPr="00BE1811">
        <w:t xml:space="preserve">Beneficiarul/Liderul de parteneriat care a depus cerere de </w:t>
      </w:r>
      <w:proofErr w:type="spellStart"/>
      <w:r w:rsidR="00610BA4" w:rsidRPr="00BE1811">
        <w:t>prefinanţare</w:t>
      </w:r>
      <w:proofErr w:type="spellEnd"/>
      <w:r w:rsidR="00610BA4" w:rsidRPr="00BE1811">
        <w:t xml:space="preserve"> conform alin. (1) are </w:t>
      </w:r>
      <w:proofErr w:type="spellStart"/>
      <w:r w:rsidR="00610BA4" w:rsidRPr="00BE1811">
        <w:t>obligaţia</w:t>
      </w:r>
      <w:proofErr w:type="spellEnd"/>
      <w:r w:rsidR="00610BA4" w:rsidRPr="00BE1811">
        <w:t xml:space="preserve"> depunerii unei cereri de rambursare care să cuprindă cheltuielile efectuate din </w:t>
      </w:r>
      <w:proofErr w:type="spellStart"/>
      <w:r w:rsidR="00610BA4" w:rsidRPr="00BE1811">
        <w:t>tranşa</w:t>
      </w:r>
      <w:proofErr w:type="spellEnd"/>
      <w:r w:rsidR="00610BA4" w:rsidRPr="00BE1811">
        <w:t xml:space="preserve"> de </w:t>
      </w:r>
      <w:proofErr w:type="spellStart"/>
      <w:r w:rsidR="00610BA4" w:rsidRPr="00BE1811">
        <w:t>prefinanţare</w:t>
      </w:r>
      <w:proofErr w:type="spellEnd"/>
      <w:r w:rsidR="00610BA4" w:rsidRPr="00BE1811">
        <w:t xml:space="preserve"> acordată, în cuantum de minim 50% din valoarea acesteia în termen de maximum 90 de zile calendaristice de la data la care autoritatea de management a virat </w:t>
      </w:r>
      <w:proofErr w:type="spellStart"/>
      <w:r w:rsidR="00610BA4" w:rsidRPr="00BE1811">
        <w:t>prefinanţarea</w:t>
      </w:r>
      <w:proofErr w:type="spellEnd"/>
      <w:r w:rsidR="00610BA4" w:rsidRPr="00BE1811">
        <w:t xml:space="preserve"> în contul beneficiarului, fără a </w:t>
      </w:r>
      <w:proofErr w:type="spellStart"/>
      <w:r w:rsidR="00610BA4" w:rsidRPr="00BE1811">
        <w:t>depăşi</w:t>
      </w:r>
      <w:proofErr w:type="spellEnd"/>
      <w:r w:rsidR="00610BA4" w:rsidRPr="00BE1811">
        <w:t xml:space="preserve"> durata contractului de </w:t>
      </w:r>
      <w:proofErr w:type="spellStart"/>
      <w:r w:rsidR="00610BA4" w:rsidRPr="00BE1811">
        <w:t>finanţare</w:t>
      </w:r>
      <w:proofErr w:type="spellEnd"/>
      <w:r w:rsidR="00610BA4" w:rsidRPr="00BE1811">
        <w:t xml:space="preserve">. </w:t>
      </w:r>
    </w:p>
    <w:p w14:paraId="3E9EC4AD" w14:textId="77777777" w:rsidR="00610BA4" w:rsidRPr="00BE1811" w:rsidRDefault="00294983" w:rsidP="008010FE">
      <w:pPr>
        <w:ind w:left="426"/>
        <w:jc w:val="both"/>
      </w:pPr>
      <w:r w:rsidRPr="00BE1811">
        <w:rPr>
          <w:rFonts w:eastAsia="Arial Unicode MS"/>
        </w:rPr>
        <w:t xml:space="preserve">(6)    </w:t>
      </w:r>
      <w:r w:rsidR="00610BA4" w:rsidRPr="00BE1811">
        <w:t xml:space="preserve"> Beneficiarii/Liderii de parteneriat care nu au depus cererea de rambursare în termenul prevăzut la alin. (6) este obligat să justifice utilizarea </w:t>
      </w:r>
      <w:proofErr w:type="spellStart"/>
      <w:r w:rsidR="00610BA4" w:rsidRPr="00BE1811">
        <w:t>prefinanţării</w:t>
      </w:r>
      <w:proofErr w:type="spellEnd"/>
      <w:r w:rsidR="00610BA4" w:rsidRPr="00BE1811">
        <w:t xml:space="preserve">, prin cereri de rambursare, înaintea depunerii unei alte cereri de </w:t>
      </w:r>
      <w:proofErr w:type="spellStart"/>
      <w:r w:rsidR="00610BA4" w:rsidRPr="00BE1811">
        <w:t>prefinanţare</w:t>
      </w:r>
      <w:proofErr w:type="spellEnd"/>
      <w:r w:rsidR="00610BA4" w:rsidRPr="00BE1811">
        <w:t xml:space="preserve">. </w:t>
      </w:r>
    </w:p>
    <w:p w14:paraId="6BEBEF5F" w14:textId="77777777" w:rsidR="00610BA4" w:rsidRPr="00BE1811" w:rsidRDefault="00610BA4" w:rsidP="008010FE">
      <w:pPr>
        <w:ind w:left="426"/>
        <w:jc w:val="both"/>
      </w:pPr>
      <w:r w:rsidRPr="00BE1811">
        <w:t>(</w:t>
      </w:r>
      <w:r w:rsidR="00294983" w:rsidRPr="00BE1811">
        <w:rPr>
          <w:rFonts w:eastAsia="Arial Unicode MS"/>
        </w:rPr>
        <w:t>7</w:t>
      </w:r>
      <w:r w:rsidRPr="00BE1811">
        <w:t xml:space="preserve">) Beneficiarii/Liderii de parteneriat/Partenerii au </w:t>
      </w:r>
      <w:proofErr w:type="spellStart"/>
      <w:r w:rsidRPr="00BE1811">
        <w:t>obligaţia</w:t>
      </w:r>
      <w:proofErr w:type="spellEnd"/>
      <w:r w:rsidRPr="00BE1811">
        <w:t xml:space="preserve"> restituirii integrale/</w:t>
      </w:r>
      <w:proofErr w:type="spellStart"/>
      <w:r w:rsidRPr="00BE1811">
        <w:t>parţiale</w:t>
      </w:r>
      <w:proofErr w:type="spellEnd"/>
      <w:r w:rsidRPr="00BE1811">
        <w:t xml:space="preserve"> a </w:t>
      </w:r>
      <w:proofErr w:type="spellStart"/>
      <w:r w:rsidRPr="00BE1811">
        <w:t>prefinanţării</w:t>
      </w:r>
      <w:proofErr w:type="spellEnd"/>
      <w:r w:rsidRPr="00BE1811">
        <w:t xml:space="preserve"> acordate, în cazul în care </w:t>
      </w:r>
      <w:proofErr w:type="spellStart"/>
      <w:r w:rsidRPr="00BE1811">
        <w:t>aceştia</w:t>
      </w:r>
      <w:proofErr w:type="spellEnd"/>
      <w:r w:rsidRPr="00BE1811">
        <w:t xml:space="preserve"> nu justifică prin cereri de rambursare utilizarea corespunzătoare a acesteia conform alin. (6) și (7).</w:t>
      </w:r>
    </w:p>
    <w:p w14:paraId="554AF723" w14:textId="77777777" w:rsidR="00610BA4" w:rsidRPr="00BE1811" w:rsidRDefault="00610BA4" w:rsidP="008010FE">
      <w:pPr>
        <w:ind w:left="426"/>
        <w:jc w:val="both"/>
      </w:pPr>
      <w:r w:rsidRPr="00BE1811">
        <w:t>(</w:t>
      </w:r>
      <w:r w:rsidR="00294983" w:rsidRPr="00BE1811">
        <w:rPr>
          <w:rFonts w:eastAsia="Arial Unicode MS"/>
        </w:rPr>
        <w:t xml:space="preserve">8)  </w:t>
      </w:r>
      <w:r w:rsidRPr="00BE1811">
        <w:t xml:space="preserve"> În cazul în care beneficiarul/liderul de parteneriat nu depune cerere de rambursare în termenul prevăzut la alin.(6), AM POC recuperează întreaga sumă acordată ca </w:t>
      </w:r>
      <w:proofErr w:type="spellStart"/>
      <w:r w:rsidRPr="00BE1811">
        <w:t>tranşă</w:t>
      </w:r>
      <w:proofErr w:type="spellEnd"/>
      <w:r w:rsidRPr="00BE1811">
        <w:t xml:space="preserve"> de </w:t>
      </w:r>
      <w:proofErr w:type="spellStart"/>
      <w:r w:rsidRPr="00BE1811">
        <w:t>prefinanţare</w:t>
      </w:r>
      <w:proofErr w:type="spellEnd"/>
      <w:r w:rsidRPr="00BE1811">
        <w:t xml:space="preserve"> </w:t>
      </w:r>
      <w:proofErr w:type="spellStart"/>
      <w:r w:rsidRPr="00BE1811">
        <w:t>şi</w:t>
      </w:r>
      <w:proofErr w:type="spellEnd"/>
      <w:r w:rsidRPr="00BE1811">
        <w:t xml:space="preserve"> nejustificată</w:t>
      </w:r>
      <w:r w:rsidR="00294983" w:rsidRPr="00BE1811">
        <w:rPr>
          <w:rFonts w:eastAsia="Arial Unicode MS"/>
        </w:rPr>
        <w:t>..</w:t>
      </w:r>
    </w:p>
    <w:p w14:paraId="37F7DBA6" w14:textId="77777777" w:rsidR="00610BA4" w:rsidRPr="00BE1811" w:rsidRDefault="00610BA4" w:rsidP="008010FE">
      <w:pPr>
        <w:ind w:left="426"/>
        <w:jc w:val="both"/>
      </w:pPr>
      <w:r w:rsidRPr="00BE1811">
        <w:t>(</w:t>
      </w:r>
      <w:r w:rsidR="00294983" w:rsidRPr="00BE1811">
        <w:rPr>
          <w:rFonts w:eastAsia="Arial Unicode MS"/>
        </w:rPr>
        <w:t>9</w:t>
      </w:r>
      <w:r w:rsidRPr="00BE1811">
        <w:t xml:space="preserve">) AMPOC notifică beneficiarul/liderul de parteneriat/partenerii cu privire la </w:t>
      </w:r>
      <w:proofErr w:type="spellStart"/>
      <w:r w:rsidRPr="00BE1811">
        <w:t>obligaţia</w:t>
      </w:r>
      <w:proofErr w:type="spellEnd"/>
      <w:r w:rsidRPr="00BE1811">
        <w:t xml:space="preserve"> restituirii sumelor prevăzute la alin. (8).</w:t>
      </w:r>
    </w:p>
    <w:p w14:paraId="3AB2324B" w14:textId="77777777" w:rsidR="00610BA4" w:rsidRPr="00BE1811" w:rsidRDefault="00610BA4" w:rsidP="008010FE">
      <w:pPr>
        <w:ind w:left="426"/>
        <w:jc w:val="both"/>
      </w:pPr>
      <w:r w:rsidRPr="00BE1811">
        <w:lastRenderedPageBreak/>
        <w:t>(</w:t>
      </w:r>
      <w:r w:rsidR="00294983" w:rsidRPr="00BE1811">
        <w:rPr>
          <w:rFonts w:eastAsia="Arial Unicode MS"/>
        </w:rPr>
        <w:t>10</w:t>
      </w:r>
      <w:r w:rsidRPr="00BE1811">
        <w:t xml:space="preserve">) În cazul în care beneficiarul nu restituie AM POC sumele prevăzute la alin. (10) în termen de 15 zile de la data comunicării notificării, AM POC emite decizia de recuperare a </w:t>
      </w:r>
      <w:proofErr w:type="spellStart"/>
      <w:r w:rsidRPr="00BE1811">
        <w:t>prefinanţării</w:t>
      </w:r>
      <w:proofErr w:type="spellEnd"/>
      <w:r w:rsidRPr="00BE1811">
        <w:t xml:space="preserve">, prin care se individualizează sumele de restituit exprimate în moneda </w:t>
      </w:r>
      <w:proofErr w:type="spellStart"/>
      <w:r w:rsidRPr="00BE1811">
        <w:t>naţională</w:t>
      </w:r>
      <w:proofErr w:type="spellEnd"/>
      <w:r w:rsidRPr="00BE1811">
        <w:t xml:space="preserve">. Decizia constituie titlu de </w:t>
      </w:r>
      <w:proofErr w:type="spellStart"/>
      <w:r w:rsidRPr="00BE1811">
        <w:t>creanţă</w:t>
      </w:r>
      <w:proofErr w:type="spellEnd"/>
      <w:r w:rsidRPr="00BE1811">
        <w:t xml:space="preserve"> </w:t>
      </w:r>
      <w:proofErr w:type="spellStart"/>
      <w:r w:rsidRPr="00BE1811">
        <w:t>şi</w:t>
      </w:r>
      <w:proofErr w:type="spellEnd"/>
      <w:r w:rsidRPr="00BE1811">
        <w:t xml:space="preserve"> cuprinde elementele actului administrativ fiscal prevăzute de Legea nr. 207/2015 privind Codul de procedură fiscală, cu modificările </w:t>
      </w:r>
      <w:proofErr w:type="spellStart"/>
      <w:r w:rsidRPr="00BE1811">
        <w:t>şi</w:t>
      </w:r>
      <w:proofErr w:type="spellEnd"/>
      <w:r w:rsidRPr="00BE1811">
        <w:t xml:space="preserve"> completările ulterioare. În titlul de </w:t>
      </w:r>
      <w:proofErr w:type="spellStart"/>
      <w:r w:rsidRPr="00BE1811">
        <w:t>creanţă</w:t>
      </w:r>
      <w:proofErr w:type="spellEnd"/>
      <w:r w:rsidRPr="00BE1811">
        <w:t xml:space="preserve"> se indică </w:t>
      </w:r>
      <w:proofErr w:type="spellStart"/>
      <w:r w:rsidRPr="00BE1811">
        <w:t>şi</w:t>
      </w:r>
      <w:proofErr w:type="spellEnd"/>
      <w:r w:rsidRPr="00BE1811">
        <w:t xml:space="preserve"> contul în care beneficiarul trebuie să efectueze plata.</w:t>
      </w:r>
    </w:p>
    <w:p w14:paraId="6140298E" w14:textId="7BB0CE81" w:rsidR="00610BA4" w:rsidRPr="00BE1811" w:rsidRDefault="00610BA4" w:rsidP="008010FE">
      <w:pPr>
        <w:ind w:left="426"/>
        <w:jc w:val="both"/>
      </w:pPr>
      <w:r w:rsidRPr="00BE1811">
        <w:t>(</w:t>
      </w:r>
      <w:r w:rsidR="00294983" w:rsidRPr="00BE1811">
        <w:rPr>
          <w:rFonts w:eastAsia="Arial Unicode MS"/>
        </w:rPr>
        <w:t xml:space="preserve">11)  </w:t>
      </w:r>
      <w:r w:rsidRPr="00BE1811">
        <w:t xml:space="preserve"> Titlul de </w:t>
      </w:r>
      <w:proofErr w:type="spellStart"/>
      <w:r w:rsidRPr="00BE1811">
        <w:t>creanţă</w:t>
      </w:r>
      <w:proofErr w:type="spellEnd"/>
      <w:r w:rsidRPr="00BE1811">
        <w:t xml:space="preserve"> prevăzut la alin. (11) se transmite debitorului în termen de 5 zile lucrătoare de la data emiterii. Împotriva titlului de </w:t>
      </w:r>
      <w:proofErr w:type="spellStart"/>
      <w:r w:rsidRPr="00BE1811">
        <w:t>creanţă</w:t>
      </w:r>
      <w:proofErr w:type="spellEnd"/>
      <w:r w:rsidRPr="00BE1811">
        <w:t xml:space="preserve"> se poate formula </w:t>
      </w:r>
      <w:proofErr w:type="spellStart"/>
      <w:r w:rsidRPr="00BE1811">
        <w:t>contestaţie</w:t>
      </w:r>
      <w:proofErr w:type="spellEnd"/>
      <w:r w:rsidRPr="00BE1811">
        <w:t xml:space="preserve"> în termen de 30 de zile de la data comunicării, care se depune </w:t>
      </w:r>
      <w:r w:rsidR="00294983" w:rsidRPr="00BE1811">
        <w:rPr>
          <w:rFonts w:eastAsia="Arial Unicode MS"/>
        </w:rPr>
        <w:t xml:space="preserve"> </w:t>
      </w:r>
      <w:r w:rsidRPr="00BE1811">
        <w:t xml:space="preserve">la autoritatea publică emitentă a titlului de </w:t>
      </w:r>
      <w:proofErr w:type="spellStart"/>
      <w:r w:rsidRPr="00BE1811">
        <w:t>creanţă</w:t>
      </w:r>
      <w:proofErr w:type="spellEnd"/>
      <w:r w:rsidRPr="00BE1811">
        <w:t xml:space="preserve"> contestat/ AM POC </w:t>
      </w:r>
      <w:proofErr w:type="spellStart"/>
      <w:r w:rsidRPr="00BE1811">
        <w:t>faţă</w:t>
      </w:r>
      <w:proofErr w:type="spellEnd"/>
      <w:r w:rsidRPr="00BE1811">
        <w:t xml:space="preserve"> de care </w:t>
      </w:r>
      <w:r w:rsidR="00DC36CB" w:rsidRPr="00BE1811">
        <w:rPr>
          <w:rFonts w:eastAsia="Arial Unicode MS"/>
        </w:rPr>
        <w:t>OI POC</w:t>
      </w:r>
      <w:r w:rsidR="00DC36CB" w:rsidRPr="00BE1811">
        <w:t xml:space="preserve"> </w:t>
      </w:r>
      <w:r w:rsidRPr="00BE1811">
        <w:t xml:space="preserve">va transmite un punct de vedere </w:t>
      </w:r>
      <w:proofErr w:type="spellStart"/>
      <w:r w:rsidRPr="00BE1811">
        <w:t>şi</w:t>
      </w:r>
      <w:proofErr w:type="spellEnd"/>
      <w:r w:rsidRPr="00BE1811">
        <w:t xml:space="preserve"> alte documente justificative în vederea </w:t>
      </w:r>
      <w:proofErr w:type="spellStart"/>
      <w:r w:rsidRPr="00BE1811">
        <w:t>soluţionării</w:t>
      </w:r>
      <w:proofErr w:type="spellEnd"/>
      <w:r w:rsidRPr="00BE1811">
        <w:t xml:space="preserve"> acesteia.</w:t>
      </w:r>
    </w:p>
    <w:p w14:paraId="75872345" w14:textId="77777777" w:rsidR="00610BA4" w:rsidRPr="00BE1811" w:rsidRDefault="00610BA4" w:rsidP="008010FE">
      <w:pPr>
        <w:ind w:left="426"/>
        <w:jc w:val="both"/>
      </w:pPr>
      <w:r w:rsidRPr="00BE1811">
        <w:t>(</w:t>
      </w:r>
      <w:r w:rsidR="00294983" w:rsidRPr="00BE1811">
        <w:rPr>
          <w:rFonts w:eastAsia="Arial Unicode MS"/>
        </w:rPr>
        <w:t xml:space="preserve">12)  </w:t>
      </w:r>
      <w:r w:rsidRPr="00BE1811">
        <w:t xml:space="preserve"> Introducerea </w:t>
      </w:r>
      <w:proofErr w:type="spellStart"/>
      <w:r w:rsidRPr="00BE1811">
        <w:t>contestaţiei</w:t>
      </w:r>
      <w:proofErr w:type="spellEnd"/>
      <w:r w:rsidRPr="00BE1811">
        <w:t xml:space="preserve"> nu suspendă executarea titlului de </w:t>
      </w:r>
      <w:proofErr w:type="spellStart"/>
      <w:r w:rsidRPr="00BE1811">
        <w:t>creanţă</w:t>
      </w:r>
      <w:proofErr w:type="spellEnd"/>
      <w:r w:rsidRPr="00BE1811">
        <w:t>.</w:t>
      </w:r>
    </w:p>
    <w:p w14:paraId="5C61037A" w14:textId="77777777" w:rsidR="00610BA4" w:rsidRPr="00BE1811" w:rsidRDefault="00610BA4" w:rsidP="008010FE">
      <w:pPr>
        <w:ind w:left="426"/>
        <w:jc w:val="both"/>
      </w:pPr>
      <w:r w:rsidRPr="00BE1811">
        <w:t>(</w:t>
      </w:r>
      <w:r w:rsidR="00294983" w:rsidRPr="00BE1811">
        <w:rPr>
          <w:rFonts w:eastAsia="Arial Unicode MS"/>
        </w:rPr>
        <w:t>13</w:t>
      </w:r>
      <w:r w:rsidRPr="00BE1811">
        <w:t xml:space="preserve">) Debitorul are </w:t>
      </w:r>
      <w:proofErr w:type="spellStart"/>
      <w:r w:rsidRPr="00BE1811">
        <w:t>obligaţia</w:t>
      </w:r>
      <w:proofErr w:type="spellEnd"/>
      <w:r w:rsidRPr="00BE1811">
        <w:t xml:space="preserve"> efectuării </w:t>
      </w:r>
      <w:proofErr w:type="spellStart"/>
      <w:r w:rsidRPr="00BE1811">
        <w:t>plăţii</w:t>
      </w:r>
      <w:proofErr w:type="spellEnd"/>
      <w:r w:rsidRPr="00BE1811">
        <w:t xml:space="preserve"> sumelor stabilite prin decizia de recuperare a </w:t>
      </w:r>
      <w:proofErr w:type="spellStart"/>
      <w:r w:rsidRPr="00BE1811">
        <w:t>prefinanţării</w:t>
      </w:r>
      <w:proofErr w:type="spellEnd"/>
      <w:r w:rsidRPr="00BE1811">
        <w:t>, în termen de 30 de zile de la data comunicării acesteia.</w:t>
      </w:r>
    </w:p>
    <w:p w14:paraId="10CF5170" w14:textId="77777777" w:rsidR="00610BA4" w:rsidRPr="00BE1811" w:rsidRDefault="00610BA4" w:rsidP="008010FE">
      <w:pPr>
        <w:ind w:left="426"/>
        <w:jc w:val="both"/>
      </w:pPr>
      <w:r w:rsidRPr="00BE1811">
        <w:t>(</w:t>
      </w:r>
      <w:r w:rsidR="00294983" w:rsidRPr="00BE1811">
        <w:rPr>
          <w:rFonts w:eastAsia="Arial Unicode MS"/>
        </w:rPr>
        <w:t xml:space="preserve">14)  </w:t>
      </w:r>
      <w:r w:rsidRPr="00BE1811">
        <w:t xml:space="preserve"> Titlul de </w:t>
      </w:r>
      <w:proofErr w:type="spellStart"/>
      <w:r w:rsidRPr="00BE1811">
        <w:t>creanţă</w:t>
      </w:r>
      <w:proofErr w:type="spellEnd"/>
      <w:r w:rsidRPr="00BE1811">
        <w:t xml:space="preserve"> constituie titlu executoriu la împlinirea termenului prevăzut la alin. (14).</w:t>
      </w:r>
    </w:p>
    <w:p w14:paraId="7C7401A9" w14:textId="77777777" w:rsidR="00610BA4" w:rsidRPr="00BE1811" w:rsidRDefault="00610BA4" w:rsidP="008010FE">
      <w:pPr>
        <w:ind w:left="426"/>
        <w:jc w:val="both"/>
      </w:pPr>
      <w:r w:rsidRPr="00BE1811">
        <w:t>(</w:t>
      </w:r>
      <w:r w:rsidR="00294983" w:rsidRPr="00BE1811">
        <w:rPr>
          <w:rFonts w:eastAsia="Arial Unicode MS"/>
        </w:rPr>
        <w:t>15</w:t>
      </w:r>
      <w:r w:rsidRPr="00BE1811">
        <w:t xml:space="preserve">) Debitorul datorează pentru neachitarea la termen a </w:t>
      </w:r>
      <w:proofErr w:type="spellStart"/>
      <w:r w:rsidRPr="00BE1811">
        <w:t>obligaţiilor</w:t>
      </w:r>
      <w:proofErr w:type="spellEnd"/>
      <w:r w:rsidRPr="00BE1811">
        <w:t xml:space="preserve"> stabilite prin titlul de </w:t>
      </w:r>
      <w:proofErr w:type="spellStart"/>
      <w:r w:rsidRPr="00BE1811">
        <w:t>creanţă</w:t>
      </w:r>
      <w:proofErr w:type="spellEnd"/>
      <w:r w:rsidRPr="00BE1811">
        <w:t xml:space="preserve">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0970B7A5" w14:textId="77777777" w:rsidR="00610BA4" w:rsidRPr="00BE1811" w:rsidRDefault="00610BA4" w:rsidP="008010FE">
      <w:pPr>
        <w:ind w:left="426"/>
        <w:jc w:val="both"/>
      </w:pPr>
      <w:r w:rsidRPr="00BE1811">
        <w:t>(</w:t>
      </w:r>
      <w:r w:rsidR="00294983" w:rsidRPr="00BE1811">
        <w:rPr>
          <w:rFonts w:eastAsia="Arial Unicode MS"/>
        </w:rPr>
        <w:t>16</w:t>
      </w:r>
      <w:r w:rsidRPr="00BE1811">
        <w:t xml:space="preserve">) În cazul nerecuperării sumelor stabilite conform prevederilor alin. (10), la expirarea termenului de 30 de zile de la data comunicării deciziei de recuperare a </w:t>
      </w:r>
      <w:proofErr w:type="spellStart"/>
      <w:r w:rsidRPr="00BE1811">
        <w:t>prefinanţării</w:t>
      </w:r>
      <w:proofErr w:type="spellEnd"/>
      <w:r w:rsidRPr="00BE1811">
        <w:t xml:space="preserve">, AM POC va comunica titlul executoriu împreună cu dovada comunicării acestuia organelor fiscale competente din subordinea </w:t>
      </w:r>
      <w:proofErr w:type="spellStart"/>
      <w:r w:rsidRPr="00BE1811">
        <w:t>Agenţiei</w:t>
      </w:r>
      <w:proofErr w:type="spellEnd"/>
      <w:r w:rsidRPr="00BE1811">
        <w:t xml:space="preserve"> </w:t>
      </w:r>
      <w:proofErr w:type="spellStart"/>
      <w:r w:rsidRPr="00BE1811">
        <w:t>Naţionale</w:t>
      </w:r>
      <w:proofErr w:type="spellEnd"/>
      <w:r w:rsidRPr="00BE1811">
        <w:t xml:space="preserve"> de Administrare Fiscală, care vor efectua procedura de executare silită precum </w:t>
      </w:r>
      <w:proofErr w:type="spellStart"/>
      <w:r w:rsidRPr="00BE1811">
        <w:t>şi</w:t>
      </w:r>
      <w:proofErr w:type="spellEnd"/>
      <w:r w:rsidRPr="00BE1811">
        <w:t xml:space="preserve"> procedura de compensare potrivit Legii nr. 207/2015.</w:t>
      </w:r>
    </w:p>
    <w:p w14:paraId="4441E32C" w14:textId="77777777" w:rsidR="00610BA4" w:rsidRPr="00BE1811" w:rsidRDefault="00610BA4" w:rsidP="008010FE">
      <w:pPr>
        <w:ind w:left="426"/>
        <w:jc w:val="both"/>
      </w:pPr>
      <w:r w:rsidRPr="00BE1811">
        <w:t>(</w:t>
      </w:r>
      <w:r w:rsidR="00294983" w:rsidRPr="00BE1811">
        <w:rPr>
          <w:rFonts w:eastAsia="Arial Unicode MS"/>
        </w:rPr>
        <w:t xml:space="preserve">17)  </w:t>
      </w:r>
      <w:r w:rsidRPr="00BE1811">
        <w:t xml:space="preserve"> Recuperarea sumelor stabilite conform prevederilor alin. (10) prin executare silită, în temeiul titlului executoriu, se efectuează în conturile indicate de organele fiscale competente. Sumele recuperate prin executare silită, precum </w:t>
      </w:r>
      <w:proofErr w:type="spellStart"/>
      <w:r w:rsidRPr="00BE1811">
        <w:t>şi</w:t>
      </w:r>
      <w:proofErr w:type="spellEnd"/>
      <w:r w:rsidRPr="00BE1811">
        <w:t xml:space="preserve"> sumele stinse prin compensare se virează de îndată de către organele fiscale în conturile indicate în titlul de </w:t>
      </w:r>
      <w:proofErr w:type="spellStart"/>
      <w:r w:rsidRPr="00BE1811">
        <w:t>creanţă</w:t>
      </w:r>
      <w:proofErr w:type="spellEnd"/>
      <w:r w:rsidRPr="00BE1811">
        <w:t>.</w:t>
      </w:r>
    </w:p>
    <w:p w14:paraId="2EB4EB99" w14:textId="77777777" w:rsidR="00610BA4" w:rsidRPr="00BE1811" w:rsidRDefault="00610BA4" w:rsidP="008010FE">
      <w:pPr>
        <w:ind w:left="426"/>
        <w:jc w:val="both"/>
      </w:pPr>
      <w:r w:rsidRPr="00BE1811">
        <w:t>(</w:t>
      </w:r>
      <w:r w:rsidR="00294983" w:rsidRPr="00BE1811">
        <w:rPr>
          <w:rFonts w:eastAsia="Arial Unicode MS"/>
        </w:rPr>
        <w:t xml:space="preserve">18)  </w:t>
      </w:r>
      <w:r w:rsidRPr="00BE1811">
        <w:t xml:space="preserve"> În vederea încasării de la debitor a dobânzii prevăzute la alin. (16), AM POC va calcula cuantumul acesteia </w:t>
      </w:r>
      <w:proofErr w:type="spellStart"/>
      <w:r w:rsidRPr="00BE1811">
        <w:t>şi</w:t>
      </w:r>
      <w:proofErr w:type="spellEnd"/>
      <w:r w:rsidRPr="00BE1811">
        <w:t xml:space="preserve"> va emite decizia de stabilire a dobânzii, care constituie titlu de </w:t>
      </w:r>
      <w:proofErr w:type="spellStart"/>
      <w:r w:rsidRPr="00BE1811">
        <w:t>creanţă</w:t>
      </w:r>
      <w:proofErr w:type="spellEnd"/>
      <w:r w:rsidRPr="00BE1811">
        <w:t xml:space="preserve"> </w:t>
      </w:r>
      <w:proofErr w:type="spellStart"/>
      <w:r w:rsidRPr="00BE1811">
        <w:t>şi</w:t>
      </w:r>
      <w:proofErr w:type="spellEnd"/>
      <w:r w:rsidRPr="00BE1811">
        <w:t xml:space="preserve"> se comunică debitorului. </w:t>
      </w:r>
      <w:proofErr w:type="spellStart"/>
      <w:r w:rsidRPr="00BE1811">
        <w:t>Dispoziţiile</w:t>
      </w:r>
      <w:proofErr w:type="spellEnd"/>
      <w:r w:rsidRPr="00BE1811">
        <w:t xml:space="preserve"> alin. (17) sunt aplicabile în mod corespunzător.</w:t>
      </w:r>
    </w:p>
    <w:p w14:paraId="6DBF1389" w14:textId="77777777" w:rsidR="00610BA4" w:rsidRPr="00BE1811" w:rsidRDefault="00610BA4" w:rsidP="008010FE">
      <w:pPr>
        <w:ind w:left="426"/>
        <w:jc w:val="both"/>
      </w:pPr>
      <w:r w:rsidRPr="00BE1811">
        <w:t>(</w:t>
      </w:r>
      <w:r w:rsidR="00294983" w:rsidRPr="00BE1811">
        <w:rPr>
          <w:rFonts w:eastAsia="Arial Unicode MS"/>
        </w:rPr>
        <w:t xml:space="preserve">19)  </w:t>
      </w:r>
      <w:r w:rsidRPr="00BE1811">
        <w:t xml:space="preserve"> Rata dobânzii datorate este rata dobânzii de politică monetară a Băncii </w:t>
      </w:r>
      <w:proofErr w:type="spellStart"/>
      <w:r w:rsidRPr="00BE1811">
        <w:t>Naţionale</w:t>
      </w:r>
      <w:proofErr w:type="spellEnd"/>
      <w:r w:rsidRPr="00BE1811">
        <w:t xml:space="preserve"> a României în vigoare la data comunicării deciziei de recuperare a </w:t>
      </w:r>
      <w:proofErr w:type="spellStart"/>
      <w:r w:rsidRPr="00BE1811">
        <w:t>prefinanţării</w:t>
      </w:r>
      <w:proofErr w:type="spellEnd"/>
      <w:r w:rsidRPr="00BE1811">
        <w:t>.</w:t>
      </w:r>
    </w:p>
    <w:p w14:paraId="565D6F7F" w14:textId="77777777" w:rsidR="00610BA4" w:rsidRPr="00BE1811" w:rsidRDefault="00610BA4" w:rsidP="008010FE">
      <w:pPr>
        <w:ind w:left="426"/>
        <w:jc w:val="both"/>
      </w:pPr>
      <w:r w:rsidRPr="00BE1811">
        <w:t>(</w:t>
      </w:r>
      <w:r w:rsidR="00294983" w:rsidRPr="00BE1811">
        <w:rPr>
          <w:rFonts w:eastAsia="Arial Unicode MS"/>
        </w:rPr>
        <w:t xml:space="preserve">20)  </w:t>
      </w:r>
      <w:r w:rsidRPr="00BE1811">
        <w:t xml:space="preserve"> Sumele reprezentând dobânzi datorate pentru neachitarea la termen a </w:t>
      </w:r>
      <w:proofErr w:type="spellStart"/>
      <w:r w:rsidRPr="00BE1811">
        <w:t>obligaţiilor</w:t>
      </w:r>
      <w:proofErr w:type="spellEnd"/>
      <w:r w:rsidRPr="00BE1811">
        <w:t xml:space="preserve"> prevăzute în titlul de </w:t>
      </w:r>
      <w:proofErr w:type="spellStart"/>
      <w:r w:rsidRPr="00BE1811">
        <w:t>creanţă</w:t>
      </w:r>
      <w:proofErr w:type="spellEnd"/>
      <w:r w:rsidRPr="00BE1811">
        <w:t xml:space="preserve"> se virează conform prevederilor alin. (18). </w:t>
      </w:r>
    </w:p>
    <w:p w14:paraId="598B375F" w14:textId="77777777" w:rsidR="00610BA4" w:rsidRPr="00BE1811" w:rsidRDefault="00610BA4" w:rsidP="008010FE">
      <w:pPr>
        <w:ind w:left="426"/>
        <w:jc w:val="both"/>
      </w:pPr>
      <w:r w:rsidRPr="00BE1811">
        <w:t>(</w:t>
      </w:r>
      <w:r w:rsidR="00294983" w:rsidRPr="00BE1811">
        <w:rPr>
          <w:rFonts w:eastAsia="Arial Unicode MS"/>
        </w:rPr>
        <w:t xml:space="preserve">21) </w:t>
      </w:r>
      <w:r w:rsidRPr="00BE1811">
        <w:t xml:space="preserve"> Acolo unde OUG nr. 40/2015 cu modificările si completările ulterioare nu dispune, dispozițiile Legii nr. 207/2015, cu modificările și completările ulterioare, se aplică în mod corespunzător. </w:t>
      </w:r>
    </w:p>
    <w:p w14:paraId="4CD8285A" w14:textId="77777777" w:rsidR="00610BA4" w:rsidRPr="00BE1811" w:rsidRDefault="00610BA4" w:rsidP="008010FE">
      <w:pPr>
        <w:ind w:left="426"/>
        <w:jc w:val="both"/>
      </w:pPr>
      <w:r w:rsidRPr="00BE1811">
        <w:t>(</w:t>
      </w:r>
      <w:r w:rsidR="00294983" w:rsidRPr="00BE1811">
        <w:rPr>
          <w:rFonts w:eastAsia="Arial Unicode MS"/>
        </w:rPr>
        <w:t xml:space="preserve">22)   </w:t>
      </w:r>
      <w:r w:rsidRPr="00BE1811">
        <w:t xml:space="preserve">Pentru a putea beneficia de </w:t>
      </w:r>
      <w:proofErr w:type="spellStart"/>
      <w:r w:rsidRPr="00BE1811">
        <w:t>prefinanţare</w:t>
      </w:r>
      <w:proofErr w:type="spellEnd"/>
      <w:r w:rsidRPr="00BE1811">
        <w:t xml:space="preserve">, beneficiarul/liderul de parteneriat/partenerii, are </w:t>
      </w:r>
      <w:proofErr w:type="spellStart"/>
      <w:r w:rsidRPr="00BE1811">
        <w:t>obligaţia</w:t>
      </w:r>
      <w:proofErr w:type="spellEnd"/>
      <w:r w:rsidRPr="00BE1811">
        <w:t xml:space="preserve"> să deschidă un cont dedicat exclusiv pentru primirea </w:t>
      </w:r>
      <w:proofErr w:type="spellStart"/>
      <w:r w:rsidRPr="00BE1811">
        <w:t>prefinanţării</w:t>
      </w:r>
      <w:proofErr w:type="spellEnd"/>
      <w:r w:rsidRPr="00BE1811">
        <w:t xml:space="preserve"> </w:t>
      </w:r>
      <w:proofErr w:type="spellStart"/>
      <w:r w:rsidRPr="00BE1811">
        <w:t>şi</w:t>
      </w:r>
      <w:proofErr w:type="spellEnd"/>
      <w:r w:rsidRPr="00BE1811">
        <w:t xml:space="preserve"> efectuarea cheltuielilor pentru care a fost solicitată aceasta.</w:t>
      </w:r>
    </w:p>
    <w:p w14:paraId="1B90F3AB" w14:textId="77777777" w:rsidR="00610BA4" w:rsidRPr="00BE1811" w:rsidRDefault="00610BA4" w:rsidP="008010FE">
      <w:pPr>
        <w:ind w:left="426"/>
        <w:jc w:val="both"/>
      </w:pPr>
      <w:r w:rsidRPr="00BE1811">
        <w:t>(</w:t>
      </w:r>
      <w:r w:rsidR="00294983" w:rsidRPr="00BE1811">
        <w:rPr>
          <w:rFonts w:eastAsia="Arial Unicode MS"/>
        </w:rPr>
        <w:t xml:space="preserve">23)  </w:t>
      </w:r>
      <w:r w:rsidRPr="00BE1811">
        <w:t xml:space="preserve"> Sumele primite ca </w:t>
      </w:r>
      <w:proofErr w:type="spellStart"/>
      <w:r w:rsidRPr="00BE1811">
        <w:t>prefinanţare</w:t>
      </w:r>
      <w:proofErr w:type="spellEnd"/>
      <w:r w:rsidRPr="00BE1811">
        <w:t xml:space="preserve">, aferente acelor tipuri de cheltuieli care nu pot fi efectuate din contul deschis la Trezoreria Statului, potrivit reglementărilor în vigoare, pot fi transferate de către </w:t>
      </w:r>
      <w:r w:rsidRPr="00BE1811">
        <w:lastRenderedPageBreak/>
        <w:t xml:space="preserve">beneficiar/partener în conturi deschise la bănci comerciale, cu </w:t>
      </w:r>
      <w:proofErr w:type="spellStart"/>
      <w:r w:rsidRPr="00BE1811">
        <w:t>condiţia</w:t>
      </w:r>
      <w:proofErr w:type="spellEnd"/>
      <w:r w:rsidRPr="00BE1811">
        <w:t xml:space="preserve"> efectuării cheltuielilor respective în termen de maximum 3 zile lucrătoare de la data efectuării transferului.</w:t>
      </w:r>
    </w:p>
    <w:p w14:paraId="22E09AF9" w14:textId="77777777" w:rsidR="00610BA4" w:rsidRPr="00BE1811" w:rsidRDefault="00610BA4" w:rsidP="008010FE">
      <w:pPr>
        <w:ind w:left="426"/>
        <w:jc w:val="both"/>
      </w:pPr>
      <w:r w:rsidRPr="00BE1811">
        <w:t>(</w:t>
      </w:r>
      <w:r w:rsidR="00294983" w:rsidRPr="00BE1811">
        <w:rPr>
          <w:rFonts w:eastAsia="Arial Unicode MS"/>
        </w:rPr>
        <w:t xml:space="preserve">24) </w:t>
      </w:r>
      <w:r w:rsidRPr="00BE1811">
        <w:t xml:space="preserve">  Suma reprezentând dobânda netă, respectiv diferența dintre dobânda brută acumulată în conturile prevăzute la alin. (24) și alin. (3) corespunzătoare sumelor de </w:t>
      </w:r>
      <w:proofErr w:type="spellStart"/>
      <w:r w:rsidRPr="00BE1811">
        <w:t>prefinanțare</w:t>
      </w:r>
      <w:proofErr w:type="spellEnd"/>
      <w:r w:rsidRPr="00BE1811">
        <w:t xml:space="preserve"> ramase disponibile în conturi, și valoarea cumulată a impozitelor aferente dobânzii și comisioanelor aferente conturilor respective, se raportează AM POC și se virează în contul indicat de aceasta în notificarea privind acordarea </w:t>
      </w:r>
      <w:proofErr w:type="spellStart"/>
      <w:r w:rsidRPr="00BE1811">
        <w:t>prefinanțării</w:t>
      </w:r>
      <w:proofErr w:type="spellEnd"/>
      <w:r w:rsidRPr="00BE1811">
        <w:t>, cel târziu înainte de depunerea ultimei cereri de rambursare.</w:t>
      </w:r>
    </w:p>
    <w:p w14:paraId="1DA6109C" w14:textId="77777777" w:rsidR="00610BA4" w:rsidRPr="00BE1811" w:rsidRDefault="00610BA4" w:rsidP="008010FE">
      <w:pPr>
        <w:ind w:left="426"/>
        <w:jc w:val="both"/>
      </w:pPr>
      <w:r w:rsidRPr="00BE1811">
        <w:t>(</w:t>
      </w:r>
      <w:r w:rsidR="00294983" w:rsidRPr="00BE1811">
        <w:rPr>
          <w:rFonts w:eastAsia="Arial Unicode MS"/>
        </w:rPr>
        <w:t xml:space="preserve">25)  </w:t>
      </w:r>
      <w:r w:rsidRPr="00BE1811">
        <w:t xml:space="preserve"> În cazul în care beneficiarul/liderul de parteneriat/partenerii nu efectuează viramentul, sau sunt identificate neconcordanțe între sumele virate conform alin. (25) și sumele rezultate din verificarea documentelor financiare aferente proiectului, AM POC</w:t>
      </w:r>
      <w:r w:rsidRPr="00BE1811">
        <w:rPr>
          <w:color w:val="000000" w:themeColor="text1"/>
        </w:rPr>
        <w:t xml:space="preserve">/OI POC </w:t>
      </w:r>
      <w:r w:rsidRPr="00BE1811">
        <w:t xml:space="preserve">are </w:t>
      </w:r>
      <w:proofErr w:type="spellStart"/>
      <w:r w:rsidRPr="00BE1811">
        <w:t>obligaţia</w:t>
      </w:r>
      <w:proofErr w:type="spellEnd"/>
      <w:r w:rsidRPr="00BE1811">
        <w:t xml:space="preserve"> de a face deducerile necesare din rambursarea aferentă fondurilor europene </w:t>
      </w:r>
      <w:proofErr w:type="spellStart"/>
      <w:r w:rsidRPr="00BE1811">
        <w:t>şi</w:t>
      </w:r>
      <w:proofErr w:type="spellEnd"/>
      <w:r w:rsidRPr="00BE1811">
        <w:t xml:space="preserve"> </w:t>
      </w:r>
      <w:proofErr w:type="spellStart"/>
      <w:r w:rsidRPr="00BE1811">
        <w:t>cofinanţării</w:t>
      </w:r>
      <w:proofErr w:type="spellEnd"/>
      <w:r w:rsidRPr="00BE1811">
        <w:t xml:space="preserve"> publice asigurate din bugetul de stat, cel mai târziu la cererea de rambursare finală.</w:t>
      </w:r>
    </w:p>
    <w:p w14:paraId="06D7F576" w14:textId="77777777" w:rsidR="00610BA4" w:rsidRPr="00BE1811" w:rsidRDefault="00610BA4" w:rsidP="008010FE">
      <w:pPr>
        <w:ind w:left="426"/>
        <w:jc w:val="both"/>
      </w:pPr>
      <w:r w:rsidRPr="00BE1811">
        <w:t>(</w:t>
      </w:r>
      <w:r w:rsidR="00294983" w:rsidRPr="00BE1811">
        <w:rPr>
          <w:rFonts w:eastAsia="Arial Unicode MS"/>
        </w:rPr>
        <w:t xml:space="preserve">26)  </w:t>
      </w:r>
      <w:r w:rsidRPr="00BE1811">
        <w:t xml:space="preserve"> </w:t>
      </w:r>
      <w:proofErr w:type="spellStart"/>
      <w:r w:rsidRPr="00BE1811">
        <w:t>Prefinanţarea</w:t>
      </w:r>
      <w:proofErr w:type="spellEnd"/>
      <w:r w:rsidRPr="00BE1811">
        <w:t xml:space="preserve"> acordată beneficiarului/liderului de parteneriat/partenerului care are calitatea de ordonator de credite al bugetului local, precum </w:t>
      </w:r>
      <w:proofErr w:type="spellStart"/>
      <w:r w:rsidRPr="00BE1811">
        <w:t>şi</w:t>
      </w:r>
      <w:proofErr w:type="spellEnd"/>
      <w:r w:rsidRPr="00BE1811">
        <w:t xml:space="preserve"> beneficiarului/liderului de parteneriat/partenerului </w:t>
      </w:r>
      <w:proofErr w:type="spellStart"/>
      <w:r w:rsidRPr="00BE1811">
        <w:t>instituţie</w:t>
      </w:r>
      <w:proofErr w:type="spellEnd"/>
      <w:r w:rsidRPr="00BE1811">
        <w:t xml:space="preserve"> publică </w:t>
      </w:r>
      <w:proofErr w:type="spellStart"/>
      <w:r w:rsidRPr="00BE1811">
        <w:t>finanţată</w:t>
      </w:r>
      <w:proofErr w:type="spellEnd"/>
      <w:r w:rsidRPr="00BE1811">
        <w:t xml:space="preserve"> integral din venituri proprii </w:t>
      </w:r>
      <w:proofErr w:type="spellStart"/>
      <w:r w:rsidRPr="00BE1811">
        <w:t>şi</w:t>
      </w:r>
      <w:proofErr w:type="spellEnd"/>
      <w:r w:rsidRPr="00BE1811">
        <w:t xml:space="preserve">/sau </w:t>
      </w:r>
      <w:proofErr w:type="spellStart"/>
      <w:r w:rsidRPr="00BE1811">
        <w:t>finanţată</w:t>
      </w:r>
      <w:proofErr w:type="spellEnd"/>
      <w:r w:rsidRPr="00BE1811">
        <w:t xml:space="preserve"> </w:t>
      </w:r>
      <w:proofErr w:type="spellStart"/>
      <w:r w:rsidRPr="00BE1811">
        <w:t>parţial</w:t>
      </w:r>
      <w:proofErr w:type="spellEnd"/>
      <w:r w:rsidRPr="00BE1811">
        <w:t xml:space="preserve"> de la bugetul de stat, bugetul asigurărilor sociale de stat sau bugetele fondurilor speciale, rămasă neutilizată la finele </w:t>
      </w:r>
      <w:proofErr w:type="spellStart"/>
      <w:r w:rsidRPr="00BE1811">
        <w:t>exerciţiului</w:t>
      </w:r>
      <w:proofErr w:type="spellEnd"/>
      <w:r w:rsidRPr="00BE1811">
        <w:t xml:space="preserve"> bugetar, se utilizează de către beneficiar în anul următor cu </w:t>
      </w:r>
      <w:proofErr w:type="spellStart"/>
      <w:r w:rsidRPr="00BE1811">
        <w:t>aceeaşi</w:t>
      </w:r>
      <w:proofErr w:type="spellEnd"/>
      <w:r w:rsidRPr="00BE1811">
        <w:t xml:space="preserve"> </w:t>
      </w:r>
      <w:proofErr w:type="spellStart"/>
      <w:r w:rsidRPr="00BE1811">
        <w:t>destinaţie</w:t>
      </w:r>
      <w:proofErr w:type="spellEnd"/>
      <w:r w:rsidRPr="00BE1811">
        <w:t>.</w:t>
      </w:r>
    </w:p>
    <w:p w14:paraId="25F0599B" w14:textId="77777777" w:rsidR="00610BA4" w:rsidRPr="00BE1811" w:rsidRDefault="00610BA4" w:rsidP="008010FE">
      <w:pPr>
        <w:ind w:left="426"/>
        <w:jc w:val="both"/>
      </w:pPr>
      <w:r w:rsidRPr="00BE1811">
        <w:t>(</w:t>
      </w:r>
      <w:r w:rsidR="00294983" w:rsidRPr="00BE1811">
        <w:rPr>
          <w:rFonts w:eastAsia="Arial Unicode MS"/>
        </w:rPr>
        <w:t>27)</w:t>
      </w:r>
      <w:r w:rsidR="00F4783C" w:rsidRPr="00BE1811">
        <w:rPr>
          <w:rFonts w:eastAsia="Arial Unicode MS"/>
        </w:rPr>
        <w:t xml:space="preserve"> </w:t>
      </w:r>
      <w:r w:rsidRPr="00BE1811">
        <w:t xml:space="preserve">În cazul proiectelor în parteneriat în care liderul de parteneriat este o entitate care se încadrează în categoriile prevăzute la art. 6 alin. (1) – (4) </w:t>
      </w:r>
      <w:proofErr w:type="spellStart"/>
      <w:r w:rsidRPr="00BE1811">
        <w:t>şi</w:t>
      </w:r>
      <w:proofErr w:type="spellEnd"/>
      <w:r w:rsidRPr="00BE1811">
        <w:t xml:space="preserve"> (6) din OUG nr. 40/2015, cu modificările </w:t>
      </w:r>
      <w:proofErr w:type="spellStart"/>
      <w:r w:rsidRPr="00BE1811">
        <w:t>şi</w:t>
      </w:r>
      <w:proofErr w:type="spellEnd"/>
      <w:r w:rsidRPr="00BE1811">
        <w:t xml:space="preserve"> completările ulterioare, </w:t>
      </w:r>
      <w:proofErr w:type="spellStart"/>
      <w:r w:rsidRPr="00BE1811">
        <w:t>tranşa</w:t>
      </w:r>
      <w:proofErr w:type="spellEnd"/>
      <w:r w:rsidRPr="00BE1811">
        <w:t xml:space="preserve"> de </w:t>
      </w:r>
      <w:proofErr w:type="spellStart"/>
      <w:r w:rsidRPr="00BE1811">
        <w:t>prefinanţare</w:t>
      </w:r>
      <w:proofErr w:type="spellEnd"/>
      <w:r w:rsidRPr="00BE1811">
        <w:t xml:space="preserve"> acordată partenerului nu poate </w:t>
      </w:r>
      <w:proofErr w:type="spellStart"/>
      <w:r w:rsidRPr="00BE1811">
        <w:t>depăşi</w:t>
      </w:r>
      <w:proofErr w:type="spellEnd"/>
      <w:r w:rsidRPr="00BE1811">
        <w:t xml:space="preserve"> 10% din valoarea bugetului aferent </w:t>
      </w:r>
      <w:proofErr w:type="spellStart"/>
      <w:r w:rsidRPr="00BE1811">
        <w:t>activităţilor</w:t>
      </w:r>
      <w:proofErr w:type="spellEnd"/>
      <w:r w:rsidRPr="00BE1811">
        <w:t xml:space="preserve"> derulate de acesta în cadrul proiectului.</w:t>
      </w:r>
    </w:p>
    <w:p w14:paraId="10AA4975" w14:textId="77777777" w:rsidR="00610BA4" w:rsidRPr="00BE1811" w:rsidRDefault="00610BA4" w:rsidP="00BE1811">
      <w:pPr>
        <w:rPr>
          <w:b/>
        </w:rPr>
      </w:pPr>
      <w:bookmarkStart w:id="384" w:name="_Toc74560966"/>
      <w:bookmarkStart w:id="385" w:name="_Toc20991939"/>
      <w:bookmarkStart w:id="386" w:name="_Toc75446553"/>
      <w:bookmarkStart w:id="387" w:name="_Toc75446665"/>
      <w:r w:rsidRPr="00BE1811">
        <w:rPr>
          <w:b/>
        </w:rPr>
        <w:t>(d) Condiții de rambursare și plată a cheltuielilor</w:t>
      </w:r>
      <w:bookmarkEnd w:id="384"/>
      <w:bookmarkEnd w:id="385"/>
      <w:bookmarkEnd w:id="386"/>
      <w:bookmarkEnd w:id="387"/>
    </w:p>
    <w:p w14:paraId="6FD0BF2E" w14:textId="77777777" w:rsidR="00610BA4" w:rsidRPr="00BE1811" w:rsidRDefault="00610BA4" w:rsidP="00610BA4">
      <w:pPr>
        <w:widowControl w:val="0"/>
        <w:numPr>
          <w:ilvl w:val="0"/>
          <w:numId w:val="209"/>
        </w:numPr>
        <w:autoSpaceDE w:val="0"/>
        <w:autoSpaceDN w:val="0"/>
        <w:adjustRightInd w:val="0"/>
        <w:spacing w:after="0" w:line="240" w:lineRule="auto"/>
        <w:jc w:val="both"/>
      </w:pPr>
      <w:r w:rsidRPr="00BE1811">
        <w:t xml:space="preserve">Beneficiarul/Liderul de parteneriat au </w:t>
      </w:r>
      <w:proofErr w:type="spellStart"/>
      <w:r w:rsidRPr="00BE1811">
        <w:t>obligaţia</w:t>
      </w:r>
      <w:proofErr w:type="spellEnd"/>
      <w:r w:rsidRPr="00BE1811">
        <w:t xml:space="preserve"> de a </w:t>
      </w:r>
      <w:r w:rsidRPr="00BE1811">
        <w:rPr>
          <w:color w:val="000000" w:themeColor="text1"/>
        </w:rPr>
        <w:t xml:space="preserve">depune la OI POC </w:t>
      </w:r>
      <w:r w:rsidRPr="00BE1811">
        <w:t xml:space="preserve">cereri de rambursare pentru cheltuielile efectuate, care nu se încadrează la </w:t>
      </w:r>
      <w:r w:rsidRPr="00BE1811">
        <w:rPr>
          <w:color w:val="000000" w:themeColor="text1"/>
        </w:rPr>
        <w:t>art. 20 alin (8</w:t>
      </w:r>
      <w:r w:rsidRPr="00BE1811">
        <w:t xml:space="preserve">) din </w:t>
      </w:r>
      <w:proofErr w:type="spellStart"/>
      <w:r w:rsidRPr="00BE1811">
        <w:t>Ordonanţa</w:t>
      </w:r>
      <w:proofErr w:type="spellEnd"/>
      <w:r w:rsidRPr="00BE1811">
        <w:t xml:space="preserve"> de </w:t>
      </w:r>
      <w:proofErr w:type="spellStart"/>
      <w:r w:rsidRPr="00BE1811">
        <w:t>urgenţă</w:t>
      </w:r>
      <w:proofErr w:type="spellEnd"/>
      <w:r w:rsidRPr="00BE1811">
        <w:t xml:space="preserve"> a Guvernului nr. 40/2015 privind gestionarea financiară a fondurilor europene pentru perioada de programare 2014 – 2020, cu modificările </w:t>
      </w:r>
      <w:proofErr w:type="spellStart"/>
      <w:r w:rsidRPr="00BE1811">
        <w:t>şi</w:t>
      </w:r>
      <w:proofErr w:type="spellEnd"/>
      <w:r w:rsidRPr="00BE1811">
        <w:t xml:space="preserve"> completările ulterioare, în termen de maximum 3 luni de la efectuarea acestora, cu </w:t>
      </w:r>
      <w:proofErr w:type="spellStart"/>
      <w:r w:rsidRPr="00BE1811">
        <w:t>excepţia</w:t>
      </w:r>
      <w:proofErr w:type="spellEnd"/>
      <w:r w:rsidRPr="00BE1811">
        <w:t xml:space="preserve"> primei cereri de rambursare care poate cuprinde </w:t>
      </w:r>
      <w:proofErr w:type="spellStart"/>
      <w:r w:rsidRPr="00BE1811">
        <w:t>şi</w:t>
      </w:r>
      <w:proofErr w:type="spellEnd"/>
      <w:r w:rsidRPr="00BE1811">
        <w:t xml:space="preserve"> cheltuieli efectuate înainte de semnarea contractului de </w:t>
      </w:r>
      <w:proofErr w:type="spellStart"/>
      <w:r w:rsidRPr="00BE1811">
        <w:t>finanţare</w:t>
      </w:r>
      <w:proofErr w:type="spellEnd"/>
      <w:r w:rsidRPr="00BE1811">
        <w:t xml:space="preserve">. </w:t>
      </w:r>
    </w:p>
    <w:p w14:paraId="364331F6" w14:textId="77777777" w:rsidR="00610BA4" w:rsidRPr="00BE1811" w:rsidRDefault="00610BA4" w:rsidP="00610BA4">
      <w:pPr>
        <w:widowControl w:val="0"/>
        <w:numPr>
          <w:ilvl w:val="0"/>
          <w:numId w:val="209"/>
        </w:numPr>
        <w:autoSpaceDE w:val="0"/>
        <w:autoSpaceDN w:val="0"/>
        <w:adjustRightInd w:val="0"/>
        <w:spacing w:after="0" w:line="240" w:lineRule="auto"/>
        <w:jc w:val="both"/>
        <w:rPr>
          <w:color w:val="000000" w:themeColor="text1"/>
        </w:rPr>
      </w:pPr>
      <w:r w:rsidRPr="00BE1811">
        <w:t xml:space="preserve">În termen de maximum 20 de zile lucrătoare de la data depunerii de către beneficiar/liderul de parteneriat la </w:t>
      </w:r>
      <w:r w:rsidRPr="00BE1811">
        <w:rPr>
          <w:color w:val="000000" w:themeColor="text1"/>
        </w:rPr>
        <w:t xml:space="preserve">OI POC a cererii de rambursare întocmite conform contractului/deciziei/ordinului de </w:t>
      </w:r>
      <w:proofErr w:type="spellStart"/>
      <w:r w:rsidRPr="00BE1811">
        <w:rPr>
          <w:color w:val="000000" w:themeColor="text1"/>
        </w:rPr>
        <w:t>finanţare</w:t>
      </w:r>
      <w:proofErr w:type="spellEnd"/>
      <w:r w:rsidRPr="00BE1811">
        <w:rPr>
          <w:color w:val="000000" w:themeColor="text1"/>
        </w:rPr>
        <w:t xml:space="preserve">, AMPOC autorizează cheltuielile eligibile cuprinse în cererea de rambursare </w:t>
      </w:r>
      <w:proofErr w:type="spellStart"/>
      <w:r w:rsidRPr="00BE1811">
        <w:rPr>
          <w:color w:val="000000" w:themeColor="text1"/>
        </w:rPr>
        <w:t>şi</w:t>
      </w:r>
      <w:proofErr w:type="spellEnd"/>
      <w:r w:rsidRPr="00BE1811">
        <w:rPr>
          <w:color w:val="000000" w:themeColor="text1"/>
        </w:rPr>
        <w:t xml:space="preserve"> efectuează plata sumelor autorizate în termen de 3 zile lucrătoare de la momentul de la care AMPOC  dispune de resurse în conturile sale. După efectuarea </w:t>
      </w:r>
      <w:proofErr w:type="spellStart"/>
      <w:r w:rsidRPr="00BE1811">
        <w:rPr>
          <w:color w:val="000000" w:themeColor="text1"/>
        </w:rPr>
        <w:t>plăţii</w:t>
      </w:r>
      <w:proofErr w:type="spellEnd"/>
      <w:r w:rsidRPr="00BE1811">
        <w:rPr>
          <w:color w:val="000000" w:themeColor="text1"/>
        </w:rPr>
        <w:t xml:space="preserve">, AMPOC notifică beneficiarului/liderului de parteneriat plata aferentă cheltuielilor autorizate din cererea de rambursare, conform Formularului nr. 2 din anexa 2 din </w:t>
      </w:r>
      <w:proofErr w:type="spellStart"/>
      <w:r w:rsidRPr="00BE1811">
        <w:rPr>
          <w:color w:val="000000" w:themeColor="text1"/>
        </w:rPr>
        <w:t>Hotărîrea</w:t>
      </w:r>
      <w:proofErr w:type="spellEnd"/>
      <w:r w:rsidRPr="00BE1811">
        <w:rPr>
          <w:color w:val="000000" w:themeColor="text1"/>
        </w:rPr>
        <w:t xml:space="preserve"> Guvernului  nr. 93/2016 din 18 februarie 2016 pentru aprobarea Normelor metodologice de aplicare a prevederilor </w:t>
      </w:r>
      <w:proofErr w:type="spellStart"/>
      <w:r w:rsidRPr="00BE1811">
        <w:rPr>
          <w:color w:val="000000" w:themeColor="text1"/>
        </w:rPr>
        <w:t>Ordonanţei</w:t>
      </w:r>
      <w:proofErr w:type="spellEnd"/>
      <w:r w:rsidRPr="00BE1811">
        <w:rPr>
          <w:color w:val="000000" w:themeColor="text1"/>
        </w:rPr>
        <w:t xml:space="preserve"> de </w:t>
      </w:r>
      <w:proofErr w:type="spellStart"/>
      <w:r w:rsidRPr="00BE1811">
        <w:rPr>
          <w:color w:val="000000" w:themeColor="text1"/>
        </w:rPr>
        <w:t>urgenţă</w:t>
      </w:r>
      <w:proofErr w:type="spellEnd"/>
      <w:r w:rsidRPr="00BE1811">
        <w:rPr>
          <w:color w:val="000000" w:themeColor="text1"/>
        </w:rPr>
        <w:t xml:space="preserve"> a Guvernului nr. 40/2015 privind gestionarea financiară a fondurilor europene pentru perioada de programare 2014 – 2020 cu modificările și completările ulterioare.</w:t>
      </w:r>
    </w:p>
    <w:p w14:paraId="4AE073B9"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rPr>
          <w:color w:val="000000" w:themeColor="text1"/>
        </w:rPr>
      </w:pPr>
      <w:r w:rsidRPr="00BE1811">
        <w:rPr>
          <w:color w:val="000000" w:themeColor="text1"/>
        </w:rPr>
        <w:t xml:space="preserve">Pentru depunerea de către beneficiar/liderul de parteneriat a unor documente </w:t>
      </w:r>
      <w:proofErr w:type="spellStart"/>
      <w:r w:rsidRPr="00BE1811">
        <w:rPr>
          <w:color w:val="000000" w:themeColor="text1"/>
        </w:rPr>
        <w:t>adiţionale</w:t>
      </w:r>
      <w:proofErr w:type="spellEnd"/>
      <w:r w:rsidRPr="00BE1811">
        <w:rPr>
          <w:color w:val="000000" w:themeColor="text1"/>
        </w:rPr>
        <w:t xml:space="preserve"> sau clarificări solicitate de AMPOC/OI POC, termenul de 20 de zile lucrătoare prevăzut la alin. (2) poate fi întrerupt fără ca perioadele de întrerupere cumulate să </w:t>
      </w:r>
      <w:proofErr w:type="spellStart"/>
      <w:r w:rsidRPr="00BE1811">
        <w:rPr>
          <w:color w:val="000000" w:themeColor="text1"/>
        </w:rPr>
        <w:t>depăşească</w:t>
      </w:r>
      <w:proofErr w:type="spellEnd"/>
      <w:r w:rsidRPr="00BE1811">
        <w:rPr>
          <w:color w:val="000000" w:themeColor="text1"/>
        </w:rPr>
        <w:t xml:space="preserve"> 10 zile lucrătoare. </w:t>
      </w:r>
    </w:p>
    <w:p w14:paraId="1FC45361" w14:textId="77777777" w:rsidR="00610BA4" w:rsidRPr="00BE1811" w:rsidRDefault="00610BA4" w:rsidP="00610BA4">
      <w:pPr>
        <w:widowControl w:val="0"/>
        <w:numPr>
          <w:ilvl w:val="0"/>
          <w:numId w:val="209"/>
        </w:numPr>
        <w:autoSpaceDE w:val="0"/>
        <w:autoSpaceDN w:val="0"/>
        <w:adjustRightInd w:val="0"/>
        <w:spacing w:after="0" w:line="240" w:lineRule="auto"/>
        <w:jc w:val="both"/>
        <w:rPr>
          <w:color w:val="000000" w:themeColor="text1"/>
        </w:rPr>
      </w:pPr>
      <w:r w:rsidRPr="00BE1811">
        <w:rPr>
          <w:color w:val="000000" w:themeColor="text1"/>
        </w:rPr>
        <w:t xml:space="preserve">Prin </w:t>
      </w:r>
      <w:proofErr w:type="spellStart"/>
      <w:r w:rsidRPr="00BE1811">
        <w:rPr>
          <w:color w:val="000000" w:themeColor="text1"/>
        </w:rPr>
        <w:t>excepţie</w:t>
      </w:r>
      <w:proofErr w:type="spellEnd"/>
      <w:r w:rsidRPr="00BE1811">
        <w:rPr>
          <w:color w:val="000000" w:themeColor="text1"/>
        </w:rPr>
        <w:t xml:space="preserve"> de la prevederile alin. (2), notificarea beneficiarului/liderului de parteneriat privind plata cheltuielilor autorizate, în cazul aplicării unor reduceri procentuale de către AMPOC/OI POC în conformitate cu art. 6 alin. (3) din </w:t>
      </w:r>
      <w:proofErr w:type="spellStart"/>
      <w:r w:rsidRPr="00BE1811">
        <w:rPr>
          <w:color w:val="000000" w:themeColor="text1"/>
        </w:rPr>
        <w:t>Ordonanţa</w:t>
      </w:r>
      <w:proofErr w:type="spellEnd"/>
      <w:r w:rsidRPr="00BE1811">
        <w:rPr>
          <w:color w:val="000000" w:themeColor="text1"/>
        </w:rPr>
        <w:t xml:space="preserve"> de </w:t>
      </w:r>
      <w:proofErr w:type="spellStart"/>
      <w:r w:rsidRPr="00BE1811">
        <w:rPr>
          <w:color w:val="000000" w:themeColor="text1"/>
        </w:rPr>
        <w:t>urgenţă</w:t>
      </w:r>
      <w:proofErr w:type="spellEnd"/>
      <w:r w:rsidRPr="00BE1811">
        <w:rPr>
          <w:color w:val="000000" w:themeColor="text1"/>
        </w:rPr>
        <w:t xml:space="preserve"> a Guvernului nr. 66 din 29 iunie 2011 privind prevenirea, constatarea </w:t>
      </w:r>
      <w:proofErr w:type="spellStart"/>
      <w:r w:rsidRPr="00BE1811">
        <w:rPr>
          <w:color w:val="000000" w:themeColor="text1"/>
        </w:rPr>
        <w:t>şi</w:t>
      </w:r>
      <w:proofErr w:type="spellEnd"/>
      <w:r w:rsidRPr="00BE1811">
        <w:rPr>
          <w:color w:val="000000" w:themeColor="text1"/>
        </w:rPr>
        <w:t xml:space="preserve"> </w:t>
      </w:r>
      <w:proofErr w:type="spellStart"/>
      <w:r w:rsidRPr="00BE1811">
        <w:rPr>
          <w:color w:val="000000" w:themeColor="text1"/>
        </w:rPr>
        <w:t>sancţionarea</w:t>
      </w:r>
      <w:proofErr w:type="spellEnd"/>
      <w:r w:rsidRPr="00BE1811">
        <w:rPr>
          <w:color w:val="000000" w:themeColor="text1"/>
        </w:rPr>
        <w:t xml:space="preserve"> neregulilor apărute în </w:t>
      </w:r>
      <w:proofErr w:type="spellStart"/>
      <w:r w:rsidRPr="00BE1811">
        <w:rPr>
          <w:color w:val="000000" w:themeColor="text1"/>
        </w:rPr>
        <w:t>obţinerea</w:t>
      </w:r>
      <w:proofErr w:type="spellEnd"/>
      <w:r w:rsidRPr="00BE1811">
        <w:rPr>
          <w:color w:val="000000" w:themeColor="text1"/>
        </w:rPr>
        <w:t xml:space="preserve"> </w:t>
      </w:r>
      <w:proofErr w:type="spellStart"/>
      <w:r w:rsidRPr="00BE1811">
        <w:rPr>
          <w:color w:val="000000" w:themeColor="text1"/>
        </w:rPr>
        <w:t>şi</w:t>
      </w:r>
      <w:proofErr w:type="spellEnd"/>
      <w:r w:rsidRPr="00BE1811">
        <w:rPr>
          <w:color w:val="000000" w:themeColor="text1"/>
        </w:rPr>
        <w:t xml:space="preserve"> utilizarea fondurilor europene </w:t>
      </w:r>
      <w:proofErr w:type="spellStart"/>
      <w:r w:rsidRPr="00BE1811">
        <w:rPr>
          <w:color w:val="000000" w:themeColor="text1"/>
        </w:rPr>
        <w:t>şi</w:t>
      </w:r>
      <w:proofErr w:type="spellEnd"/>
      <w:r w:rsidRPr="00BE1811">
        <w:rPr>
          <w:color w:val="000000" w:themeColor="text1"/>
        </w:rPr>
        <w:t xml:space="preserve">/sau a fondurilor publice </w:t>
      </w:r>
      <w:proofErr w:type="spellStart"/>
      <w:r w:rsidRPr="00BE1811">
        <w:rPr>
          <w:color w:val="000000" w:themeColor="text1"/>
        </w:rPr>
        <w:t>naţionale</w:t>
      </w:r>
      <w:proofErr w:type="spellEnd"/>
      <w:r w:rsidRPr="00BE1811">
        <w:rPr>
          <w:color w:val="000000" w:themeColor="text1"/>
        </w:rPr>
        <w:t xml:space="preserve"> aferente acestora aprobată cu modificări </w:t>
      </w:r>
      <w:proofErr w:type="spellStart"/>
      <w:r w:rsidRPr="00BE1811">
        <w:rPr>
          <w:color w:val="000000" w:themeColor="text1"/>
        </w:rPr>
        <w:t>şi</w:t>
      </w:r>
      <w:proofErr w:type="spellEnd"/>
      <w:r w:rsidRPr="00BE1811">
        <w:rPr>
          <w:color w:val="000000" w:themeColor="text1"/>
        </w:rPr>
        <w:t xml:space="preserve"> completări prin  Legea nr.142 din 18.07.2012, se va realiza în termen de maximum 10 zile lucrătoare de la efectuarea </w:t>
      </w:r>
      <w:proofErr w:type="spellStart"/>
      <w:r w:rsidRPr="00BE1811">
        <w:rPr>
          <w:color w:val="000000" w:themeColor="text1"/>
        </w:rPr>
        <w:t>plăţii</w:t>
      </w:r>
      <w:proofErr w:type="spellEnd"/>
      <w:r w:rsidRPr="00BE1811">
        <w:rPr>
          <w:color w:val="000000" w:themeColor="text1"/>
        </w:rPr>
        <w:t xml:space="preserve">. </w:t>
      </w:r>
    </w:p>
    <w:p w14:paraId="49BF7B8A" w14:textId="77777777" w:rsidR="00610BA4" w:rsidRPr="00BE1811" w:rsidRDefault="00610BA4" w:rsidP="00610BA4">
      <w:pPr>
        <w:widowControl w:val="0"/>
        <w:numPr>
          <w:ilvl w:val="0"/>
          <w:numId w:val="209"/>
        </w:numPr>
        <w:autoSpaceDE w:val="0"/>
        <w:autoSpaceDN w:val="0"/>
        <w:adjustRightInd w:val="0"/>
        <w:spacing w:after="0" w:line="240" w:lineRule="auto"/>
        <w:jc w:val="both"/>
      </w:pPr>
      <w:r w:rsidRPr="00BE1811">
        <w:rPr>
          <w:color w:val="000000" w:themeColor="text1"/>
        </w:rPr>
        <w:t xml:space="preserve">Împotriva reducerilor procentuale și/sau a cheltuielilor neautorizate la plată se poate formula </w:t>
      </w:r>
      <w:proofErr w:type="spellStart"/>
      <w:r w:rsidRPr="00BE1811">
        <w:rPr>
          <w:color w:val="000000" w:themeColor="text1"/>
        </w:rPr>
        <w:t>contestaţie</w:t>
      </w:r>
      <w:proofErr w:type="spellEnd"/>
      <w:r w:rsidRPr="00BE1811">
        <w:rPr>
          <w:color w:val="000000" w:themeColor="text1"/>
        </w:rPr>
        <w:t xml:space="preserve"> în termen de 30 de zile de la data comunicării, care se depune la AMPOC, </w:t>
      </w:r>
      <w:proofErr w:type="spellStart"/>
      <w:r w:rsidRPr="00BE1811">
        <w:rPr>
          <w:color w:val="000000" w:themeColor="text1"/>
        </w:rPr>
        <w:t>faţă</w:t>
      </w:r>
      <w:proofErr w:type="spellEnd"/>
      <w:r w:rsidRPr="00BE1811">
        <w:rPr>
          <w:color w:val="000000" w:themeColor="text1"/>
        </w:rPr>
        <w:t xml:space="preserve"> de care OI POC va </w:t>
      </w:r>
      <w:r w:rsidRPr="00BE1811">
        <w:t>transmite un punct de vedere și alte documente justificative, în vederea soluționării acesteia în termenul legal.</w:t>
      </w:r>
    </w:p>
    <w:p w14:paraId="51F34C07"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În cazul ultimei cereri de rambursare a proiectului, termenul prevăzut la alin. (2) poate fi prelungit cu durata necesară efectuării tuturor verificărilor procedurale specifice autorizării </w:t>
      </w:r>
      <w:proofErr w:type="spellStart"/>
      <w:r w:rsidRPr="00BE1811">
        <w:t>plăţii</w:t>
      </w:r>
      <w:proofErr w:type="spellEnd"/>
      <w:r w:rsidRPr="00BE1811">
        <w:t xml:space="preserve"> finale, fără a </w:t>
      </w:r>
      <w:proofErr w:type="spellStart"/>
      <w:r w:rsidRPr="00BE1811">
        <w:t>depăşi</w:t>
      </w:r>
      <w:proofErr w:type="spellEnd"/>
      <w:r w:rsidRPr="00BE1811">
        <w:t xml:space="preserve"> </w:t>
      </w:r>
      <w:r w:rsidRPr="00BE1811">
        <w:lastRenderedPageBreak/>
        <w:t>însă 90 de zile.</w:t>
      </w:r>
    </w:p>
    <w:p w14:paraId="7DB87BC9"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Nedepunerea de către beneficiar/liderul de parteneriat a documentelor sau clarificărilor solicitate în termenul prevăzut în contractul/ordinul/decizia de </w:t>
      </w:r>
      <w:proofErr w:type="spellStart"/>
      <w:r w:rsidRPr="00BE1811">
        <w:t>finanţare</w:t>
      </w:r>
      <w:proofErr w:type="spellEnd"/>
      <w:r w:rsidRPr="00BE1811">
        <w:t xml:space="preserve"> atrage respingerea </w:t>
      </w:r>
      <w:proofErr w:type="spellStart"/>
      <w:r w:rsidRPr="00BE1811">
        <w:t>parţială</w:t>
      </w:r>
      <w:proofErr w:type="spellEnd"/>
      <w:r w:rsidRPr="00BE1811">
        <w:t xml:space="preserve"> sau totală, după caz, a cererii de rambursare. </w:t>
      </w:r>
    </w:p>
    <w:p w14:paraId="2971C6A8"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Pentru proiectele implementate în parteneriat, liderul de parteneriat depune cererea de rambursare la </w:t>
      </w:r>
      <w:r w:rsidRPr="00BE1811">
        <w:rPr>
          <w:color w:val="000000" w:themeColor="text1"/>
        </w:rPr>
        <w:t xml:space="preserve">OI POC, </w:t>
      </w:r>
      <w:r w:rsidRPr="00BE1811">
        <w:t xml:space="preserve">iar AMPOC virează, după efectuarea verificărilor, valoarea cheltuielilor autorizate la plată  în conturile liderului de parteneriat/partenerilor. </w:t>
      </w:r>
    </w:p>
    <w:p w14:paraId="0CDEDF98"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Sumele reprezentând </w:t>
      </w:r>
      <w:proofErr w:type="spellStart"/>
      <w:r w:rsidRPr="00BE1811">
        <w:t>prefinanţare</w:t>
      </w:r>
      <w:proofErr w:type="spellEnd"/>
      <w:r w:rsidRPr="00BE1811">
        <w:t xml:space="preserve"> </w:t>
      </w:r>
      <w:proofErr w:type="spellStart"/>
      <w:r w:rsidRPr="00BE1811">
        <w:t>şi</w:t>
      </w:r>
      <w:proofErr w:type="spellEnd"/>
      <w:r w:rsidRPr="00BE1811">
        <w:t xml:space="preserve"> rambursarea cheltuielilor eligibile efectuate se gestionează de către beneficiar/lider de parteneriat, care are calitatea de </w:t>
      </w:r>
      <w:proofErr w:type="spellStart"/>
      <w:r w:rsidRPr="00BE1811">
        <w:t>instituţie</w:t>
      </w:r>
      <w:proofErr w:type="spellEnd"/>
      <w:r w:rsidRPr="00BE1811">
        <w:t xml:space="preserve"> publică, prin conturi de venituri bugetare ale bugetelor din care acesta este </w:t>
      </w:r>
      <w:proofErr w:type="spellStart"/>
      <w:r w:rsidRPr="00BE1811">
        <w:t>finanţat</w:t>
      </w:r>
      <w:proofErr w:type="spellEnd"/>
      <w:r w:rsidRPr="00BE1811">
        <w:t xml:space="preserve">, deschise la solicitarea acestuia, la </w:t>
      </w:r>
      <w:proofErr w:type="spellStart"/>
      <w:r w:rsidRPr="00BE1811">
        <w:t>unităţile</w:t>
      </w:r>
      <w:proofErr w:type="spellEnd"/>
      <w:r w:rsidRPr="00BE1811">
        <w:t xml:space="preserve"> Trezoreriei Statului, pe codurile de identificare fiscală al </w:t>
      </w:r>
      <w:proofErr w:type="spellStart"/>
      <w:r w:rsidRPr="00BE1811">
        <w:t>instituţiei</w:t>
      </w:r>
      <w:proofErr w:type="spellEnd"/>
      <w:r w:rsidRPr="00BE1811">
        <w:t xml:space="preserve"> publice respective. În cazul beneficiarului/liderului de parteneriat, care are calitatea de </w:t>
      </w:r>
      <w:proofErr w:type="spellStart"/>
      <w:r w:rsidRPr="00BE1811">
        <w:t>instituţie</w:t>
      </w:r>
      <w:proofErr w:type="spellEnd"/>
      <w:r w:rsidRPr="00BE1811">
        <w:t xml:space="preserve"> publică </w:t>
      </w:r>
      <w:proofErr w:type="spellStart"/>
      <w:r w:rsidRPr="00BE1811">
        <w:t>finanţată</w:t>
      </w:r>
      <w:proofErr w:type="spellEnd"/>
      <w:r w:rsidRPr="00BE1811">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BE1811">
        <w:t>finanţării</w:t>
      </w:r>
      <w:proofErr w:type="spellEnd"/>
      <w:r w:rsidRPr="00BE1811">
        <w:t xml:space="preserve"> valorii totale a proiectului.</w:t>
      </w:r>
    </w:p>
    <w:p w14:paraId="5D348569"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În cazul beneficiarului/liderului de parteneriat, altul decât cel prevăzut la alin. (9), sumele reprezentând </w:t>
      </w:r>
      <w:proofErr w:type="spellStart"/>
      <w:r w:rsidRPr="00BE1811">
        <w:t>prefinanţare</w:t>
      </w:r>
      <w:proofErr w:type="spellEnd"/>
      <w:r w:rsidRPr="00BE1811">
        <w:t xml:space="preserve"> </w:t>
      </w:r>
      <w:proofErr w:type="spellStart"/>
      <w:r w:rsidRPr="00BE1811">
        <w:t>şi</w:t>
      </w:r>
      <w:proofErr w:type="spellEnd"/>
      <w:r w:rsidRPr="00BE1811">
        <w:t xml:space="preserve">/sau rambursare de cheltuieli eligibile efectuate în scopul implementării proiectului se încasează în contul de </w:t>
      </w:r>
      <w:proofErr w:type="spellStart"/>
      <w:r w:rsidRPr="00BE1811">
        <w:t>disponibilităţi</w:t>
      </w:r>
      <w:proofErr w:type="spellEnd"/>
      <w:r w:rsidRPr="00BE1811">
        <w:t xml:space="preserve"> deschis la solicitarea acestuia.</w:t>
      </w:r>
    </w:p>
    <w:p w14:paraId="42EEFA04"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Beneficiarul/liderul de parteneriat prevăzut la alin. (9) poate opta pentru deschiderea conturilor de </w:t>
      </w:r>
      <w:proofErr w:type="spellStart"/>
      <w:r w:rsidRPr="00BE1811">
        <w:t>disponibilităţi</w:t>
      </w:r>
      <w:proofErr w:type="spellEnd"/>
      <w:r w:rsidRPr="00BE1811">
        <w:t xml:space="preserve"> la </w:t>
      </w:r>
      <w:proofErr w:type="spellStart"/>
      <w:r w:rsidRPr="00BE1811">
        <w:t>unităţile</w:t>
      </w:r>
      <w:proofErr w:type="spellEnd"/>
      <w:r w:rsidRPr="00BE1811">
        <w:t xml:space="preserve"> Trezoreriei Statului sau la </w:t>
      </w:r>
      <w:proofErr w:type="spellStart"/>
      <w:r w:rsidRPr="00BE1811">
        <w:t>instituţii</w:t>
      </w:r>
      <w:proofErr w:type="spellEnd"/>
      <w:r w:rsidRPr="00BE1811">
        <w:t xml:space="preserve"> de credit.</w:t>
      </w:r>
    </w:p>
    <w:p w14:paraId="64FA425E"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După autorizarea cheltuielilor de către AMPOC, conform </w:t>
      </w:r>
      <w:proofErr w:type="spellStart"/>
      <w:r w:rsidRPr="00BE1811">
        <w:t>legislaţiei</w:t>
      </w:r>
      <w:proofErr w:type="spellEnd"/>
      <w:r w:rsidRPr="00BE1811">
        <w:t xml:space="preserve"> Uniunii Europene </w:t>
      </w:r>
      <w:proofErr w:type="spellStart"/>
      <w:r w:rsidRPr="00BE1811">
        <w:t>şi</w:t>
      </w:r>
      <w:proofErr w:type="spellEnd"/>
      <w:r w:rsidRPr="00BE1811">
        <w:t xml:space="preserve"> celei </w:t>
      </w:r>
      <w:proofErr w:type="spellStart"/>
      <w:r w:rsidRPr="00BE1811">
        <w:t>naţionale</w:t>
      </w:r>
      <w:proofErr w:type="spellEnd"/>
      <w:r w:rsidRPr="00BE1811">
        <w:t xml:space="preserve">, sumele din fonduri europene cuvenite a fi rambursate beneficiarilor/liderilor de parteneriat </w:t>
      </w:r>
      <w:proofErr w:type="spellStart"/>
      <w:r w:rsidRPr="00BE1811">
        <w:t>prevăzuţi</w:t>
      </w:r>
      <w:proofErr w:type="spellEnd"/>
      <w:r w:rsidRPr="00BE1811">
        <w:t xml:space="preserve"> la art. 6 alin. (1)-(5) </w:t>
      </w:r>
      <w:proofErr w:type="spellStart"/>
      <w:r w:rsidRPr="00BE1811">
        <w:t>şi</w:t>
      </w:r>
      <w:proofErr w:type="spellEnd"/>
      <w:r w:rsidRPr="00BE1811">
        <w:t xml:space="preserve"> art. 7 din Ordonanța de urgență a Guvernului nr.40/2015 privind gestionare  financiară a fondurilor europene pentru perioada de programare 2014-2020, conform contractului/deciziei/ordinului de </w:t>
      </w:r>
      <w:proofErr w:type="spellStart"/>
      <w:r w:rsidRPr="00BE1811">
        <w:t>finanţare</w:t>
      </w:r>
      <w:proofErr w:type="spellEnd"/>
      <w:r w:rsidRPr="00BE1811">
        <w:t xml:space="preserve">, se virează de către AMPOC în conturile de venituri ale bugetelor din care a fost </w:t>
      </w:r>
      <w:proofErr w:type="spellStart"/>
      <w:r w:rsidRPr="00BE1811">
        <w:t>finanţat</w:t>
      </w:r>
      <w:proofErr w:type="spellEnd"/>
      <w:r w:rsidRPr="00BE1811">
        <w:t xml:space="preserve"> proiectul respectiv.</w:t>
      </w:r>
    </w:p>
    <w:p w14:paraId="6FD104F6"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După autorizarea cheltuielilor de către AMPOC, conform </w:t>
      </w:r>
      <w:proofErr w:type="spellStart"/>
      <w:r w:rsidRPr="00BE1811">
        <w:t>legislaţiei</w:t>
      </w:r>
      <w:proofErr w:type="spellEnd"/>
      <w:r w:rsidRPr="00BE1811">
        <w:t xml:space="preserve"> Uniunii Europene </w:t>
      </w:r>
      <w:proofErr w:type="spellStart"/>
      <w:r w:rsidRPr="00BE1811">
        <w:t>şi</w:t>
      </w:r>
      <w:proofErr w:type="spellEnd"/>
      <w:r w:rsidRPr="00BE1811">
        <w:t xml:space="preserve"> celei </w:t>
      </w:r>
      <w:proofErr w:type="spellStart"/>
      <w:r w:rsidRPr="00BE1811">
        <w:t>naţionale</w:t>
      </w:r>
      <w:proofErr w:type="spellEnd"/>
      <w:r w:rsidRPr="00BE1811">
        <w:t xml:space="preserve">, sumele cuvenit a fi rambursate altor beneficiari decât cei </w:t>
      </w:r>
      <w:proofErr w:type="spellStart"/>
      <w:r w:rsidRPr="00BE1811">
        <w:t>prevăzuţi</w:t>
      </w:r>
      <w:proofErr w:type="spellEnd"/>
      <w:r w:rsidRPr="00BE1811">
        <w:t xml:space="preserve"> la art. 6 alin. (1)-(5) </w:t>
      </w:r>
      <w:proofErr w:type="spellStart"/>
      <w:r w:rsidRPr="00BE1811">
        <w:t>şi</w:t>
      </w:r>
      <w:proofErr w:type="spellEnd"/>
      <w:r w:rsidRPr="00BE1811">
        <w:t xml:space="preserve"> art. 7 din Ordonanța de urgență a Guvernului nr.40/2015 privind gestionare  financiară a fondurilor europene pentru perioada de programare 2014-2020, conform contractului de </w:t>
      </w:r>
      <w:proofErr w:type="spellStart"/>
      <w:r w:rsidRPr="00BE1811">
        <w:t>finanţare</w:t>
      </w:r>
      <w:proofErr w:type="spellEnd"/>
      <w:r w:rsidRPr="00BE1811">
        <w:t xml:space="preserve">, se virează de către AMPOC pentru Programul Operațional Competitivitate în conturile indicate în contractul de </w:t>
      </w:r>
      <w:proofErr w:type="spellStart"/>
      <w:r w:rsidRPr="00BE1811">
        <w:t>finanţare</w:t>
      </w:r>
      <w:proofErr w:type="spellEnd"/>
      <w:r w:rsidRPr="00BE1811">
        <w:t xml:space="preserve">/cererea de rambursare, deschise în sistemul Trezoreriei Statului sau la </w:t>
      </w:r>
      <w:proofErr w:type="spellStart"/>
      <w:r w:rsidRPr="00BE1811">
        <w:t>instituţii</w:t>
      </w:r>
      <w:proofErr w:type="spellEnd"/>
      <w:r w:rsidRPr="00BE1811">
        <w:t xml:space="preserve"> de credit, în </w:t>
      </w:r>
      <w:proofErr w:type="spellStart"/>
      <w:r w:rsidRPr="00BE1811">
        <w:t>funcţie</w:t>
      </w:r>
      <w:proofErr w:type="spellEnd"/>
      <w:r w:rsidRPr="00BE1811">
        <w:t xml:space="preserve"> de </w:t>
      </w:r>
      <w:proofErr w:type="spellStart"/>
      <w:r w:rsidRPr="00BE1811">
        <w:t>opţiunea</w:t>
      </w:r>
      <w:proofErr w:type="spellEnd"/>
      <w:r w:rsidRPr="00BE1811">
        <w:t xml:space="preserve"> acestora.</w:t>
      </w:r>
    </w:p>
    <w:p w14:paraId="40B83206"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Conturile de venituri bugetare care se deschid la </w:t>
      </w:r>
      <w:proofErr w:type="spellStart"/>
      <w:r w:rsidRPr="00BE1811">
        <w:t>unităţile</w:t>
      </w:r>
      <w:proofErr w:type="spellEnd"/>
      <w:r w:rsidRPr="00BE1811">
        <w:t xml:space="preserve"> Trezoreriei Statului pe numele beneficiarului/liderului de parteneriat, în calitate de </w:t>
      </w:r>
      <w:proofErr w:type="spellStart"/>
      <w:r w:rsidRPr="00BE1811">
        <w:t>instituţii</w:t>
      </w:r>
      <w:proofErr w:type="spellEnd"/>
      <w:r w:rsidRPr="00BE1811">
        <w:t xml:space="preserve"> publice, în </w:t>
      </w:r>
      <w:proofErr w:type="spellStart"/>
      <w:r w:rsidRPr="00BE1811">
        <w:t>funcţie</w:t>
      </w:r>
      <w:proofErr w:type="spellEnd"/>
      <w:r w:rsidRPr="00BE1811">
        <w:t xml:space="preserve"> de bugetul prin care se </w:t>
      </w:r>
      <w:proofErr w:type="spellStart"/>
      <w:r w:rsidRPr="00BE1811">
        <w:t>finanţează</w:t>
      </w:r>
      <w:proofErr w:type="spellEnd"/>
      <w:r w:rsidRPr="00BE1811">
        <w:t xml:space="preserve"> proiectul, inclusiv pe numele ordonatorilor principali de credite </w:t>
      </w:r>
      <w:proofErr w:type="spellStart"/>
      <w:r w:rsidRPr="00BE1811">
        <w:t>prevăzuţi</w:t>
      </w:r>
      <w:proofErr w:type="spellEnd"/>
      <w:r w:rsidRPr="00BE1811">
        <w:t xml:space="preserve"> la art. 6 alin. (2)-(4) din Ordonanța de urgență a Guvernului nr.40/2015 privind gestionare  financiară a fondurilor europene pentru perioada de programare 2014-2020 sunt cele menționate la art. 39 din </w:t>
      </w:r>
      <w:r w:rsidRPr="00BE1811">
        <w:rPr>
          <w:rFonts w:ascii="Tahoma" w:hAnsi="Tahoma" w:cs="Tahoma"/>
        </w:rPr>
        <w:t>﻿</w:t>
      </w:r>
      <w:r w:rsidRPr="00BE1811">
        <w:t xml:space="preserve">Hotărârea nr. 93/2016 din 18 februarie 2016 pentru aprobarea Normelor metodologice de aplicare a prevederilor </w:t>
      </w:r>
      <w:proofErr w:type="spellStart"/>
      <w:r w:rsidRPr="00BE1811">
        <w:t>Ordonanţei</w:t>
      </w:r>
      <w:proofErr w:type="spellEnd"/>
      <w:r w:rsidRPr="00BE1811">
        <w:t xml:space="preserve"> de </w:t>
      </w:r>
      <w:proofErr w:type="spellStart"/>
      <w:r w:rsidRPr="00BE1811">
        <w:t>urgenţă</w:t>
      </w:r>
      <w:proofErr w:type="spellEnd"/>
      <w:r w:rsidRPr="00BE1811">
        <w:t xml:space="preserve"> a Guvernului nr. 40/2015 privind gestionarea financiară a fondurilor europene pentru perioada de programare 2014 – 2020.</w:t>
      </w:r>
    </w:p>
    <w:p w14:paraId="7563F64E" w14:textId="77777777" w:rsidR="002C693C" w:rsidRPr="00BE1811" w:rsidRDefault="002C693C" w:rsidP="002C693C">
      <w:pPr>
        <w:widowControl w:val="0"/>
        <w:autoSpaceDE w:val="0"/>
        <w:autoSpaceDN w:val="0"/>
        <w:adjustRightInd w:val="0"/>
        <w:spacing w:after="0" w:line="240" w:lineRule="auto"/>
        <w:ind w:left="426"/>
        <w:jc w:val="both"/>
      </w:pPr>
    </w:p>
    <w:p w14:paraId="16ECFE48"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Transferul fondurilor se va efectua în lei în următoarele conturi:</w:t>
      </w:r>
    </w:p>
    <w:p w14:paraId="1CE3D205" w14:textId="77777777" w:rsidR="00006FA9" w:rsidRPr="00BE1811" w:rsidRDefault="00006FA9" w:rsidP="00006FA9"/>
    <w:p w14:paraId="6AFCD6B1" w14:textId="77777777" w:rsidR="00610BA4" w:rsidRPr="00BE1811" w:rsidRDefault="00610BA4" w:rsidP="00006FA9">
      <w:pPr>
        <w:ind w:firstLine="426"/>
      </w:pPr>
      <w:r w:rsidRPr="00BE1811">
        <w:t>Cont pentru cerere de plată</w:t>
      </w:r>
    </w:p>
    <w:p w14:paraId="00C52C15" w14:textId="77777777" w:rsidR="00610BA4" w:rsidRPr="00BE1811" w:rsidRDefault="00610BA4" w:rsidP="00610BA4">
      <w:pPr>
        <w:ind w:left="567"/>
      </w:pPr>
      <w:r w:rsidRPr="00BE1811">
        <w:t>cod IBAN:</w:t>
      </w:r>
      <w:r w:rsidRPr="00BE1811">
        <w:tab/>
      </w:r>
      <w:r w:rsidRPr="00BE1811">
        <w:tab/>
      </w:r>
      <w:r w:rsidRPr="00BE1811">
        <w:tab/>
      </w:r>
    </w:p>
    <w:p w14:paraId="2738C4C6" w14:textId="77777777" w:rsidR="00610BA4" w:rsidRPr="00BE1811" w:rsidRDefault="00610BA4" w:rsidP="00610BA4">
      <w:pPr>
        <w:ind w:left="567"/>
      </w:pPr>
      <w:r w:rsidRPr="00BE1811">
        <w:t xml:space="preserve">Titular cont: </w:t>
      </w:r>
    </w:p>
    <w:p w14:paraId="47E19AAD" w14:textId="77777777" w:rsidR="00610BA4" w:rsidRPr="00BE1811" w:rsidRDefault="00610BA4" w:rsidP="00610BA4">
      <w:pPr>
        <w:ind w:left="567"/>
      </w:pPr>
      <w:r w:rsidRPr="00BE1811">
        <w:t xml:space="preserve">Denumire/adresa Trezoreriei: </w:t>
      </w:r>
    </w:p>
    <w:p w14:paraId="34F7AD69" w14:textId="77777777" w:rsidR="00610BA4" w:rsidRPr="00BE1811" w:rsidRDefault="00610BA4" w:rsidP="00610BA4">
      <w:pPr>
        <w:ind w:left="567" w:firstLine="360"/>
      </w:pPr>
    </w:p>
    <w:p w14:paraId="1CC46D1D" w14:textId="77777777" w:rsidR="00610BA4" w:rsidRPr="00BE1811" w:rsidRDefault="00610BA4" w:rsidP="00610BA4">
      <w:pPr>
        <w:ind w:left="567" w:firstLine="360"/>
      </w:pPr>
      <w:r w:rsidRPr="00BE1811">
        <w:t>Cont pentru cerere de rambursare</w:t>
      </w:r>
    </w:p>
    <w:p w14:paraId="369AAE74" w14:textId="77777777" w:rsidR="00610BA4" w:rsidRPr="00BE1811" w:rsidRDefault="00610BA4" w:rsidP="00746871">
      <w:pPr>
        <w:ind w:left="360"/>
        <w:contextualSpacing/>
      </w:pPr>
      <w:r w:rsidRPr="00BE1811">
        <w:t>cod IBAN:</w:t>
      </w:r>
      <w:r w:rsidRPr="00BE1811">
        <w:tab/>
      </w:r>
      <w:r w:rsidRPr="00BE1811">
        <w:tab/>
      </w:r>
      <w:r w:rsidRPr="00BE1811">
        <w:tab/>
      </w:r>
      <w:r w:rsidRPr="00BE1811">
        <w:tab/>
      </w:r>
    </w:p>
    <w:p w14:paraId="67236577" w14:textId="77777777" w:rsidR="00610BA4" w:rsidRPr="00BE1811" w:rsidRDefault="00610BA4" w:rsidP="00610BA4">
      <w:pPr>
        <w:ind w:left="360"/>
        <w:contextualSpacing/>
      </w:pPr>
      <w:r w:rsidRPr="00BE1811">
        <w:t xml:space="preserve">Titular cont: </w:t>
      </w:r>
    </w:p>
    <w:p w14:paraId="53F87174" w14:textId="77777777" w:rsidR="00610BA4" w:rsidRPr="00BE1811" w:rsidRDefault="00610BA4" w:rsidP="00610BA4">
      <w:pPr>
        <w:ind w:left="426"/>
      </w:pPr>
      <w:r w:rsidRPr="00BE1811">
        <w:lastRenderedPageBreak/>
        <w:t xml:space="preserve">Denumire/adresa Trezoreriei: </w:t>
      </w:r>
    </w:p>
    <w:p w14:paraId="7D254634"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Pentru proiecte implementate în parteneriat, transferul fondurilor se va face în următoarele conturi deschise pe numele Beneficiarului/Partenerului:</w:t>
      </w:r>
    </w:p>
    <w:p w14:paraId="1A033BA5" w14:textId="77777777" w:rsidR="00610BA4" w:rsidRPr="00BE1811" w:rsidRDefault="00610BA4" w:rsidP="00610BA4">
      <w:pPr>
        <w:ind w:left="567" w:firstLine="360"/>
      </w:pPr>
      <w:r w:rsidRPr="00BE1811">
        <w:t>Cont pentru cerere de plată(Beneficiar)</w:t>
      </w:r>
    </w:p>
    <w:p w14:paraId="0913DB12" w14:textId="77777777" w:rsidR="00610BA4" w:rsidRPr="00BE1811" w:rsidRDefault="00610BA4" w:rsidP="00610BA4">
      <w:pPr>
        <w:ind w:left="567"/>
      </w:pPr>
      <w:r w:rsidRPr="00BE1811">
        <w:t>cod IBAN:</w:t>
      </w:r>
      <w:r w:rsidRPr="00BE1811">
        <w:tab/>
      </w:r>
      <w:r w:rsidRPr="00BE1811">
        <w:rPr>
          <w:shd w:val="clear" w:color="auto" w:fill="FFFFFF"/>
        </w:rPr>
        <w:t xml:space="preserve"> ……………………</w:t>
      </w:r>
      <w:r w:rsidRPr="00BE1811">
        <w:rPr>
          <w:shd w:val="clear" w:color="auto" w:fill="FFFFFF"/>
        </w:rPr>
        <w:tab/>
      </w:r>
      <w:r w:rsidRPr="00BE1811">
        <w:tab/>
      </w:r>
      <w:r w:rsidRPr="00BE1811">
        <w:tab/>
      </w:r>
      <w:r w:rsidRPr="00BE1811">
        <w:tab/>
      </w:r>
    </w:p>
    <w:p w14:paraId="59C808DF" w14:textId="77777777" w:rsidR="00610BA4" w:rsidRPr="00BE1811" w:rsidRDefault="00610BA4" w:rsidP="00610BA4">
      <w:pPr>
        <w:ind w:left="567"/>
      </w:pPr>
      <w:r w:rsidRPr="00BE1811">
        <w:t xml:space="preserve">Titular cont: </w:t>
      </w:r>
      <w:r w:rsidRPr="00BE1811">
        <w:rPr>
          <w:shd w:val="clear" w:color="auto" w:fill="FFFFFF"/>
        </w:rPr>
        <w:t>………………………….</w:t>
      </w:r>
    </w:p>
    <w:p w14:paraId="6A0929DA" w14:textId="77777777" w:rsidR="00610BA4" w:rsidRPr="00BE1811" w:rsidRDefault="00610BA4" w:rsidP="00610BA4">
      <w:pPr>
        <w:ind w:left="567"/>
      </w:pPr>
      <w:r w:rsidRPr="00BE1811">
        <w:t>Denumire/adresa Trezoreriei</w:t>
      </w:r>
      <w:r w:rsidRPr="00BE1811">
        <w:rPr>
          <w:shd w:val="clear" w:color="auto" w:fill="FFFFFF"/>
        </w:rPr>
        <w:t>: ……………………………</w:t>
      </w:r>
    </w:p>
    <w:p w14:paraId="7C977E09" w14:textId="77777777" w:rsidR="00610BA4" w:rsidRPr="00BE1811" w:rsidRDefault="00610BA4" w:rsidP="00610BA4">
      <w:pPr>
        <w:ind w:left="720" w:firstLine="273"/>
      </w:pPr>
      <w:r w:rsidRPr="00BE1811">
        <w:t xml:space="preserve">Cont pentru cerere de rambursare(Beneficiar) </w:t>
      </w:r>
    </w:p>
    <w:p w14:paraId="5ACB2A69" w14:textId="77777777" w:rsidR="00610BA4" w:rsidRPr="00BE1811" w:rsidRDefault="00610BA4" w:rsidP="00610BA4">
      <w:pPr>
        <w:ind w:left="567"/>
      </w:pPr>
      <w:r w:rsidRPr="00BE1811">
        <w:t>cod IBAN:</w:t>
      </w:r>
      <w:r w:rsidRPr="00BE1811">
        <w:tab/>
      </w:r>
      <w:r w:rsidRPr="00BE1811">
        <w:tab/>
      </w:r>
      <w:r w:rsidRPr="00BE1811">
        <w:tab/>
      </w:r>
    </w:p>
    <w:p w14:paraId="3F26E3D3" w14:textId="77777777" w:rsidR="00610BA4" w:rsidRPr="00BE1811" w:rsidRDefault="00610BA4" w:rsidP="00610BA4">
      <w:pPr>
        <w:ind w:left="567"/>
      </w:pPr>
      <w:r w:rsidRPr="00BE1811">
        <w:t xml:space="preserve">Titular cont: </w:t>
      </w:r>
    </w:p>
    <w:p w14:paraId="51FEDBC9" w14:textId="77777777" w:rsidR="00610BA4" w:rsidRPr="00BE1811" w:rsidRDefault="00610BA4" w:rsidP="00610BA4">
      <w:pPr>
        <w:ind w:left="578"/>
      </w:pPr>
      <w:r w:rsidRPr="00BE1811">
        <w:t xml:space="preserve">Denumire/adresa Trezoreriei/Băncii Comerciale: adresa: </w:t>
      </w:r>
    </w:p>
    <w:p w14:paraId="39428875" w14:textId="77777777" w:rsidR="00610BA4" w:rsidRPr="00BE1811" w:rsidRDefault="00610BA4" w:rsidP="00610BA4">
      <w:pPr>
        <w:ind w:left="720" w:firstLine="273"/>
      </w:pPr>
      <w:r w:rsidRPr="00BE1811">
        <w:t>Cont pentru cerere de plată(Partener)</w:t>
      </w:r>
    </w:p>
    <w:p w14:paraId="4879D38F" w14:textId="77777777" w:rsidR="00610BA4" w:rsidRPr="00BE1811" w:rsidRDefault="00610BA4" w:rsidP="00610BA4">
      <w:pPr>
        <w:ind w:left="567"/>
      </w:pPr>
      <w:r w:rsidRPr="00BE1811">
        <w:t>cod IBAN:</w:t>
      </w:r>
      <w:r w:rsidRPr="00BE1811">
        <w:tab/>
        <w:t xml:space="preserve"> ……………………</w:t>
      </w:r>
      <w:r w:rsidRPr="00BE1811">
        <w:tab/>
      </w:r>
      <w:r w:rsidRPr="00BE1811">
        <w:tab/>
      </w:r>
      <w:r w:rsidRPr="00BE1811">
        <w:tab/>
      </w:r>
      <w:r w:rsidRPr="00BE1811">
        <w:tab/>
      </w:r>
    </w:p>
    <w:p w14:paraId="04B5F3BD" w14:textId="77777777" w:rsidR="00610BA4" w:rsidRPr="00BE1811" w:rsidRDefault="00610BA4" w:rsidP="00610BA4">
      <w:pPr>
        <w:ind w:left="567"/>
      </w:pPr>
      <w:r w:rsidRPr="00BE1811">
        <w:t>Titular cont: ………………………….</w:t>
      </w:r>
    </w:p>
    <w:p w14:paraId="53544485" w14:textId="77777777" w:rsidR="00610BA4" w:rsidRPr="00BE1811" w:rsidRDefault="00610BA4" w:rsidP="00610BA4">
      <w:pPr>
        <w:ind w:left="567"/>
      </w:pPr>
      <w:r w:rsidRPr="00BE1811">
        <w:t>Denumire/adresa Trezoreriei: ……………………………</w:t>
      </w:r>
    </w:p>
    <w:p w14:paraId="62D57842" w14:textId="77777777" w:rsidR="00610BA4" w:rsidRPr="00BE1811" w:rsidRDefault="00610BA4" w:rsidP="00610BA4">
      <w:pPr>
        <w:ind w:left="567" w:firstLine="360"/>
      </w:pPr>
      <w:r w:rsidRPr="00BE1811">
        <w:t>Cont pentru cerere de rambursare (Partener)</w:t>
      </w:r>
    </w:p>
    <w:p w14:paraId="327362EE" w14:textId="77777777" w:rsidR="00610BA4" w:rsidRPr="00BE1811" w:rsidRDefault="00610BA4" w:rsidP="00610BA4">
      <w:pPr>
        <w:ind w:left="567"/>
      </w:pPr>
      <w:r w:rsidRPr="00BE1811">
        <w:t>cod IBAN:</w:t>
      </w:r>
      <w:r w:rsidRPr="00BE1811">
        <w:tab/>
        <w:t>……………………</w:t>
      </w:r>
      <w:r w:rsidRPr="00BE1811">
        <w:tab/>
      </w:r>
      <w:r w:rsidRPr="00BE1811">
        <w:tab/>
      </w:r>
      <w:r w:rsidRPr="00BE1811">
        <w:tab/>
      </w:r>
      <w:r w:rsidRPr="00BE1811">
        <w:tab/>
      </w:r>
    </w:p>
    <w:p w14:paraId="0FA70DF8" w14:textId="77777777" w:rsidR="00610BA4" w:rsidRPr="00BE1811" w:rsidRDefault="00610BA4" w:rsidP="00610BA4">
      <w:pPr>
        <w:ind w:left="567"/>
      </w:pPr>
      <w:r w:rsidRPr="00BE1811">
        <w:t>Titular cont: ………………………….</w:t>
      </w:r>
    </w:p>
    <w:p w14:paraId="16CF9DD7" w14:textId="77777777" w:rsidR="00610BA4" w:rsidRPr="00BE1811" w:rsidRDefault="00610BA4" w:rsidP="00BE5F4B">
      <w:pPr>
        <w:ind w:left="567"/>
        <w:jc w:val="both"/>
      </w:pPr>
      <w:r w:rsidRPr="00BE1811">
        <w:t>Denumire/adresa Trezoreriei/Băncii Comerciale: ……………………………</w:t>
      </w:r>
    </w:p>
    <w:p w14:paraId="35E7042B" w14:textId="77777777" w:rsidR="00610BA4" w:rsidRPr="00BE1811" w:rsidRDefault="00610BA4" w:rsidP="00BE5F4B">
      <w:pPr>
        <w:ind w:left="567"/>
        <w:jc w:val="both"/>
      </w:pPr>
      <w:r w:rsidRPr="00BE1811">
        <w:t xml:space="preserve">Daca Beneficiarul efectuează plata în valută, va solicita la rambursare contravaloarea în lei, la cursul comunicat de BNR din data întocmirii documentelor de plată în valută, conform Art.10 </w:t>
      </w:r>
      <w:proofErr w:type="spellStart"/>
      <w:r w:rsidRPr="00BE1811">
        <w:t>lit</w:t>
      </w:r>
      <w:proofErr w:type="spellEnd"/>
      <w:r w:rsidRPr="00BE1811">
        <w:t xml:space="preserve"> f) din Hotărârea nr. 93/2016 din 18 februarie 2016 pentru aprobarea Normelor metodologice de aplicare a prevederilor </w:t>
      </w:r>
      <w:proofErr w:type="spellStart"/>
      <w:r w:rsidRPr="00BE1811">
        <w:t>Ordonanţei</w:t>
      </w:r>
      <w:proofErr w:type="spellEnd"/>
      <w:r w:rsidRPr="00BE1811">
        <w:t xml:space="preserve"> de </w:t>
      </w:r>
      <w:proofErr w:type="spellStart"/>
      <w:r w:rsidRPr="00BE1811">
        <w:t>urgenţă</w:t>
      </w:r>
      <w:proofErr w:type="spellEnd"/>
      <w:r w:rsidRPr="00BE1811">
        <w:t xml:space="preserve"> a Guvernului nr. 40/2015 privind gestionarea financiară a fondurilor europene pentru perioada de programare 2014 – 2020.</w:t>
      </w:r>
    </w:p>
    <w:p w14:paraId="7A97AEE6"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w:t>
      </w:r>
      <w:r w:rsidR="00294983" w:rsidRPr="00BE1811">
        <w:rPr>
          <w:rFonts w:eastAsia="Arial Unicode MS"/>
        </w:rPr>
        <w:t>Proiectului</w:t>
      </w:r>
      <w:r w:rsidRPr="00BE1811">
        <w:t xml:space="preserve"> </w:t>
      </w:r>
      <w:proofErr w:type="spellStart"/>
      <w:r w:rsidRPr="00BE1811">
        <w:t>şi</w:t>
      </w:r>
      <w:proofErr w:type="spellEnd"/>
      <w:r w:rsidRPr="00BE1811">
        <w:t xml:space="preserve"> respectă regulile </w:t>
      </w:r>
      <w:proofErr w:type="spellStart"/>
      <w:r w:rsidRPr="00BE1811">
        <w:t>naţionale</w:t>
      </w:r>
      <w:proofErr w:type="spellEnd"/>
      <w:r w:rsidRPr="00BE1811">
        <w:t xml:space="preserve"> </w:t>
      </w:r>
      <w:proofErr w:type="spellStart"/>
      <w:r w:rsidRPr="00BE1811">
        <w:t>şi</w:t>
      </w:r>
      <w:proofErr w:type="spellEnd"/>
      <w:r w:rsidRPr="00BE1811">
        <w:t xml:space="preserve"> comunitare de eligibilitate, conform reglementărilor în vigoare.</w:t>
      </w:r>
    </w:p>
    <w:p w14:paraId="281DA01F"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Înainte de solicitarea rambursării, cheltuielile respective trebuie să fie deja efectuate </w:t>
      </w:r>
      <w:proofErr w:type="spellStart"/>
      <w:r w:rsidRPr="00BE1811">
        <w:t>şi</w:t>
      </w:r>
      <w:proofErr w:type="spellEnd"/>
      <w:r w:rsidRPr="00BE1811">
        <w:t xml:space="preserve"> plătite de Beneficiar. Data </w:t>
      </w:r>
      <w:proofErr w:type="spellStart"/>
      <w:r w:rsidRPr="00BE1811">
        <w:t>plăţii</w:t>
      </w:r>
      <w:proofErr w:type="spellEnd"/>
      <w:r w:rsidRPr="00BE1811">
        <w:t xml:space="preserve"> se consideră data efectuării transferului bancar din contul Beneficiarului.</w:t>
      </w:r>
    </w:p>
    <w:p w14:paraId="139494C4"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Fiecare cerere de rambursare transmisă de Beneficiar trebuie să reflecte separat pentru fiecare an calendaristic cheltuielile efectuate.</w:t>
      </w:r>
    </w:p>
    <w:p w14:paraId="461BCBF7"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 Beneficiarul are obligația de a transmite rapoarte de progres, în conformitate cu Anexa nr. 4 Monitorizarea și Raportarea, chiar dacă în perioada de referință nu s-au efectuat cheltuieli.</w:t>
      </w:r>
    </w:p>
    <w:p w14:paraId="336C9561"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Beneficiarul proiectului are obligația să </w:t>
      </w:r>
      <w:proofErr w:type="spellStart"/>
      <w:r w:rsidRPr="00BE1811">
        <w:t>ţină</w:t>
      </w:r>
      <w:proofErr w:type="spellEnd"/>
      <w:r w:rsidRPr="00BE1811">
        <w:t xml:space="preserve"> o </w:t>
      </w:r>
      <w:proofErr w:type="spellStart"/>
      <w:r w:rsidRPr="00BE1811">
        <w:t>evidenţă</w:t>
      </w:r>
      <w:proofErr w:type="spellEnd"/>
      <w:r w:rsidRPr="00BE1811">
        <w:t xml:space="preserve"> contabilă distinctă pentru proiect, folosind conturi analitice dedicate. </w:t>
      </w:r>
    </w:p>
    <w:p w14:paraId="67AB6B20"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Beneficiarul </w:t>
      </w:r>
      <w:proofErr w:type="spellStart"/>
      <w:r w:rsidRPr="00BE1811">
        <w:t>instituţie</w:t>
      </w:r>
      <w:proofErr w:type="spellEnd"/>
      <w:r w:rsidRPr="00BE1811">
        <w:t xml:space="preserve"> publică </w:t>
      </w:r>
      <w:proofErr w:type="spellStart"/>
      <w:r w:rsidRPr="00BE1811">
        <w:t>finanţată</w:t>
      </w:r>
      <w:proofErr w:type="spellEnd"/>
      <w:r w:rsidRPr="00BE1811">
        <w:t xml:space="preserve"> integral din bugetul de stat care implementează proiectul, înregistrează în conturi în afara </w:t>
      </w:r>
      <w:proofErr w:type="spellStart"/>
      <w:r w:rsidRPr="00BE1811">
        <w:t>bilanţului</w:t>
      </w:r>
      <w:proofErr w:type="spellEnd"/>
      <w:r w:rsidRPr="00BE1811">
        <w:t xml:space="preserve"> rambursările de cheltuieli aferente fondurilor europene, pe baza notificărilor primite de la AMPOC conform alin. (2).</w:t>
      </w:r>
    </w:p>
    <w:p w14:paraId="36399001" w14:textId="77777777" w:rsidR="00610BA4" w:rsidRPr="00BE1811" w:rsidRDefault="00610BA4" w:rsidP="00610BA4">
      <w:pPr>
        <w:widowControl w:val="0"/>
        <w:numPr>
          <w:ilvl w:val="0"/>
          <w:numId w:val="209"/>
        </w:numPr>
        <w:autoSpaceDE w:val="0"/>
        <w:autoSpaceDN w:val="0"/>
        <w:adjustRightInd w:val="0"/>
        <w:spacing w:after="0" w:line="240" w:lineRule="auto"/>
        <w:ind w:left="426" w:hanging="426"/>
        <w:jc w:val="both"/>
      </w:pPr>
      <w:r w:rsidRPr="00BE1811">
        <w:t xml:space="preserve">În vederea efectuării reconcilierii contabile dintre conturile contabile ale AMPOC </w:t>
      </w:r>
      <w:proofErr w:type="spellStart"/>
      <w:r w:rsidRPr="00BE1811">
        <w:t>şi</w:t>
      </w:r>
      <w:proofErr w:type="spellEnd"/>
      <w:r w:rsidRPr="00BE1811">
        <w:t xml:space="preserve"> cele ale beneficiarului/liderului de parteneriat pentru </w:t>
      </w:r>
      <w:proofErr w:type="spellStart"/>
      <w:r w:rsidRPr="00BE1811">
        <w:t>operaţiunile</w:t>
      </w:r>
      <w:proofErr w:type="spellEnd"/>
      <w:r w:rsidRPr="00BE1811">
        <w:t xml:space="preserve"> gestionate în cadrul proiectului, beneficiarul are </w:t>
      </w:r>
      <w:proofErr w:type="spellStart"/>
      <w:r w:rsidRPr="00BE1811">
        <w:lastRenderedPageBreak/>
        <w:t>obligaţia</w:t>
      </w:r>
      <w:proofErr w:type="spellEnd"/>
      <w:r w:rsidRPr="00BE1811">
        <w:t xml:space="preserve">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w:t>
      </w:r>
      <w:proofErr w:type="spellStart"/>
      <w:r w:rsidRPr="00BE1811">
        <w:t>Ordonanţei</w:t>
      </w:r>
      <w:proofErr w:type="spellEnd"/>
      <w:r w:rsidRPr="00BE1811">
        <w:t xml:space="preserve"> de </w:t>
      </w:r>
      <w:proofErr w:type="spellStart"/>
      <w:r w:rsidRPr="00BE1811">
        <w:t>urgenţă</w:t>
      </w:r>
      <w:proofErr w:type="spellEnd"/>
      <w:r w:rsidRPr="00BE1811">
        <w:t xml:space="preserve"> a Guvernului nr. 40/2015 privind gestionarea financiară a fondurilor europene pentru perioada de programare 2014 – 2020, din care să rezulte sumele primite de la AMPOC </w:t>
      </w:r>
      <w:proofErr w:type="spellStart"/>
      <w:r w:rsidRPr="00BE1811">
        <w:t>şi</w:t>
      </w:r>
      <w:proofErr w:type="spellEnd"/>
      <w:r w:rsidRPr="00BE1811">
        <w:t xml:space="preserve"> cele plătite acesteia, conform prevederilor din contractul/decizia/ordinul de </w:t>
      </w:r>
      <w:proofErr w:type="spellStart"/>
      <w:r w:rsidRPr="00BE1811">
        <w:t>finanţare</w:t>
      </w:r>
      <w:proofErr w:type="spellEnd"/>
      <w:r w:rsidRPr="00BE1811">
        <w:t xml:space="preserve">. </w:t>
      </w:r>
    </w:p>
    <w:p w14:paraId="595646FC" w14:textId="77777777" w:rsidR="00610BA4" w:rsidRPr="00BE1811" w:rsidRDefault="00610BA4" w:rsidP="00610BA4">
      <w:pPr>
        <w:rPr>
          <w:b/>
        </w:rPr>
      </w:pPr>
    </w:p>
    <w:p w14:paraId="5DEE1C78" w14:textId="77777777" w:rsidR="00610BA4" w:rsidRPr="00BE1811" w:rsidRDefault="00610BA4" w:rsidP="00610BA4">
      <w:pPr>
        <w:rPr>
          <w:b/>
        </w:rPr>
      </w:pPr>
      <w:r w:rsidRPr="00BE1811">
        <w:rPr>
          <w:b/>
        </w:rPr>
        <w:t>Mecanismul decontării cererilor de plată</w:t>
      </w:r>
    </w:p>
    <w:p w14:paraId="12C70927" w14:textId="77777777" w:rsidR="00610BA4" w:rsidRPr="00BE1811" w:rsidRDefault="00610BA4" w:rsidP="00610BA4">
      <w:pPr>
        <w:widowControl w:val="0"/>
        <w:numPr>
          <w:ilvl w:val="0"/>
          <w:numId w:val="210"/>
        </w:numPr>
        <w:autoSpaceDE w:val="0"/>
        <w:autoSpaceDN w:val="0"/>
        <w:adjustRightInd w:val="0"/>
        <w:spacing w:after="0" w:line="240" w:lineRule="auto"/>
        <w:jc w:val="both"/>
      </w:pPr>
      <w:r w:rsidRPr="00BE1811">
        <w:t xml:space="preserve">În procesul de implementare a Programului Operațional </w:t>
      </w:r>
      <w:proofErr w:type="spellStart"/>
      <w:r w:rsidRPr="00BE1811">
        <w:t>Competititivitate</w:t>
      </w:r>
      <w:proofErr w:type="spellEnd"/>
      <w:r w:rsidRPr="00BE1811">
        <w:t xml:space="preserve">, Beneficiarul poate opta pentru utilizarea mecanismului decontării cererilor de plată; </w:t>
      </w:r>
    </w:p>
    <w:p w14:paraId="78B6E3AC" w14:textId="77777777" w:rsidR="00610BA4" w:rsidRPr="00BE1811" w:rsidRDefault="00610BA4" w:rsidP="00610BA4">
      <w:pPr>
        <w:widowControl w:val="0"/>
        <w:numPr>
          <w:ilvl w:val="0"/>
          <w:numId w:val="210"/>
        </w:numPr>
        <w:autoSpaceDE w:val="0"/>
        <w:autoSpaceDN w:val="0"/>
        <w:adjustRightInd w:val="0"/>
        <w:spacing w:after="0" w:line="240" w:lineRule="auto"/>
        <w:jc w:val="both"/>
      </w:pPr>
      <w:r w:rsidRPr="00BE1811">
        <w:t xml:space="preserve">Mecanismul decontării cererilor de plată se aplică inclusiv proiectelor implementate în parteneriat. În cadrul proiectului implementat în parteneriat, liderul de parteneriat, </w:t>
      </w:r>
      <w:proofErr w:type="spellStart"/>
      <w:r w:rsidRPr="00BE1811">
        <w:t>instituţie</w:t>
      </w:r>
      <w:proofErr w:type="spellEnd"/>
      <w:r w:rsidRPr="00BE1811">
        <w:t xml:space="preserv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w:t>
      </w:r>
      <w:proofErr w:type="spellStart"/>
      <w:r w:rsidRPr="00BE1811">
        <w:t>condiţia</w:t>
      </w:r>
      <w:proofErr w:type="spellEnd"/>
      <w:r w:rsidRPr="00BE1811">
        <w:t xml:space="preserve"> ca </w:t>
      </w:r>
      <w:proofErr w:type="spellStart"/>
      <w:r w:rsidRPr="00BE1811">
        <w:t>aceşti</w:t>
      </w:r>
      <w:proofErr w:type="spellEnd"/>
      <w:r w:rsidRPr="00BE1811">
        <w:t xml:space="preserve"> parteneri să nu se încadreze în prevederile art. 6 alin. (1)-(4) din Ordonanța de urgență a Guvernului nr.40/2015 privind gestionare  financiară a fondurilor europene pentru perioada de programare 2014-2020.</w:t>
      </w:r>
    </w:p>
    <w:p w14:paraId="1B493AC4" w14:textId="77777777" w:rsidR="00610BA4" w:rsidRPr="00BE1811" w:rsidRDefault="00610BA4" w:rsidP="00610BA4">
      <w:pPr>
        <w:widowControl w:val="0"/>
        <w:numPr>
          <w:ilvl w:val="0"/>
          <w:numId w:val="210"/>
        </w:numPr>
        <w:autoSpaceDE w:val="0"/>
        <w:autoSpaceDN w:val="0"/>
        <w:adjustRightInd w:val="0"/>
        <w:spacing w:after="0" w:line="240" w:lineRule="auto"/>
        <w:jc w:val="both"/>
      </w:pPr>
      <w:r w:rsidRPr="00BE1811">
        <w:t xml:space="preserve">Pentru a beneficia de mecanismul decontării cererilor de plată, beneficiarul/liderul de parteneriat, </w:t>
      </w:r>
      <w:proofErr w:type="spellStart"/>
      <w:r w:rsidRPr="00BE1811">
        <w:t>alţii</w:t>
      </w:r>
      <w:proofErr w:type="spellEnd"/>
      <w:r w:rsidRPr="00BE1811">
        <w:t xml:space="preserve"> decât cei </w:t>
      </w:r>
      <w:proofErr w:type="spellStart"/>
      <w:r w:rsidRPr="00BE1811">
        <w:t>prevăzuţi</w:t>
      </w:r>
      <w:proofErr w:type="spellEnd"/>
      <w:r w:rsidRPr="00BE1811">
        <w:t xml:space="preserve"> la art. 6 </w:t>
      </w:r>
      <w:proofErr w:type="spellStart"/>
      <w:r w:rsidRPr="00BE1811">
        <w:t>şi</w:t>
      </w:r>
      <w:proofErr w:type="spellEnd"/>
      <w:r w:rsidRPr="00BE1811">
        <w:t xml:space="preserve"> 7 din Ordonanța de urgență a Guvernului nr.40/2015 privind gestionare  financiară a fondurilor europene pentru perioada de programare 2014-2020, au </w:t>
      </w:r>
      <w:proofErr w:type="spellStart"/>
      <w:r w:rsidRPr="00BE1811">
        <w:t>obligaţia</w:t>
      </w:r>
      <w:proofErr w:type="spellEnd"/>
      <w:r w:rsidRPr="00BE1811">
        <w:t xml:space="preserve"> de a-</w:t>
      </w:r>
      <w:proofErr w:type="spellStart"/>
      <w:r w:rsidRPr="00BE1811">
        <w:t>şi</w:t>
      </w:r>
      <w:proofErr w:type="spellEnd"/>
      <w:r w:rsidRPr="00BE1811">
        <w:t xml:space="preserve"> plăti integral </w:t>
      </w:r>
      <w:proofErr w:type="spellStart"/>
      <w:r w:rsidRPr="00BE1811">
        <w:t>contribuţia</w:t>
      </w:r>
      <w:proofErr w:type="spellEnd"/>
      <w:r w:rsidRPr="00BE1811">
        <w:t xml:space="preserve"> proprie aferentă facturilor incluse în cererea de plată anterior depunerii acesteia. </w:t>
      </w:r>
    </w:p>
    <w:p w14:paraId="63603FA7"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t xml:space="preserve">După primirea facturilor pentru livrarea bunurilor/prestarea serviciilor/ </w:t>
      </w:r>
      <w:proofErr w:type="spellStart"/>
      <w:r w:rsidRPr="00BE1811">
        <w:t>execuţia</w:t>
      </w:r>
      <w:proofErr w:type="spellEnd"/>
      <w:r w:rsidRPr="00BE1811">
        <w:t xml:space="preserve"> lucrărilor </w:t>
      </w:r>
      <w:proofErr w:type="spellStart"/>
      <w:r w:rsidRPr="00BE1811">
        <w:t>recepţionate</w:t>
      </w:r>
      <w:proofErr w:type="spellEnd"/>
      <w:r w:rsidRPr="00BE1811">
        <w:t xml:space="preserve">, acceptate la plată, a facturilor de avans în conformitate cu clauzele prevăzute în contractele de </w:t>
      </w:r>
      <w:proofErr w:type="spellStart"/>
      <w:r w:rsidRPr="00BE1811">
        <w:t>achiziţii</w:t>
      </w:r>
      <w:proofErr w:type="spellEnd"/>
      <w:r w:rsidRPr="00BE1811">
        <w:t xml:space="preserve"> aferente proiectului acceptate la plată, a statelor privind plata salariilor, a statelor/centralizatoarelor pentru acordarea burselor, </w:t>
      </w:r>
      <w:proofErr w:type="spellStart"/>
      <w:r w:rsidRPr="00BE1811">
        <w:t>subvenţiilor</w:t>
      </w:r>
      <w:proofErr w:type="spellEnd"/>
      <w:r w:rsidRPr="00BE1811">
        <w:t xml:space="preserve">, premiilor </w:t>
      </w:r>
      <w:proofErr w:type="spellStart"/>
      <w:r w:rsidRPr="00BE1811">
        <w:t>şi</w:t>
      </w:r>
      <w:proofErr w:type="spellEnd"/>
      <w:r w:rsidRPr="00BE1811">
        <w:t xml:space="preserve"> onorariilor,  beneficiarul depune </w:t>
      </w:r>
      <w:r w:rsidRPr="00BE1811">
        <w:rPr>
          <w:color w:val="000000" w:themeColor="text1"/>
        </w:rPr>
        <w:t xml:space="preserve">la OI POC cererea de plată </w:t>
      </w:r>
      <w:proofErr w:type="spellStart"/>
      <w:r w:rsidRPr="00BE1811">
        <w:rPr>
          <w:color w:val="000000" w:themeColor="text1"/>
        </w:rPr>
        <w:t>şi</w:t>
      </w:r>
      <w:proofErr w:type="spellEnd"/>
      <w:r w:rsidRPr="00BE1811">
        <w:rPr>
          <w:color w:val="000000" w:themeColor="text1"/>
        </w:rPr>
        <w:t xml:space="preserve"> documentele justificative aferente acesteia.</w:t>
      </w:r>
    </w:p>
    <w:p w14:paraId="7E76CA52"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rPr>
          <w:color w:val="000000" w:themeColor="text1"/>
        </w:rPr>
        <w:t xml:space="preserve">Pentru proiectele implementate în parteneriat, liderul de parteneriat depune cererea de plată la OI POC, iar AMPOC virează, după efectuarea verificărilor, valoarea cheltuielilor autorizate la plată în conturile liderului de parteneriat/partenerilor. </w:t>
      </w:r>
    </w:p>
    <w:p w14:paraId="2E3CB822" w14:textId="7278ABC4" w:rsidR="00610BA4" w:rsidRPr="00BE1811" w:rsidRDefault="00610BA4" w:rsidP="00610BA4">
      <w:pPr>
        <w:widowControl w:val="0"/>
        <w:numPr>
          <w:ilvl w:val="0"/>
          <w:numId w:val="210"/>
        </w:numPr>
        <w:autoSpaceDE w:val="0"/>
        <w:autoSpaceDN w:val="0"/>
        <w:adjustRightInd w:val="0"/>
        <w:spacing w:after="0" w:line="240" w:lineRule="auto"/>
        <w:ind w:left="426" w:hanging="426"/>
        <w:jc w:val="both"/>
      </w:pPr>
      <w:r w:rsidRPr="00BE1811">
        <w:rPr>
          <w:color w:val="000000" w:themeColor="text1"/>
        </w:rPr>
        <w:t xml:space="preserve">În termen de maximum 20 de zile lucrătoare de la data depunerii de către beneficiar/liderul de parteneriat a cererii de plată cu respectarea prevederilor alin. (3) </w:t>
      </w:r>
      <w:proofErr w:type="spellStart"/>
      <w:r w:rsidRPr="00BE1811">
        <w:rPr>
          <w:color w:val="000000" w:themeColor="text1"/>
        </w:rPr>
        <w:t>şi</w:t>
      </w:r>
      <w:proofErr w:type="spellEnd"/>
      <w:r w:rsidRPr="00BE1811">
        <w:rPr>
          <w:color w:val="000000" w:themeColor="text1"/>
        </w:rPr>
        <w:t xml:space="preserve"> (4),OI 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w:t>
      </w:r>
      <w:proofErr w:type="spellStart"/>
      <w:r w:rsidRPr="00BE1811">
        <w:rPr>
          <w:color w:val="000000" w:themeColor="text1"/>
        </w:rPr>
        <w:t>unităţile</w:t>
      </w:r>
      <w:proofErr w:type="spellEnd"/>
      <w:r w:rsidRPr="00BE1811">
        <w:rPr>
          <w:color w:val="000000" w:themeColor="text1"/>
        </w:rPr>
        <w:t xml:space="preserve"> teritoriale ale Trezoreriei Statului. În ziua următoare virării, AMPOC transmite beneficiarului/liderului de parteneriat o notificare</w:t>
      </w:r>
      <w:r w:rsidR="00DC36CB" w:rsidRPr="00BE1811">
        <w:rPr>
          <w:color w:val="000000" w:themeColor="text1"/>
        </w:rPr>
        <w:t xml:space="preserve"> întocmită distinct pe numele fiecăruia dintre </w:t>
      </w:r>
      <w:proofErr w:type="spellStart"/>
      <w:r w:rsidR="00DC36CB" w:rsidRPr="00BE1811">
        <w:rPr>
          <w:color w:val="000000" w:themeColor="text1"/>
        </w:rPr>
        <w:t>aceştia</w:t>
      </w:r>
      <w:proofErr w:type="spellEnd"/>
      <w:r w:rsidRPr="00BE1811">
        <w:rPr>
          <w:color w:val="000000" w:themeColor="text1"/>
        </w:rPr>
        <w:t xml:space="preserve">. În vederea asigurării unui management financiar riguros, în </w:t>
      </w:r>
      <w:proofErr w:type="spellStart"/>
      <w:r w:rsidRPr="00BE1811">
        <w:rPr>
          <w:color w:val="000000" w:themeColor="text1"/>
        </w:rPr>
        <w:t>situaţia</w:t>
      </w:r>
      <w:proofErr w:type="spellEnd"/>
      <w:r w:rsidRPr="00BE1811">
        <w:rPr>
          <w:color w:val="000000" w:themeColor="text1"/>
        </w:rPr>
        <w:t xml:space="preserve"> în care nu există posibilitatea recuperării sumelor provenite din debite/</w:t>
      </w:r>
      <w:proofErr w:type="spellStart"/>
      <w:r w:rsidRPr="00BE1811">
        <w:rPr>
          <w:color w:val="000000" w:themeColor="text1"/>
        </w:rPr>
        <w:t>corecţii</w:t>
      </w:r>
      <w:proofErr w:type="spellEnd"/>
      <w:r w:rsidRPr="00BE1811">
        <w:rPr>
          <w:color w:val="000000" w:themeColor="text1"/>
        </w:rPr>
        <w:t xml:space="preserve"> din cereri de rambursare, AMPOC/OI POC diminuează </w:t>
      </w:r>
      <w:r w:rsidRPr="00BE1811">
        <w:t xml:space="preserve">valoarea cheltuielilor rambursabile din cererea de plată, în aceste </w:t>
      </w:r>
      <w:proofErr w:type="spellStart"/>
      <w:r w:rsidRPr="00BE1811">
        <w:t>situaţie</w:t>
      </w:r>
      <w:proofErr w:type="spellEnd"/>
      <w:r w:rsidRPr="00BE1811">
        <w:t xml:space="preserve"> beneficiarul suportând din surse proprii valoarea acestor sume.</w:t>
      </w:r>
    </w:p>
    <w:p w14:paraId="6A70AC11" w14:textId="1A0D12FD" w:rsidR="00610BA4" w:rsidRPr="00BE1811" w:rsidRDefault="00610BA4" w:rsidP="00610BA4">
      <w:pPr>
        <w:widowControl w:val="0"/>
        <w:numPr>
          <w:ilvl w:val="0"/>
          <w:numId w:val="210"/>
        </w:numPr>
        <w:autoSpaceDE w:val="0"/>
        <w:autoSpaceDN w:val="0"/>
        <w:adjustRightInd w:val="0"/>
        <w:spacing w:after="0" w:line="240" w:lineRule="auto"/>
        <w:jc w:val="both"/>
      </w:pPr>
      <w:r w:rsidRPr="00BE1811">
        <w:t xml:space="preserve">Notificarea prevăzută la alin. (6) va </w:t>
      </w:r>
      <w:proofErr w:type="spellStart"/>
      <w:r w:rsidRPr="00BE1811">
        <w:t>conţine</w:t>
      </w:r>
      <w:proofErr w:type="spellEnd"/>
      <w:r w:rsidRPr="00BE1811">
        <w:t xml:space="preserve"> cel </w:t>
      </w:r>
      <w:proofErr w:type="spellStart"/>
      <w:r w:rsidRPr="00BE1811">
        <w:t>puţin</w:t>
      </w:r>
      <w:proofErr w:type="spellEnd"/>
      <w:r w:rsidRPr="00BE1811">
        <w:t xml:space="preserve"> elementele din modelul prevăzut în </w:t>
      </w:r>
      <w:r w:rsidR="00DC36CB" w:rsidRPr="00BE1811">
        <w:t xml:space="preserve">Formularele </w:t>
      </w:r>
      <w:r w:rsidRPr="00BE1811">
        <w:t xml:space="preserve"> nr. 3 </w:t>
      </w:r>
      <w:r w:rsidR="00DC36CB" w:rsidRPr="00BE1811">
        <w:t xml:space="preserve">și nr. 14 </w:t>
      </w:r>
      <w:r w:rsidRPr="00BE1811">
        <w:t>- Notificare aferentă cererii de plată</w:t>
      </w:r>
      <w:r w:rsidR="00DC36CB" w:rsidRPr="00BE1811">
        <w:t xml:space="preserve"> nr...</w:t>
      </w:r>
      <w:r w:rsidRPr="00BE1811">
        <w:t xml:space="preserve">, anexa nr. 3 </w:t>
      </w:r>
      <w:r w:rsidR="00DC36CB" w:rsidRPr="00BE1811">
        <w:t xml:space="preserve">și anexa 14 </w:t>
      </w:r>
      <w:r w:rsidRPr="00BE1811">
        <w:t xml:space="preserve">din Hotărârea nr. 93/2016 din 18 februarie 2016 pentru aprobarea Normelor metodologice de aplicare a prevederilor </w:t>
      </w:r>
      <w:proofErr w:type="spellStart"/>
      <w:r w:rsidRPr="00BE1811">
        <w:t>Ordonanţei</w:t>
      </w:r>
      <w:proofErr w:type="spellEnd"/>
      <w:r w:rsidRPr="00BE1811">
        <w:t xml:space="preserve"> de </w:t>
      </w:r>
      <w:proofErr w:type="spellStart"/>
      <w:r w:rsidRPr="00BE1811">
        <w:t>urgenţă</w:t>
      </w:r>
      <w:proofErr w:type="spellEnd"/>
      <w:r w:rsidRPr="00BE1811">
        <w:t xml:space="preserve"> a Guvernului nr. 40/2015 privind gestionarea financiară a fondurilor europene pentru perioada de programare 2014 – 2020.</w:t>
      </w:r>
    </w:p>
    <w:p w14:paraId="7F85FF75" w14:textId="540E80A6" w:rsidR="00610BA4" w:rsidRPr="00BE1811" w:rsidRDefault="00610BA4" w:rsidP="00610BA4">
      <w:pPr>
        <w:widowControl w:val="0"/>
        <w:numPr>
          <w:ilvl w:val="0"/>
          <w:numId w:val="210"/>
        </w:numPr>
        <w:autoSpaceDE w:val="0"/>
        <w:autoSpaceDN w:val="0"/>
        <w:adjustRightInd w:val="0"/>
        <w:spacing w:after="0" w:line="240" w:lineRule="auto"/>
        <w:ind w:left="426" w:hanging="426"/>
        <w:jc w:val="both"/>
      </w:pPr>
      <w:r w:rsidRPr="00BE1811">
        <w:t>Beneficiarul va depune o copie a notificării</w:t>
      </w:r>
      <w:r w:rsidR="00DC36CB" w:rsidRPr="00BE1811">
        <w:t>/notificărilor</w:t>
      </w:r>
      <w:r w:rsidRPr="00BE1811">
        <w:t xml:space="preserve"> la unitatea teritorială a Trezoreriei Statului la care </w:t>
      </w:r>
      <w:proofErr w:type="spellStart"/>
      <w:r w:rsidRPr="00BE1811">
        <w:t>îşi</w:t>
      </w:r>
      <w:proofErr w:type="spellEnd"/>
      <w:r w:rsidRPr="00BE1811">
        <w:t xml:space="preserve"> are deschise conturile.</w:t>
      </w:r>
    </w:p>
    <w:p w14:paraId="52A6324D" w14:textId="727715C5" w:rsidR="00610BA4" w:rsidRPr="00BE1811" w:rsidRDefault="00610BA4" w:rsidP="00610BA4">
      <w:pPr>
        <w:widowControl w:val="0"/>
        <w:numPr>
          <w:ilvl w:val="0"/>
          <w:numId w:val="210"/>
        </w:numPr>
        <w:autoSpaceDE w:val="0"/>
        <w:autoSpaceDN w:val="0"/>
        <w:adjustRightInd w:val="0"/>
        <w:spacing w:after="0" w:line="240" w:lineRule="auto"/>
        <w:jc w:val="both"/>
      </w:pPr>
      <w:r w:rsidRPr="00BE1811">
        <w:t xml:space="preserve">Beneficiarul/Liderul de parteneriat prevăzuți la art. 17 alin. (2) </w:t>
      </w:r>
      <w:proofErr w:type="spellStart"/>
      <w:r w:rsidRPr="00BE1811">
        <w:t>şi</w:t>
      </w:r>
      <w:proofErr w:type="spellEnd"/>
      <w:r w:rsidRPr="00BE1811">
        <w:t xml:space="preserve"> (3) din Hotărârea nr. 93/2016 din 18 februarie 2016 pentru aprobarea Normelor metodologice de aplicare a prevederilor </w:t>
      </w:r>
      <w:proofErr w:type="spellStart"/>
      <w:r w:rsidRPr="00BE1811">
        <w:t>Ordonanţei</w:t>
      </w:r>
      <w:proofErr w:type="spellEnd"/>
      <w:r w:rsidRPr="00BE1811">
        <w:t xml:space="preserve"> de </w:t>
      </w:r>
      <w:proofErr w:type="spellStart"/>
      <w:r w:rsidRPr="00BE1811">
        <w:t>urgenţă</w:t>
      </w:r>
      <w:proofErr w:type="spellEnd"/>
      <w:r w:rsidRPr="00BE1811">
        <w:t xml:space="preserve"> a Guvernului nr. 40/2015 privind gestionarea financiară a fondurilor europene pentru perioada de programare 2014 – 2020 prezintă la </w:t>
      </w:r>
      <w:proofErr w:type="spellStart"/>
      <w:r w:rsidRPr="00BE1811">
        <w:t>unităţile</w:t>
      </w:r>
      <w:proofErr w:type="spellEnd"/>
      <w:r w:rsidRPr="00BE1811">
        <w:t xml:space="preserve"> teritoriale ale Trezoreriei Statului, pentru fiecare factură în parte</w:t>
      </w:r>
      <w:r w:rsidR="00DC36CB" w:rsidRPr="00BE1811">
        <w:t>/stat privind plata salariilor</w:t>
      </w:r>
      <w:r w:rsidRPr="00BE1811">
        <w:t xml:space="preserve">, ordine de plată întocmite distinct pe fiecare element, pentru suma totală virată de către AMPOC </w:t>
      </w:r>
      <w:proofErr w:type="spellStart"/>
      <w:r w:rsidRPr="00BE1811">
        <w:t>şi</w:t>
      </w:r>
      <w:proofErr w:type="spellEnd"/>
      <w:r w:rsidRPr="00BE1811">
        <w:t xml:space="preserve">, respectiv, ordine de plată întocmite distinct pe fiecare element pentru suma achitată din </w:t>
      </w:r>
      <w:proofErr w:type="spellStart"/>
      <w:r w:rsidRPr="00BE1811">
        <w:t>contribuţia</w:t>
      </w:r>
      <w:proofErr w:type="spellEnd"/>
      <w:r w:rsidRPr="00BE1811">
        <w:t xml:space="preserve"> proprie, cu </w:t>
      </w:r>
      <w:proofErr w:type="spellStart"/>
      <w:r w:rsidRPr="00BE1811">
        <w:t>excepţia</w:t>
      </w:r>
      <w:proofErr w:type="spellEnd"/>
      <w:r w:rsidRPr="00BE1811">
        <w:t xml:space="preserve"> beneficiarilor </w:t>
      </w:r>
      <w:proofErr w:type="spellStart"/>
      <w:r w:rsidRPr="00BE1811">
        <w:t>prevăzuţi</w:t>
      </w:r>
      <w:proofErr w:type="spellEnd"/>
      <w:r w:rsidRPr="00BE1811">
        <w:t xml:space="preserve"> la art. 17 alin. (1) din Hotărârea nr. 93/2016 din 18 februarie 2016 pentru aprobarea Normelor metodologice de aplicare a prevederilor </w:t>
      </w:r>
      <w:proofErr w:type="spellStart"/>
      <w:r w:rsidRPr="00BE1811">
        <w:t>Ordonanţei</w:t>
      </w:r>
      <w:proofErr w:type="spellEnd"/>
      <w:r w:rsidRPr="00BE1811">
        <w:t xml:space="preserve"> de </w:t>
      </w:r>
      <w:proofErr w:type="spellStart"/>
      <w:r w:rsidRPr="00BE1811">
        <w:t>urgenţă</w:t>
      </w:r>
      <w:proofErr w:type="spellEnd"/>
      <w:r w:rsidRPr="00BE1811">
        <w:t xml:space="preserve"> a Guvernului nr. 40/2015 privind gestionarea financiară a fondurilor europene pentru perioada de programare 2014 – 2020. </w:t>
      </w:r>
    </w:p>
    <w:p w14:paraId="4CE4851F" w14:textId="18668CBA" w:rsidR="00610BA4" w:rsidRPr="00BE1811" w:rsidRDefault="00610BA4" w:rsidP="00610BA4">
      <w:pPr>
        <w:widowControl w:val="0"/>
        <w:numPr>
          <w:ilvl w:val="0"/>
          <w:numId w:val="210"/>
        </w:numPr>
        <w:autoSpaceDE w:val="0"/>
        <w:autoSpaceDN w:val="0"/>
        <w:adjustRightInd w:val="0"/>
        <w:spacing w:after="0" w:line="240" w:lineRule="auto"/>
        <w:ind w:left="426" w:hanging="426"/>
        <w:jc w:val="both"/>
      </w:pPr>
      <w:proofErr w:type="spellStart"/>
      <w:r w:rsidRPr="00BE1811">
        <w:lastRenderedPageBreak/>
        <w:t>Operaţiunile</w:t>
      </w:r>
      <w:proofErr w:type="spellEnd"/>
      <w:r w:rsidRPr="00BE1811">
        <w:t xml:space="preserve"> prevăzute la alin. (9) se efectuează de către beneficiar/lider de parteneriat</w:t>
      </w:r>
      <w:r w:rsidR="00DC36CB" w:rsidRPr="00BE1811">
        <w:t>/parteneri</w:t>
      </w:r>
      <w:r w:rsidRPr="00BE1811">
        <w:t xml:space="preserve"> în termen de maximum 5 zile lucrătoare de la încasarea sumelor în contul prevăzut la alin. (6) </w:t>
      </w:r>
      <w:proofErr w:type="spellStart"/>
      <w:r w:rsidRPr="00BE1811">
        <w:t>şi</w:t>
      </w:r>
      <w:proofErr w:type="spellEnd"/>
      <w:r w:rsidRPr="00BE1811">
        <w:t xml:space="preserve"> (5).</w:t>
      </w:r>
    </w:p>
    <w:p w14:paraId="75D3C53C"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pPr>
      <w:r w:rsidRPr="00BE1811">
        <w:t xml:space="preserve">Sumele virate beneficiarului/liderului de parteneriat pe baza cererilor de plată nu pot fi utilizate pentru o altă </w:t>
      </w:r>
      <w:proofErr w:type="spellStart"/>
      <w:r w:rsidRPr="00BE1811">
        <w:t>destinaţie</w:t>
      </w:r>
      <w:proofErr w:type="spellEnd"/>
      <w:r w:rsidRPr="00BE1811">
        <w:t xml:space="preserve"> decât cea pentru care au fost acordate.</w:t>
      </w:r>
    </w:p>
    <w:p w14:paraId="584279DE"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t xml:space="preserve">Pentru depunerea de către beneficiar/liderul de parteneriat a unor documente </w:t>
      </w:r>
      <w:proofErr w:type="spellStart"/>
      <w:r w:rsidRPr="00BE1811">
        <w:t>adiţionale</w:t>
      </w:r>
      <w:proofErr w:type="spellEnd"/>
      <w:r w:rsidRPr="00BE1811">
        <w:t xml:space="preserve"> sau clarificări solicitate de către </w:t>
      </w:r>
      <w:r w:rsidRPr="00BE1811">
        <w:rPr>
          <w:color w:val="000000" w:themeColor="text1"/>
        </w:rPr>
        <w:t xml:space="preserve">AMPOC/OI POC, termenul de 20 de zile lucrătoare prevăzut la alin. (6) poate fi întrerupt, fără ca perioadele de întrerupere cumulate să </w:t>
      </w:r>
      <w:proofErr w:type="spellStart"/>
      <w:r w:rsidRPr="00BE1811">
        <w:rPr>
          <w:color w:val="000000" w:themeColor="text1"/>
        </w:rPr>
        <w:t>depăşească</w:t>
      </w:r>
      <w:proofErr w:type="spellEnd"/>
      <w:r w:rsidRPr="00BE1811">
        <w:rPr>
          <w:color w:val="000000" w:themeColor="text1"/>
        </w:rPr>
        <w:t xml:space="preserve"> 10 zile lucrătoare.</w:t>
      </w:r>
    </w:p>
    <w:p w14:paraId="094A2938" w14:textId="029E4416"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rPr>
          <w:color w:val="000000" w:themeColor="text1"/>
        </w:rPr>
        <w:t xml:space="preserve">În termen de maximum 10 zile lucrătoare de la data încasării sumelor virate de către AMPOC conform alin. (6), beneficiarul are </w:t>
      </w:r>
      <w:proofErr w:type="spellStart"/>
      <w:r w:rsidRPr="00BE1811">
        <w:rPr>
          <w:color w:val="000000" w:themeColor="text1"/>
        </w:rPr>
        <w:t>obligaţia</w:t>
      </w:r>
      <w:proofErr w:type="spellEnd"/>
      <w:r w:rsidRPr="00BE1811">
        <w:rPr>
          <w:color w:val="000000" w:themeColor="text1"/>
        </w:rPr>
        <w:t xml:space="preserve"> de a depune cererea de rambursare aferentă cererii de plată la OI POC, în care </w:t>
      </w:r>
      <w:r w:rsidR="00DC36CB" w:rsidRPr="00BE1811">
        <w:rPr>
          <w:color w:val="000000" w:themeColor="text1"/>
        </w:rPr>
        <w:t>sunt incluse</w:t>
      </w:r>
      <w:r w:rsidRPr="00BE1811">
        <w:rPr>
          <w:color w:val="000000" w:themeColor="text1"/>
        </w:rPr>
        <w:t xml:space="preserve"> sumele din facturile</w:t>
      </w:r>
      <w:r w:rsidR="00DC36CB" w:rsidRPr="00BE1811">
        <w:rPr>
          <w:color w:val="000000" w:themeColor="text1"/>
        </w:rPr>
        <w:t>, statele privind plata salariilor</w:t>
      </w:r>
      <w:r w:rsidRPr="00BE1811">
        <w:rPr>
          <w:color w:val="000000" w:themeColor="text1"/>
        </w:rPr>
        <w:t xml:space="preserve"> decontate prin cererea de plată. În cazul proiectelor implementate în parteneriat, liderul de parteneriat depune o cerere de rambursare centralizată la nivel de proiect în care sunt incluse sumele din facturile</w:t>
      </w:r>
      <w:r w:rsidR="00DC36CB" w:rsidRPr="00BE1811">
        <w:rPr>
          <w:color w:val="000000" w:themeColor="text1"/>
        </w:rPr>
        <w:t>, statele privind plata salariilor</w:t>
      </w:r>
      <w:r w:rsidRPr="00BE1811">
        <w:rPr>
          <w:color w:val="000000" w:themeColor="text1"/>
        </w:rPr>
        <w:t xml:space="preserve"> decontate prin cererea de plată, atât liderului, cât </w:t>
      </w:r>
      <w:proofErr w:type="spellStart"/>
      <w:r w:rsidRPr="00BE1811">
        <w:rPr>
          <w:color w:val="000000" w:themeColor="text1"/>
        </w:rPr>
        <w:t>şi</w:t>
      </w:r>
      <w:proofErr w:type="spellEnd"/>
      <w:r w:rsidRPr="00BE1811">
        <w:rPr>
          <w:color w:val="000000" w:themeColor="text1"/>
        </w:rPr>
        <w:t xml:space="preserve"> partenerului/partenerilor. </w:t>
      </w:r>
    </w:p>
    <w:p w14:paraId="7D1C0E93" w14:textId="17B9E30E"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rPr>
          <w:color w:val="000000" w:themeColor="text1"/>
        </w:rPr>
        <w:t>Beneficiarul/liderul de parteneriat</w:t>
      </w:r>
      <w:r w:rsidR="00DC36CB" w:rsidRPr="00BE1811">
        <w:rPr>
          <w:color w:val="000000" w:themeColor="text1"/>
        </w:rPr>
        <w:t>/partenerii</w:t>
      </w:r>
      <w:r w:rsidRPr="00BE1811">
        <w:rPr>
          <w:color w:val="000000" w:themeColor="text1"/>
        </w:rPr>
        <w:t xml:space="preserve"> are</w:t>
      </w:r>
      <w:r w:rsidR="00DC36CB" w:rsidRPr="00BE1811">
        <w:rPr>
          <w:color w:val="000000" w:themeColor="text1"/>
        </w:rPr>
        <w:t>/au</w:t>
      </w:r>
      <w:r w:rsidRPr="00BE1811">
        <w:rPr>
          <w:color w:val="000000" w:themeColor="text1"/>
        </w:rPr>
        <w:t xml:space="preserve"> </w:t>
      </w:r>
      <w:proofErr w:type="spellStart"/>
      <w:r w:rsidRPr="00BE1811">
        <w:rPr>
          <w:color w:val="000000" w:themeColor="text1"/>
        </w:rPr>
        <w:t>obligaţia</w:t>
      </w:r>
      <w:proofErr w:type="spellEnd"/>
      <w:r w:rsidRPr="00BE1811">
        <w:rPr>
          <w:color w:val="000000" w:themeColor="text1"/>
        </w:rPr>
        <w:t xml:space="preserve"> restituirii integrale sau </w:t>
      </w:r>
      <w:proofErr w:type="spellStart"/>
      <w:r w:rsidRPr="00BE1811">
        <w:rPr>
          <w:color w:val="000000" w:themeColor="text1"/>
        </w:rPr>
        <w:t>parţiale</w:t>
      </w:r>
      <w:proofErr w:type="spellEnd"/>
      <w:r w:rsidRPr="00BE1811">
        <w:rPr>
          <w:color w:val="000000" w:themeColor="text1"/>
        </w:rPr>
        <w:t xml:space="preserve"> a sumelor virate în cazul în care nu justifică prin cereri de rambursare utilizarea acestora.</w:t>
      </w:r>
    </w:p>
    <w:p w14:paraId="38681750" w14:textId="51BD8B69"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rPr>
          <w:color w:val="000000" w:themeColor="text1"/>
        </w:rPr>
        <w:t>Beneficiarul/liderul de parteneriat</w:t>
      </w:r>
      <w:r w:rsidR="00DC36CB" w:rsidRPr="00BE1811">
        <w:rPr>
          <w:color w:val="000000" w:themeColor="text1"/>
        </w:rPr>
        <w:t>/partenerul</w:t>
      </w:r>
      <w:r w:rsidRPr="00BE1811">
        <w:rPr>
          <w:color w:val="000000" w:themeColor="text1"/>
        </w:rPr>
        <w:t xml:space="preserve"> este responsabil de utilizarea sumelor potrivit </w:t>
      </w:r>
      <w:proofErr w:type="spellStart"/>
      <w:r w:rsidRPr="00BE1811">
        <w:rPr>
          <w:color w:val="000000" w:themeColor="text1"/>
        </w:rPr>
        <w:t>destinaţiilor</w:t>
      </w:r>
      <w:proofErr w:type="spellEnd"/>
      <w:r w:rsidRPr="00BE1811">
        <w:rPr>
          <w:color w:val="000000" w:themeColor="text1"/>
        </w:rPr>
        <w:t xml:space="preserve">, precum </w:t>
      </w:r>
      <w:proofErr w:type="spellStart"/>
      <w:r w:rsidRPr="00BE1811">
        <w:rPr>
          <w:color w:val="000000" w:themeColor="text1"/>
        </w:rPr>
        <w:t>şi</w:t>
      </w:r>
      <w:proofErr w:type="spellEnd"/>
      <w:r w:rsidRPr="00BE1811">
        <w:rPr>
          <w:color w:val="000000" w:themeColor="text1"/>
        </w:rPr>
        <w:t xml:space="preserve"> de restituirea fondurilor virate în cazul în care nu justifică utilizarea lor.</w:t>
      </w:r>
    </w:p>
    <w:p w14:paraId="0C531FEC"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rPr>
          <w:color w:val="000000" w:themeColor="text1"/>
        </w:rPr>
        <w:t xml:space="preserve">Pentru sumele virate </w:t>
      </w:r>
      <w:proofErr w:type="spellStart"/>
      <w:r w:rsidRPr="00BE1811">
        <w:rPr>
          <w:color w:val="000000" w:themeColor="text1"/>
        </w:rPr>
        <w:t>şi</w:t>
      </w:r>
      <w:proofErr w:type="spellEnd"/>
      <w:r w:rsidRPr="00BE1811">
        <w:rPr>
          <w:color w:val="000000" w:themeColor="text1"/>
        </w:rPr>
        <w:t xml:space="preserve"> nejustificate prin cereri de rambursare, AMPOC/OI POC notifică beneficiarului/liderului de parteneriat în termen de 5 zile lucrătoare </w:t>
      </w:r>
      <w:proofErr w:type="spellStart"/>
      <w:r w:rsidRPr="00BE1811">
        <w:rPr>
          <w:color w:val="000000" w:themeColor="text1"/>
        </w:rPr>
        <w:t>obligaţia</w:t>
      </w:r>
      <w:proofErr w:type="spellEnd"/>
      <w:r w:rsidRPr="00BE1811">
        <w:rPr>
          <w:color w:val="000000" w:themeColor="text1"/>
        </w:rPr>
        <w:t xml:space="preserve"> restituirii acestora.</w:t>
      </w:r>
    </w:p>
    <w:p w14:paraId="6BFC5BA0"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rPr>
          <w:color w:val="000000" w:themeColor="text1"/>
        </w:rPr>
        <w:t xml:space="preserve">Nerespectarea prevederilor alin. (13) de către beneficiar/ lider de parteneriat constituie încălcarea contractului/ordinului/deciziei de </w:t>
      </w:r>
      <w:proofErr w:type="spellStart"/>
      <w:r w:rsidRPr="00BE1811">
        <w:rPr>
          <w:color w:val="000000" w:themeColor="text1"/>
        </w:rPr>
        <w:t>finanţare</w:t>
      </w:r>
      <w:proofErr w:type="spellEnd"/>
      <w:r w:rsidRPr="00BE1811">
        <w:rPr>
          <w:color w:val="000000" w:themeColor="text1"/>
        </w:rPr>
        <w:t>, AMPOC/OI POC putând decide rezilierea acestuia.</w:t>
      </w:r>
    </w:p>
    <w:p w14:paraId="4B54007C"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rPr>
          <w:color w:val="000000" w:themeColor="text1"/>
        </w:rPr>
        <w:t xml:space="preserve">AMPOC/OI POC autorizează, potrivit prevederilor legale ale Uniunii Europene </w:t>
      </w:r>
      <w:proofErr w:type="spellStart"/>
      <w:r w:rsidRPr="00BE1811">
        <w:rPr>
          <w:color w:val="000000" w:themeColor="text1"/>
        </w:rPr>
        <w:t>şi</w:t>
      </w:r>
      <w:proofErr w:type="spellEnd"/>
      <w:r w:rsidRPr="00BE1811">
        <w:rPr>
          <w:color w:val="000000" w:themeColor="text1"/>
        </w:rPr>
        <w:t xml:space="preserve"> </w:t>
      </w:r>
      <w:proofErr w:type="spellStart"/>
      <w:r w:rsidRPr="00BE1811">
        <w:rPr>
          <w:color w:val="000000" w:themeColor="text1"/>
        </w:rPr>
        <w:t>naţionale</w:t>
      </w:r>
      <w:proofErr w:type="spellEnd"/>
      <w:r w:rsidRPr="00BE1811">
        <w:rPr>
          <w:color w:val="000000" w:themeColor="text1"/>
        </w:rPr>
        <w:t xml:space="preserve">, cheltuielile pentru care s-a depus cerere de rambursare potrivit alin. (13) </w:t>
      </w:r>
      <w:proofErr w:type="spellStart"/>
      <w:r w:rsidRPr="00BE1811">
        <w:rPr>
          <w:color w:val="000000" w:themeColor="text1"/>
        </w:rPr>
        <w:t>şi</w:t>
      </w:r>
      <w:proofErr w:type="spellEnd"/>
      <w:r w:rsidRPr="00BE1811">
        <w:rPr>
          <w:color w:val="000000" w:themeColor="text1"/>
        </w:rPr>
        <w:t xml:space="preserve"> notifică beneficiarul, </w:t>
      </w:r>
      <w:proofErr w:type="spellStart"/>
      <w:r w:rsidRPr="00BE1811">
        <w:rPr>
          <w:color w:val="000000" w:themeColor="text1"/>
        </w:rPr>
        <w:t>evidenţiind</w:t>
      </w:r>
      <w:proofErr w:type="spellEnd"/>
      <w:r w:rsidRPr="00BE1811">
        <w:rPr>
          <w:color w:val="000000" w:themeColor="text1"/>
        </w:rPr>
        <w:t xml:space="preserve"> distinct sumele aferente FEDR </w:t>
      </w:r>
      <w:proofErr w:type="spellStart"/>
      <w:r w:rsidRPr="00BE1811">
        <w:rPr>
          <w:color w:val="000000" w:themeColor="text1"/>
        </w:rPr>
        <w:t>şi</w:t>
      </w:r>
      <w:proofErr w:type="spellEnd"/>
      <w:r w:rsidRPr="00BE1811">
        <w:rPr>
          <w:color w:val="000000" w:themeColor="text1"/>
        </w:rPr>
        <w:t xml:space="preserve"> sumele reprezentând </w:t>
      </w:r>
      <w:proofErr w:type="spellStart"/>
      <w:r w:rsidRPr="00BE1811">
        <w:rPr>
          <w:color w:val="000000" w:themeColor="text1"/>
        </w:rPr>
        <w:t>cofinanţare</w:t>
      </w:r>
      <w:proofErr w:type="spellEnd"/>
      <w:r w:rsidRPr="00BE1811">
        <w:rPr>
          <w:color w:val="000000" w:themeColor="text1"/>
        </w:rPr>
        <w:t xml:space="preserve"> publică asigurată din bugetul de stat. </w:t>
      </w:r>
    </w:p>
    <w:p w14:paraId="70A37C85"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rPr>
          <w:color w:val="000000" w:themeColor="text1"/>
        </w:rPr>
      </w:pPr>
      <w:r w:rsidRPr="00BE1811">
        <w:rPr>
          <w:color w:val="000000" w:themeColor="text1"/>
        </w:rPr>
        <w:t>Din valoarea cererii de rambursare aferentă cererii de plată se deduc sumele virate pe baza cererii de plată.</w:t>
      </w:r>
    </w:p>
    <w:p w14:paraId="4AECF499"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pPr>
      <w:r w:rsidRPr="00BE1811">
        <w:rPr>
          <w:color w:val="000000" w:themeColor="text1"/>
        </w:rPr>
        <w:t xml:space="preserve">În cazul în care, în urma autorizării cererii de rambursare aferente cererii de plată, AMPOC/OI POC constată că valoarea cheltuielilor eligibile este mai mică decât valoarea cheltuielilor autorizate prin cererea de plată, AMPOC/OI POC transmite </w:t>
      </w:r>
      <w:r w:rsidRPr="00BE1811">
        <w:t xml:space="preserve">beneficiarului/liderului de parteneriat o notificare privind suma cheltuielilor neeligibile ce trebuie restituită. </w:t>
      </w:r>
    </w:p>
    <w:p w14:paraId="7F707C34"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pPr>
      <w:r w:rsidRPr="00BE1811">
        <w:t xml:space="preserve">Termenul de restituire a sumelor prevăzute la alin. (20) </w:t>
      </w:r>
      <w:proofErr w:type="spellStart"/>
      <w:r w:rsidRPr="00BE1811">
        <w:t>şi</w:t>
      </w:r>
      <w:proofErr w:type="spellEnd"/>
      <w:r w:rsidRPr="00BE1811">
        <w:t xml:space="preserve"> la alin. (14) nu poate </w:t>
      </w:r>
      <w:proofErr w:type="spellStart"/>
      <w:r w:rsidRPr="00BE1811">
        <w:t>depăşi</w:t>
      </w:r>
      <w:proofErr w:type="spellEnd"/>
      <w:r w:rsidRPr="00BE1811">
        <w:t xml:space="preserve"> 5 zile de la data primirii notificărilor prevăzute la alin. (16) </w:t>
      </w:r>
      <w:proofErr w:type="spellStart"/>
      <w:r w:rsidRPr="00BE1811">
        <w:t>şi</w:t>
      </w:r>
      <w:proofErr w:type="spellEnd"/>
      <w:r w:rsidRPr="00BE1811">
        <w:t xml:space="preserve"> (18).</w:t>
      </w:r>
    </w:p>
    <w:p w14:paraId="1959C2F1" w14:textId="77777777" w:rsidR="00610BA4" w:rsidRPr="00BE1811" w:rsidRDefault="00610BA4" w:rsidP="00610BA4">
      <w:pPr>
        <w:widowControl w:val="0"/>
        <w:numPr>
          <w:ilvl w:val="0"/>
          <w:numId w:val="210"/>
        </w:numPr>
        <w:autoSpaceDE w:val="0"/>
        <w:autoSpaceDN w:val="0"/>
        <w:adjustRightInd w:val="0"/>
        <w:spacing w:after="0" w:line="240" w:lineRule="auto"/>
        <w:ind w:left="426" w:hanging="426"/>
        <w:jc w:val="both"/>
      </w:pPr>
      <w:r w:rsidRPr="00BE1811">
        <w:t xml:space="preserve">Recuperarea sumelor, inclusiv a sumelor rezultate din aplicarea prevederilor alin. (20), se efectuează potrivit prevederilor </w:t>
      </w:r>
      <w:proofErr w:type="spellStart"/>
      <w:r w:rsidRPr="00BE1811">
        <w:t>Ordonanţei</w:t>
      </w:r>
      <w:proofErr w:type="spellEnd"/>
      <w:r w:rsidRPr="00BE1811">
        <w:t xml:space="preserve"> de </w:t>
      </w:r>
      <w:proofErr w:type="spellStart"/>
      <w:r w:rsidRPr="00BE1811">
        <w:t>urgenţă</w:t>
      </w:r>
      <w:proofErr w:type="spellEnd"/>
      <w:r w:rsidRPr="00BE1811">
        <w:t xml:space="preserve"> a Guvernului nr. 40/2015 privind gestionarea financiară a fondurilor europene pentru perioada de programare 2014 - 2020, cu modificările </w:t>
      </w:r>
      <w:proofErr w:type="spellStart"/>
      <w:r w:rsidRPr="00BE1811">
        <w:t>şi</w:t>
      </w:r>
      <w:proofErr w:type="spellEnd"/>
      <w:r w:rsidRPr="00BE1811">
        <w:t xml:space="preserve"> completările ulterioare.</w:t>
      </w:r>
    </w:p>
    <w:p w14:paraId="23984855" w14:textId="77777777" w:rsidR="00610BA4" w:rsidRPr="00BE1811" w:rsidRDefault="00610BA4" w:rsidP="00610BA4"/>
    <w:p w14:paraId="241BA1DF" w14:textId="079FE88E" w:rsidR="00610BA4" w:rsidRDefault="00610BA4" w:rsidP="00BE1811">
      <w:pPr>
        <w:rPr>
          <w:b/>
        </w:rPr>
      </w:pPr>
      <w:r w:rsidRPr="00BE1811">
        <w:rPr>
          <w:b/>
        </w:rPr>
        <w:t xml:space="preserve">(e) </w:t>
      </w:r>
      <w:bookmarkStart w:id="388" w:name="_Toc74560967"/>
      <w:bookmarkStart w:id="389" w:name="_Toc20991940"/>
      <w:bookmarkStart w:id="390" w:name="_Toc75446554"/>
      <w:bookmarkStart w:id="391" w:name="_Toc75446666"/>
      <w:r w:rsidRPr="00BE1811">
        <w:rPr>
          <w:b/>
        </w:rPr>
        <w:t>Condiții specifice  Programului Operațional Competitivitate</w:t>
      </w:r>
      <w:bookmarkEnd w:id="388"/>
      <w:bookmarkEnd w:id="389"/>
      <w:bookmarkEnd w:id="390"/>
      <w:bookmarkEnd w:id="391"/>
    </w:p>
    <w:p w14:paraId="1CA94CF4" w14:textId="77777777" w:rsidR="00BE5F4B" w:rsidRPr="00BE1811" w:rsidRDefault="00BE5F4B" w:rsidP="00BE1811">
      <w:pPr>
        <w:rPr>
          <w:b/>
        </w:rPr>
      </w:pPr>
    </w:p>
    <w:p w14:paraId="531DBC4E" w14:textId="77777777" w:rsidR="00610BA4" w:rsidRPr="00BE1811" w:rsidRDefault="00610BA4" w:rsidP="00610BA4">
      <w:pPr>
        <w:rPr>
          <w:b/>
        </w:rPr>
      </w:pPr>
      <w:r w:rsidRPr="00BE1811">
        <w:rPr>
          <w:b/>
        </w:rPr>
        <w:t>Eligibilitatea cheltuielilor</w:t>
      </w:r>
    </w:p>
    <w:p w14:paraId="36CDE370" w14:textId="77777777" w:rsidR="00610BA4" w:rsidRPr="00BE1811" w:rsidRDefault="00610BA4" w:rsidP="00610BA4">
      <w:pPr>
        <w:widowControl w:val="0"/>
        <w:numPr>
          <w:ilvl w:val="0"/>
          <w:numId w:val="211"/>
        </w:numPr>
        <w:autoSpaceDE w:val="0"/>
        <w:autoSpaceDN w:val="0"/>
        <w:adjustRightInd w:val="0"/>
        <w:spacing w:after="0" w:line="240" w:lineRule="auto"/>
        <w:ind w:left="360"/>
        <w:jc w:val="both"/>
      </w:pPr>
      <w:r w:rsidRPr="00BE1811">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139B1722" w14:textId="77777777" w:rsidR="00610BA4" w:rsidRPr="00BE1811" w:rsidRDefault="00610BA4" w:rsidP="00610BA4">
      <w:pPr>
        <w:widowControl w:val="0"/>
        <w:numPr>
          <w:ilvl w:val="0"/>
          <w:numId w:val="211"/>
        </w:numPr>
        <w:autoSpaceDE w:val="0"/>
        <w:autoSpaceDN w:val="0"/>
        <w:adjustRightInd w:val="0"/>
        <w:spacing w:after="0" w:line="240" w:lineRule="auto"/>
        <w:ind w:left="567" w:hanging="567"/>
        <w:jc w:val="both"/>
      </w:pPr>
      <w:r w:rsidRPr="00BE1811">
        <w:t xml:space="preserve">Orice cheltuială efectuată după expirarea perioadei de implementare a </w:t>
      </w:r>
      <w:r w:rsidR="00294983" w:rsidRPr="00BE1811">
        <w:rPr>
          <w:rFonts w:eastAsia="Arial Unicode MS"/>
        </w:rPr>
        <w:t>Proiectului</w:t>
      </w:r>
      <w:r w:rsidRPr="00BE1811">
        <w:t xml:space="preserve"> prevăzută la art. 2 alin (2) din Condiții generale, va fi suportată  de către Beneficiar.</w:t>
      </w:r>
    </w:p>
    <w:p w14:paraId="3FD325DB" w14:textId="77777777" w:rsidR="00610BA4" w:rsidRPr="00BE1811" w:rsidRDefault="00610BA4" w:rsidP="00610BA4">
      <w:pPr>
        <w:rPr>
          <w:b/>
        </w:rPr>
      </w:pPr>
    </w:p>
    <w:p w14:paraId="2260065F" w14:textId="77777777" w:rsidR="00610BA4" w:rsidRPr="00BE1811" w:rsidRDefault="00610BA4" w:rsidP="00610BA4">
      <w:pPr>
        <w:rPr>
          <w:b/>
        </w:rPr>
      </w:pPr>
      <w:r w:rsidRPr="00BE1811">
        <w:rPr>
          <w:b/>
        </w:rPr>
        <w:t>Rambursarea / plata cheltuielilor</w:t>
      </w:r>
    </w:p>
    <w:p w14:paraId="58E12CBF" w14:textId="7844C291" w:rsidR="00610BA4" w:rsidRDefault="00610BA4" w:rsidP="00610BA4">
      <w:pPr>
        <w:widowControl w:val="0"/>
        <w:numPr>
          <w:ilvl w:val="0"/>
          <w:numId w:val="212"/>
        </w:numPr>
        <w:autoSpaceDE w:val="0"/>
        <w:autoSpaceDN w:val="0"/>
        <w:adjustRightInd w:val="0"/>
        <w:spacing w:after="0" w:line="240" w:lineRule="auto"/>
        <w:jc w:val="both"/>
      </w:pPr>
      <w:r w:rsidRPr="00BE1811">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00E937E1" w14:textId="77777777" w:rsidR="00BE5F4B" w:rsidRPr="00BE1811" w:rsidRDefault="00BE5F4B" w:rsidP="00BE5F4B">
      <w:pPr>
        <w:widowControl w:val="0"/>
        <w:autoSpaceDE w:val="0"/>
        <w:autoSpaceDN w:val="0"/>
        <w:adjustRightInd w:val="0"/>
        <w:spacing w:after="0" w:line="240" w:lineRule="auto"/>
        <w:jc w:val="both"/>
      </w:pPr>
    </w:p>
    <w:p w14:paraId="517E8B1B" w14:textId="77777777" w:rsidR="00610BA4" w:rsidRPr="00BE1811" w:rsidRDefault="00610BA4" w:rsidP="00610B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D76FD2" w:rsidRPr="00BE1811" w14:paraId="4D74E0AB" w14:textId="77777777" w:rsidTr="00767421">
        <w:tc>
          <w:tcPr>
            <w:tcW w:w="972" w:type="dxa"/>
            <w:shd w:val="clear" w:color="auto" w:fill="BFBFBF"/>
          </w:tcPr>
          <w:p w14:paraId="7EAB5DFA" w14:textId="77777777" w:rsidR="00610BA4" w:rsidRPr="00BE1811" w:rsidRDefault="00610BA4" w:rsidP="00767421">
            <w:pPr>
              <w:rPr>
                <w:b/>
              </w:rPr>
            </w:pPr>
            <w:r w:rsidRPr="00BE1811">
              <w:rPr>
                <w:b/>
              </w:rPr>
              <w:lastRenderedPageBreak/>
              <w:t>Țintă</w:t>
            </w:r>
          </w:p>
        </w:tc>
        <w:tc>
          <w:tcPr>
            <w:tcW w:w="3294" w:type="dxa"/>
            <w:shd w:val="clear" w:color="auto" w:fill="BFBFBF"/>
          </w:tcPr>
          <w:p w14:paraId="0F41317D" w14:textId="77777777" w:rsidR="00610BA4" w:rsidRPr="00BE1811" w:rsidRDefault="00610BA4" w:rsidP="00767421">
            <w:pPr>
              <w:rPr>
                <w:b/>
              </w:rPr>
            </w:pPr>
            <w:r w:rsidRPr="00BE1811">
              <w:rPr>
                <w:b/>
              </w:rPr>
              <w:t>Dată limită (se stabilește la 1,5 ani)</w:t>
            </w:r>
          </w:p>
        </w:tc>
        <w:tc>
          <w:tcPr>
            <w:tcW w:w="4795" w:type="dxa"/>
            <w:shd w:val="clear" w:color="auto" w:fill="BFBFBF"/>
          </w:tcPr>
          <w:p w14:paraId="53145104" w14:textId="77777777" w:rsidR="00610BA4" w:rsidRPr="00BE1811" w:rsidRDefault="00610BA4" w:rsidP="00767421">
            <w:pPr>
              <w:rPr>
                <w:b/>
              </w:rPr>
            </w:pPr>
            <w:r w:rsidRPr="00BE1811">
              <w:rPr>
                <w:b/>
              </w:rPr>
              <w:t>Procentul cheltuielilor eligibile solicitate în cererile de rambursare, raportate la valoarea eligibilă a proiectului</w:t>
            </w:r>
          </w:p>
        </w:tc>
      </w:tr>
      <w:tr w:rsidR="00D76FD2" w:rsidRPr="00BE1811" w14:paraId="3B01CDC6" w14:textId="77777777" w:rsidTr="00767421">
        <w:tc>
          <w:tcPr>
            <w:tcW w:w="972" w:type="dxa"/>
          </w:tcPr>
          <w:p w14:paraId="17DBCE46" w14:textId="77777777" w:rsidR="00610BA4" w:rsidRPr="00BE1811" w:rsidRDefault="00610BA4" w:rsidP="00767421">
            <w:pPr>
              <w:ind w:left="142"/>
            </w:pPr>
            <w:r w:rsidRPr="00BE1811">
              <w:t>1</w:t>
            </w:r>
          </w:p>
        </w:tc>
        <w:tc>
          <w:tcPr>
            <w:tcW w:w="3294" w:type="dxa"/>
          </w:tcPr>
          <w:p w14:paraId="66851836" w14:textId="77777777" w:rsidR="00610BA4" w:rsidRPr="00BE1811" w:rsidRDefault="00610BA4" w:rsidP="00767421">
            <w:pPr>
              <w:ind w:left="11"/>
            </w:pPr>
            <w:r w:rsidRPr="00BE1811">
              <w:t>(1,5 ani de la data începerii proiectului)</w:t>
            </w:r>
          </w:p>
        </w:tc>
        <w:tc>
          <w:tcPr>
            <w:tcW w:w="4795" w:type="dxa"/>
            <w:shd w:val="clear" w:color="auto" w:fill="FFFFFF"/>
            <w:vAlign w:val="center"/>
          </w:tcPr>
          <w:p w14:paraId="1AFEC615" w14:textId="237C49A0" w:rsidR="00610BA4" w:rsidRPr="00BE1811" w:rsidRDefault="00DC36CB" w:rsidP="00767421">
            <w:pPr>
              <w:ind w:left="11"/>
            </w:pPr>
            <w:r w:rsidRPr="00BE1811">
              <w:t>100%</w:t>
            </w:r>
          </w:p>
        </w:tc>
      </w:tr>
      <w:tr w:rsidR="00D76FD2" w:rsidRPr="00BE1811" w14:paraId="4AAE9895" w14:textId="77777777" w:rsidTr="00767421">
        <w:tc>
          <w:tcPr>
            <w:tcW w:w="972" w:type="dxa"/>
          </w:tcPr>
          <w:p w14:paraId="4F3FFCF8" w14:textId="77777777" w:rsidR="00610BA4" w:rsidRPr="00BE1811" w:rsidRDefault="00610BA4" w:rsidP="00767421">
            <w:pPr>
              <w:ind w:left="142"/>
            </w:pPr>
            <w:r w:rsidRPr="00BE1811">
              <w:t>2</w:t>
            </w:r>
          </w:p>
        </w:tc>
        <w:tc>
          <w:tcPr>
            <w:tcW w:w="3294" w:type="dxa"/>
          </w:tcPr>
          <w:p w14:paraId="64D8A057" w14:textId="77777777" w:rsidR="00610BA4" w:rsidRPr="00BE1811" w:rsidRDefault="00610BA4" w:rsidP="00767421">
            <w:pPr>
              <w:ind w:left="11"/>
            </w:pPr>
            <w:r w:rsidRPr="00BE1811">
              <w:t>(3 ani de la data începerii proiectului)</w:t>
            </w:r>
          </w:p>
        </w:tc>
        <w:tc>
          <w:tcPr>
            <w:tcW w:w="4795" w:type="dxa"/>
            <w:shd w:val="clear" w:color="auto" w:fill="FFFFFF"/>
            <w:vAlign w:val="center"/>
          </w:tcPr>
          <w:p w14:paraId="658C192C" w14:textId="77777777" w:rsidR="00610BA4" w:rsidRPr="00BE1811" w:rsidRDefault="00610BA4" w:rsidP="00767421">
            <w:pPr>
              <w:ind w:left="11"/>
            </w:pPr>
          </w:p>
        </w:tc>
      </w:tr>
      <w:tr w:rsidR="00610BA4" w:rsidRPr="00BE1811" w14:paraId="7FD6A868" w14:textId="77777777" w:rsidTr="00767421">
        <w:tc>
          <w:tcPr>
            <w:tcW w:w="972" w:type="dxa"/>
          </w:tcPr>
          <w:p w14:paraId="27205FAD" w14:textId="77777777" w:rsidR="00610BA4" w:rsidRPr="00BE1811" w:rsidRDefault="00610BA4" w:rsidP="00767421">
            <w:pPr>
              <w:ind w:left="142"/>
            </w:pPr>
            <w:r w:rsidRPr="00BE1811">
              <w:t>3</w:t>
            </w:r>
          </w:p>
        </w:tc>
        <w:tc>
          <w:tcPr>
            <w:tcW w:w="3294" w:type="dxa"/>
          </w:tcPr>
          <w:p w14:paraId="200337A2" w14:textId="77777777" w:rsidR="00610BA4" w:rsidRPr="00BE1811" w:rsidRDefault="00610BA4" w:rsidP="00767421">
            <w:r w:rsidRPr="00BE1811">
              <w:t>(4,5 ani de la data începerii proiectului)</w:t>
            </w:r>
          </w:p>
        </w:tc>
        <w:tc>
          <w:tcPr>
            <w:tcW w:w="4795" w:type="dxa"/>
          </w:tcPr>
          <w:p w14:paraId="3679F5C7" w14:textId="77777777" w:rsidR="00610BA4" w:rsidRPr="00BE1811" w:rsidRDefault="00610BA4" w:rsidP="00767421">
            <w:pPr>
              <w:ind w:left="11"/>
            </w:pPr>
          </w:p>
        </w:tc>
      </w:tr>
    </w:tbl>
    <w:p w14:paraId="6907AB2B" w14:textId="77777777" w:rsidR="00610BA4" w:rsidRPr="00BE1811" w:rsidRDefault="00610BA4" w:rsidP="00610BA4"/>
    <w:p w14:paraId="663E8788" w14:textId="77777777" w:rsidR="00610BA4" w:rsidRPr="00BE1811" w:rsidRDefault="00610BA4" w:rsidP="00610BA4">
      <w:pPr>
        <w:widowControl w:val="0"/>
        <w:numPr>
          <w:ilvl w:val="0"/>
          <w:numId w:val="212"/>
        </w:numPr>
        <w:autoSpaceDE w:val="0"/>
        <w:autoSpaceDN w:val="0"/>
        <w:adjustRightInd w:val="0"/>
        <w:spacing w:after="0" w:line="240" w:lineRule="auto"/>
        <w:ind w:left="567" w:hanging="567"/>
        <w:jc w:val="both"/>
      </w:pPr>
      <w:r w:rsidRPr="00BE1811">
        <w:t>În cazul în care prevederile alin.(</w:t>
      </w:r>
      <w:r w:rsidR="00294983" w:rsidRPr="00BE1811">
        <w:rPr>
          <w:rFonts w:eastAsia="Arial Unicode MS"/>
        </w:rPr>
        <w:t>3</w:t>
      </w:r>
      <w:r w:rsidRPr="00BE1811">
        <w:t xml:space="preserve">)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sidRPr="00BE1811">
        <w:rPr>
          <w:color w:val="000000" w:themeColor="text1"/>
        </w:rPr>
        <w:t xml:space="preserve">OI POC </w:t>
      </w:r>
      <w:r w:rsidRPr="00BE1811">
        <w:t>va iniția actul adițional în termen de 5 (cinci) zile lucrătoare de la primirea situației.</w:t>
      </w:r>
    </w:p>
    <w:p w14:paraId="07E2505D" w14:textId="5185BB8E" w:rsidR="00610BA4" w:rsidRPr="00BE1811" w:rsidRDefault="00DC36CB" w:rsidP="00610BA4">
      <w:pPr>
        <w:widowControl w:val="0"/>
        <w:numPr>
          <w:ilvl w:val="0"/>
          <w:numId w:val="212"/>
        </w:numPr>
        <w:autoSpaceDE w:val="0"/>
        <w:autoSpaceDN w:val="0"/>
        <w:adjustRightInd w:val="0"/>
        <w:spacing w:after="0" w:line="240" w:lineRule="auto"/>
        <w:ind w:left="567" w:hanging="567"/>
        <w:jc w:val="both"/>
      </w:pPr>
      <w:r w:rsidRPr="00BE1811">
        <w:rPr>
          <w:rFonts w:eastAsia="Arial Unicode MS"/>
        </w:rPr>
        <w:t xml:space="preserve">Cererea </w:t>
      </w:r>
      <w:r w:rsidR="00610BA4" w:rsidRPr="00BE1811">
        <w:t xml:space="preserve"> de Rambursare/</w:t>
      </w:r>
      <w:r w:rsidRPr="00BE1811">
        <w:rPr>
          <w:rFonts w:eastAsia="Arial Unicode MS"/>
        </w:rPr>
        <w:t xml:space="preserve">Cererea </w:t>
      </w:r>
      <w:r w:rsidR="00610BA4" w:rsidRPr="00BE1811">
        <w:t>de Plată/</w:t>
      </w:r>
      <w:r w:rsidRPr="00BE1811">
        <w:rPr>
          <w:rFonts w:eastAsia="Arial Unicode MS"/>
        </w:rPr>
        <w:t xml:space="preserve">Cererea </w:t>
      </w:r>
      <w:r w:rsidR="00610BA4" w:rsidRPr="00BE1811">
        <w:t xml:space="preserve">de rambursare aferentă cererii de plată se depune prin intermediul </w:t>
      </w:r>
      <w:proofErr w:type="spellStart"/>
      <w:r w:rsidR="00610BA4" w:rsidRPr="00BE1811">
        <w:t>aplicaţiei</w:t>
      </w:r>
      <w:proofErr w:type="spellEnd"/>
      <w:r w:rsidR="00610BA4" w:rsidRPr="00BE1811">
        <w:t xml:space="preserve"> </w:t>
      </w:r>
      <w:proofErr w:type="spellStart"/>
      <w:r w:rsidR="00610BA4" w:rsidRPr="00BE1811">
        <w:t>MySMIS</w:t>
      </w:r>
      <w:proofErr w:type="spellEnd"/>
      <w:r w:rsidR="00610BA4" w:rsidRPr="00BE1811">
        <w:t xml:space="preserve">. </w:t>
      </w:r>
    </w:p>
    <w:p w14:paraId="1031BF1A" w14:textId="77777777" w:rsidR="00610BA4" w:rsidRPr="00BE1811" w:rsidRDefault="00610BA4" w:rsidP="00610BA4">
      <w:pPr>
        <w:widowControl w:val="0"/>
        <w:numPr>
          <w:ilvl w:val="0"/>
          <w:numId w:val="212"/>
        </w:numPr>
        <w:autoSpaceDE w:val="0"/>
        <w:autoSpaceDN w:val="0"/>
        <w:adjustRightInd w:val="0"/>
        <w:spacing w:after="0" w:line="240" w:lineRule="auto"/>
        <w:ind w:left="567" w:hanging="567"/>
        <w:jc w:val="both"/>
      </w:pPr>
      <w:r w:rsidRPr="00BE1811">
        <w:t xml:space="preserve">Documentele justificative care </w:t>
      </w:r>
      <w:proofErr w:type="spellStart"/>
      <w:r w:rsidRPr="00BE1811">
        <w:t>însoţesc</w:t>
      </w:r>
      <w:proofErr w:type="spellEnd"/>
      <w:r w:rsidRPr="00BE1811">
        <w:t xml:space="preserve"> Cererea de Rambursare/Cererea de Plată/Cererea de rambursare aferentă cererii de plată vor fi depuse la </w:t>
      </w:r>
      <w:r w:rsidRPr="00BE1811">
        <w:rPr>
          <w:color w:val="000000" w:themeColor="text1"/>
        </w:rPr>
        <w:t>OI POC</w:t>
      </w:r>
      <w:r w:rsidRPr="00BE1811">
        <w:t xml:space="preserve">, prin </w:t>
      </w:r>
      <w:proofErr w:type="spellStart"/>
      <w:r w:rsidRPr="00BE1811">
        <w:t>aplicaţia</w:t>
      </w:r>
      <w:proofErr w:type="spellEnd"/>
      <w:r w:rsidRPr="00BE1811">
        <w:t xml:space="preserve"> </w:t>
      </w:r>
      <w:proofErr w:type="spellStart"/>
      <w:r w:rsidRPr="00BE1811">
        <w:t>MySMIS</w:t>
      </w:r>
      <w:proofErr w:type="spellEnd"/>
      <w:r w:rsidRPr="00BE1811">
        <w:t>.</w:t>
      </w:r>
    </w:p>
    <w:p w14:paraId="5F7D0E94" w14:textId="3BCA6192" w:rsidR="00610BA4" w:rsidRPr="00BE1811" w:rsidRDefault="00610BA4" w:rsidP="00610BA4">
      <w:r w:rsidRPr="00BE1811">
        <w:t xml:space="preserve">Documentele justificative scanate se vor prezenta pe </w:t>
      </w:r>
      <w:r w:rsidR="00DC36CB" w:rsidRPr="00BE1811">
        <w:rPr>
          <w:rFonts w:eastAsia="Arial Unicode MS"/>
        </w:rPr>
        <w:t>fișiere</w:t>
      </w:r>
      <w:r w:rsidR="00DC36CB" w:rsidRPr="00BE1811">
        <w:t xml:space="preserve"> </w:t>
      </w:r>
      <w:r w:rsidRPr="00BE1811">
        <w:t xml:space="preserve">distincte, ordonate pe categoria respectivă de cheltuieli, </w:t>
      </w:r>
      <w:r w:rsidR="00DC36CB" w:rsidRPr="00BE1811">
        <w:t xml:space="preserve">denumite pe scurt, conform </w:t>
      </w:r>
      <w:proofErr w:type="spellStart"/>
      <w:r w:rsidR="00DC36CB" w:rsidRPr="00BE1811">
        <w:t>conţinutului</w:t>
      </w:r>
      <w:proofErr w:type="spellEnd"/>
      <w:r w:rsidR="00DC36CB" w:rsidRPr="00BE1811">
        <w:t xml:space="preserve"> acestora. </w:t>
      </w:r>
      <w:r w:rsidRPr="00BE1811">
        <w:t xml:space="preserve">. </w:t>
      </w:r>
    </w:p>
    <w:p w14:paraId="5BA51E34" w14:textId="77777777" w:rsidR="00610BA4" w:rsidRPr="00BE1811" w:rsidRDefault="00610BA4" w:rsidP="00610BA4"/>
    <w:p w14:paraId="688493F2" w14:textId="77777777" w:rsidR="00610BA4" w:rsidRPr="00BE1811" w:rsidRDefault="00610BA4" w:rsidP="00610BA4">
      <w:pPr>
        <w:ind w:left="360"/>
      </w:pPr>
      <w:r w:rsidRPr="00BE1811">
        <w:rPr>
          <w:u w:val="single"/>
        </w:rPr>
        <w:t xml:space="preserve">În </w:t>
      </w:r>
      <w:proofErr w:type="spellStart"/>
      <w:r w:rsidRPr="00BE1811">
        <w:rPr>
          <w:u w:val="single"/>
        </w:rPr>
        <w:t>funcţie</w:t>
      </w:r>
      <w:proofErr w:type="spellEnd"/>
      <w:r w:rsidRPr="00BE1811">
        <w:rPr>
          <w:u w:val="single"/>
        </w:rPr>
        <w:t xml:space="preserve"> de tipul cererii,</w:t>
      </w:r>
      <w:r w:rsidRPr="00BE1811">
        <w:t xml:space="preserve"> se depun:</w:t>
      </w:r>
    </w:p>
    <w:p w14:paraId="64AB693F" w14:textId="77777777" w:rsidR="00610BA4" w:rsidRPr="00BE1811" w:rsidRDefault="00610BA4" w:rsidP="00D24931">
      <w:pPr>
        <w:widowControl w:val="0"/>
        <w:numPr>
          <w:ilvl w:val="0"/>
          <w:numId w:val="119"/>
        </w:numPr>
        <w:autoSpaceDE w:val="0"/>
        <w:autoSpaceDN w:val="0"/>
        <w:adjustRightInd w:val="0"/>
        <w:spacing w:after="0" w:line="240" w:lineRule="auto"/>
        <w:ind w:left="426" w:hanging="426"/>
        <w:jc w:val="both"/>
        <w:rPr>
          <w:b/>
          <w:i/>
          <w:u w:val="single"/>
        </w:rPr>
      </w:pPr>
      <w:r w:rsidRPr="00BE1811">
        <w:rPr>
          <w:b/>
          <w:i/>
          <w:u w:val="single"/>
        </w:rPr>
        <w:t>ÎN CAZUL DEPUNERII CERERII DE RAMBURSARE:</w:t>
      </w:r>
    </w:p>
    <w:p w14:paraId="1EF19232" w14:textId="77777777" w:rsidR="00610BA4" w:rsidRPr="00BE1811" w:rsidRDefault="00610BA4" w:rsidP="00D24931">
      <w:pPr>
        <w:widowControl w:val="0"/>
        <w:numPr>
          <w:ilvl w:val="3"/>
          <w:numId w:val="119"/>
        </w:numPr>
        <w:tabs>
          <w:tab w:val="clear" w:pos="3420"/>
        </w:tabs>
        <w:spacing w:after="0" w:line="240" w:lineRule="auto"/>
        <w:ind w:left="360" w:hanging="360"/>
        <w:jc w:val="both"/>
      </w:pPr>
      <w:r w:rsidRPr="00BE1811">
        <w:t>OPIS</w:t>
      </w:r>
    </w:p>
    <w:p w14:paraId="348248C1" w14:textId="77777777" w:rsidR="00610BA4" w:rsidRPr="00BE1811" w:rsidRDefault="00610BA4" w:rsidP="00D24931">
      <w:pPr>
        <w:widowControl w:val="0"/>
        <w:numPr>
          <w:ilvl w:val="3"/>
          <w:numId w:val="119"/>
        </w:numPr>
        <w:tabs>
          <w:tab w:val="clear" w:pos="3420"/>
          <w:tab w:val="num" w:pos="360"/>
        </w:tabs>
        <w:spacing w:after="0" w:line="240" w:lineRule="auto"/>
        <w:ind w:left="360" w:hanging="360"/>
        <w:jc w:val="both"/>
      </w:pPr>
      <w:r w:rsidRPr="00BE1811">
        <w:t>Formularul Cererii de rambursare;</w:t>
      </w:r>
    </w:p>
    <w:p w14:paraId="052DDD9F" w14:textId="77777777" w:rsidR="00610BA4" w:rsidRPr="00BE1811" w:rsidRDefault="00610BA4" w:rsidP="00D24931">
      <w:pPr>
        <w:widowControl w:val="0"/>
        <w:numPr>
          <w:ilvl w:val="3"/>
          <w:numId w:val="119"/>
        </w:numPr>
        <w:tabs>
          <w:tab w:val="clear" w:pos="3420"/>
          <w:tab w:val="num" w:pos="360"/>
        </w:tabs>
        <w:spacing w:after="0" w:line="240" w:lineRule="auto"/>
        <w:ind w:left="360" w:hanging="360"/>
        <w:jc w:val="both"/>
      </w:pPr>
      <w:r w:rsidRPr="00BE1811">
        <w:t xml:space="preserve">Raportul de progres aferent perioadei de </w:t>
      </w:r>
      <w:proofErr w:type="spellStart"/>
      <w:r w:rsidRPr="00BE1811">
        <w:t>referinţă</w:t>
      </w:r>
      <w:proofErr w:type="spellEnd"/>
      <w:r w:rsidRPr="00BE1811">
        <w:t xml:space="preserve"> a cererii de rambursare, precum </w:t>
      </w:r>
      <w:proofErr w:type="spellStart"/>
      <w:r w:rsidRPr="00BE1811">
        <w:t>şi</w:t>
      </w:r>
      <w:proofErr w:type="spellEnd"/>
      <w:r w:rsidRPr="00BE1811">
        <w:t xml:space="preserve"> lista de verificare a acestuia (se transmite de către beneficiar/</w:t>
      </w:r>
      <w:r w:rsidR="005B6984" w:rsidRPr="00BE1811">
        <w:t xml:space="preserve"> OI POC </w:t>
      </w:r>
    </w:p>
    <w:p w14:paraId="4B9BD781" w14:textId="77777777" w:rsidR="00610BA4" w:rsidRPr="00BE1811" w:rsidRDefault="00610BA4" w:rsidP="00D24931">
      <w:pPr>
        <w:widowControl w:val="0"/>
        <w:numPr>
          <w:ilvl w:val="3"/>
          <w:numId w:val="119"/>
        </w:numPr>
        <w:tabs>
          <w:tab w:val="clear" w:pos="3420"/>
          <w:tab w:val="num" w:pos="360"/>
        </w:tabs>
        <w:spacing w:after="0" w:line="240" w:lineRule="auto"/>
        <w:ind w:left="360" w:hanging="360"/>
        <w:jc w:val="both"/>
      </w:pPr>
      <w:r w:rsidRPr="00BE1811">
        <w:t>Raportul final al proiectului (în cazul cererilor de rambursare finale);</w:t>
      </w:r>
    </w:p>
    <w:p w14:paraId="34A7594A" w14:textId="77777777" w:rsidR="00610BA4" w:rsidRPr="00BE1811" w:rsidRDefault="00610BA4" w:rsidP="00D24931">
      <w:pPr>
        <w:widowControl w:val="0"/>
        <w:numPr>
          <w:ilvl w:val="3"/>
          <w:numId w:val="119"/>
        </w:numPr>
        <w:tabs>
          <w:tab w:val="clear" w:pos="3420"/>
          <w:tab w:val="num" w:pos="360"/>
        </w:tabs>
        <w:spacing w:after="0" w:line="240" w:lineRule="auto"/>
        <w:ind w:left="360" w:hanging="360"/>
        <w:jc w:val="both"/>
      </w:pPr>
      <w:r w:rsidRPr="00BE1811">
        <w:t xml:space="preserve">Documente financiar – contabile în copie, ordonate pe categoria respectivă de cheltuieli: </w:t>
      </w:r>
    </w:p>
    <w:p w14:paraId="1319352A" w14:textId="77777777" w:rsidR="00610BA4" w:rsidRPr="00BE1811" w:rsidRDefault="00610BA4" w:rsidP="00610BA4">
      <w:pPr>
        <w:widowControl w:val="0"/>
        <w:numPr>
          <w:ilvl w:val="4"/>
          <w:numId w:val="158"/>
        </w:numPr>
        <w:spacing w:after="0" w:line="240" w:lineRule="auto"/>
        <w:ind w:left="851" w:hanging="284"/>
        <w:jc w:val="both"/>
      </w:pPr>
      <w:r w:rsidRPr="00BE1811">
        <w:t xml:space="preserve">Contractul de executare lucrări/ furnizare bunuri/ prestare servicii </w:t>
      </w:r>
      <w:proofErr w:type="spellStart"/>
      <w:r w:rsidRPr="00BE1811">
        <w:t>şi</w:t>
      </w:r>
      <w:proofErr w:type="spellEnd"/>
      <w:r w:rsidRPr="00BE1811">
        <w:t xml:space="preserve">, după caz, acte adiționale, împreună cu dosarul de </w:t>
      </w:r>
      <w:proofErr w:type="spellStart"/>
      <w:r w:rsidRPr="00BE1811">
        <w:t>achiziţii</w:t>
      </w:r>
      <w:proofErr w:type="spellEnd"/>
      <w:r w:rsidRPr="00BE1811">
        <w:t xml:space="preserve"> întocmit conform prevederilor legale în vigoare;</w:t>
      </w:r>
    </w:p>
    <w:p w14:paraId="49195876" w14:textId="77777777" w:rsidR="00610BA4" w:rsidRPr="00BE1811" w:rsidRDefault="00610BA4" w:rsidP="00610BA4">
      <w:pPr>
        <w:widowControl w:val="0"/>
        <w:numPr>
          <w:ilvl w:val="4"/>
          <w:numId w:val="157"/>
        </w:numPr>
        <w:spacing w:after="0" w:line="240" w:lineRule="auto"/>
        <w:ind w:left="851" w:hanging="284"/>
        <w:jc w:val="both"/>
      </w:pPr>
      <w:r w:rsidRPr="00BE1811">
        <w:t xml:space="preserve">Facturi(facturile de avans sunt </w:t>
      </w:r>
      <w:proofErr w:type="spellStart"/>
      <w:r w:rsidRPr="00BE1811">
        <w:t>însoţite</w:t>
      </w:r>
      <w:proofErr w:type="spellEnd"/>
      <w:r w:rsidRPr="00BE1811">
        <w:t xml:space="preserve"> de instrumente de garantare conform prevederilor contractului de </w:t>
      </w:r>
      <w:proofErr w:type="spellStart"/>
      <w:r w:rsidRPr="00BE1811">
        <w:t>finanţare</w:t>
      </w:r>
      <w:proofErr w:type="spellEnd"/>
      <w:r w:rsidRPr="00BE1811">
        <w:t xml:space="preserve">). Pe factura trebuie scris denumirea produsului/serviciului/lucrării corelate cu </w:t>
      </w:r>
      <w:proofErr w:type="spellStart"/>
      <w:r w:rsidRPr="00BE1811">
        <w:t>achiziţiile</w:t>
      </w:r>
      <w:proofErr w:type="spellEnd"/>
      <w:r w:rsidRPr="00BE1811">
        <w:t xml:space="preserve"> aprobate prin proiect, numărul </w:t>
      </w:r>
      <w:proofErr w:type="spellStart"/>
      <w:r w:rsidRPr="00BE1811">
        <w:t>şi</w:t>
      </w:r>
      <w:proofErr w:type="spellEnd"/>
      <w:r w:rsidRPr="00BE1811">
        <w:t xml:space="preserve"> data contractului de executare lucrări/ furnizare bunuri / prestare servicii conform căruia se va face plata. Pentru evitarea dublei </w:t>
      </w:r>
      <w:proofErr w:type="spellStart"/>
      <w:r w:rsidRPr="00BE1811">
        <w:t>finanţări</w:t>
      </w:r>
      <w:proofErr w:type="spellEnd"/>
      <w:r w:rsidRPr="00BE1811">
        <w:t xml:space="preserve"> fiecare factură originală va avea </w:t>
      </w:r>
      <w:proofErr w:type="spellStart"/>
      <w:r w:rsidRPr="00BE1811">
        <w:t>inscripţionat</w:t>
      </w:r>
      <w:proofErr w:type="spellEnd"/>
      <w:r w:rsidRPr="00BE1811">
        <w:t xml:space="preserve">  „</w:t>
      </w:r>
      <w:proofErr w:type="spellStart"/>
      <w:r w:rsidRPr="00BE1811">
        <w:t>Finanţat</w:t>
      </w:r>
      <w:proofErr w:type="spellEnd"/>
      <w:r w:rsidRPr="00BE1811">
        <w:t xml:space="preserve"> in cadrul POC, Axa prioritara..., Prioritatea de </w:t>
      </w:r>
      <w:proofErr w:type="spellStart"/>
      <w:r w:rsidRPr="00BE1811">
        <w:t>investiţii</w:t>
      </w:r>
      <w:proofErr w:type="spellEnd"/>
      <w:r w:rsidRPr="00BE1811">
        <w:t xml:space="preserve">…, codul SMIS.... si numărul contractului de </w:t>
      </w:r>
      <w:proofErr w:type="spellStart"/>
      <w:r w:rsidRPr="00BE1811">
        <w:t>finanţare</w:t>
      </w:r>
      <w:proofErr w:type="spellEnd"/>
      <w:r w:rsidRPr="00BE1811">
        <w:t>...”</w:t>
      </w:r>
    </w:p>
    <w:p w14:paraId="6C63764A" w14:textId="77777777" w:rsidR="00610BA4" w:rsidRPr="00BE1811" w:rsidRDefault="00610BA4" w:rsidP="00610BA4">
      <w:pPr>
        <w:widowControl w:val="0"/>
        <w:numPr>
          <w:ilvl w:val="4"/>
          <w:numId w:val="157"/>
        </w:numPr>
        <w:spacing w:after="0" w:line="240" w:lineRule="auto"/>
        <w:ind w:left="851" w:hanging="284"/>
        <w:jc w:val="both"/>
      </w:pPr>
      <w:r w:rsidRPr="00BE1811">
        <w:t>Ordine de plată/</w:t>
      </w:r>
      <w:proofErr w:type="spellStart"/>
      <w:r w:rsidRPr="00BE1811">
        <w:t>Dispoziţii</w:t>
      </w:r>
      <w:proofErr w:type="spellEnd"/>
      <w:r w:rsidRPr="00BE1811">
        <w:t xml:space="preserve"> de plată /chitanță;</w:t>
      </w:r>
    </w:p>
    <w:p w14:paraId="3EBDE367" w14:textId="77777777" w:rsidR="00610BA4" w:rsidRPr="00BE1811" w:rsidRDefault="00610BA4" w:rsidP="00610BA4">
      <w:pPr>
        <w:widowControl w:val="0"/>
        <w:numPr>
          <w:ilvl w:val="4"/>
          <w:numId w:val="157"/>
        </w:numPr>
        <w:spacing w:after="0" w:line="240" w:lineRule="auto"/>
        <w:ind w:left="851" w:hanging="284"/>
        <w:jc w:val="both"/>
      </w:pPr>
      <w:r w:rsidRPr="00BE1811">
        <w:t xml:space="preserve">Extrase de cont/registru de casă, semnate </w:t>
      </w:r>
      <w:proofErr w:type="spellStart"/>
      <w:r w:rsidRPr="00BE1811">
        <w:t>şi</w:t>
      </w:r>
      <w:proofErr w:type="spellEnd"/>
      <w:r w:rsidRPr="00BE1811">
        <w:t xml:space="preserve"> </w:t>
      </w:r>
      <w:proofErr w:type="spellStart"/>
      <w:r w:rsidRPr="00BE1811">
        <w:t>ştampilate</w:t>
      </w:r>
      <w:proofErr w:type="spellEnd"/>
      <w:r w:rsidRPr="00BE1811">
        <w:t xml:space="preserve"> de către unitatea emitentă, după caz;</w:t>
      </w:r>
    </w:p>
    <w:p w14:paraId="15C9BD43" w14:textId="77777777" w:rsidR="00610BA4" w:rsidRPr="00BE1811" w:rsidRDefault="00610BA4" w:rsidP="00610BA4">
      <w:pPr>
        <w:widowControl w:val="0"/>
        <w:numPr>
          <w:ilvl w:val="4"/>
          <w:numId w:val="158"/>
        </w:numPr>
        <w:spacing w:after="0" w:line="240" w:lineRule="auto"/>
        <w:ind w:left="851" w:hanging="284"/>
        <w:jc w:val="both"/>
      </w:pPr>
      <w:proofErr w:type="spellStart"/>
      <w:r w:rsidRPr="00BE1811">
        <w:t>Balanţa</w:t>
      </w:r>
      <w:proofErr w:type="spellEnd"/>
      <w:r w:rsidRPr="00BE1811">
        <w:t xml:space="preserve"> analitică de verificare aferenta perioadei de raportare pentru cererea de rambursare în cauză, note contabile, </w:t>
      </w:r>
      <w:proofErr w:type="spellStart"/>
      <w:r w:rsidRPr="00BE1811">
        <w:t>fişe</w:t>
      </w:r>
      <w:proofErr w:type="spellEnd"/>
      <w:r w:rsidRPr="00BE1811">
        <w:t xml:space="preserve"> de cont pentru conturile analitice utilizate în </w:t>
      </w:r>
      <w:proofErr w:type="spellStart"/>
      <w:r w:rsidRPr="00BE1811">
        <w:t>evidenţa</w:t>
      </w:r>
      <w:proofErr w:type="spellEnd"/>
      <w:r w:rsidRPr="00BE1811">
        <w:t xml:space="preserve"> contabilă distinctă a proiectului, </w:t>
      </w:r>
      <w:proofErr w:type="spellStart"/>
      <w:r w:rsidRPr="00BE1811">
        <w:t>fişa</w:t>
      </w:r>
      <w:proofErr w:type="spellEnd"/>
      <w:r w:rsidRPr="00BE1811">
        <w:t xml:space="preserve"> mijlocului fix, fiecare cont analitic utilizat să aibă </w:t>
      </w:r>
      <w:proofErr w:type="spellStart"/>
      <w:r w:rsidRPr="00BE1811">
        <w:t>menţionat</w:t>
      </w:r>
      <w:proofErr w:type="spellEnd"/>
      <w:r w:rsidRPr="00BE1811">
        <w:t xml:space="preserve"> codul SMIS al proiectului;</w:t>
      </w:r>
    </w:p>
    <w:p w14:paraId="776E7AD2" w14:textId="77777777" w:rsidR="00610BA4" w:rsidRPr="00BE1811" w:rsidRDefault="00610BA4" w:rsidP="00610BA4">
      <w:pPr>
        <w:widowControl w:val="0"/>
        <w:numPr>
          <w:ilvl w:val="4"/>
          <w:numId w:val="158"/>
        </w:numPr>
        <w:spacing w:after="0" w:line="240" w:lineRule="auto"/>
        <w:ind w:left="851" w:hanging="284"/>
        <w:jc w:val="both"/>
      </w:pPr>
      <w:proofErr w:type="spellStart"/>
      <w:r w:rsidRPr="00BE1811">
        <w:t>Declaraţia</w:t>
      </w:r>
      <w:proofErr w:type="spellEnd"/>
      <w:r w:rsidRPr="00BE1811">
        <w:t xml:space="preserve"> pe proprie răspundere a reprezentantului legal al beneficiarului asupra  corectitudinii, </w:t>
      </w:r>
      <w:proofErr w:type="spellStart"/>
      <w:r w:rsidRPr="00BE1811">
        <w:t>legalităţii</w:t>
      </w:r>
      <w:proofErr w:type="spellEnd"/>
      <w:r w:rsidRPr="00BE1811">
        <w:t xml:space="preserve"> </w:t>
      </w:r>
      <w:proofErr w:type="spellStart"/>
      <w:r w:rsidRPr="00BE1811">
        <w:t>şi</w:t>
      </w:r>
      <w:proofErr w:type="spellEnd"/>
      <w:r w:rsidRPr="00BE1811">
        <w:t xml:space="preserve"> </w:t>
      </w:r>
      <w:proofErr w:type="spellStart"/>
      <w:r w:rsidRPr="00BE1811">
        <w:t>regularitaţii</w:t>
      </w:r>
      <w:proofErr w:type="spellEnd"/>
      <w:r w:rsidRPr="00BE1811">
        <w:t xml:space="preserve"> înregistrărilor contabile aferente proiectului;</w:t>
      </w:r>
    </w:p>
    <w:p w14:paraId="646AAF11" w14:textId="77777777" w:rsidR="00610BA4" w:rsidRPr="00BE1811" w:rsidRDefault="00610BA4" w:rsidP="00610BA4">
      <w:pPr>
        <w:widowControl w:val="0"/>
        <w:numPr>
          <w:ilvl w:val="4"/>
          <w:numId w:val="158"/>
        </w:numPr>
        <w:spacing w:after="0" w:line="240" w:lineRule="auto"/>
        <w:ind w:left="851" w:hanging="284"/>
        <w:jc w:val="both"/>
      </w:pPr>
      <w:r w:rsidRPr="00BE1811">
        <w:t xml:space="preserve">Pentru </w:t>
      </w:r>
      <w:proofErr w:type="spellStart"/>
      <w:r w:rsidRPr="00BE1811">
        <w:t>obligaţiile</w:t>
      </w:r>
      <w:proofErr w:type="spellEnd"/>
      <w:r w:rsidRPr="00BE1811">
        <w:t xml:space="preserve"> de plată aferente </w:t>
      </w:r>
      <w:r w:rsidRPr="00BE1811">
        <w:rPr>
          <w:i/>
          <w:u w:val="single"/>
        </w:rPr>
        <w:t>contractelor de lucrări</w:t>
      </w:r>
      <w:r w:rsidRPr="00BE1811">
        <w:t xml:space="preserve">: </w:t>
      </w:r>
      <w:proofErr w:type="spellStart"/>
      <w:r w:rsidRPr="00BE1811">
        <w:t>autorizaţia</w:t>
      </w:r>
      <w:proofErr w:type="spellEnd"/>
      <w:r w:rsidRPr="00BE1811">
        <w:t xml:space="preserve"> de construire,  </w:t>
      </w:r>
      <w:proofErr w:type="spellStart"/>
      <w:r w:rsidRPr="00BE1811">
        <w:t>autorizaţia</w:t>
      </w:r>
      <w:proofErr w:type="spellEnd"/>
      <w:r w:rsidRPr="00BE1811">
        <w:t xml:space="preserve"> dirigintelui de </w:t>
      </w:r>
      <w:proofErr w:type="spellStart"/>
      <w:r w:rsidRPr="00BE1811">
        <w:t>şantier</w:t>
      </w:r>
      <w:proofErr w:type="spellEnd"/>
      <w:r w:rsidRPr="00BE1811">
        <w:t xml:space="preserve">, </w:t>
      </w:r>
      <w:proofErr w:type="spellStart"/>
      <w:r w:rsidRPr="00BE1811">
        <w:t>garanţia</w:t>
      </w:r>
      <w:proofErr w:type="spellEnd"/>
      <w:r w:rsidRPr="00BE1811">
        <w:t xml:space="preserve"> de bună </w:t>
      </w:r>
      <w:proofErr w:type="spellStart"/>
      <w:r w:rsidRPr="00BE1811">
        <w:t>execuţie</w:t>
      </w:r>
      <w:proofErr w:type="spellEnd"/>
      <w:r w:rsidRPr="00BE1811">
        <w:t xml:space="preserve">, procesul verbal de predare-primire a amplasamentului </w:t>
      </w:r>
      <w:proofErr w:type="spellStart"/>
      <w:r w:rsidRPr="00BE1811">
        <w:t>şi</w:t>
      </w:r>
      <w:proofErr w:type="spellEnd"/>
      <w:r w:rsidRPr="00BE1811">
        <w:t xml:space="preserve"> a bornelor de repere, Programul de urmărire </w:t>
      </w:r>
      <w:proofErr w:type="spellStart"/>
      <w:r w:rsidRPr="00BE1811">
        <w:t>şi</w:t>
      </w:r>
      <w:proofErr w:type="spellEnd"/>
      <w:r w:rsidRPr="00BE1811">
        <w:t xml:space="preserve"> control al </w:t>
      </w:r>
      <w:proofErr w:type="spellStart"/>
      <w:r w:rsidRPr="00BE1811">
        <w:t>calităţii</w:t>
      </w:r>
      <w:proofErr w:type="spellEnd"/>
      <w:r w:rsidRPr="00BE1811">
        <w:t xml:space="preserve"> lucrărilor, procesele verbale pe faze determinante, procesele verbale de </w:t>
      </w:r>
      <w:proofErr w:type="spellStart"/>
      <w:r w:rsidRPr="00BE1811">
        <w:t>recepţie</w:t>
      </w:r>
      <w:proofErr w:type="spellEnd"/>
      <w:r w:rsidRPr="00BE1811">
        <w:t xml:space="preserve"> la terminarea lucrărilor, </w:t>
      </w:r>
      <w:proofErr w:type="spellStart"/>
      <w:r w:rsidRPr="00BE1811">
        <w:t>situaţii</w:t>
      </w:r>
      <w:proofErr w:type="spellEnd"/>
      <w:r w:rsidRPr="00BE1811">
        <w:t xml:space="preserve"> </w:t>
      </w:r>
      <w:r w:rsidRPr="00BE1811">
        <w:lastRenderedPageBreak/>
        <w:t xml:space="preserve">de lucrări semnate de către antreprenor, diriginte de </w:t>
      </w:r>
      <w:proofErr w:type="spellStart"/>
      <w:r w:rsidRPr="00BE1811">
        <w:t>şantier</w:t>
      </w:r>
      <w:proofErr w:type="spellEnd"/>
      <w:r w:rsidRPr="00BE1811">
        <w:t xml:space="preserve"> </w:t>
      </w:r>
      <w:proofErr w:type="spellStart"/>
      <w:r w:rsidRPr="00BE1811">
        <w:t>şi</w:t>
      </w:r>
      <w:proofErr w:type="spellEnd"/>
      <w:r w:rsidRPr="00BE1811">
        <w:t xml:space="preserve"> beneficiar;</w:t>
      </w:r>
    </w:p>
    <w:p w14:paraId="6BCB04DA" w14:textId="77777777" w:rsidR="00610BA4" w:rsidRPr="00BE1811" w:rsidRDefault="00610BA4" w:rsidP="00610BA4">
      <w:pPr>
        <w:widowControl w:val="0"/>
        <w:numPr>
          <w:ilvl w:val="4"/>
          <w:numId w:val="158"/>
        </w:numPr>
        <w:spacing w:after="0" w:line="240" w:lineRule="auto"/>
        <w:ind w:left="851" w:hanging="284"/>
        <w:jc w:val="both"/>
      </w:pPr>
      <w:r w:rsidRPr="00BE1811">
        <w:t xml:space="preserve">Pentru </w:t>
      </w:r>
      <w:proofErr w:type="spellStart"/>
      <w:r w:rsidRPr="00BE1811">
        <w:t>obligaţiile</w:t>
      </w:r>
      <w:proofErr w:type="spellEnd"/>
      <w:r w:rsidRPr="00BE1811">
        <w:t xml:space="preserve"> de plată aferente contractelor de furnizare: </w:t>
      </w:r>
      <w:proofErr w:type="spellStart"/>
      <w:r w:rsidRPr="00BE1811">
        <w:t>declaraţii</w:t>
      </w:r>
      <w:proofErr w:type="spellEnd"/>
      <w:r w:rsidRPr="00BE1811">
        <w:t xml:space="preserve"> vamale (pentru bunurile din import, alte </w:t>
      </w:r>
      <w:proofErr w:type="spellStart"/>
      <w:r w:rsidRPr="00BE1811">
        <w:t>ţări</w:t>
      </w:r>
      <w:proofErr w:type="spellEnd"/>
      <w:r w:rsidRPr="00BE1811">
        <w:t xml:space="preserve"> decât UE), CMR, </w:t>
      </w:r>
      <w:proofErr w:type="spellStart"/>
      <w:r w:rsidRPr="00BE1811">
        <w:t>garanţia</w:t>
      </w:r>
      <w:proofErr w:type="spellEnd"/>
      <w:r w:rsidRPr="00BE1811">
        <w:t xml:space="preserve"> de bună </w:t>
      </w:r>
      <w:proofErr w:type="spellStart"/>
      <w:r w:rsidRPr="00BE1811">
        <w:t>execuţie</w:t>
      </w:r>
      <w:proofErr w:type="spellEnd"/>
      <w:r w:rsidRPr="00BE1811">
        <w:t xml:space="preserve"> (dacă este prevăzută în contractul de furnizare), Procese verbale de predare – primire (cu </w:t>
      </w:r>
      <w:proofErr w:type="spellStart"/>
      <w:r w:rsidRPr="00BE1811">
        <w:t>excepţia</w:t>
      </w:r>
      <w:proofErr w:type="spellEnd"/>
      <w:r w:rsidRPr="00BE1811">
        <w:t xml:space="preserve"> facturilor de avans) </w:t>
      </w:r>
      <w:proofErr w:type="spellStart"/>
      <w:r w:rsidRPr="00BE1811">
        <w:t>şi</w:t>
      </w:r>
      <w:proofErr w:type="spellEnd"/>
      <w:r w:rsidRPr="00BE1811">
        <w:t xml:space="preserve"> Procese verbale de punere în </w:t>
      </w:r>
      <w:proofErr w:type="spellStart"/>
      <w:r w:rsidRPr="00BE1811">
        <w:t>funcţiune</w:t>
      </w:r>
      <w:proofErr w:type="spellEnd"/>
      <w:r w:rsidRPr="00BE1811">
        <w:t xml:space="preserve"> (se acceptă depunerea acestuia la cererea de rambursare finală în cazuri temeinic justificate), certificate de </w:t>
      </w:r>
      <w:proofErr w:type="spellStart"/>
      <w:r w:rsidRPr="00BE1811">
        <w:t>garanţie</w:t>
      </w:r>
      <w:proofErr w:type="spellEnd"/>
      <w:r w:rsidRPr="00BE1811">
        <w:t xml:space="preserve">, </w:t>
      </w:r>
      <w:proofErr w:type="spellStart"/>
      <w:r w:rsidRPr="00BE1811">
        <w:t>declaraţie</w:t>
      </w:r>
      <w:proofErr w:type="spellEnd"/>
      <w:r w:rsidRPr="00BE1811">
        <w:t xml:space="preserve"> de conformitate;</w:t>
      </w:r>
    </w:p>
    <w:p w14:paraId="66860BB0" w14:textId="77777777" w:rsidR="00610BA4" w:rsidRPr="00BE1811" w:rsidRDefault="00610BA4" w:rsidP="00610BA4">
      <w:pPr>
        <w:widowControl w:val="0"/>
        <w:numPr>
          <w:ilvl w:val="4"/>
          <w:numId w:val="158"/>
        </w:numPr>
        <w:spacing w:after="0" w:line="240" w:lineRule="auto"/>
        <w:ind w:left="851" w:hanging="284"/>
        <w:jc w:val="both"/>
      </w:pPr>
      <w:r w:rsidRPr="00BE1811">
        <w:t xml:space="preserve">Pentru </w:t>
      </w:r>
      <w:proofErr w:type="spellStart"/>
      <w:r w:rsidRPr="00BE1811">
        <w:t>obligaţiile</w:t>
      </w:r>
      <w:proofErr w:type="spellEnd"/>
      <w:r w:rsidRPr="00BE1811">
        <w:t xml:space="preserve"> de plată aferente contractelor de servicii: procesele verbale/rapoartele de  prestare a serviciilor; rapoartele de activitate/de audit. În cazul în care contractul de servicii presupune efectuarea de cursuri: </w:t>
      </w:r>
      <w:proofErr w:type="spellStart"/>
      <w:r w:rsidRPr="00BE1811">
        <w:t>fişe</w:t>
      </w:r>
      <w:proofErr w:type="spellEnd"/>
      <w:r w:rsidRPr="00BE1811">
        <w:t xml:space="preserve"> de </w:t>
      </w:r>
      <w:proofErr w:type="spellStart"/>
      <w:r w:rsidRPr="00BE1811">
        <w:t>prezenţă</w:t>
      </w:r>
      <w:proofErr w:type="spellEnd"/>
      <w:r w:rsidRPr="00BE1811">
        <w:t xml:space="preserve"> la curs, certificate de participare la curs, certificat constatator al firmei prestatoare cu </w:t>
      </w:r>
      <w:proofErr w:type="spellStart"/>
      <w:r w:rsidRPr="00BE1811">
        <w:t>evidenţierea</w:t>
      </w:r>
      <w:proofErr w:type="spellEnd"/>
      <w:r w:rsidRPr="00BE1811">
        <w:t xml:space="preserve"> codului CAEN corespunzător, proces verbal de </w:t>
      </w:r>
      <w:proofErr w:type="spellStart"/>
      <w:r w:rsidRPr="00BE1811">
        <w:t>recepţie</w:t>
      </w:r>
      <w:proofErr w:type="spellEnd"/>
      <w:r w:rsidRPr="00BE1811">
        <w:t>;</w:t>
      </w:r>
    </w:p>
    <w:p w14:paraId="3F7B5FBD" w14:textId="79E03208" w:rsidR="00610BA4" w:rsidRPr="00BE1811" w:rsidRDefault="00610BA4" w:rsidP="00610BA4">
      <w:pPr>
        <w:widowControl w:val="0"/>
        <w:numPr>
          <w:ilvl w:val="4"/>
          <w:numId w:val="158"/>
        </w:numPr>
        <w:spacing w:after="0" w:line="240" w:lineRule="auto"/>
        <w:ind w:left="851" w:hanging="284"/>
        <w:jc w:val="both"/>
      </w:pPr>
      <w:r w:rsidRPr="00BE1811">
        <w:t xml:space="preserve">Pentru </w:t>
      </w:r>
      <w:proofErr w:type="spellStart"/>
      <w:r w:rsidRPr="00BE1811">
        <w:t>obligaţiile</w:t>
      </w:r>
      <w:proofErr w:type="spellEnd"/>
      <w:r w:rsidRPr="00BE1811">
        <w:t xml:space="preserve"> de plată aferente </w:t>
      </w:r>
      <w:r w:rsidRPr="00BE1811">
        <w:rPr>
          <w:i/>
          <w:u w:val="single"/>
        </w:rPr>
        <w:t>contractelor de muncă</w:t>
      </w:r>
      <w:r w:rsidRPr="00BE1811">
        <w:t xml:space="preserve"> încheiate în cadrul proiectelor: salarii </w:t>
      </w:r>
      <w:proofErr w:type="spellStart"/>
      <w:r w:rsidRPr="00BE1811">
        <w:t>şi</w:t>
      </w:r>
      <w:proofErr w:type="spellEnd"/>
      <w:r w:rsidRPr="00BE1811">
        <w:t xml:space="preserve"> asimilate acestora, </w:t>
      </w:r>
      <w:proofErr w:type="spellStart"/>
      <w:r w:rsidRPr="00BE1811">
        <w:t>contribuţii</w:t>
      </w:r>
      <w:proofErr w:type="spellEnd"/>
      <w:r w:rsidRPr="00BE1811">
        <w:t xml:space="preserve"> sociale aferente cheltuielilor salariale </w:t>
      </w:r>
      <w:proofErr w:type="spellStart"/>
      <w:r w:rsidRPr="00BE1811">
        <w:t>şi</w:t>
      </w:r>
      <w:proofErr w:type="spellEnd"/>
      <w:r w:rsidRPr="00BE1811">
        <w:t xml:space="preserve"> cheltuielilor asimilate acestora (eligibile din program, acolo unde este cazul): Decizia de numire (pentru </w:t>
      </w:r>
      <w:proofErr w:type="spellStart"/>
      <w:r w:rsidRPr="00BE1811">
        <w:t>funcţionarii</w:t>
      </w:r>
      <w:proofErr w:type="spellEnd"/>
      <w:r w:rsidRPr="00BE1811">
        <w:t xml:space="preserve"> publici), Contracte individuale de muncă (CIM)/ acte </w:t>
      </w:r>
      <w:proofErr w:type="spellStart"/>
      <w:r w:rsidRPr="00BE1811">
        <w:t>adiţionale</w:t>
      </w:r>
      <w:proofErr w:type="spellEnd"/>
      <w:r w:rsidRPr="00BE1811">
        <w:t xml:space="preserve"> la CIM; Stat de salarii (întocmit pentru proiect); Rapoarte de activitate pentru membrii echipei de implementare si/sau de management a proiectului (cu detalierea </w:t>
      </w:r>
      <w:proofErr w:type="spellStart"/>
      <w:r w:rsidRPr="00BE1811">
        <w:t>activităţilor</w:t>
      </w:r>
      <w:proofErr w:type="spellEnd"/>
      <w:r w:rsidRPr="00BE1811">
        <w:t xml:space="preserve"> </w:t>
      </w:r>
      <w:proofErr w:type="spellStart"/>
      <w:r w:rsidRPr="00BE1811">
        <w:t>şi</w:t>
      </w:r>
      <w:proofErr w:type="spellEnd"/>
      <w:r w:rsidRPr="00BE1811">
        <w:t xml:space="preserve"> a numărului de ore lucrate); Fise de pontaj (</w:t>
      </w:r>
      <w:proofErr w:type="spellStart"/>
      <w:r w:rsidRPr="00BE1811">
        <w:t>timesheet</w:t>
      </w:r>
      <w:proofErr w:type="spellEnd"/>
      <w:r w:rsidRPr="00BE1811">
        <w:t xml:space="preserve">); Fise de post (după caz); extrase Registru Evidenta a </w:t>
      </w:r>
      <w:proofErr w:type="spellStart"/>
      <w:r w:rsidRPr="00BE1811">
        <w:t>Salariaţilor</w:t>
      </w:r>
      <w:proofErr w:type="spellEnd"/>
      <w:r w:rsidRPr="00BE1811">
        <w:t xml:space="preserve"> (</w:t>
      </w:r>
      <w:proofErr w:type="spellStart"/>
      <w:r w:rsidRPr="00BE1811">
        <w:t>Revisal</w:t>
      </w:r>
      <w:proofErr w:type="spellEnd"/>
      <w:r w:rsidRPr="00BE1811">
        <w:t xml:space="preserve">/REGES), </w:t>
      </w:r>
      <w:proofErr w:type="spellStart"/>
      <w:r w:rsidRPr="00BE1811">
        <w:t>Declaraţii</w:t>
      </w:r>
      <w:proofErr w:type="spellEnd"/>
      <w:r w:rsidRPr="00BE1811">
        <w:t xml:space="preserve"> privind respectarea </w:t>
      </w:r>
      <w:proofErr w:type="spellStart"/>
      <w:r w:rsidRPr="00BE1811">
        <w:t>legislaţiei</w:t>
      </w:r>
      <w:proofErr w:type="spellEnd"/>
      <w:r w:rsidRPr="00BE1811">
        <w:t xml:space="preserve"> muncii pentru numărul maxim de ore a fi efectuate în cadrul proiectelor, precum </w:t>
      </w:r>
      <w:proofErr w:type="spellStart"/>
      <w:r w:rsidRPr="00BE1811">
        <w:t>şi</w:t>
      </w:r>
      <w:proofErr w:type="spellEnd"/>
      <w:r w:rsidRPr="00BE1811">
        <w:t xml:space="preserve"> prevederile </w:t>
      </w:r>
      <w:proofErr w:type="spellStart"/>
      <w:r w:rsidRPr="00BE1811">
        <w:t>legislaţiei</w:t>
      </w:r>
      <w:proofErr w:type="spellEnd"/>
      <w:r w:rsidRPr="00BE1811">
        <w:t xml:space="preserve"> în vigoare privind plafoanele stabilite pentru norma întreaga, pentru </w:t>
      </w:r>
      <w:proofErr w:type="spellStart"/>
      <w:r w:rsidRPr="00BE1811">
        <w:t>toţi</w:t>
      </w:r>
      <w:proofErr w:type="spellEnd"/>
      <w:r w:rsidRPr="00BE1811">
        <w:t xml:space="preserve"> membrii </w:t>
      </w:r>
      <w:proofErr w:type="spellStart"/>
      <w:r w:rsidRPr="00BE1811">
        <w:t>implicaţi</w:t>
      </w:r>
      <w:proofErr w:type="spellEnd"/>
      <w:r w:rsidRPr="00BE1811">
        <w:t xml:space="preserve"> în cadrul proiectului</w:t>
      </w:r>
      <w:r w:rsidR="00DC36CB" w:rsidRPr="00BE1811">
        <w:t>, anexele 1 și 2 aferente Metodologiei de verificare privind dubla contabilizare a cheltuielilor salariale solicitate la rambursare în cadrul proiectelor implementate prin Programul Operațional Competitivitate emisă de MFE-DGPEC și înregistrată sub nr. 66957/30.08.2019;</w:t>
      </w:r>
      <w:r w:rsidRPr="00BE1811">
        <w:t>;</w:t>
      </w:r>
    </w:p>
    <w:p w14:paraId="7B14B8B6" w14:textId="77777777" w:rsidR="00610BA4" w:rsidRPr="00BE1811" w:rsidRDefault="00610BA4" w:rsidP="00610BA4">
      <w:pPr>
        <w:widowControl w:val="0"/>
        <w:numPr>
          <w:ilvl w:val="4"/>
          <w:numId w:val="159"/>
        </w:numPr>
        <w:tabs>
          <w:tab w:val="left" w:pos="426"/>
        </w:tabs>
        <w:spacing w:after="0" w:line="240" w:lineRule="auto"/>
        <w:ind w:left="851" w:hanging="284"/>
        <w:jc w:val="both"/>
      </w:pPr>
      <w:r w:rsidRPr="00BE1811">
        <w:t xml:space="preserve">Pentru </w:t>
      </w:r>
      <w:proofErr w:type="spellStart"/>
      <w:r w:rsidRPr="00BE1811">
        <w:t>obligaţiile</w:t>
      </w:r>
      <w:proofErr w:type="spellEnd"/>
      <w:r w:rsidRPr="00BE1811">
        <w:t xml:space="preserve"> de plată aferente cheltuielilor de deplasare: referat de necesitate, ordin de deplasare, decont de cheltuieli (cheltuieli de transport – BF combustibil, bilete de transport, alte taxe; diurnă; cazare; taxe de participare la </w:t>
      </w:r>
      <w:proofErr w:type="spellStart"/>
      <w:r w:rsidRPr="00BE1811">
        <w:t>conferinţe</w:t>
      </w:r>
      <w:proofErr w:type="spellEnd"/>
      <w:r w:rsidRPr="00BE1811">
        <w:t>);</w:t>
      </w:r>
    </w:p>
    <w:p w14:paraId="64FF2343" w14:textId="77777777" w:rsidR="00610BA4" w:rsidRPr="00BE1811" w:rsidRDefault="00610BA4" w:rsidP="00610BA4">
      <w:pPr>
        <w:widowControl w:val="0"/>
        <w:numPr>
          <w:ilvl w:val="4"/>
          <w:numId w:val="159"/>
        </w:numPr>
        <w:tabs>
          <w:tab w:val="left" w:pos="426"/>
        </w:tabs>
        <w:spacing w:after="0" w:line="240" w:lineRule="auto"/>
        <w:ind w:left="851" w:hanging="284"/>
        <w:jc w:val="both"/>
      </w:pPr>
      <w:r w:rsidRPr="00BE1811">
        <w:t xml:space="preserve">La ultima cerere de rambursare se va anexa o </w:t>
      </w:r>
      <w:proofErr w:type="spellStart"/>
      <w:r w:rsidRPr="00BE1811">
        <w:t>declaraţie</w:t>
      </w:r>
      <w:proofErr w:type="spellEnd"/>
      <w:r w:rsidRPr="00BE1811">
        <w:t xml:space="preserve"> din care reiese dobânda la </w:t>
      </w:r>
      <w:proofErr w:type="spellStart"/>
      <w:r w:rsidRPr="00BE1811">
        <w:t>prefinanţare</w:t>
      </w:r>
      <w:proofErr w:type="spellEnd"/>
      <w:r w:rsidRPr="00BE1811">
        <w:t xml:space="preserve"> din momentul încasării sumelor </w:t>
      </w:r>
      <w:proofErr w:type="spellStart"/>
      <w:r w:rsidRPr="00BE1811">
        <w:t>şi</w:t>
      </w:r>
      <w:proofErr w:type="spellEnd"/>
      <w:r w:rsidRPr="00BE1811">
        <w:t xml:space="preserve"> până la momentul utilizării ei, </w:t>
      </w:r>
      <w:proofErr w:type="spellStart"/>
      <w:r w:rsidRPr="00BE1811">
        <w:t>însoţită</w:t>
      </w:r>
      <w:proofErr w:type="spellEnd"/>
      <w:r w:rsidRPr="00BE1811">
        <w:t xml:space="preserve"> de extrase de cont;</w:t>
      </w:r>
    </w:p>
    <w:p w14:paraId="2AF8B900" w14:textId="77777777" w:rsidR="00610BA4" w:rsidRPr="00BE1811" w:rsidRDefault="00610BA4" w:rsidP="00610BA4">
      <w:pPr>
        <w:numPr>
          <w:ilvl w:val="1"/>
          <w:numId w:val="159"/>
        </w:numPr>
        <w:spacing w:after="0" w:line="240" w:lineRule="auto"/>
        <w:ind w:left="851" w:hanging="284"/>
        <w:jc w:val="both"/>
      </w:pPr>
      <w:r w:rsidRPr="00BE1811">
        <w:t xml:space="preserve">Dacă taxa pe valoare adăugată (TVA) este eligibilă, </w:t>
      </w:r>
      <w:proofErr w:type="spellStart"/>
      <w:r w:rsidRPr="00BE1811">
        <w:t>declaraţie</w:t>
      </w:r>
      <w:proofErr w:type="spellEnd"/>
      <w:r w:rsidRPr="00BE1811">
        <w:t xml:space="preserve"> pe propria răspundere privind </w:t>
      </w:r>
      <w:proofErr w:type="spellStart"/>
      <w:r w:rsidRPr="00BE1811">
        <w:t>nedeductibilitatea</w:t>
      </w:r>
      <w:proofErr w:type="spellEnd"/>
      <w:r w:rsidRPr="00BE1811">
        <w:t xml:space="preserve"> TVA aferentă cheltuielilor cuprinse în cererea de rambursare, certificată de organul fiscal competent din subordinea </w:t>
      </w:r>
      <w:proofErr w:type="spellStart"/>
      <w:r w:rsidRPr="00BE1811">
        <w:t>Agenţiei</w:t>
      </w:r>
      <w:proofErr w:type="spellEnd"/>
      <w:r w:rsidRPr="00BE1811">
        <w:t xml:space="preserve"> </w:t>
      </w:r>
      <w:proofErr w:type="spellStart"/>
      <w:r w:rsidRPr="00BE1811">
        <w:t>Naţionale</w:t>
      </w:r>
      <w:proofErr w:type="spellEnd"/>
      <w:r w:rsidRPr="00BE1811">
        <w:t xml:space="preserve"> de Administrare Fiscală.</w:t>
      </w:r>
    </w:p>
    <w:p w14:paraId="22DE11EA" w14:textId="77777777" w:rsidR="00610BA4" w:rsidRPr="00BE1811" w:rsidRDefault="00610BA4" w:rsidP="00610BA4">
      <w:pPr>
        <w:tabs>
          <w:tab w:val="left" w:pos="426"/>
        </w:tabs>
        <w:ind w:left="851"/>
      </w:pPr>
    </w:p>
    <w:p w14:paraId="3C61FA7A" w14:textId="77777777" w:rsidR="00610BA4" w:rsidRPr="00BE1811" w:rsidRDefault="00610BA4" w:rsidP="00D24931">
      <w:pPr>
        <w:widowControl w:val="0"/>
        <w:numPr>
          <w:ilvl w:val="3"/>
          <w:numId w:val="119"/>
        </w:numPr>
        <w:tabs>
          <w:tab w:val="clear" w:pos="3420"/>
          <w:tab w:val="num" w:pos="360"/>
        </w:tabs>
        <w:spacing w:after="0" w:line="240" w:lineRule="auto"/>
        <w:ind w:left="360" w:hanging="360"/>
        <w:jc w:val="both"/>
      </w:pPr>
      <w:r w:rsidRPr="00BE1811">
        <w:t xml:space="preserve">Documente care atestă respectarea regulilor de informare </w:t>
      </w:r>
      <w:proofErr w:type="spellStart"/>
      <w:r w:rsidRPr="00BE1811">
        <w:t>şi</w:t>
      </w:r>
      <w:proofErr w:type="spellEnd"/>
      <w:r w:rsidRPr="00BE1811">
        <w:t xml:space="preserve"> publicitate conform Manualului de identitate vizuală: fotografii după echipamentele etichetate,  </w:t>
      </w:r>
      <w:proofErr w:type="spellStart"/>
      <w:r w:rsidRPr="00BE1811">
        <w:t>achiziţionate</w:t>
      </w:r>
      <w:proofErr w:type="spellEnd"/>
      <w:r w:rsidRPr="00BE1811">
        <w:t xml:space="preserve"> prin proiect, </w:t>
      </w:r>
      <w:proofErr w:type="spellStart"/>
      <w:r w:rsidRPr="00BE1811">
        <w:t>anunţuri</w:t>
      </w:r>
      <w:proofErr w:type="spellEnd"/>
      <w:r w:rsidRPr="00BE1811">
        <w:t xml:space="preserve">, comunicate, fotografii pentru plăci sau panouri temporare/ permanente. Respectarea regulilor de identitate vizuală nu face obiectul verificării de către </w:t>
      </w:r>
      <w:proofErr w:type="spellStart"/>
      <w:r w:rsidRPr="00BE1811">
        <w:t>ofiţerul</w:t>
      </w:r>
      <w:proofErr w:type="spellEnd"/>
      <w:r w:rsidRPr="00BE1811">
        <w:t xml:space="preserve"> financiar.</w:t>
      </w:r>
    </w:p>
    <w:p w14:paraId="15D2E434" w14:textId="77777777" w:rsidR="00610BA4" w:rsidRPr="00BE1811" w:rsidRDefault="00610BA4" w:rsidP="00D24931">
      <w:pPr>
        <w:widowControl w:val="0"/>
        <w:numPr>
          <w:ilvl w:val="3"/>
          <w:numId w:val="119"/>
        </w:numPr>
        <w:tabs>
          <w:tab w:val="clear" w:pos="3420"/>
          <w:tab w:val="num" w:pos="360"/>
        </w:tabs>
        <w:spacing w:after="0" w:line="240" w:lineRule="auto"/>
        <w:ind w:left="360" w:hanging="360"/>
        <w:jc w:val="both"/>
      </w:pPr>
      <w:r w:rsidRPr="00BE1811">
        <w:t xml:space="preserve">Raport de audit întocmit de un auditor independent (cu prezentarea copiei după documentul de atestare, valabil la data efectuării auditului) care certifică faptul că proiectul din punct de vedere economic </w:t>
      </w:r>
      <w:proofErr w:type="spellStart"/>
      <w:r w:rsidRPr="00BE1811">
        <w:t>şi</w:t>
      </w:r>
      <w:proofErr w:type="spellEnd"/>
      <w:r w:rsidRPr="00BE1811">
        <w:t xml:space="preserve"> financiar respectă </w:t>
      </w:r>
      <w:proofErr w:type="spellStart"/>
      <w:r w:rsidRPr="00BE1811">
        <w:t>obligaţiile</w:t>
      </w:r>
      <w:proofErr w:type="spellEnd"/>
      <w:r w:rsidRPr="00BE1811">
        <w:t xml:space="preserve"> asumate prin contractul de </w:t>
      </w:r>
      <w:proofErr w:type="spellStart"/>
      <w:r w:rsidRPr="00BE1811">
        <w:t>finanţare</w:t>
      </w:r>
      <w:proofErr w:type="spellEnd"/>
      <w:r w:rsidRPr="00BE1811">
        <w:t xml:space="preserve"> – obligatoriu la cererea de rambursare finală.</w:t>
      </w:r>
    </w:p>
    <w:p w14:paraId="5689561D" w14:textId="77777777" w:rsidR="00610BA4" w:rsidRPr="00BE1811" w:rsidRDefault="00610BA4" w:rsidP="00D24931">
      <w:pPr>
        <w:widowControl w:val="0"/>
        <w:numPr>
          <w:ilvl w:val="3"/>
          <w:numId w:val="119"/>
        </w:numPr>
        <w:tabs>
          <w:tab w:val="clear" w:pos="3420"/>
          <w:tab w:val="num" w:pos="426"/>
        </w:tabs>
        <w:spacing w:after="0" w:line="240" w:lineRule="auto"/>
        <w:ind w:left="360" w:hanging="360"/>
        <w:jc w:val="both"/>
      </w:pPr>
      <w:r w:rsidRPr="00BE1811">
        <w:t xml:space="preserve">Doar pentru proiectele care au prevăzut în contractele de </w:t>
      </w:r>
      <w:proofErr w:type="spellStart"/>
      <w:r w:rsidRPr="00BE1811">
        <w:t>finanţare</w:t>
      </w:r>
      <w:proofErr w:type="spellEnd"/>
      <w:r w:rsidRPr="00BE1811">
        <w:t xml:space="preserve">, raport de audit tehnic realizat de un auditor independent (cu prezentarea copiei după documentul de atestare, valabil la data efectuării auditului, care certifică faptul că proiectul este implementat în </w:t>
      </w:r>
      <w:proofErr w:type="spellStart"/>
      <w:r w:rsidRPr="00BE1811">
        <w:t>locaţia</w:t>
      </w:r>
      <w:proofErr w:type="spellEnd"/>
      <w:r w:rsidRPr="00BE1811">
        <w:t xml:space="preserve"> </w:t>
      </w:r>
      <w:proofErr w:type="spellStart"/>
      <w:r w:rsidRPr="00BE1811">
        <w:t>menţionată</w:t>
      </w:r>
      <w:proofErr w:type="spellEnd"/>
      <w:r w:rsidRPr="00BE1811">
        <w:t xml:space="preserve"> în contract, că este în stare de </w:t>
      </w:r>
      <w:proofErr w:type="spellStart"/>
      <w:r w:rsidRPr="00BE1811">
        <w:t>funcţionare</w:t>
      </w:r>
      <w:proofErr w:type="spellEnd"/>
      <w:r w:rsidRPr="00BE1811">
        <w:t xml:space="preserve"> </w:t>
      </w:r>
      <w:proofErr w:type="spellStart"/>
      <w:r w:rsidRPr="00BE1811">
        <w:t>şi</w:t>
      </w:r>
      <w:proofErr w:type="spellEnd"/>
      <w:r w:rsidRPr="00BE1811">
        <w:t xml:space="preserve"> că din punct de vedere tehnic </w:t>
      </w:r>
      <w:proofErr w:type="spellStart"/>
      <w:r w:rsidRPr="00BE1811">
        <w:t>şi</w:t>
      </w:r>
      <w:proofErr w:type="spellEnd"/>
      <w:r w:rsidRPr="00BE1811">
        <w:t xml:space="preserve"> de securitate respectă </w:t>
      </w:r>
      <w:proofErr w:type="spellStart"/>
      <w:r w:rsidRPr="00BE1811">
        <w:t>obligaţiile</w:t>
      </w:r>
      <w:proofErr w:type="spellEnd"/>
      <w:r w:rsidRPr="00BE1811">
        <w:t xml:space="preserve"> asumate prin contractul de </w:t>
      </w:r>
      <w:proofErr w:type="spellStart"/>
      <w:r w:rsidRPr="00BE1811">
        <w:t>finanţare</w:t>
      </w:r>
      <w:proofErr w:type="spellEnd"/>
      <w:r w:rsidRPr="00BE1811">
        <w:t xml:space="preserve">. </w:t>
      </w:r>
      <w:proofErr w:type="spellStart"/>
      <w:r w:rsidRPr="00BE1811">
        <w:t>Ofiţerul</w:t>
      </w:r>
      <w:proofErr w:type="spellEnd"/>
      <w:r w:rsidRPr="00BE1811">
        <w:t xml:space="preserve"> financiar verifică doar </w:t>
      </w:r>
      <w:proofErr w:type="spellStart"/>
      <w:r w:rsidRPr="00BE1811">
        <w:t>existenţa</w:t>
      </w:r>
      <w:proofErr w:type="spellEnd"/>
      <w:r w:rsidRPr="00BE1811">
        <w:t xml:space="preserve"> acestui raport.</w:t>
      </w:r>
    </w:p>
    <w:p w14:paraId="6DB96B5A" w14:textId="77777777" w:rsidR="00610BA4" w:rsidRPr="00BE1811" w:rsidRDefault="00610BA4" w:rsidP="00D24931">
      <w:pPr>
        <w:widowControl w:val="0"/>
        <w:numPr>
          <w:ilvl w:val="3"/>
          <w:numId w:val="119"/>
        </w:numPr>
        <w:tabs>
          <w:tab w:val="clear" w:pos="3420"/>
          <w:tab w:val="num" w:pos="426"/>
        </w:tabs>
        <w:spacing w:after="0" w:line="240" w:lineRule="auto"/>
        <w:ind w:left="360" w:hanging="360"/>
        <w:jc w:val="both"/>
      </w:pPr>
      <w:proofErr w:type="spellStart"/>
      <w:r w:rsidRPr="00BE1811">
        <w:t>Declaraţie</w:t>
      </w:r>
      <w:proofErr w:type="spellEnd"/>
      <w:r w:rsidRPr="00BE1811">
        <w:t xml:space="preserve"> pe proprie răspundere a reprezentantului legal al beneficiarului, din care să reiasă că toate documentele din dosarul cererii de rambursare sunt conforme cu originalul.</w:t>
      </w:r>
    </w:p>
    <w:p w14:paraId="7D584D35" w14:textId="77777777" w:rsidR="00610BA4" w:rsidRPr="00BE1811" w:rsidRDefault="00610BA4" w:rsidP="00D24931">
      <w:pPr>
        <w:widowControl w:val="0"/>
        <w:numPr>
          <w:ilvl w:val="3"/>
          <w:numId w:val="119"/>
        </w:numPr>
        <w:tabs>
          <w:tab w:val="left" w:pos="426"/>
        </w:tabs>
        <w:spacing w:after="0" w:line="240" w:lineRule="auto"/>
        <w:ind w:left="360" w:hanging="360"/>
        <w:jc w:val="both"/>
      </w:pPr>
      <w:r w:rsidRPr="00BE1811">
        <w:t xml:space="preserve">Orice alt document suport pentru justificarea cheltuielilor solicitate la rambursare: notificări, note, decizii, </w:t>
      </w:r>
      <w:proofErr w:type="spellStart"/>
      <w:r w:rsidRPr="00BE1811">
        <w:t>declaraţii</w:t>
      </w:r>
      <w:proofErr w:type="spellEnd"/>
      <w:r w:rsidRPr="00BE1811">
        <w:t>, adrese.</w:t>
      </w:r>
    </w:p>
    <w:p w14:paraId="3F96F1A6" w14:textId="77777777" w:rsidR="00610BA4" w:rsidRPr="00BE1811" w:rsidRDefault="00610BA4" w:rsidP="00610BA4">
      <w:pPr>
        <w:tabs>
          <w:tab w:val="left" w:pos="426"/>
        </w:tabs>
      </w:pPr>
    </w:p>
    <w:p w14:paraId="1CC14FD6" w14:textId="77777777" w:rsidR="00610BA4" w:rsidRPr="00BE1811" w:rsidRDefault="00610BA4" w:rsidP="00610BA4">
      <w:pPr>
        <w:rPr>
          <w:b/>
          <w:i/>
        </w:rPr>
      </w:pPr>
      <w:r w:rsidRPr="00BE1811">
        <w:rPr>
          <w:b/>
          <w:i/>
        </w:rPr>
        <w:t xml:space="preserve">(b) </w:t>
      </w:r>
      <w:r w:rsidRPr="00BE1811">
        <w:rPr>
          <w:b/>
          <w:i/>
          <w:u w:val="single"/>
        </w:rPr>
        <w:t xml:space="preserve">ÎN CAZUL APLICĂRII MECANISMULUI DE PLATĂ, </w:t>
      </w:r>
      <w:r w:rsidRPr="00BE1811">
        <w:rPr>
          <w:b/>
          <w:i/>
        </w:rPr>
        <w:t xml:space="preserve">cererea de plată va fi </w:t>
      </w:r>
      <w:proofErr w:type="spellStart"/>
      <w:r w:rsidRPr="00BE1811">
        <w:rPr>
          <w:b/>
          <w:i/>
        </w:rPr>
        <w:t>însoţită</w:t>
      </w:r>
      <w:proofErr w:type="spellEnd"/>
      <w:r w:rsidRPr="00BE1811">
        <w:rPr>
          <w:b/>
          <w:i/>
        </w:rPr>
        <w:t xml:space="preserve"> de următoarele documente:</w:t>
      </w:r>
    </w:p>
    <w:p w14:paraId="3F20991D" w14:textId="77777777" w:rsidR="00610BA4" w:rsidRPr="00BE1811" w:rsidRDefault="00610BA4" w:rsidP="00D24931">
      <w:pPr>
        <w:widowControl w:val="0"/>
        <w:numPr>
          <w:ilvl w:val="0"/>
          <w:numId w:val="121"/>
        </w:numPr>
        <w:tabs>
          <w:tab w:val="num" w:pos="644"/>
        </w:tabs>
        <w:autoSpaceDE w:val="0"/>
        <w:autoSpaceDN w:val="0"/>
        <w:adjustRightInd w:val="0"/>
        <w:spacing w:after="0" w:line="240" w:lineRule="auto"/>
        <w:ind w:left="426" w:hanging="426"/>
        <w:jc w:val="both"/>
      </w:pPr>
      <w:r w:rsidRPr="00BE1811">
        <w:t xml:space="preserve">OPIS </w:t>
      </w:r>
    </w:p>
    <w:p w14:paraId="609EB53D" w14:textId="77777777" w:rsidR="00610BA4" w:rsidRPr="00BE1811" w:rsidRDefault="00610BA4" w:rsidP="00D24931">
      <w:pPr>
        <w:widowControl w:val="0"/>
        <w:numPr>
          <w:ilvl w:val="0"/>
          <w:numId w:val="121"/>
        </w:numPr>
        <w:tabs>
          <w:tab w:val="num" w:pos="644"/>
        </w:tabs>
        <w:autoSpaceDE w:val="0"/>
        <w:autoSpaceDN w:val="0"/>
        <w:adjustRightInd w:val="0"/>
        <w:spacing w:after="0" w:line="240" w:lineRule="auto"/>
        <w:ind w:left="426" w:hanging="426"/>
        <w:jc w:val="both"/>
      </w:pPr>
      <w:r w:rsidRPr="00BE1811">
        <w:t>Formularul Cererii de plată;</w:t>
      </w:r>
    </w:p>
    <w:p w14:paraId="439BDED8" w14:textId="77777777" w:rsidR="00610BA4" w:rsidRPr="00BE1811" w:rsidRDefault="00610BA4" w:rsidP="00D24931">
      <w:pPr>
        <w:widowControl w:val="0"/>
        <w:numPr>
          <w:ilvl w:val="0"/>
          <w:numId w:val="121"/>
        </w:numPr>
        <w:tabs>
          <w:tab w:val="num" w:pos="644"/>
        </w:tabs>
        <w:autoSpaceDE w:val="0"/>
        <w:autoSpaceDN w:val="0"/>
        <w:adjustRightInd w:val="0"/>
        <w:spacing w:after="0" w:line="240" w:lineRule="auto"/>
        <w:ind w:left="426" w:hanging="426"/>
        <w:jc w:val="both"/>
      </w:pPr>
      <w:proofErr w:type="spellStart"/>
      <w:r w:rsidRPr="00BE1811">
        <w:t>Declaraţie</w:t>
      </w:r>
      <w:proofErr w:type="spellEnd"/>
      <w:r w:rsidRPr="00BE1811">
        <w:t xml:space="preserve"> pe propria răspundere a reprezentantului legal prin care confirmă că în cererea de plată sunt incluse doar cheltuieli neplătite furnizorilor;</w:t>
      </w:r>
    </w:p>
    <w:p w14:paraId="4DC0DDB5" w14:textId="77777777" w:rsidR="00610BA4" w:rsidRPr="00BE1811" w:rsidRDefault="00610BA4" w:rsidP="00D24931">
      <w:pPr>
        <w:widowControl w:val="0"/>
        <w:numPr>
          <w:ilvl w:val="0"/>
          <w:numId w:val="121"/>
        </w:numPr>
        <w:tabs>
          <w:tab w:val="num" w:pos="644"/>
        </w:tabs>
        <w:autoSpaceDE w:val="0"/>
        <w:autoSpaceDN w:val="0"/>
        <w:adjustRightInd w:val="0"/>
        <w:spacing w:after="0" w:line="240" w:lineRule="auto"/>
        <w:ind w:left="426" w:hanging="426"/>
        <w:jc w:val="both"/>
      </w:pPr>
      <w:proofErr w:type="spellStart"/>
      <w:r w:rsidRPr="00BE1811">
        <w:lastRenderedPageBreak/>
        <w:t>Declaraţie</w:t>
      </w:r>
      <w:proofErr w:type="spellEnd"/>
      <w:r w:rsidRPr="00BE1811">
        <w:t xml:space="preserve"> pe proprie răspundere a reprezentantului legal al beneficiarului, din care să reiasă că toate documentele din dosarul cererii de plată sunt conforme cu originalul.</w:t>
      </w:r>
    </w:p>
    <w:p w14:paraId="7B064F67" w14:textId="77777777" w:rsidR="00610BA4" w:rsidRPr="00BE1811" w:rsidRDefault="00610BA4" w:rsidP="00D24931">
      <w:pPr>
        <w:widowControl w:val="0"/>
        <w:numPr>
          <w:ilvl w:val="0"/>
          <w:numId w:val="121"/>
        </w:numPr>
        <w:tabs>
          <w:tab w:val="num" w:pos="644"/>
        </w:tabs>
        <w:autoSpaceDE w:val="0"/>
        <w:autoSpaceDN w:val="0"/>
        <w:adjustRightInd w:val="0"/>
        <w:spacing w:after="0" w:line="240" w:lineRule="auto"/>
        <w:ind w:left="426" w:hanging="426"/>
        <w:jc w:val="both"/>
      </w:pPr>
      <w:r w:rsidRPr="00BE1811">
        <w:t xml:space="preserve">Documente financiar – contabile în copie, ordonate pe categoria respectivă de cheltuieli: </w:t>
      </w:r>
    </w:p>
    <w:p w14:paraId="3C211CC7" w14:textId="77777777" w:rsidR="00610BA4" w:rsidRPr="00BE1811" w:rsidRDefault="00610BA4" w:rsidP="003F24AA">
      <w:pPr>
        <w:widowControl w:val="0"/>
        <w:numPr>
          <w:ilvl w:val="1"/>
          <w:numId w:val="232"/>
        </w:numPr>
        <w:autoSpaceDE w:val="0"/>
        <w:autoSpaceDN w:val="0"/>
        <w:adjustRightInd w:val="0"/>
        <w:spacing w:after="0" w:line="240" w:lineRule="auto"/>
        <w:ind w:left="851" w:hanging="284"/>
        <w:jc w:val="both"/>
      </w:pPr>
      <w:r w:rsidRPr="00BE1811">
        <w:t xml:space="preserve">Contractul de </w:t>
      </w:r>
      <w:proofErr w:type="spellStart"/>
      <w:r w:rsidRPr="00BE1811">
        <w:t>achiziţie</w:t>
      </w:r>
      <w:proofErr w:type="spellEnd"/>
      <w:r w:rsidRPr="00BE1811">
        <w:t>/</w:t>
      </w:r>
      <w:proofErr w:type="spellStart"/>
      <w:r w:rsidRPr="00BE1811">
        <w:t>achiziţie</w:t>
      </w:r>
      <w:proofErr w:type="spellEnd"/>
      <w:r w:rsidRPr="00BE1811">
        <w:t xml:space="preserve"> publică/acordul-cadru </w:t>
      </w:r>
      <w:proofErr w:type="spellStart"/>
      <w:r w:rsidRPr="00BE1811">
        <w:t>şi</w:t>
      </w:r>
      <w:proofErr w:type="spellEnd"/>
      <w:r w:rsidRPr="00BE1811">
        <w:t xml:space="preserve">, după caz, acte adiționale, împreună cu dosarul de </w:t>
      </w:r>
      <w:proofErr w:type="spellStart"/>
      <w:r w:rsidRPr="00BE1811">
        <w:rPr>
          <w:color w:val="000000" w:themeColor="text1"/>
        </w:rPr>
        <w:t>achiziţie</w:t>
      </w:r>
      <w:proofErr w:type="spellEnd"/>
      <w:r w:rsidRPr="00BE1811">
        <w:rPr>
          <w:color w:val="000000" w:themeColor="text1"/>
        </w:rPr>
        <w:t xml:space="preserve"> întocmit </w:t>
      </w:r>
      <w:r w:rsidRPr="00BE1811">
        <w:t>conform prevederilor legale în vigoare;</w:t>
      </w:r>
    </w:p>
    <w:p w14:paraId="5D59C998" w14:textId="77777777" w:rsidR="00610BA4" w:rsidRPr="00BE1811"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pPr>
      <w:r w:rsidRPr="00BE1811">
        <w:t xml:space="preserve">Facturi (facturile de avans sunt </w:t>
      </w:r>
      <w:proofErr w:type="spellStart"/>
      <w:r w:rsidRPr="00BE1811">
        <w:t>însoţite</w:t>
      </w:r>
      <w:proofErr w:type="spellEnd"/>
      <w:r w:rsidRPr="00BE1811">
        <w:t xml:space="preserve"> de instrumente de garantare – scrisoare de </w:t>
      </w:r>
      <w:proofErr w:type="spellStart"/>
      <w:r w:rsidRPr="00BE1811">
        <w:t>garanţie</w:t>
      </w:r>
      <w:proofErr w:type="spellEnd"/>
      <w:r w:rsidRPr="00BE1811">
        <w:t xml:space="preserve"> bancară, </w:t>
      </w:r>
      <w:proofErr w:type="spellStart"/>
      <w:r w:rsidRPr="00BE1811">
        <w:t>poliţa</w:t>
      </w:r>
      <w:proofErr w:type="spellEnd"/>
      <w:r w:rsidRPr="00BE1811">
        <w:t xml:space="preserve">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BE1811">
        <w:rPr>
          <w:b/>
        </w:rPr>
        <w:t xml:space="preserve">„Finanțat în cadrul POC, Axa prioritara ...., Prioritatea de investiții nr. ......, codul </w:t>
      </w:r>
      <w:proofErr w:type="spellStart"/>
      <w:r w:rsidRPr="00BE1811">
        <w:rPr>
          <w:b/>
        </w:rPr>
        <w:t>MySMIS</w:t>
      </w:r>
      <w:proofErr w:type="spellEnd"/>
      <w:r w:rsidRPr="00BE1811">
        <w:rPr>
          <w:b/>
        </w:rPr>
        <w:t>.... și numărul contractului de finanțare...”</w:t>
      </w:r>
      <w:r w:rsidRPr="00BE1811">
        <w:t xml:space="preserve">. </w:t>
      </w:r>
      <w:r w:rsidRPr="00BE1811">
        <w:rPr>
          <w:b/>
        </w:rPr>
        <w:t>Se va menționa pe factură și sintagma “</w:t>
      </w:r>
      <w:r w:rsidRPr="00BE1811">
        <w:rPr>
          <w:b/>
          <w:i/>
        </w:rPr>
        <w:t>Factura a fost inclusă în cererea de plată nr. ...........</w:t>
      </w:r>
      <w:r w:rsidRPr="00BE1811">
        <w:rPr>
          <w:b/>
        </w:rPr>
        <w:t>”</w:t>
      </w:r>
      <w:r w:rsidRPr="00BE1811">
        <w:t>. Denumirea produsului/serviciului/lucrării trebuie să fie corelată cu cea specificată în bugetul aprobat al proiectului;</w:t>
      </w:r>
    </w:p>
    <w:p w14:paraId="5897BB1D" w14:textId="77777777" w:rsidR="00610BA4" w:rsidRPr="00BE1811"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pPr>
      <w:r w:rsidRPr="00BE1811">
        <w:t>Stat de salarii (întocmit pentru proiect)</w:t>
      </w:r>
    </w:p>
    <w:p w14:paraId="4FF21AC8" w14:textId="77777777" w:rsidR="00610BA4" w:rsidRPr="00BE1811"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pPr>
      <w:r w:rsidRPr="00BE1811">
        <w:t>Copie după documentul ce atestă deschiderea contului special la Trezoreria Statului;</w:t>
      </w:r>
    </w:p>
    <w:p w14:paraId="15FA3CEE" w14:textId="77777777" w:rsidR="00610BA4" w:rsidRPr="00BE1811"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pPr>
      <w:r w:rsidRPr="00BE1811">
        <w:t>Ordine de plată/</w:t>
      </w:r>
      <w:proofErr w:type="spellStart"/>
      <w:r w:rsidRPr="00BE1811">
        <w:t>Dispoziţii</w:t>
      </w:r>
      <w:proofErr w:type="spellEnd"/>
      <w:r w:rsidRPr="00BE1811">
        <w:t xml:space="preserve"> de plată externă/chitanța, aferente </w:t>
      </w:r>
      <w:proofErr w:type="spellStart"/>
      <w:r w:rsidRPr="00BE1811">
        <w:t>contribuţiei</w:t>
      </w:r>
      <w:proofErr w:type="spellEnd"/>
      <w:r w:rsidRPr="00BE1811">
        <w:t xml:space="preserve"> proprii inclusiv TVA;</w:t>
      </w:r>
    </w:p>
    <w:p w14:paraId="3C003ADF" w14:textId="77777777" w:rsidR="00610BA4" w:rsidRPr="00BE1811" w:rsidRDefault="00610BA4" w:rsidP="00610BA4">
      <w:pPr>
        <w:widowControl w:val="0"/>
        <w:numPr>
          <w:ilvl w:val="1"/>
          <w:numId w:val="160"/>
        </w:numPr>
        <w:tabs>
          <w:tab w:val="clear" w:pos="1440"/>
          <w:tab w:val="left" w:pos="426"/>
          <w:tab w:val="left" w:pos="567"/>
          <w:tab w:val="num" w:pos="851"/>
        </w:tabs>
        <w:autoSpaceDE w:val="0"/>
        <w:autoSpaceDN w:val="0"/>
        <w:adjustRightInd w:val="0"/>
        <w:spacing w:after="0" w:line="240" w:lineRule="auto"/>
        <w:ind w:left="851" w:hanging="284"/>
        <w:jc w:val="both"/>
      </w:pPr>
      <w:r w:rsidRPr="00BE1811">
        <w:t xml:space="preserve">Extrase de cont/registru de casă aferente </w:t>
      </w:r>
      <w:proofErr w:type="spellStart"/>
      <w:r w:rsidRPr="00BE1811">
        <w:t>contribuţiei</w:t>
      </w:r>
      <w:proofErr w:type="spellEnd"/>
      <w:r w:rsidRPr="00BE1811">
        <w:t xml:space="preserve"> proprii inclusiv TVA, semnate </w:t>
      </w:r>
      <w:proofErr w:type="spellStart"/>
      <w:r w:rsidRPr="00BE1811">
        <w:t>şi</w:t>
      </w:r>
      <w:proofErr w:type="spellEnd"/>
      <w:r w:rsidRPr="00BE1811">
        <w:t xml:space="preserve"> </w:t>
      </w:r>
      <w:proofErr w:type="spellStart"/>
      <w:r w:rsidRPr="00BE1811">
        <w:t>ştampilate</w:t>
      </w:r>
      <w:proofErr w:type="spellEnd"/>
      <w:r w:rsidRPr="00BE1811">
        <w:t xml:space="preserve"> de către unitatea emitentă, după caz;</w:t>
      </w:r>
    </w:p>
    <w:p w14:paraId="6FDF50A1" w14:textId="77777777" w:rsidR="00610BA4" w:rsidRPr="00BE1811"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pPr>
      <w:r w:rsidRPr="00BE1811">
        <w:t xml:space="preserve">Fișe de cont și note contabile aferente, </w:t>
      </w:r>
      <w:proofErr w:type="spellStart"/>
      <w:r w:rsidRPr="00BE1811">
        <w:t>fişa</w:t>
      </w:r>
      <w:proofErr w:type="spellEnd"/>
      <w:r w:rsidRPr="00BE1811">
        <w:t xml:space="preserve"> mijlocului fix, după caz;</w:t>
      </w:r>
    </w:p>
    <w:p w14:paraId="65252599" w14:textId="77777777" w:rsidR="00610BA4" w:rsidRPr="00BE1811" w:rsidRDefault="00610BA4" w:rsidP="00610BA4">
      <w:pPr>
        <w:widowControl w:val="0"/>
        <w:numPr>
          <w:ilvl w:val="1"/>
          <w:numId w:val="160"/>
        </w:numPr>
        <w:tabs>
          <w:tab w:val="clear" w:pos="1440"/>
          <w:tab w:val="num" w:pos="851"/>
        </w:tabs>
        <w:autoSpaceDE w:val="0"/>
        <w:autoSpaceDN w:val="0"/>
        <w:adjustRightInd w:val="0"/>
        <w:spacing w:after="0" w:line="240" w:lineRule="auto"/>
        <w:ind w:left="851" w:hanging="284"/>
        <w:jc w:val="both"/>
      </w:pPr>
      <w:proofErr w:type="spellStart"/>
      <w:r w:rsidRPr="00BE1811">
        <w:t>Declaraţia</w:t>
      </w:r>
      <w:proofErr w:type="spellEnd"/>
      <w:r w:rsidRPr="00BE1811">
        <w:t xml:space="preserve"> pe proprie răspundere a reprezentantului legal al beneficiarului asupra corectitudinii, </w:t>
      </w:r>
      <w:proofErr w:type="spellStart"/>
      <w:r w:rsidRPr="00BE1811">
        <w:t>legalităţii</w:t>
      </w:r>
      <w:proofErr w:type="spellEnd"/>
      <w:r w:rsidRPr="00BE1811">
        <w:t xml:space="preserve"> </w:t>
      </w:r>
      <w:proofErr w:type="spellStart"/>
      <w:r w:rsidRPr="00BE1811">
        <w:t>şi</w:t>
      </w:r>
      <w:proofErr w:type="spellEnd"/>
      <w:r w:rsidRPr="00BE1811">
        <w:t xml:space="preserve"> </w:t>
      </w:r>
      <w:proofErr w:type="spellStart"/>
      <w:r w:rsidRPr="00BE1811">
        <w:t>regularitaţii</w:t>
      </w:r>
      <w:proofErr w:type="spellEnd"/>
      <w:r w:rsidRPr="00BE1811">
        <w:t xml:space="preserve"> înregistrărilor contabile aferente proiectului;</w:t>
      </w:r>
    </w:p>
    <w:p w14:paraId="5D205B30" w14:textId="77777777" w:rsidR="00610BA4" w:rsidRPr="00BE1811" w:rsidRDefault="00610BA4" w:rsidP="00610BA4">
      <w:pPr>
        <w:widowControl w:val="0"/>
        <w:numPr>
          <w:ilvl w:val="4"/>
          <w:numId w:val="161"/>
        </w:numPr>
        <w:tabs>
          <w:tab w:val="clear" w:pos="3600"/>
          <w:tab w:val="left" w:pos="900"/>
          <w:tab w:val="num" w:pos="3261"/>
        </w:tabs>
        <w:spacing w:after="0" w:line="240" w:lineRule="auto"/>
        <w:ind w:left="851" w:hanging="283"/>
        <w:jc w:val="both"/>
      </w:pPr>
      <w:r w:rsidRPr="00BE1811">
        <w:t xml:space="preserve">Pentru </w:t>
      </w:r>
      <w:proofErr w:type="spellStart"/>
      <w:r w:rsidRPr="00BE1811">
        <w:t>obligaţiile</w:t>
      </w:r>
      <w:proofErr w:type="spellEnd"/>
      <w:r w:rsidRPr="00BE1811">
        <w:t xml:space="preserve"> de plată aferente </w:t>
      </w:r>
      <w:r w:rsidRPr="00BE1811">
        <w:rPr>
          <w:i/>
          <w:u w:val="single"/>
        </w:rPr>
        <w:t>contractelor de lucrări</w:t>
      </w:r>
      <w:r w:rsidRPr="00BE1811">
        <w:t xml:space="preserve">: </w:t>
      </w:r>
      <w:proofErr w:type="spellStart"/>
      <w:r w:rsidRPr="00BE1811">
        <w:t>autorizaţia</w:t>
      </w:r>
      <w:proofErr w:type="spellEnd"/>
      <w:r w:rsidRPr="00BE1811">
        <w:t xml:space="preserve"> de construire,  </w:t>
      </w:r>
      <w:proofErr w:type="spellStart"/>
      <w:r w:rsidRPr="00BE1811">
        <w:t>autorizaţia</w:t>
      </w:r>
      <w:proofErr w:type="spellEnd"/>
      <w:r w:rsidRPr="00BE1811">
        <w:t xml:space="preserve"> dirigintelui de </w:t>
      </w:r>
      <w:proofErr w:type="spellStart"/>
      <w:r w:rsidRPr="00BE1811">
        <w:t>şantier</w:t>
      </w:r>
      <w:proofErr w:type="spellEnd"/>
      <w:r w:rsidRPr="00BE1811">
        <w:t xml:space="preserve">, </w:t>
      </w:r>
      <w:proofErr w:type="spellStart"/>
      <w:r w:rsidRPr="00BE1811">
        <w:t>garanţia</w:t>
      </w:r>
      <w:proofErr w:type="spellEnd"/>
      <w:r w:rsidRPr="00BE1811">
        <w:t xml:space="preserve"> de bună </w:t>
      </w:r>
      <w:proofErr w:type="spellStart"/>
      <w:r w:rsidRPr="00BE1811">
        <w:t>execuţie</w:t>
      </w:r>
      <w:proofErr w:type="spellEnd"/>
      <w:r w:rsidRPr="00BE1811">
        <w:t xml:space="preserve">, procesul verbal de predare-primire a amplasamentului </w:t>
      </w:r>
      <w:proofErr w:type="spellStart"/>
      <w:r w:rsidRPr="00BE1811">
        <w:t>şi</w:t>
      </w:r>
      <w:proofErr w:type="spellEnd"/>
      <w:r w:rsidRPr="00BE1811">
        <w:t xml:space="preserve"> a bornelor de repere, Programul de urmărire </w:t>
      </w:r>
      <w:proofErr w:type="spellStart"/>
      <w:r w:rsidRPr="00BE1811">
        <w:t>şi</w:t>
      </w:r>
      <w:proofErr w:type="spellEnd"/>
      <w:r w:rsidRPr="00BE1811">
        <w:t xml:space="preserve"> control al </w:t>
      </w:r>
      <w:proofErr w:type="spellStart"/>
      <w:r w:rsidRPr="00BE1811">
        <w:t>calităţii</w:t>
      </w:r>
      <w:proofErr w:type="spellEnd"/>
      <w:r w:rsidRPr="00BE1811">
        <w:t xml:space="preserve"> lucrărilor, procesele verbale pe faze determinante, procesele verbale de </w:t>
      </w:r>
      <w:proofErr w:type="spellStart"/>
      <w:r w:rsidRPr="00BE1811">
        <w:t>recepţie</w:t>
      </w:r>
      <w:proofErr w:type="spellEnd"/>
      <w:r w:rsidRPr="00BE1811">
        <w:t xml:space="preserve"> la terminarea lucrărilor, </w:t>
      </w:r>
      <w:proofErr w:type="spellStart"/>
      <w:r w:rsidRPr="00BE1811">
        <w:t>situaţii</w:t>
      </w:r>
      <w:proofErr w:type="spellEnd"/>
      <w:r w:rsidRPr="00BE1811">
        <w:t xml:space="preserve"> de lucrări semnate de către antreprenor, diriginte de </w:t>
      </w:r>
      <w:proofErr w:type="spellStart"/>
      <w:r w:rsidRPr="00BE1811">
        <w:t>şantier</w:t>
      </w:r>
      <w:proofErr w:type="spellEnd"/>
      <w:r w:rsidRPr="00BE1811">
        <w:t xml:space="preserve"> </w:t>
      </w:r>
      <w:proofErr w:type="spellStart"/>
      <w:r w:rsidRPr="00BE1811">
        <w:t>şi</w:t>
      </w:r>
      <w:proofErr w:type="spellEnd"/>
      <w:r w:rsidRPr="00BE1811">
        <w:t xml:space="preserve"> beneficiar;</w:t>
      </w:r>
    </w:p>
    <w:p w14:paraId="3D571CE6" w14:textId="77777777" w:rsidR="00610BA4" w:rsidRPr="00BE1811" w:rsidRDefault="00610BA4" w:rsidP="00610BA4">
      <w:pPr>
        <w:widowControl w:val="0"/>
        <w:numPr>
          <w:ilvl w:val="4"/>
          <w:numId w:val="161"/>
        </w:numPr>
        <w:tabs>
          <w:tab w:val="clear" w:pos="3600"/>
          <w:tab w:val="num" w:pos="900"/>
        </w:tabs>
        <w:spacing w:after="0" w:line="240" w:lineRule="auto"/>
        <w:ind w:left="851" w:hanging="283"/>
        <w:jc w:val="both"/>
      </w:pPr>
      <w:r w:rsidRPr="00BE1811">
        <w:t xml:space="preserve">Pentru </w:t>
      </w:r>
      <w:proofErr w:type="spellStart"/>
      <w:r w:rsidRPr="00BE1811">
        <w:t>obligaţiile</w:t>
      </w:r>
      <w:proofErr w:type="spellEnd"/>
      <w:r w:rsidRPr="00BE1811">
        <w:t xml:space="preserve"> de plată aferente contractelor de furnizare: </w:t>
      </w:r>
      <w:proofErr w:type="spellStart"/>
      <w:r w:rsidRPr="00BE1811">
        <w:t>declaraţii</w:t>
      </w:r>
      <w:proofErr w:type="spellEnd"/>
      <w:r w:rsidRPr="00BE1811">
        <w:t xml:space="preserve"> vamale (pentru bunurile din import, alte </w:t>
      </w:r>
      <w:proofErr w:type="spellStart"/>
      <w:r w:rsidRPr="00BE1811">
        <w:t>ţări</w:t>
      </w:r>
      <w:proofErr w:type="spellEnd"/>
      <w:r w:rsidRPr="00BE1811">
        <w:t xml:space="preserve"> decât UE), CMR, </w:t>
      </w:r>
      <w:proofErr w:type="spellStart"/>
      <w:r w:rsidRPr="00BE1811">
        <w:t>garanţia</w:t>
      </w:r>
      <w:proofErr w:type="spellEnd"/>
      <w:r w:rsidRPr="00BE1811">
        <w:t xml:space="preserve"> de bună </w:t>
      </w:r>
      <w:proofErr w:type="spellStart"/>
      <w:r w:rsidRPr="00BE1811">
        <w:t>execuţie</w:t>
      </w:r>
      <w:proofErr w:type="spellEnd"/>
      <w:r w:rsidRPr="00BE1811">
        <w:t xml:space="preserve"> (dacă este prevăzută în contractul de furnizare), Procese verbale de predare – primire (cu </w:t>
      </w:r>
      <w:proofErr w:type="spellStart"/>
      <w:r w:rsidRPr="00BE1811">
        <w:t>excepţia</w:t>
      </w:r>
      <w:proofErr w:type="spellEnd"/>
      <w:r w:rsidRPr="00BE1811">
        <w:t xml:space="preserve"> facturilor de avans) </w:t>
      </w:r>
      <w:proofErr w:type="spellStart"/>
      <w:r w:rsidRPr="00BE1811">
        <w:t>şi</w:t>
      </w:r>
      <w:proofErr w:type="spellEnd"/>
      <w:r w:rsidRPr="00BE1811">
        <w:t xml:space="preserve"> Procese verbale de punere în </w:t>
      </w:r>
      <w:proofErr w:type="spellStart"/>
      <w:r w:rsidRPr="00BE1811">
        <w:t>funcţiune</w:t>
      </w:r>
      <w:proofErr w:type="spellEnd"/>
      <w:r w:rsidRPr="00BE1811">
        <w:t xml:space="preserve"> (se acceptă depunerea acestuia la cererea de rambursare finală în cazuri temeinic justificate), certificate de </w:t>
      </w:r>
      <w:proofErr w:type="spellStart"/>
      <w:r w:rsidRPr="00BE1811">
        <w:t>garanţie</w:t>
      </w:r>
      <w:proofErr w:type="spellEnd"/>
      <w:r w:rsidRPr="00BE1811">
        <w:t xml:space="preserve">, </w:t>
      </w:r>
      <w:proofErr w:type="spellStart"/>
      <w:r w:rsidRPr="00BE1811">
        <w:t>declaraţie</w:t>
      </w:r>
      <w:proofErr w:type="spellEnd"/>
      <w:r w:rsidRPr="00BE1811">
        <w:t xml:space="preserve"> de conformitate; Procesele verbale vor fi semnate </w:t>
      </w:r>
      <w:proofErr w:type="spellStart"/>
      <w:r w:rsidRPr="00BE1811">
        <w:t>şi</w:t>
      </w:r>
      <w:proofErr w:type="spellEnd"/>
      <w:r w:rsidRPr="00BE1811">
        <w:t xml:space="preserve"> </w:t>
      </w:r>
      <w:proofErr w:type="spellStart"/>
      <w:r w:rsidRPr="00BE1811">
        <w:t>ştampilate</w:t>
      </w:r>
      <w:proofErr w:type="spellEnd"/>
      <w:r w:rsidRPr="00BE1811">
        <w:t xml:space="preserve"> de toate </w:t>
      </w:r>
      <w:proofErr w:type="spellStart"/>
      <w:r w:rsidRPr="00BE1811">
        <w:t>părţile</w:t>
      </w:r>
      <w:proofErr w:type="spellEnd"/>
      <w:r w:rsidRPr="00BE1811">
        <w:t xml:space="preserve"> implicate, după caz;</w:t>
      </w:r>
    </w:p>
    <w:p w14:paraId="51FC82F0" w14:textId="77777777" w:rsidR="00610BA4" w:rsidRPr="00BE1811" w:rsidRDefault="00610BA4" w:rsidP="00610BA4">
      <w:pPr>
        <w:widowControl w:val="0"/>
        <w:numPr>
          <w:ilvl w:val="4"/>
          <w:numId w:val="161"/>
        </w:numPr>
        <w:tabs>
          <w:tab w:val="clear" w:pos="3600"/>
          <w:tab w:val="num" w:pos="900"/>
        </w:tabs>
        <w:spacing w:after="0" w:line="240" w:lineRule="auto"/>
        <w:ind w:left="851" w:hanging="283"/>
        <w:jc w:val="both"/>
      </w:pPr>
      <w:r w:rsidRPr="00BE1811">
        <w:t xml:space="preserve">Pentru </w:t>
      </w:r>
      <w:proofErr w:type="spellStart"/>
      <w:r w:rsidRPr="00BE1811">
        <w:t>obligaţiile</w:t>
      </w:r>
      <w:proofErr w:type="spellEnd"/>
      <w:r w:rsidRPr="00BE1811">
        <w:t xml:space="preserve"> de plată aferente contractelor de servicii: procesele verbale/rapoartele de prestare a serviciilor; rapoartele de activitate/de audit; În cazul în care contractul de servicii presupune efectuarea de cursuri: </w:t>
      </w:r>
      <w:proofErr w:type="spellStart"/>
      <w:r w:rsidRPr="00BE1811">
        <w:t>fişe</w:t>
      </w:r>
      <w:proofErr w:type="spellEnd"/>
      <w:r w:rsidRPr="00BE1811">
        <w:t xml:space="preserve"> de </w:t>
      </w:r>
      <w:proofErr w:type="spellStart"/>
      <w:r w:rsidRPr="00BE1811">
        <w:t>prezenţă</w:t>
      </w:r>
      <w:proofErr w:type="spellEnd"/>
      <w:r w:rsidRPr="00BE1811">
        <w:t xml:space="preserve"> la curs, certificate de participare la curs, certificat constatator al firmei prestatoare cu </w:t>
      </w:r>
      <w:proofErr w:type="spellStart"/>
      <w:r w:rsidRPr="00BE1811">
        <w:t>evidenţierea</w:t>
      </w:r>
      <w:proofErr w:type="spellEnd"/>
      <w:r w:rsidRPr="00BE1811">
        <w:t xml:space="preserve"> codului CAEN corespunzător, proces verbal de </w:t>
      </w:r>
      <w:proofErr w:type="spellStart"/>
      <w:r w:rsidRPr="00BE1811">
        <w:t>recepţie</w:t>
      </w:r>
      <w:proofErr w:type="spellEnd"/>
      <w:r w:rsidRPr="00BE1811">
        <w:t>;</w:t>
      </w:r>
    </w:p>
    <w:p w14:paraId="5F3813CB" w14:textId="543D2261" w:rsidR="00610BA4" w:rsidRPr="00BE1811" w:rsidRDefault="00610BA4" w:rsidP="00610BA4">
      <w:pPr>
        <w:widowControl w:val="0"/>
        <w:numPr>
          <w:ilvl w:val="4"/>
          <w:numId w:val="161"/>
        </w:numPr>
        <w:tabs>
          <w:tab w:val="clear" w:pos="3600"/>
          <w:tab w:val="num" w:pos="900"/>
        </w:tabs>
        <w:spacing w:after="0" w:line="240" w:lineRule="auto"/>
        <w:ind w:left="851" w:hanging="283"/>
        <w:jc w:val="both"/>
      </w:pPr>
      <w:r w:rsidRPr="00BE1811">
        <w:t xml:space="preserve">Pentru </w:t>
      </w:r>
      <w:proofErr w:type="spellStart"/>
      <w:r w:rsidRPr="00BE1811">
        <w:t>obligaţiile</w:t>
      </w:r>
      <w:proofErr w:type="spellEnd"/>
      <w:r w:rsidRPr="00BE1811">
        <w:t xml:space="preserve"> de plată aferente </w:t>
      </w:r>
      <w:r w:rsidRPr="00BE1811">
        <w:rPr>
          <w:i/>
          <w:u w:val="single"/>
        </w:rPr>
        <w:t>contractelor de muncă</w:t>
      </w:r>
      <w:r w:rsidRPr="00BE1811">
        <w:t xml:space="preserve"> încheiate în cadrul proiectelor: salarii </w:t>
      </w:r>
      <w:proofErr w:type="spellStart"/>
      <w:r w:rsidRPr="00BE1811">
        <w:t>şi</w:t>
      </w:r>
      <w:proofErr w:type="spellEnd"/>
      <w:r w:rsidRPr="00BE1811">
        <w:t xml:space="preserve"> asimilate acestora, </w:t>
      </w:r>
      <w:proofErr w:type="spellStart"/>
      <w:r w:rsidRPr="00BE1811">
        <w:t>contribuţii</w:t>
      </w:r>
      <w:proofErr w:type="spellEnd"/>
      <w:r w:rsidRPr="00BE1811">
        <w:t xml:space="preserve"> sociale aferente cheltuielilor salariale </w:t>
      </w:r>
      <w:proofErr w:type="spellStart"/>
      <w:r w:rsidRPr="00BE1811">
        <w:t>şi</w:t>
      </w:r>
      <w:proofErr w:type="spellEnd"/>
      <w:r w:rsidRPr="00BE1811">
        <w:t xml:space="preserve"> cheltuielilor asimilate acestora (eligibile din program, acolo unde este cazul): Decizia de numire (pentru </w:t>
      </w:r>
      <w:proofErr w:type="spellStart"/>
      <w:r w:rsidRPr="00BE1811">
        <w:t>funcţionarii</w:t>
      </w:r>
      <w:proofErr w:type="spellEnd"/>
      <w:r w:rsidRPr="00BE1811">
        <w:t xml:space="preserve"> publici), Contracte individuale de muncă (CIM)/ acte </w:t>
      </w:r>
      <w:proofErr w:type="spellStart"/>
      <w:r w:rsidRPr="00BE1811">
        <w:t>adiţionale</w:t>
      </w:r>
      <w:proofErr w:type="spellEnd"/>
      <w:r w:rsidRPr="00BE1811">
        <w:t xml:space="preserve"> la CIM; Stat de salarii (întocmit pentru proiect); Rapoarte de activitate pentru membrii echipei de implementare si/sau de management a proiectului (cu detalierea </w:t>
      </w:r>
      <w:proofErr w:type="spellStart"/>
      <w:r w:rsidRPr="00BE1811">
        <w:t>activităţilor</w:t>
      </w:r>
      <w:proofErr w:type="spellEnd"/>
      <w:r w:rsidRPr="00BE1811">
        <w:t xml:space="preserve"> </w:t>
      </w:r>
      <w:proofErr w:type="spellStart"/>
      <w:r w:rsidRPr="00BE1811">
        <w:t>şi</w:t>
      </w:r>
      <w:proofErr w:type="spellEnd"/>
      <w:r w:rsidRPr="00BE1811">
        <w:t xml:space="preserve"> a numărului de ore lucrate); Fise de pontaj (</w:t>
      </w:r>
      <w:proofErr w:type="spellStart"/>
      <w:r w:rsidRPr="00BE1811">
        <w:t>timesheet</w:t>
      </w:r>
      <w:proofErr w:type="spellEnd"/>
      <w:r w:rsidRPr="00BE1811">
        <w:t xml:space="preserve">); Fise de post (după caz); extrase Registru Evidenta a </w:t>
      </w:r>
      <w:proofErr w:type="spellStart"/>
      <w:r w:rsidRPr="00BE1811">
        <w:t>Salariaţilor</w:t>
      </w:r>
      <w:proofErr w:type="spellEnd"/>
      <w:r w:rsidRPr="00BE1811">
        <w:t xml:space="preserve"> (</w:t>
      </w:r>
      <w:proofErr w:type="spellStart"/>
      <w:r w:rsidRPr="00BE1811">
        <w:t>Revisal</w:t>
      </w:r>
      <w:proofErr w:type="spellEnd"/>
      <w:r w:rsidRPr="00BE1811">
        <w:t xml:space="preserve">/REGES), </w:t>
      </w:r>
      <w:proofErr w:type="spellStart"/>
      <w:r w:rsidRPr="00BE1811">
        <w:t>Declaraţii</w:t>
      </w:r>
      <w:proofErr w:type="spellEnd"/>
      <w:r w:rsidRPr="00BE1811">
        <w:t xml:space="preserve"> privind respectarea </w:t>
      </w:r>
      <w:proofErr w:type="spellStart"/>
      <w:r w:rsidRPr="00BE1811">
        <w:t>legislaţiei</w:t>
      </w:r>
      <w:proofErr w:type="spellEnd"/>
      <w:r w:rsidRPr="00BE1811">
        <w:t xml:space="preserve"> muncii pentru numărul maxim de ore a fi efectuate în cadrul proiectelor, precum </w:t>
      </w:r>
      <w:proofErr w:type="spellStart"/>
      <w:r w:rsidRPr="00BE1811">
        <w:t>şi</w:t>
      </w:r>
      <w:proofErr w:type="spellEnd"/>
      <w:r w:rsidRPr="00BE1811">
        <w:t xml:space="preserve"> prevederile </w:t>
      </w:r>
      <w:proofErr w:type="spellStart"/>
      <w:r w:rsidRPr="00BE1811">
        <w:t>legislaţiei</w:t>
      </w:r>
      <w:proofErr w:type="spellEnd"/>
      <w:r w:rsidRPr="00BE1811">
        <w:t xml:space="preserve"> în vigoare privind plafoanele stabilite pentru norma întreaga, pentru </w:t>
      </w:r>
      <w:proofErr w:type="spellStart"/>
      <w:r w:rsidRPr="00BE1811">
        <w:t>toţi</w:t>
      </w:r>
      <w:proofErr w:type="spellEnd"/>
      <w:r w:rsidRPr="00BE1811">
        <w:t xml:space="preserve"> membrii </w:t>
      </w:r>
      <w:proofErr w:type="spellStart"/>
      <w:r w:rsidRPr="00BE1811">
        <w:t>implicaţi</w:t>
      </w:r>
      <w:proofErr w:type="spellEnd"/>
      <w:r w:rsidRPr="00BE1811">
        <w:t xml:space="preserve"> în cadrul proiectului</w:t>
      </w:r>
      <w:r w:rsidR="00E32F1B" w:rsidRPr="00BE1811">
        <w:t>, anexele 1 și 2 aferente Metodologiei de verificare privind dubla contabilizare a cheltuielilor salariale solicitate la rambursare în cadrul proiectelor implementate prin Programul Operațional Competitivitate emisă de MFE-DGPEC și înregistrată sub nr. 66957/30.08.2019;</w:t>
      </w:r>
      <w:r w:rsidRPr="00BE1811">
        <w:t>;</w:t>
      </w:r>
    </w:p>
    <w:p w14:paraId="055C2E16" w14:textId="77777777" w:rsidR="00610BA4" w:rsidRPr="00BE1811" w:rsidRDefault="00610BA4" w:rsidP="00D24931">
      <w:pPr>
        <w:widowControl w:val="0"/>
        <w:numPr>
          <w:ilvl w:val="0"/>
          <w:numId w:val="121"/>
        </w:numPr>
        <w:tabs>
          <w:tab w:val="left" w:pos="567"/>
          <w:tab w:val="num" w:pos="644"/>
        </w:tabs>
        <w:autoSpaceDE w:val="0"/>
        <w:autoSpaceDN w:val="0"/>
        <w:adjustRightInd w:val="0"/>
        <w:spacing w:after="0" w:line="240" w:lineRule="auto"/>
        <w:ind w:left="426" w:hanging="426"/>
        <w:jc w:val="both"/>
      </w:pPr>
      <w:r w:rsidRPr="00BE1811">
        <w:t xml:space="preserve">Documente care atestă respectarea regulilor de informare </w:t>
      </w:r>
      <w:proofErr w:type="spellStart"/>
      <w:r w:rsidRPr="00BE1811">
        <w:t>şi</w:t>
      </w:r>
      <w:proofErr w:type="spellEnd"/>
      <w:r w:rsidRPr="00BE1811">
        <w:t xml:space="preserve"> publicitate conform Manualului de identitate vizuală: fotografii după echipamente etichetate, </w:t>
      </w:r>
      <w:proofErr w:type="spellStart"/>
      <w:r w:rsidRPr="00BE1811">
        <w:t>achiziţionate</w:t>
      </w:r>
      <w:proofErr w:type="spellEnd"/>
      <w:r w:rsidRPr="00BE1811">
        <w:t xml:space="preserve"> prin proiect, </w:t>
      </w:r>
      <w:proofErr w:type="spellStart"/>
      <w:r w:rsidRPr="00BE1811">
        <w:t>anunţuri</w:t>
      </w:r>
      <w:proofErr w:type="spellEnd"/>
      <w:r w:rsidRPr="00BE1811">
        <w:t xml:space="preserve">, comunicate, fotografii pentru plăci sau panouri temporare/permanente. Respectarea regulilor de identitate vizuală nu face obiectul verificării de către </w:t>
      </w:r>
      <w:proofErr w:type="spellStart"/>
      <w:r w:rsidRPr="00BE1811">
        <w:t>ofiţerul</w:t>
      </w:r>
      <w:proofErr w:type="spellEnd"/>
      <w:r w:rsidRPr="00BE1811">
        <w:t xml:space="preserve"> financiar;</w:t>
      </w:r>
    </w:p>
    <w:p w14:paraId="3C60C594" w14:textId="77777777" w:rsidR="00610BA4" w:rsidRPr="00BE1811" w:rsidRDefault="00610BA4" w:rsidP="00D24931">
      <w:pPr>
        <w:widowControl w:val="0"/>
        <w:numPr>
          <w:ilvl w:val="0"/>
          <w:numId w:val="121"/>
        </w:numPr>
        <w:tabs>
          <w:tab w:val="left" w:pos="567"/>
          <w:tab w:val="num" w:pos="644"/>
        </w:tabs>
        <w:autoSpaceDE w:val="0"/>
        <w:autoSpaceDN w:val="0"/>
        <w:adjustRightInd w:val="0"/>
        <w:spacing w:after="0" w:line="240" w:lineRule="auto"/>
        <w:ind w:left="426" w:hanging="426"/>
        <w:jc w:val="both"/>
      </w:pPr>
      <w:r w:rsidRPr="00BE1811">
        <w:t>Alte documente justificative pe care AMPOC/</w:t>
      </w:r>
      <w:r w:rsidR="003F24AA" w:rsidRPr="00BE1811">
        <w:t xml:space="preserve"> OI POC </w:t>
      </w:r>
      <w:r w:rsidRPr="00BE1811">
        <w:t xml:space="preserve"> le consideră necesare în procesul de verificare administrativă a Cererii de Plată.</w:t>
      </w:r>
    </w:p>
    <w:p w14:paraId="67889275" w14:textId="77777777" w:rsidR="00610BA4" w:rsidRPr="00BE1811" w:rsidRDefault="00610BA4" w:rsidP="00610BA4">
      <w:pPr>
        <w:ind w:left="600"/>
      </w:pPr>
    </w:p>
    <w:p w14:paraId="7D678E95" w14:textId="77777777" w:rsidR="00610BA4" w:rsidRPr="00BE1811" w:rsidRDefault="00610BA4" w:rsidP="00610BA4">
      <w:pPr>
        <w:ind w:left="284" w:hanging="284"/>
        <w:contextualSpacing/>
        <w:rPr>
          <w:b/>
          <w:i/>
        </w:rPr>
      </w:pPr>
      <w:r w:rsidRPr="00BE1811">
        <w:rPr>
          <w:b/>
          <w:i/>
        </w:rPr>
        <w:lastRenderedPageBreak/>
        <w:t xml:space="preserve">(c) </w:t>
      </w:r>
      <w:r w:rsidRPr="00BE1811">
        <w:rPr>
          <w:b/>
          <w:i/>
          <w:u w:val="single"/>
        </w:rPr>
        <w:t>ÎN CAZUL ÎN CARE SE APLICĂ MECANISMUL DE PLATĂ</w:t>
      </w:r>
      <w:r w:rsidRPr="00BE1811">
        <w:rPr>
          <w:b/>
          <w:i/>
        </w:rPr>
        <w:t xml:space="preserve">, cererea de rambursare aferentă cererii de plată va fi </w:t>
      </w:r>
      <w:proofErr w:type="spellStart"/>
      <w:r w:rsidRPr="00BE1811">
        <w:rPr>
          <w:b/>
          <w:i/>
        </w:rPr>
        <w:t>însoţită</w:t>
      </w:r>
      <w:proofErr w:type="spellEnd"/>
      <w:r w:rsidRPr="00BE1811">
        <w:rPr>
          <w:b/>
          <w:i/>
        </w:rPr>
        <w:t xml:space="preserve"> de următoarele documente:</w:t>
      </w:r>
    </w:p>
    <w:p w14:paraId="08D5E28B" w14:textId="77777777" w:rsidR="00610BA4" w:rsidRPr="00BE1811" w:rsidRDefault="00610BA4" w:rsidP="00D24931">
      <w:pPr>
        <w:widowControl w:val="0"/>
        <w:numPr>
          <w:ilvl w:val="3"/>
          <w:numId w:val="122"/>
        </w:numPr>
        <w:tabs>
          <w:tab w:val="clear" w:pos="3420"/>
          <w:tab w:val="num" w:pos="360"/>
        </w:tabs>
        <w:spacing w:after="0" w:line="240" w:lineRule="auto"/>
        <w:ind w:left="426" w:hanging="426"/>
        <w:jc w:val="both"/>
      </w:pPr>
      <w:r w:rsidRPr="00BE1811">
        <w:t xml:space="preserve">OPIS </w:t>
      </w:r>
    </w:p>
    <w:p w14:paraId="10609E14" w14:textId="77777777" w:rsidR="00610BA4" w:rsidRPr="00BE1811" w:rsidRDefault="00610BA4" w:rsidP="00D24931">
      <w:pPr>
        <w:widowControl w:val="0"/>
        <w:numPr>
          <w:ilvl w:val="3"/>
          <w:numId w:val="122"/>
        </w:numPr>
        <w:tabs>
          <w:tab w:val="clear" w:pos="3420"/>
          <w:tab w:val="num" w:pos="360"/>
        </w:tabs>
        <w:spacing w:after="0" w:line="240" w:lineRule="auto"/>
        <w:ind w:left="426" w:hanging="426"/>
        <w:jc w:val="both"/>
      </w:pPr>
      <w:r w:rsidRPr="00BE1811">
        <w:t>Formularul Cererii de rambursare aferentă cererii de plată;</w:t>
      </w:r>
    </w:p>
    <w:p w14:paraId="659D25DA" w14:textId="77777777" w:rsidR="00610BA4" w:rsidRPr="00BE1811" w:rsidRDefault="00610BA4" w:rsidP="00D24931">
      <w:pPr>
        <w:widowControl w:val="0"/>
        <w:numPr>
          <w:ilvl w:val="3"/>
          <w:numId w:val="122"/>
        </w:numPr>
        <w:tabs>
          <w:tab w:val="clear" w:pos="3420"/>
          <w:tab w:val="num" w:pos="540"/>
        </w:tabs>
        <w:spacing w:after="0" w:line="240" w:lineRule="auto"/>
        <w:ind w:left="426" w:hanging="426"/>
        <w:jc w:val="both"/>
      </w:pPr>
      <w:r w:rsidRPr="00BE1811">
        <w:t>Cererea de plată în baza căreia AMPOC a virat fondurile către Beneficiar (fără documentele justificative/suport);</w:t>
      </w:r>
    </w:p>
    <w:p w14:paraId="58C20C10" w14:textId="77777777" w:rsidR="00610BA4" w:rsidRPr="00BE1811" w:rsidRDefault="00610BA4" w:rsidP="00D24931">
      <w:pPr>
        <w:widowControl w:val="0"/>
        <w:numPr>
          <w:ilvl w:val="3"/>
          <w:numId w:val="122"/>
        </w:numPr>
        <w:tabs>
          <w:tab w:val="clear" w:pos="3420"/>
          <w:tab w:val="num" w:pos="540"/>
        </w:tabs>
        <w:spacing w:after="0" w:line="240" w:lineRule="auto"/>
        <w:ind w:left="426" w:hanging="426"/>
        <w:jc w:val="both"/>
      </w:pPr>
      <w:r w:rsidRPr="00BE1811">
        <w:t>Notificarea transmisă de AMPOC beneficiarului;</w:t>
      </w:r>
    </w:p>
    <w:p w14:paraId="2755A2EC" w14:textId="77777777" w:rsidR="00610BA4" w:rsidRPr="00BE1811" w:rsidRDefault="00610BA4" w:rsidP="00D24931">
      <w:pPr>
        <w:widowControl w:val="0"/>
        <w:numPr>
          <w:ilvl w:val="3"/>
          <w:numId w:val="122"/>
        </w:numPr>
        <w:tabs>
          <w:tab w:val="clear" w:pos="3420"/>
        </w:tabs>
        <w:spacing w:after="0" w:line="240" w:lineRule="auto"/>
        <w:ind w:left="426" w:hanging="426"/>
        <w:jc w:val="both"/>
      </w:pPr>
      <w:r w:rsidRPr="00BE1811">
        <w:t>Ordinele de plată/chitanța pentru plata integrală a facturilor din Notificare;</w:t>
      </w:r>
    </w:p>
    <w:p w14:paraId="1B57FACC" w14:textId="77777777" w:rsidR="00610BA4" w:rsidRPr="00BE1811" w:rsidRDefault="00610BA4" w:rsidP="00D24931">
      <w:pPr>
        <w:widowControl w:val="0"/>
        <w:numPr>
          <w:ilvl w:val="3"/>
          <w:numId w:val="122"/>
        </w:numPr>
        <w:tabs>
          <w:tab w:val="clear" w:pos="3420"/>
        </w:tabs>
        <w:spacing w:after="0" w:line="240" w:lineRule="auto"/>
        <w:ind w:left="426" w:hanging="426"/>
        <w:jc w:val="both"/>
      </w:pPr>
      <w:r w:rsidRPr="00BE1811">
        <w:t xml:space="preserve">Extrase de cont/registru de casă, semnate </w:t>
      </w:r>
      <w:proofErr w:type="spellStart"/>
      <w:r w:rsidRPr="00BE1811">
        <w:t>şi</w:t>
      </w:r>
      <w:proofErr w:type="spellEnd"/>
      <w:r w:rsidRPr="00BE1811">
        <w:t xml:space="preserve"> </w:t>
      </w:r>
      <w:proofErr w:type="spellStart"/>
      <w:r w:rsidRPr="00BE1811">
        <w:t>ştampilate</w:t>
      </w:r>
      <w:proofErr w:type="spellEnd"/>
      <w:r w:rsidRPr="00BE1811">
        <w:t xml:space="preserve"> de către unitatea emitentă, după caz;</w:t>
      </w:r>
    </w:p>
    <w:p w14:paraId="193D2D64" w14:textId="77777777" w:rsidR="00610BA4" w:rsidRPr="00BE1811" w:rsidRDefault="00610BA4" w:rsidP="00D24931">
      <w:pPr>
        <w:widowControl w:val="0"/>
        <w:numPr>
          <w:ilvl w:val="3"/>
          <w:numId w:val="122"/>
        </w:numPr>
        <w:tabs>
          <w:tab w:val="clear" w:pos="3420"/>
          <w:tab w:val="num" w:pos="360"/>
        </w:tabs>
        <w:spacing w:after="0" w:line="240" w:lineRule="auto"/>
        <w:ind w:left="426" w:hanging="426"/>
        <w:jc w:val="both"/>
      </w:pPr>
      <w:proofErr w:type="spellStart"/>
      <w:r w:rsidRPr="00BE1811">
        <w:t>Balanţa</w:t>
      </w:r>
      <w:proofErr w:type="spellEnd"/>
      <w:r w:rsidRPr="00BE1811">
        <w:t xml:space="preserve"> analitică de verificare aferenta perioadei de raportare pentru cererea de plată </w:t>
      </w:r>
      <w:proofErr w:type="spellStart"/>
      <w:r w:rsidRPr="00BE1811">
        <w:t>şi</w:t>
      </w:r>
      <w:proofErr w:type="spellEnd"/>
      <w:r w:rsidRPr="00BE1811">
        <w:t xml:space="preserve"> cererea de rambursare aferentă cererii de plată în cauză, fișe de cont și note contabile aferente;</w:t>
      </w:r>
    </w:p>
    <w:p w14:paraId="5B032187" w14:textId="77777777" w:rsidR="00610BA4" w:rsidRPr="00BE1811" w:rsidRDefault="00610BA4" w:rsidP="00D24931">
      <w:pPr>
        <w:widowControl w:val="0"/>
        <w:numPr>
          <w:ilvl w:val="3"/>
          <w:numId w:val="122"/>
        </w:numPr>
        <w:tabs>
          <w:tab w:val="clear" w:pos="3420"/>
          <w:tab w:val="num" w:pos="360"/>
        </w:tabs>
        <w:spacing w:after="0" w:line="240" w:lineRule="auto"/>
        <w:ind w:left="426" w:hanging="426"/>
        <w:jc w:val="both"/>
      </w:pPr>
      <w:proofErr w:type="spellStart"/>
      <w:r w:rsidRPr="00BE1811">
        <w:t>Declaraţia</w:t>
      </w:r>
      <w:proofErr w:type="spellEnd"/>
      <w:r w:rsidRPr="00BE1811">
        <w:t xml:space="preserve"> pe proprie răspundere a reprezentantului legal al beneficiarului asupra corectitudinii, </w:t>
      </w:r>
      <w:proofErr w:type="spellStart"/>
      <w:r w:rsidRPr="00BE1811">
        <w:t>legalităţii</w:t>
      </w:r>
      <w:proofErr w:type="spellEnd"/>
      <w:r w:rsidRPr="00BE1811">
        <w:t xml:space="preserve"> </w:t>
      </w:r>
      <w:proofErr w:type="spellStart"/>
      <w:r w:rsidRPr="00BE1811">
        <w:t>şi</w:t>
      </w:r>
      <w:proofErr w:type="spellEnd"/>
      <w:r w:rsidRPr="00BE1811">
        <w:t xml:space="preserve"> </w:t>
      </w:r>
      <w:proofErr w:type="spellStart"/>
      <w:r w:rsidRPr="00BE1811">
        <w:t>regularitaţii</w:t>
      </w:r>
      <w:proofErr w:type="spellEnd"/>
      <w:r w:rsidRPr="00BE1811">
        <w:t xml:space="preserve"> înregistrărilor contabile aferente proiectului;</w:t>
      </w:r>
    </w:p>
    <w:p w14:paraId="222A2DD5" w14:textId="77777777" w:rsidR="00610BA4" w:rsidRPr="00BE1811" w:rsidRDefault="00610BA4" w:rsidP="00D24931">
      <w:pPr>
        <w:widowControl w:val="0"/>
        <w:numPr>
          <w:ilvl w:val="3"/>
          <w:numId w:val="122"/>
        </w:numPr>
        <w:tabs>
          <w:tab w:val="clear" w:pos="3420"/>
          <w:tab w:val="num" w:pos="360"/>
        </w:tabs>
        <w:spacing w:after="0" w:line="240" w:lineRule="auto"/>
        <w:ind w:left="426" w:hanging="426"/>
        <w:jc w:val="both"/>
      </w:pPr>
      <w:proofErr w:type="spellStart"/>
      <w:r w:rsidRPr="00BE1811">
        <w:t>Declaraţie</w:t>
      </w:r>
      <w:proofErr w:type="spellEnd"/>
      <w:r w:rsidRPr="00BE1811">
        <w:t xml:space="preserve"> pe proprie răspundere a reprezentantului legal al beneficiarului, din care să reiasă că toate documentele din dosarul cererii de rambursare aferent cererii de plată sunt conforme cu originalul;</w:t>
      </w:r>
    </w:p>
    <w:p w14:paraId="472D0C89" w14:textId="77777777" w:rsidR="00610BA4" w:rsidRPr="00BE1811" w:rsidRDefault="00610BA4" w:rsidP="00D24931">
      <w:pPr>
        <w:widowControl w:val="0"/>
        <w:numPr>
          <w:ilvl w:val="3"/>
          <w:numId w:val="122"/>
        </w:numPr>
        <w:tabs>
          <w:tab w:val="clear" w:pos="3420"/>
        </w:tabs>
        <w:spacing w:after="0" w:line="240" w:lineRule="auto"/>
        <w:ind w:left="426" w:hanging="426"/>
        <w:jc w:val="both"/>
      </w:pPr>
      <w:r w:rsidRPr="00BE1811">
        <w:t>Alte documente justificative pe care AMPOC/</w:t>
      </w:r>
      <w:r w:rsidR="00A42D82" w:rsidRPr="00BE1811">
        <w:t xml:space="preserve">/ OI POC </w:t>
      </w:r>
      <w:r w:rsidRPr="00BE1811">
        <w:t>le consideră necesare în procesul de verificare administrativă a Cererii de rambursare aferentă cererii de plată;</w:t>
      </w:r>
    </w:p>
    <w:p w14:paraId="2646BA8A" w14:textId="77777777" w:rsidR="00610BA4" w:rsidRPr="00BE1811" w:rsidRDefault="00610BA4" w:rsidP="00D24931">
      <w:pPr>
        <w:widowControl w:val="0"/>
        <w:numPr>
          <w:ilvl w:val="3"/>
          <w:numId w:val="122"/>
        </w:numPr>
        <w:tabs>
          <w:tab w:val="clear" w:pos="3420"/>
        </w:tabs>
        <w:spacing w:after="0" w:line="240" w:lineRule="auto"/>
        <w:ind w:left="426" w:hanging="426"/>
        <w:jc w:val="both"/>
      </w:pPr>
      <w:r w:rsidRPr="00BE1811">
        <w:t xml:space="preserve">Raportul de progres aferent perioadei de </w:t>
      </w:r>
      <w:proofErr w:type="spellStart"/>
      <w:r w:rsidRPr="00BE1811">
        <w:t>referinţă</w:t>
      </w:r>
      <w:proofErr w:type="spellEnd"/>
      <w:r w:rsidRPr="00BE1811">
        <w:t xml:space="preserve"> a cererii de plată si a cererii de  rambursare aferentă cererii de plată, precum </w:t>
      </w:r>
      <w:proofErr w:type="spellStart"/>
      <w:r w:rsidRPr="00BE1811">
        <w:t>şi</w:t>
      </w:r>
      <w:proofErr w:type="spellEnd"/>
      <w:r w:rsidRPr="00BE1811">
        <w:t xml:space="preserve"> lista de verificare a acestuia (se transmite de către beneficiar/</w:t>
      </w:r>
      <w:r w:rsidR="00A42D82" w:rsidRPr="00BE1811">
        <w:t xml:space="preserve">/ OI POC </w:t>
      </w:r>
      <w:r w:rsidRPr="00BE1811">
        <w:t>.</w:t>
      </w:r>
    </w:p>
    <w:p w14:paraId="026F00A6" w14:textId="77777777" w:rsidR="00610BA4" w:rsidRPr="00BE1811" w:rsidRDefault="00610BA4" w:rsidP="00D24931"/>
    <w:p w14:paraId="7778A2D7" w14:textId="77777777" w:rsidR="00610BA4" w:rsidRPr="00BE1811" w:rsidRDefault="00610BA4" w:rsidP="00610BA4">
      <w:pPr>
        <w:spacing w:after="120"/>
        <w:ind w:left="426"/>
      </w:pPr>
      <w:r w:rsidRPr="00BE1811">
        <w:t>Pentru toate documentele incluse în dosarul cererii de rambursare/ cererii de plată/ cererii de rambursare aferentă cererii de plată, redactate în alte limbi, se va anexa o traducere în limba română realizată de un traducător autorizat.</w:t>
      </w:r>
    </w:p>
    <w:p w14:paraId="6A0BF755" w14:textId="77777777" w:rsidR="00610BA4" w:rsidRPr="00BE1811" w:rsidRDefault="00610BA4" w:rsidP="00610BA4">
      <w:pPr>
        <w:spacing w:after="120"/>
        <w:ind w:left="426"/>
      </w:pPr>
      <w:r w:rsidRPr="00BE1811">
        <w:t xml:space="preserve">Beneficiarul are </w:t>
      </w:r>
      <w:proofErr w:type="spellStart"/>
      <w:r w:rsidRPr="00BE1811">
        <w:t>obligaţia</w:t>
      </w:r>
      <w:proofErr w:type="spellEnd"/>
      <w:r w:rsidRPr="00BE1811">
        <w:t xml:space="preserve"> de a transmite electronic documentele aferente cererii de rambursare/ cererii de plată/ cererii de rambursarea aferentă cererii de plată.  </w:t>
      </w:r>
    </w:p>
    <w:p w14:paraId="2731CF90" w14:textId="77777777" w:rsidR="00294983" w:rsidRPr="00BE1811" w:rsidRDefault="00294983" w:rsidP="00294983">
      <w:pPr>
        <w:ind w:left="1080"/>
        <w:rPr>
          <w:rFonts w:eastAsia="Arial Unicode MS"/>
        </w:rPr>
      </w:pPr>
    </w:p>
    <w:p w14:paraId="3CF48295" w14:textId="77777777" w:rsidR="00610BA4" w:rsidRPr="00BE1811" w:rsidRDefault="00610BA4" w:rsidP="00610BA4">
      <w:pPr>
        <w:widowControl w:val="0"/>
        <w:numPr>
          <w:ilvl w:val="0"/>
          <w:numId w:val="212"/>
        </w:numPr>
        <w:spacing w:after="0" w:line="240" w:lineRule="auto"/>
        <w:ind w:left="360"/>
        <w:jc w:val="both"/>
      </w:pPr>
      <w:r w:rsidRPr="00BE1811">
        <w:t xml:space="preserve">În vederea verificării de către </w:t>
      </w:r>
      <w:r w:rsidRPr="00BE1811">
        <w:rPr>
          <w:color w:val="000000" w:themeColor="text1"/>
        </w:rPr>
        <w:t xml:space="preserve">AMPOC/OI POC a procedurilor de </w:t>
      </w:r>
      <w:proofErr w:type="spellStart"/>
      <w:r w:rsidRPr="00BE1811">
        <w:rPr>
          <w:color w:val="000000" w:themeColor="text1"/>
        </w:rPr>
        <w:t>achiziţie</w:t>
      </w:r>
      <w:proofErr w:type="spellEnd"/>
      <w:r w:rsidRPr="00BE1811">
        <w:rPr>
          <w:color w:val="000000" w:themeColor="text1"/>
        </w:rPr>
        <w:t xml:space="preserve"> derulate în vederea implementării proiectului, Beneficiarul va </w:t>
      </w:r>
      <w:r w:rsidRPr="00BE1811">
        <w:t xml:space="preserve">prezenta </w:t>
      </w:r>
      <w:r w:rsidRPr="00BE1811">
        <w:rPr>
          <w:b/>
        </w:rPr>
        <w:t xml:space="preserve">documentele aferente </w:t>
      </w:r>
      <w:proofErr w:type="spellStart"/>
      <w:r w:rsidRPr="00BE1811">
        <w:rPr>
          <w:b/>
        </w:rPr>
        <w:t>achiziţiei</w:t>
      </w:r>
      <w:proofErr w:type="spellEnd"/>
      <w:r w:rsidRPr="00BE1811">
        <w:t xml:space="preserve"> (se vor lua în considerare acele documente din lista de mai jos corespunzătoare </w:t>
      </w:r>
      <w:proofErr w:type="spellStart"/>
      <w:r w:rsidRPr="00BE1811">
        <w:t>legislaţiei</w:t>
      </w:r>
      <w:proofErr w:type="spellEnd"/>
      <w:r w:rsidRPr="00BE1811">
        <w:t xml:space="preserve"> urmărite în vederea atribuirii contractelor):</w:t>
      </w:r>
    </w:p>
    <w:p w14:paraId="0B425B9C" w14:textId="77777777" w:rsidR="00610BA4" w:rsidRPr="00BE1811" w:rsidRDefault="00610BA4" w:rsidP="00D24931">
      <w:pPr>
        <w:widowControl w:val="0"/>
        <w:numPr>
          <w:ilvl w:val="0"/>
          <w:numId w:val="123"/>
        </w:numPr>
        <w:spacing w:after="0" w:line="240" w:lineRule="auto"/>
        <w:ind w:hanging="796"/>
        <w:jc w:val="both"/>
        <w:rPr>
          <w:b/>
          <w:lang w:val="it-IT"/>
        </w:rPr>
      </w:pPr>
      <w:r w:rsidRPr="00BE1811">
        <w:rPr>
          <w:b/>
        </w:rPr>
        <w:t xml:space="preserve">Pentru procedurile </w:t>
      </w:r>
      <w:proofErr w:type="spellStart"/>
      <w:r w:rsidRPr="00BE1811">
        <w:rPr>
          <w:b/>
        </w:rPr>
        <w:t>desfăşurate</w:t>
      </w:r>
      <w:proofErr w:type="spellEnd"/>
      <w:r w:rsidRPr="00BE1811">
        <w:rPr>
          <w:b/>
        </w:rPr>
        <w:t xml:space="preserve"> conform Legii nr. 98/2016:</w:t>
      </w:r>
    </w:p>
    <w:p w14:paraId="0BC11C1C"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referat de necesitate;</w:t>
      </w:r>
    </w:p>
    <w:p w14:paraId="0A6006A3"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strategia de contractare; </w:t>
      </w:r>
    </w:p>
    <w:p w14:paraId="20EB51FD"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programul </w:t>
      </w:r>
      <w:proofErr w:type="spellStart"/>
      <w:r w:rsidRPr="00BE1811">
        <w:rPr>
          <w:sz w:val="22"/>
          <w:szCs w:val="22"/>
        </w:rPr>
        <w:t>achiziţiilor</w:t>
      </w:r>
      <w:proofErr w:type="spellEnd"/>
      <w:r w:rsidRPr="00BE1811">
        <w:rPr>
          <w:sz w:val="22"/>
          <w:szCs w:val="22"/>
        </w:rPr>
        <w:t xml:space="preserve"> publice pe proiect si anexa </w:t>
      </w:r>
      <w:proofErr w:type="spellStart"/>
      <w:r w:rsidRPr="00BE1811">
        <w:rPr>
          <w:sz w:val="22"/>
          <w:szCs w:val="22"/>
        </w:rPr>
        <w:t>achiziţiilor</w:t>
      </w:r>
      <w:proofErr w:type="spellEnd"/>
      <w:r w:rsidRPr="00BE1811">
        <w:rPr>
          <w:sz w:val="22"/>
          <w:szCs w:val="22"/>
        </w:rPr>
        <w:t xml:space="preserve"> directe;</w:t>
      </w:r>
    </w:p>
    <w:p w14:paraId="7EB52847"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anunțuri/clarificări erată </w:t>
      </w:r>
      <w:proofErr w:type="spellStart"/>
      <w:r w:rsidRPr="00BE1811">
        <w:rPr>
          <w:sz w:val="22"/>
          <w:szCs w:val="22"/>
        </w:rPr>
        <w:t>şi</w:t>
      </w:r>
      <w:proofErr w:type="spellEnd"/>
      <w:r w:rsidRPr="00BE1811">
        <w:rPr>
          <w:sz w:val="22"/>
          <w:szCs w:val="22"/>
        </w:rPr>
        <w:t xml:space="preserve"> dovada transmiterii acestuia spre publicare, dacă este cazul; </w:t>
      </w:r>
    </w:p>
    <w:p w14:paraId="06D7360A" w14:textId="77777777" w:rsidR="00610BA4" w:rsidRPr="00BE1811" w:rsidRDefault="00610BA4" w:rsidP="00610BA4">
      <w:pPr>
        <w:pStyle w:val="ListParagraph"/>
        <w:numPr>
          <w:ilvl w:val="0"/>
          <w:numId w:val="162"/>
        </w:numPr>
        <w:spacing w:after="0"/>
        <w:ind w:left="1701" w:right="284" w:firstLine="0"/>
        <w:rPr>
          <w:sz w:val="22"/>
          <w:szCs w:val="22"/>
        </w:rPr>
      </w:pPr>
      <w:proofErr w:type="spellStart"/>
      <w:r w:rsidRPr="00BE1811">
        <w:rPr>
          <w:sz w:val="22"/>
          <w:szCs w:val="22"/>
        </w:rPr>
        <w:t>documentaţia</w:t>
      </w:r>
      <w:proofErr w:type="spellEnd"/>
      <w:r w:rsidRPr="00BE1811">
        <w:rPr>
          <w:sz w:val="22"/>
          <w:szCs w:val="22"/>
        </w:rPr>
        <w:t xml:space="preserve"> de atribuire; </w:t>
      </w:r>
    </w:p>
    <w:p w14:paraId="0940D60F"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decizia/</w:t>
      </w:r>
      <w:proofErr w:type="spellStart"/>
      <w:r w:rsidRPr="00BE1811">
        <w:rPr>
          <w:sz w:val="22"/>
          <w:szCs w:val="22"/>
        </w:rPr>
        <w:t>dispoziţia</w:t>
      </w:r>
      <w:proofErr w:type="spellEnd"/>
      <w:r w:rsidRPr="00BE1811">
        <w:rPr>
          <w:sz w:val="22"/>
          <w:szCs w:val="22"/>
        </w:rPr>
        <w:t xml:space="preserve">/ordinul de numire a comisiei de evaluare </w:t>
      </w:r>
      <w:proofErr w:type="spellStart"/>
      <w:r w:rsidRPr="00BE1811">
        <w:rPr>
          <w:sz w:val="22"/>
          <w:szCs w:val="22"/>
        </w:rPr>
        <w:t>şi</w:t>
      </w:r>
      <w:proofErr w:type="spellEnd"/>
      <w:r w:rsidRPr="00BE1811">
        <w:rPr>
          <w:sz w:val="22"/>
          <w:szCs w:val="22"/>
        </w:rPr>
        <w:t xml:space="preserve">, după caz, a </w:t>
      </w:r>
      <w:proofErr w:type="spellStart"/>
      <w:r w:rsidRPr="00BE1811">
        <w:rPr>
          <w:sz w:val="22"/>
          <w:szCs w:val="22"/>
        </w:rPr>
        <w:t>experţilor</w:t>
      </w:r>
      <w:proofErr w:type="spellEnd"/>
      <w:r w:rsidRPr="00BE1811">
        <w:rPr>
          <w:sz w:val="22"/>
          <w:szCs w:val="22"/>
        </w:rPr>
        <w:t xml:space="preserve"> </w:t>
      </w:r>
      <w:proofErr w:type="spellStart"/>
      <w:r w:rsidRPr="00BE1811">
        <w:rPr>
          <w:sz w:val="22"/>
          <w:szCs w:val="22"/>
        </w:rPr>
        <w:t>cooptaţi</w:t>
      </w:r>
      <w:proofErr w:type="spellEnd"/>
      <w:r w:rsidRPr="00BE1811">
        <w:rPr>
          <w:sz w:val="22"/>
          <w:szCs w:val="22"/>
        </w:rPr>
        <w:t xml:space="preserve">; </w:t>
      </w:r>
    </w:p>
    <w:p w14:paraId="1760A850" w14:textId="77777777" w:rsidR="00610BA4" w:rsidRPr="00BE1811" w:rsidRDefault="00610BA4" w:rsidP="00610BA4">
      <w:pPr>
        <w:pStyle w:val="ListParagraph"/>
        <w:numPr>
          <w:ilvl w:val="0"/>
          <w:numId w:val="162"/>
        </w:numPr>
        <w:spacing w:after="120"/>
        <w:ind w:left="1701" w:right="284" w:firstLine="0"/>
        <w:jc w:val="both"/>
        <w:rPr>
          <w:noProof/>
          <w:color w:val="000000" w:themeColor="text1"/>
          <w:sz w:val="22"/>
          <w:szCs w:val="22"/>
        </w:rPr>
      </w:pPr>
      <w:proofErr w:type="spellStart"/>
      <w:r w:rsidRPr="00BE1811">
        <w:rPr>
          <w:sz w:val="22"/>
          <w:szCs w:val="22"/>
        </w:rPr>
        <w:t>declaraţiile</w:t>
      </w:r>
      <w:proofErr w:type="spellEnd"/>
      <w:r w:rsidRPr="00BE1811">
        <w:rPr>
          <w:sz w:val="22"/>
          <w:szCs w:val="22"/>
        </w:rPr>
        <w:t xml:space="preserve"> de </w:t>
      </w:r>
      <w:r w:rsidRPr="00BE1811">
        <w:rPr>
          <w:noProof/>
          <w:color w:val="000000" w:themeColor="text1"/>
          <w:sz w:val="22"/>
          <w:szCs w:val="22"/>
        </w:rPr>
        <w:t>confidenţialitate şi imparţialitate</w:t>
      </w:r>
      <w:r w:rsidRPr="00BE1811">
        <w:rPr>
          <w:color w:val="000000" w:themeColor="text1"/>
          <w:sz w:val="22"/>
          <w:szCs w:val="22"/>
        </w:rPr>
        <w:t xml:space="preserve"> </w:t>
      </w:r>
      <w:r w:rsidRPr="00BE1811">
        <w:rPr>
          <w:noProof/>
          <w:color w:val="000000" w:themeColor="text1"/>
          <w:sz w:val="22"/>
          <w:szCs w:val="22"/>
        </w:rPr>
        <w:t xml:space="preserve">ale membrilor comisiei de evaluare; </w:t>
      </w:r>
    </w:p>
    <w:p w14:paraId="7225B4A4" w14:textId="77777777" w:rsidR="00610BA4" w:rsidRPr="00BE1811" w:rsidRDefault="00610BA4" w:rsidP="00610BA4">
      <w:pPr>
        <w:pStyle w:val="ListParagraph"/>
        <w:numPr>
          <w:ilvl w:val="0"/>
          <w:numId w:val="162"/>
        </w:numPr>
        <w:spacing w:after="120"/>
        <w:ind w:left="1701" w:right="284" w:firstLine="0"/>
        <w:jc w:val="both"/>
        <w:rPr>
          <w:noProof/>
          <w:color w:val="000000" w:themeColor="text1"/>
          <w:sz w:val="22"/>
          <w:szCs w:val="22"/>
        </w:rPr>
      </w:pPr>
      <w:r w:rsidRPr="00BE1811">
        <w:rPr>
          <w:noProof/>
          <w:color w:val="000000" w:themeColor="text1"/>
          <w:sz w:val="22"/>
          <w:szCs w:val="22"/>
        </w:rPr>
        <w:t xml:space="preserve">procesul-verbal al şedinţei de deschidere a ofertelor, dacă este cazul; </w:t>
      </w:r>
    </w:p>
    <w:p w14:paraId="2B8FDE88" w14:textId="77777777" w:rsidR="00610BA4" w:rsidRPr="00BE1811" w:rsidRDefault="00610BA4" w:rsidP="00610BA4">
      <w:pPr>
        <w:pStyle w:val="ListParagraph"/>
        <w:numPr>
          <w:ilvl w:val="0"/>
          <w:numId w:val="162"/>
        </w:numPr>
        <w:spacing w:after="120"/>
        <w:ind w:left="1701" w:right="284" w:firstLine="0"/>
        <w:jc w:val="both"/>
        <w:rPr>
          <w:noProof/>
          <w:color w:val="000000" w:themeColor="text1"/>
          <w:sz w:val="22"/>
          <w:szCs w:val="22"/>
        </w:rPr>
      </w:pPr>
      <w:r w:rsidRPr="00BE1811">
        <w:rPr>
          <w:noProof/>
          <w:color w:val="000000" w:themeColor="text1"/>
          <w:sz w:val="22"/>
          <w:szCs w:val="22"/>
        </w:rPr>
        <w:t xml:space="preserve">declarația de identificare a participanţilor la procedură  cu datele de identificare ale ofertanţilor; </w:t>
      </w:r>
    </w:p>
    <w:p w14:paraId="4958D10F" w14:textId="77777777" w:rsidR="00610BA4" w:rsidRPr="00BE1811" w:rsidRDefault="00610BA4" w:rsidP="00610BA4">
      <w:pPr>
        <w:pStyle w:val="ListParagraph"/>
        <w:numPr>
          <w:ilvl w:val="0"/>
          <w:numId w:val="162"/>
        </w:numPr>
        <w:spacing w:after="120"/>
        <w:ind w:left="1701" w:right="284" w:firstLine="0"/>
        <w:jc w:val="both"/>
        <w:rPr>
          <w:noProof/>
          <w:color w:val="000000" w:themeColor="text1"/>
          <w:sz w:val="22"/>
          <w:szCs w:val="22"/>
        </w:rPr>
      </w:pPr>
      <w:r w:rsidRPr="00BE1811">
        <w:rPr>
          <w:noProof/>
          <w:color w:val="000000" w:themeColor="text1"/>
          <w:sz w:val="22"/>
          <w:szCs w:val="22"/>
        </w:rPr>
        <w:t xml:space="preserve">declaraţia pe proprie răspundere  privind persoanele cu funcţie de decizie din cadrul autorităţii contractante; </w:t>
      </w:r>
    </w:p>
    <w:p w14:paraId="6F591B7E" w14:textId="77777777" w:rsidR="00610BA4" w:rsidRPr="00BE1811" w:rsidRDefault="00610BA4" w:rsidP="00610BA4">
      <w:pPr>
        <w:pStyle w:val="ListParagraph"/>
        <w:numPr>
          <w:ilvl w:val="0"/>
          <w:numId w:val="162"/>
        </w:numPr>
        <w:spacing w:after="120"/>
        <w:ind w:left="1701" w:right="284" w:firstLine="0"/>
        <w:jc w:val="both"/>
        <w:rPr>
          <w:noProof/>
          <w:color w:val="000000" w:themeColor="text1"/>
          <w:sz w:val="22"/>
          <w:szCs w:val="22"/>
        </w:rPr>
      </w:pPr>
      <w:r w:rsidRPr="00BE1811">
        <w:rPr>
          <w:noProof/>
          <w:color w:val="000000" w:themeColor="text1"/>
          <w:sz w:val="22"/>
          <w:szCs w:val="22"/>
        </w:rPr>
        <w:t xml:space="preserve">formularele de ofertă depuse în cadrul procedurii de atribuire; </w:t>
      </w:r>
    </w:p>
    <w:p w14:paraId="488091F5"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noProof/>
          <w:color w:val="000000" w:themeColor="text1"/>
          <w:sz w:val="22"/>
          <w:szCs w:val="22"/>
        </w:rPr>
        <w:t>DUAE şi documentele de calificare</w:t>
      </w:r>
      <w:r w:rsidRPr="00BE1811">
        <w:rPr>
          <w:color w:val="000000" w:themeColor="text1"/>
          <w:sz w:val="22"/>
          <w:szCs w:val="22"/>
        </w:rPr>
        <w:t xml:space="preserve"> </w:t>
      </w:r>
      <w:r w:rsidRPr="00BE1811">
        <w:rPr>
          <w:noProof/>
          <w:color w:val="000000" w:themeColor="text1"/>
          <w:sz w:val="22"/>
          <w:szCs w:val="22"/>
        </w:rPr>
        <w:t>dacă este cazul</w:t>
      </w:r>
      <w:r w:rsidRPr="00BE1811">
        <w:rPr>
          <w:sz w:val="22"/>
          <w:szCs w:val="22"/>
        </w:rPr>
        <w:t xml:space="preserve">; </w:t>
      </w:r>
    </w:p>
    <w:p w14:paraId="076C2E1D"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solicitările de clarificări, precum </w:t>
      </w:r>
      <w:proofErr w:type="spellStart"/>
      <w:r w:rsidRPr="00BE1811">
        <w:rPr>
          <w:sz w:val="22"/>
          <w:szCs w:val="22"/>
        </w:rPr>
        <w:t>şi</w:t>
      </w:r>
      <w:proofErr w:type="spellEnd"/>
      <w:r w:rsidRPr="00BE1811">
        <w:rPr>
          <w:sz w:val="22"/>
          <w:szCs w:val="22"/>
        </w:rPr>
        <w:t xml:space="preserve"> clarificările transmise/primite de autoritatea contractantă; </w:t>
      </w:r>
    </w:p>
    <w:p w14:paraId="5C31B44C"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raportul intermediar privind </w:t>
      </w:r>
      <w:proofErr w:type="spellStart"/>
      <w:r w:rsidRPr="00BE1811">
        <w:rPr>
          <w:sz w:val="22"/>
          <w:szCs w:val="22"/>
        </w:rPr>
        <w:t>selecţia</w:t>
      </w:r>
      <w:proofErr w:type="spellEnd"/>
      <w:r w:rsidRPr="00BE1811">
        <w:rPr>
          <w:sz w:val="22"/>
          <w:szCs w:val="22"/>
        </w:rPr>
        <w:t xml:space="preserve"> </w:t>
      </w:r>
      <w:proofErr w:type="spellStart"/>
      <w:r w:rsidRPr="00BE1811">
        <w:rPr>
          <w:sz w:val="22"/>
          <w:szCs w:val="22"/>
        </w:rPr>
        <w:t>candidaţilor</w:t>
      </w:r>
      <w:proofErr w:type="spellEnd"/>
      <w:r w:rsidRPr="00BE1811">
        <w:rPr>
          <w:sz w:val="22"/>
          <w:szCs w:val="22"/>
        </w:rPr>
        <w:t>, dacă este cazul;</w:t>
      </w:r>
    </w:p>
    <w:p w14:paraId="79DEB66D"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lastRenderedPageBreak/>
        <w:t xml:space="preserve">procesele-verbale de evaluare, negociere, dialog, dacă este cazul; </w:t>
      </w:r>
    </w:p>
    <w:p w14:paraId="7009663C"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raportul procedurii de atribuire, precum </w:t>
      </w:r>
      <w:proofErr w:type="spellStart"/>
      <w:r w:rsidRPr="00BE1811">
        <w:rPr>
          <w:sz w:val="22"/>
          <w:szCs w:val="22"/>
        </w:rPr>
        <w:t>şi</w:t>
      </w:r>
      <w:proofErr w:type="spellEnd"/>
      <w:r w:rsidRPr="00BE1811">
        <w:rPr>
          <w:sz w:val="22"/>
          <w:szCs w:val="22"/>
        </w:rPr>
        <w:t xml:space="preserve"> anexele la acesta; </w:t>
      </w:r>
    </w:p>
    <w:p w14:paraId="33A408B4"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oferta </w:t>
      </w:r>
      <w:proofErr w:type="spellStart"/>
      <w:r w:rsidRPr="00BE1811">
        <w:rPr>
          <w:sz w:val="22"/>
          <w:szCs w:val="22"/>
        </w:rPr>
        <w:t>câştigătoare</w:t>
      </w:r>
      <w:proofErr w:type="spellEnd"/>
      <w:r w:rsidRPr="00BE1811">
        <w:rPr>
          <w:sz w:val="22"/>
          <w:szCs w:val="22"/>
        </w:rPr>
        <w:t xml:space="preserve"> completă împreună cu documentele de calificare, precum si ofertele </w:t>
      </w:r>
      <w:proofErr w:type="spellStart"/>
      <w:r w:rsidRPr="00BE1811">
        <w:rPr>
          <w:sz w:val="22"/>
          <w:szCs w:val="22"/>
        </w:rPr>
        <w:t>necâştigătoare</w:t>
      </w:r>
      <w:proofErr w:type="spellEnd"/>
      <w:r w:rsidRPr="00BE1811">
        <w:rPr>
          <w:sz w:val="22"/>
          <w:szCs w:val="22"/>
        </w:rPr>
        <w:t xml:space="preserve"> (documentele depuse </w:t>
      </w:r>
      <w:proofErr w:type="spellStart"/>
      <w:r w:rsidRPr="00BE1811">
        <w:rPr>
          <w:sz w:val="22"/>
          <w:szCs w:val="22"/>
        </w:rPr>
        <w:t>şi</w:t>
      </w:r>
      <w:proofErr w:type="spellEnd"/>
      <w:r w:rsidRPr="00BE1811">
        <w:rPr>
          <w:sz w:val="22"/>
          <w:szCs w:val="22"/>
        </w:rPr>
        <w:t xml:space="preserve"> evaluate până la momentul respingerii/eliminării) </w:t>
      </w:r>
    </w:p>
    <w:p w14:paraId="36EEB370"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dovada comunicărilor privind rezultatul procedurii; </w:t>
      </w:r>
    </w:p>
    <w:p w14:paraId="7E66A58D"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contractul de </w:t>
      </w:r>
      <w:proofErr w:type="spellStart"/>
      <w:r w:rsidRPr="00BE1811">
        <w:rPr>
          <w:sz w:val="22"/>
          <w:szCs w:val="22"/>
        </w:rPr>
        <w:t>achiziţie</w:t>
      </w:r>
      <w:proofErr w:type="spellEnd"/>
      <w:r w:rsidRPr="00BE1811">
        <w:rPr>
          <w:sz w:val="22"/>
          <w:szCs w:val="22"/>
        </w:rPr>
        <w:t xml:space="preserve"> publică/acordul-cadru, semnate, </w:t>
      </w:r>
      <w:proofErr w:type="spellStart"/>
      <w:r w:rsidRPr="00BE1811">
        <w:rPr>
          <w:sz w:val="22"/>
          <w:szCs w:val="22"/>
        </w:rPr>
        <w:t>şi</w:t>
      </w:r>
      <w:proofErr w:type="spellEnd"/>
      <w:r w:rsidRPr="00BE1811">
        <w:rPr>
          <w:sz w:val="22"/>
          <w:szCs w:val="22"/>
        </w:rPr>
        <w:t xml:space="preserve">, după caz, actele </w:t>
      </w:r>
      <w:proofErr w:type="spellStart"/>
      <w:r w:rsidRPr="00BE1811">
        <w:rPr>
          <w:sz w:val="22"/>
          <w:szCs w:val="22"/>
        </w:rPr>
        <w:t>adiţionale</w:t>
      </w:r>
      <w:proofErr w:type="spellEnd"/>
      <w:r w:rsidRPr="00BE1811">
        <w:rPr>
          <w:sz w:val="22"/>
          <w:szCs w:val="22"/>
        </w:rPr>
        <w:t xml:space="preserve">; </w:t>
      </w:r>
    </w:p>
    <w:p w14:paraId="42EA1892"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contractele de asociere/subcontractare, dacă este cazul; </w:t>
      </w:r>
    </w:p>
    <w:p w14:paraId="29BD66BE" w14:textId="77777777" w:rsidR="00610BA4" w:rsidRPr="00BE1811" w:rsidRDefault="00610BA4" w:rsidP="00610BA4">
      <w:pPr>
        <w:pStyle w:val="ListParagraph"/>
        <w:numPr>
          <w:ilvl w:val="0"/>
          <w:numId w:val="162"/>
        </w:numPr>
        <w:spacing w:after="120"/>
        <w:ind w:left="1701" w:right="284" w:firstLine="0"/>
        <w:jc w:val="both"/>
        <w:rPr>
          <w:sz w:val="22"/>
          <w:szCs w:val="22"/>
        </w:rPr>
      </w:pPr>
      <w:proofErr w:type="spellStart"/>
      <w:r w:rsidRPr="00BE1811">
        <w:rPr>
          <w:sz w:val="22"/>
          <w:szCs w:val="22"/>
        </w:rPr>
        <w:t>anunţul</w:t>
      </w:r>
      <w:proofErr w:type="spellEnd"/>
      <w:r w:rsidRPr="00BE1811">
        <w:rPr>
          <w:sz w:val="22"/>
          <w:szCs w:val="22"/>
        </w:rPr>
        <w:t xml:space="preserve"> de atribuire </w:t>
      </w:r>
      <w:proofErr w:type="spellStart"/>
      <w:r w:rsidRPr="00BE1811">
        <w:rPr>
          <w:sz w:val="22"/>
          <w:szCs w:val="22"/>
        </w:rPr>
        <w:t>şi</w:t>
      </w:r>
      <w:proofErr w:type="spellEnd"/>
      <w:r w:rsidRPr="00BE1811">
        <w:rPr>
          <w:sz w:val="22"/>
          <w:szCs w:val="22"/>
        </w:rPr>
        <w:t xml:space="preserve"> dovada transmiterii acestuia spre publicare; </w:t>
      </w:r>
    </w:p>
    <w:p w14:paraId="621B485C"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notificările prealabile formulate în cadrul procedurii de atribuire, </w:t>
      </w:r>
      <w:proofErr w:type="spellStart"/>
      <w:r w:rsidRPr="00BE1811">
        <w:rPr>
          <w:sz w:val="22"/>
          <w:szCs w:val="22"/>
        </w:rPr>
        <w:t>însoţite</w:t>
      </w:r>
      <w:proofErr w:type="spellEnd"/>
      <w:r w:rsidRPr="00BE1811">
        <w:rPr>
          <w:sz w:val="22"/>
          <w:szCs w:val="22"/>
        </w:rPr>
        <w:t xml:space="preserve"> de răspunsul </w:t>
      </w:r>
      <w:proofErr w:type="spellStart"/>
      <w:r w:rsidRPr="00BE1811">
        <w:rPr>
          <w:sz w:val="22"/>
          <w:szCs w:val="22"/>
        </w:rPr>
        <w:t>beneficiarilor,dacă</w:t>
      </w:r>
      <w:proofErr w:type="spellEnd"/>
      <w:r w:rsidRPr="00BE1811">
        <w:rPr>
          <w:sz w:val="22"/>
          <w:szCs w:val="22"/>
        </w:rPr>
        <w:t xml:space="preserve"> este cazul; </w:t>
      </w:r>
    </w:p>
    <w:p w14:paraId="4BB3DA3F" w14:textId="77777777" w:rsidR="00610BA4" w:rsidRPr="00BE1811" w:rsidRDefault="00610BA4" w:rsidP="00610BA4">
      <w:pPr>
        <w:pStyle w:val="ListParagraph"/>
        <w:numPr>
          <w:ilvl w:val="0"/>
          <w:numId w:val="162"/>
        </w:numPr>
        <w:spacing w:after="120"/>
        <w:ind w:left="1701" w:right="284" w:firstLine="0"/>
        <w:jc w:val="both"/>
        <w:rPr>
          <w:sz w:val="22"/>
          <w:szCs w:val="22"/>
        </w:rPr>
      </w:pPr>
      <w:proofErr w:type="spellStart"/>
      <w:r w:rsidRPr="00BE1811">
        <w:rPr>
          <w:sz w:val="22"/>
          <w:szCs w:val="22"/>
        </w:rPr>
        <w:t>contestaţiile</w:t>
      </w:r>
      <w:proofErr w:type="spellEnd"/>
      <w:r w:rsidRPr="00BE1811">
        <w:rPr>
          <w:sz w:val="22"/>
          <w:szCs w:val="22"/>
        </w:rPr>
        <w:t xml:space="preserve"> formulate în cadrul procedurii de atribuire, </w:t>
      </w:r>
      <w:proofErr w:type="spellStart"/>
      <w:r w:rsidRPr="00BE1811">
        <w:rPr>
          <w:sz w:val="22"/>
          <w:szCs w:val="22"/>
        </w:rPr>
        <w:t>însoţite</w:t>
      </w:r>
      <w:proofErr w:type="spellEnd"/>
      <w:r w:rsidRPr="00BE1811">
        <w:rPr>
          <w:sz w:val="22"/>
          <w:szCs w:val="22"/>
        </w:rPr>
        <w:t xml:space="preserve"> de deciziile motivate </w:t>
      </w:r>
      <w:proofErr w:type="spellStart"/>
      <w:r w:rsidRPr="00BE1811">
        <w:rPr>
          <w:sz w:val="22"/>
          <w:szCs w:val="22"/>
        </w:rPr>
        <w:t>pronunţate</w:t>
      </w:r>
      <w:proofErr w:type="spellEnd"/>
      <w:r w:rsidRPr="00BE1811">
        <w:rPr>
          <w:sz w:val="22"/>
          <w:szCs w:val="22"/>
        </w:rPr>
        <w:t xml:space="preserve"> de Consiliul </w:t>
      </w:r>
      <w:proofErr w:type="spellStart"/>
      <w:r w:rsidRPr="00BE1811">
        <w:rPr>
          <w:sz w:val="22"/>
          <w:szCs w:val="22"/>
        </w:rPr>
        <w:t>Naţional</w:t>
      </w:r>
      <w:proofErr w:type="spellEnd"/>
      <w:r w:rsidRPr="00BE1811">
        <w:rPr>
          <w:sz w:val="22"/>
          <w:szCs w:val="22"/>
        </w:rPr>
        <w:t xml:space="preserve"> de </w:t>
      </w:r>
      <w:proofErr w:type="spellStart"/>
      <w:r w:rsidRPr="00BE1811">
        <w:rPr>
          <w:sz w:val="22"/>
          <w:szCs w:val="22"/>
        </w:rPr>
        <w:t>Soluţionare</w:t>
      </w:r>
      <w:proofErr w:type="spellEnd"/>
      <w:r w:rsidRPr="00BE1811">
        <w:rPr>
          <w:sz w:val="22"/>
          <w:szCs w:val="22"/>
        </w:rPr>
        <w:t xml:space="preserve"> a </w:t>
      </w:r>
      <w:proofErr w:type="spellStart"/>
      <w:r w:rsidRPr="00BE1811">
        <w:rPr>
          <w:sz w:val="22"/>
          <w:szCs w:val="22"/>
        </w:rPr>
        <w:t>Contestaţiilor</w:t>
      </w:r>
      <w:proofErr w:type="spellEnd"/>
      <w:r w:rsidRPr="00BE1811">
        <w:rPr>
          <w:sz w:val="22"/>
          <w:szCs w:val="22"/>
        </w:rPr>
        <w:t>;</w:t>
      </w:r>
    </w:p>
    <w:p w14:paraId="4DC88125"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hotărâri ale </w:t>
      </w:r>
      <w:proofErr w:type="spellStart"/>
      <w:r w:rsidRPr="00BE1811">
        <w:rPr>
          <w:sz w:val="22"/>
          <w:szCs w:val="22"/>
        </w:rPr>
        <w:t>instanţelor</w:t>
      </w:r>
      <w:proofErr w:type="spellEnd"/>
      <w:r w:rsidRPr="00BE1811">
        <w:rPr>
          <w:sz w:val="22"/>
          <w:szCs w:val="22"/>
        </w:rPr>
        <w:t xml:space="preserve"> de judecată referitoare la procedura de atribuire;</w:t>
      </w:r>
    </w:p>
    <w:p w14:paraId="200F559D"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dacă este cazul, decizia de anulare a procedurii de atribuire; </w:t>
      </w:r>
    </w:p>
    <w:p w14:paraId="07543477"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notificare ANAP, decizia de verificare ANAP, note intermediare ANAP, avize consultative </w:t>
      </w:r>
      <w:proofErr w:type="spellStart"/>
      <w:r w:rsidRPr="00BE1811">
        <w:rPr>
          <w:sz w:val="22"/>
          <w:szCs w:val="22"/>
        </w:rPr>
        <w:t>ANAP,dacă</w:t>
      </w:r>
      <w:proofErr w:type="spellEnd"/>
      <w:r w:rsidRPr="00BE1811">
        <w:rPr>
          <w:sz w:val="22"/>
          <w:szCs w:val="22"/>
        </w:rPr>
        <w:t xml:space="preserve"> este cazul; </w:t>
      </w:r>
    </w:p>
    <w:p w14:paraId="446D7732"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dovada constituirii </w:t>
      </w:r>
      <w:proofErr w:type="spellStart"/>
      <w:r w:rsidRPr="00BE1811">
        <w:rPr>
          <w:sz w:val="22"/>
          <w:szCs w:val="22"/>
        </w:rPr>
        <w:t>garanţiei</w:t>
      </w:r>
      <w:proofErr w:type="spellEnd"/>
      <w:r w:rsidRPr="00BE1811">
        <w:rPr>
          <w:sz w:val="22"/>
          <w:szCs w:val="22"/>
        </w:rPr>
        <w:t xml:space="preserve"> de bună </w:t>
      </w:r>
      <w:proofErr w:type="spellStart"/>
      <w:r w:rsidRPr="00BE1811">
        <w:rPr>
          <w:sz w:val="22"/>
          <w:szCs w:val="22"/>
        </w:rPr>
        <w:t>execuţie</w:t>
      </w:r>
      <w:proofErr w:type="spellEnd"/>
      <w:r w:rsidRPr="00BE1811">
        <w:rPr>
          <w:sz w:val="22"/>
          <w:szCs w:val="22"/>
        </w:rPr>
        <w:t xml:space="preserve">, sau după caz, dovada deschiderii contului de </w:t>
      </w:r>
      <w:proofErr w:type="spellStart"/>
      <w:r w:rsidRPr="00BE1811">
        <w:rPr>
          <w:sz w:val="22"/>
          <w:szCs w:val="22"/>
        </w:rPr>
        <w:t>garanţie</w:t>
      </w:r>
      <w:proofErr w:type="spellEnd"/>
      <w:r w:rsidRPr="00BE1811">
        <w:rPr>
          <w:sz w:val="22"/>
          <w:szCs w:val="22"/>
        </w:rPr>
        <w:t xml:space="preserve"> de bună </w:t>
      </w:r>
      <w:proofErr w:type="spellStart"/>
      <w:r w:rsidRPr="00BE1811">
        <w:rPr>
          <w:sz w:val="22"/>
          <w:szCs w:val="22"/>
        </w:rPr>
        <w:t>execuţie</w:t>
      </w:r>
      <w:proofErr w:type="spellEnd"/>
      <w:r w:rsidRPr="00BE1811">
        <w:rPr>
          <w:sz w:val="22"/>
          <w:szCs w:val="22"/>
        </w:rPr>
        <w:t xml:space="preserve"> </w:t>
      </w:r>
      <w:proofErr w:type="spellStart"/>
      <w:r w:rsidRPr="00BE1811">
        <w:rPr>
          <w:sz w:val="22"/>
          <w:szCs w:val="22"/>
        </w:rPr>
        <w:t>şi</w:t>
      </w:r>
      <w:proofErr w:type="spellEnd"/>
      <w:r w:rsidRPr="00BE1811">
        <w:rPr>
          <w:sz w:val="22"/>
          <w:szCs w:val="22"/>
        </w:rPr>
        <w:t xml:space="preserve"> a virării sumei minime impuse prin contract;</w:t>
      </w:r>
    </w:p>
    <w:p w14:paraId="36829B52"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rapoarte de specialitate întocmite de </w:t>
      </w:r>
      <w:proofErr w:type="spellStart"/>
      <w:r w:rsidRPr="00BE1811">
        <w:rPr>
          <w:sz w:val="22"/>
          <w:szCs w:val="22"/>
        </w:rPr>
        <w:t>experţi</w:t>
      </w:r>
      <w:proofErr w:type="spellEnd"/>
      <w:r w:rsidRPr="00BE1811">
        <w:rPr>
          <w:sz w:val="22"/>
          <w:szCs w:val="22"/>
        </w:rPr>
        <w:t xml:space="preserve"> </w:t>
      </w:r>
      <w:proofErr w:type="spellStart"/>
      <w:r w:rsidRPr="00BE1811">
        <w:rPr>
          <w:sz w:val="22"/>
          <w:szCs w:val="22"/>
        </w:rPr>
        <w:t>cooptaţi</w:t>
      </w:r>
      <w:proofErr w:type="spellEnd"/>
      <w:r w:rsidRPr="00BE1811">
        <w:rPr>
          <w:sz w:val="22"/>
          <w:szCs w:val="22"/>
        </w:rPr>
        <w:t xml:space="preserve">, dacă este cazul; </w:t>
      </w:r>
    </w:p>
    <w:p w14:paraId="4B8D70AE" w14:textId="77777777" w:rsidR="00610BA4" w:rsidRPr="00BE1811" w:rsidRDefault="00610BA4" w:rsidP="00610BA4">
      <w:pPr>
        <w:pStyle w:val="ListParagraph"/>
        <w:numPr>
          <w:ilvl w:val="0"/>
          <w:numId w:val="162"/>
        </w:numPr>
        <w:spacing w:after="120"/>
        <w:ind w:left="1701" w:right="284" w:firstLine="0"/>
        <w:jc w:val="both"/>
        <w:rPr>
          <w:sz w:val="22"/>
          <w:szCs w:val="22"/>
        </w:rPr>
      </w:pPr>
      <w:r w:rsidRPr="00BE1811">
        <w:rPr>
          <w:sz w:val="22"/>
          <w:szCs w:val="22"/>
        </w:rPr>
        <w:t xml:space="preserve">orice alt document suport pentru justificarea cheltuielilor solicitate la rambursare: notificări, note, decizii, </w:t>
      </w:r>
      <w:proofErr w:type="spellStart"/>
      <w:r w:rsidRPr="00BE1811">
        <w:rPr>
          <w:sz w:val="22"/>
          <w:szCs w:val="22"/>
        </w:rPr>
        <w:t>declaraţii</w:t>
      </w:r>
      <w:proofErr w:type="spellEnd"/>
      <w:r w:rsidRPr="00BE1811">
        <w:rPr>
          <w:sz w:val="22"/>
          <w:szCs w:val="22"/>
        </w:rPr>
        <w:t>, adrese;</w:t>
      </w:r>
    </w:p>
    <w:p w14:paraId="0C289F87" w14:textId="77777777" w:rsidR="00610BA4" w:rsidRPr="00BE1811" w:rsidRDefault="00610BA4" w:rsidP="00610BA4">
      <w:pPr>
        <w:ind w:left="709"/>
      </w:pPr>
      <w:r w:rsidRPr="00BE1811">
        <w:t xml:space="preserve">În cazul în care atribuirea se realizează prin </w:t>
      </w:r>
      <w:proofErr w:type="spellStart"/>
      <w:r w:rsidRPr="00BE1811">
        <w:t>licitaţie</w:t>
      </w:r>
      <w:proofErr w:type="spellEnd"/>
      <w:r w:rsidRPr="00BE1811">
        <w:t xml:space="preserve"> restrânsă, negociere competitivă, dialog competitiv, parteneriat pentru inovare, concursul de </w:t>
      </w:r>
      <w:proofErr w:type="spellStart"/>
      <w:r w:rsidRPr="00BE1811">
        <w:t>soluţii</w:t>
      </w:r>
      <w:proofErr w:type="spellEnd"/>
      <w:r w:rsidRPr="00BE1811">
        <w:t xml:space="preserve">, procedura de atribuire aplicabilă în cazul serviciilor sociale </w:t>
      </w:r>
      <w:proofErr w:type="spellStart"/>
      <w:r w:rsidRPr="00BE1811">
        <w:t>şi</w:t>
      </w:r>
      <w:proofErr w:type="spellEnd"/>
      <w:r w:rsidRPr="00BE1811">
        <w:t xml:space="preserve"> al altor servicii specifice,  procedura simplificată sau prin </w:t>
      </w:r>
      <w:proofErr w:type="spellStart"/>
      <w:r w:rsidRPr="00BE1811">
        <w:t>modalităţi</w:t>
      </w:r>
      <w:proofErr w:type="spellEnd"/>
      <w:r w:rsidRPr="00BE1811">
        <w:t xml:space="preserve"> speciale de atribuire a contractului de </w:t>
      </w:r>
      <w:proofErr w:type="spellStart"/>
      <w:r w:rsidRPr="00BE1811">
        <w:t>achiziţie</w:t>
      </w:r>
      <w:proofErr w:type="spellEnd"/>
      <w:r w:rsidRPr="00BE1811">
        <w:t xml:space="preserve">, dosarul </w:t>
      </w:r>
      <w:proofErr w:type="spellStart"/>
      <w:r w:rsidRPr="00BE1811">
        <w:t>achiziţiei</w:t>
      </w:r>
      <w:proofErr w:type="spellEnd"/>
      <w:r w:rsidRPr="00BE1811">
        <w:t xml:space="preserve"> publice se completează după caz. </w:t>
      </w:r>
    </w:p>
    <w:p w14:paraId="0D7CA921" w14:textId="77777777" w:rsidR="00610BA4" w:rsidRPr="00BE1811" w:rsidRDefault="00610BA4" w:rsidP="00D24931">
      <w:pPr>
        <w:widowControl w:val="0"/>
        <w:numPr>
          <w:ilvl w:val="0"/>
          <w:numId w:val="123"/>
        </w:numPr>
        <w:spacing w:after="0" w:line="240" w:lineRule="auto"/>
        <w:ind w:left="709" w:hanging="425"/>
        <w:jc w:val="both"/>
        <w:rPr>
          <w:b/>
          <w:lang w:val="it-IT"/>
        </w:rPr>
      </w:pPr>
      <w:r w:rsidRPr="00BE1811">
        <w:rPr>
          <w:b/>
        </w:rPr>
        <w:t>Pentru procedurile competitive derulate în conformitate cu prevederile Ordinului Ministrului Fondurilor Europene nr. 1284/2016:</w:t>
      </w:r>
    </w:p>
    <w:p w14:paraId="02711B7A" w14:textId="77777777" w:rsidR="00610BA4" w:rsidRPr="00BE1811" w:rsidRDefault="00610BA4" w:rsidP="00610BA4">
      <w:pPr>
        <w:widowControl w:val="0"/>
        <w:numPr>
          <w:ilvl w:val="2"/>
          <w:numId w:val="124"/>
        </w:numPr>
        <w:spacing w:after="0" w:line="240" w:lineRule="auto"/>
        <w:ind w:left="709" w:hanging="283"/>
        <w:jc w:val="both"/>
      </w:pPr>
      <w:r w:rsidRPr="00BE1811">
        <w:t xml:space="preserve">Opis cu documentele dosarului; </w:t>
      </w:r>
    </w:p>
    <w:p w14:paraId="4837CB8C" w14:textId="77777777" w:rsidR="00610BA4" w:rsidRPr="00BE1811" w:rsidRDefault="00610BA4" w:rsidP="00610BA4">
      <w:pPr>
        <w:widowControl w:val="0"/>
        <w:numPr>
          <w:ilvl w:val="2"/>
          <w:numId w:val="124"/>
        </w:numPr>
        <w:spacing w:after="0" w:line="240" w:lineRule="auto"/>
        <w:ind w:left="709" w:hanging="283"/>
        <w:jc w:val="both"/>
      </w:pPr>
      <w:proofErr w:type="spellStart"/>
      <w:r w:rsidRPr="00BE1811">
        <w:t>Specificaţiile</w:t>
      </w:r>
      <w:proofErr w:type="spellEnd"/>
      <w:r w:rsidRPr="00BE1811">
        <w:t xml:space="preserve"> tehnice;</w:t>
      </w:r>
    </w:p>
    <w:p w14:paraId="1F88847E" w14:textId="77777777" w:rsidR="00610BA4" w:rsidRPr="00BE1811" w:rsidRDefault="00610BA4" w:rsidP="00610BA4">
      <w:pPr>
        <w:widowControl w:val="0"/>
        <w:numPr>
          <w:ilvl w:val="2"/>
          <w:numId w:val="124"/>
        </w:numPr>
        <w:spacing w:after="0" w:line="240" w:lineRule="auto"/>
        <w:ind w:left="709" w:hanging="283"/>
        <w:jc w:val="both"/>
      </w:pPr>
      <w:r w:rsidRPr="00BE1811">
        <w:t xml:space="preserve">Nota privind determinarea valorii estimate; </w:t>
      </w:r>
    </w:p>
    <w:p w14:paraId="534F9CF4" w14:textId="77777777" w:rsidR="00610BA4" w:rsidRPr="00BE1811" w:rsidRDefault="00610BA4" w:rsidP="00610BA4">
      <w:pPr>
        <w:widowControl w:val="0"/>
        <w:numPr>
          <w:ilvl w:val="2"/>
          <w:numId w:val="124"/>
        </w:numPr>
        <w:spacing w:after="0" w:line="240" w:lineRule="auto"/>
        <w:ind w:left="709" w:hanging="283"/>
        <w:jc w:val="both"/>
      </w:pPr>
      <w:r w:rsidRPr="00BE1811">
        <w:t xml:space="preserve">Dovada </w:t>
      </w:r>
      <w:proofErr w:type="spellStart"/>
      <w:r w:rsidRPr="00BE1811">
        <w:t>anunţului</w:t>
      </w:r>
      <w:proofErr w:type="spellEnd"/>
      <w:r w:rsidRPr="00BE1811">
        <w:t>/</w:t>
      </w:r>
      <w:proofErr w:type="spellStart"/>
      <w:r w:rsidRPr="00BE1811">
        <w:t>invitaţiilor</w:t>
      </w:r>
      <w:proofErr w:type="spellEnd"/>
      <w:r w:rsidRPr="00BE1811">
        <w:t xml:space="preserve">/clarificărilor/comunicărilor rezultatului (după caz); </w:t>
      </w:r>
    </w:p>
    <w:p w14:paraId="30452BE9" w14:textId="77777777" w:rsidR="00610BA4" w:rsidRPr="00BE1811" w:rsidRDefault="00610BA4" w:rsidP="00610BA4">
      <w:pPr>
        <w:widowControl w:val="0"/>
        <w:numPr>
          <w:ilvl w:val="2"/>
          <w:numId w:val="124"/>
        </w:numPr>
        <w:spacing w:after="0" w:line="240" w:lineRule="auto"/>
        <w:ind w:left="709" w:hanging="283"/>
        <w:jc w:val="both"/>
      </w:pPr>
      <w:r w:rsidRPr="00BE1811">
        <w:t xml:space="preserve">Nota justificativă de atribuire; </w:t>
      </w:r>
    </w:p>
    <w:p w14:paraId="68B2595E" w14:textId="77777777" w:rsidR="00610BA4" w:rsidRPr="00BE1811" w:rsidRDefault="00610BA4" w:rsidP="00610BA4">
      <w:pPr>
        <w:widowControl w:val="0"/>
        <w:numPr>
          <w:ilvl w:val="2"/>
          <w:numId w:val="124"/>
        </w:numPr>
        <w:spacing w:after="0" w:line="240" w:lineRule="auto"/>
        <w:ind w:left="709" w:hanging="283"/>
        <w:jc w:val="both"/>
      </w:pPr>
      <w:r w:rsidRPr="00BE1811">
        <w:t xml:space="preserve">Nota justificativă privind decalarea datelor de semnare a contractelor (după caz) – pentru loturi; </w:t>
      </w:r>
    </w:p>
    <w:p w14:paraId="1D1B4F2E" w14:textId="77777777" w:rsidR="00610BA4" w:rsidRPr="00BE1811" w:rsidRDefault="00610BA4" w:rsidP="00610BA4">
      <w:pPr>
        <w:widowControl w:val="0"/>
        <w:numPr>
          <w:ilvl w:val="2"/>
          <w:numId w:val="124"/>
        </w:numPr>
        <w:spacing w:after="0" w:line="240" w:lineRule="auto"/>
        <w:ind w:left="709" w:right="-1" w:hanging="283"/>
        <w:jc w:val="both"/>
      </w:pPr>
      <w:proofErr w:type="spellStart"/>
      <w:r w:rsidRPr="00BE1811">
        <w:t>Declaraţii</w:t>
      </w:r>
      <w:proofErr w:type="spellEnd"/>
      <w:r w:rsidRPr="00BE1811">
        <w:t xml:space="preserve"> pe propria răspundere din care rezultă că ofertantul </w:t>
      </w:r>
      <w:proofErr w:type="spellStart"/>
      <w:r w:rsidRPr="00BE1811">
        <w:t>câştigător</w:t>
      </w:r>
      <w:proofErr w:type="spellEnd"/>
      <w:r w:rsidRPr="00BE1811">
        <w:t xml:space="preserve">/solicitantul/beneficiarul privat nu a încălcat prevederile referitoare la conflictul de interese; </w:t>
      </w:r>
    </w:p>
    <w:p w14:paraId="3BB95DFF" w14:textId="77777777" w:rsidR="00610BA4" w:rsidRPr="00BE1811" w:rsidRDefault="00610BA4" w:rsidP="00610BA4">
      <w:pPr>
        <w:widowControl w:val="0"/>
        <w:numPr>
          <w:ilvl w:val="2"/>
          <w:numId w:val="124"/>
        </w:numPr>
        <w:spacing w:after="0" w:line="240" w:lineRule="auto"/>
        <w:ind w:left="709" w:hanging="283"/>
        <w:jc w:val="both"/>
      </w:pPr>
      <w:r w:rsidRPr="00BE1811">
        <w:t xml:space="preserve">Ofertele </w:t>
      </w:r>
      <w:proofErr w:type="spellStart"/>
      <w:r w:rsidRPr="00BE1811">
        <w:t>şi</w:t>
      </w:r>
      <w:proofErr w:type="spellEnd"/>
      <w:r w:rsidRPr="00BE1811">
        <w:t xml:space="preserve"> clarificările (după caz); </w:t>
      </w:r>
    </w:p>
    <w:p w14:paraId="5157C1A6" w14:textId="77777777" w:rsidR="00610BA4" w:rsidRPr="00BE1811" w:rsidRDefault="00610BA4" w:rsidP="00610BA4">
      <w:pPr>
        <w:widowControl w:val="0"/>
        <w:numPr>
          <w:ilvl w:val="2"/>
          <w:numId w:val="124"/>
        </w:numPr>
        <w:spacing w:after="0" w:line="240" w:lineRule="auto"/>
        <w:ind w:left="709" w:hanging="283"/>
        <w:jc w:val="both"/>
      </w:pPr>
      <w:r w:rsidRPr="00BE1811">
        <w:t xml:space="preserve">Contractul de </w:t>
      </w:r>
      <w:proofErr w:type="spellStart"/>
      <w:r w:rsidRPr="00BE1811">
        <w:t>achiziţie</w:t>
      </w:r>
      <w:proofErr w:type="spellEnd"/>
      <w:r w:rsidRPr="00BE1811">
        <w:t xml:space="preserve">; </w:t>
      </w:r>
    </w:p>
    <w:p w14:paraId="2EACD81F" w14:textId="77777777" w:rsidR="00610BA4" w:rsidRPr="00BE1811" w:rsidRDefault="00610BA4" w:rsidP="00610BA4">
      <w:pPr>
        <w:widowControl w:val="0"/>
        <w:numPr>
          <w:ilvl w:val="2"/>
          <w:numId w:val="124"/>
        </w:numPr>
        <w:spacing w:after="0" w:line="240" w:lineRule="auto"/>
        <w:ind w:left="709" w:hanging="283"/>
        <w:jc w:val="both"/>
      </w:pPr>
      <w:r w:rsidRPr="00BE1811">
        <w:t xml:space="preserve">Actele </w:t>
      </w:r>
      <w:proofErr w:type="spellStart"/>
      <w:r w:rsidRPr="00BE1811">
        <w:t>adiţionale</w:t>
      </w:r>
      <w:proofErr w:type="spellEnd"/>
      <w:r w:rsidRPr="00BE1811">
        <w:t xml:space="preserve"> (după caz);</w:t>
      </w:r>
    </w:p>
    <w:p w14:paraId="37EBD66F" w14:textId="77777777" w:rsidR="00610BA4" w:rsidRPr="00BE1811" w:rsidRDefault="00610BA4" w:rsidP="00610BA4">
      <w:pPr>
        <w:widowControl w:val="0"/>
        <w:numPr>
          <w:ilvl w:val="2"/>
          <w:numId w:val="124"/>
        </w:numPr>
        <w:spacing w:after="0" w:line="240" w:lineRule="auto"/>
        <w:ind w:left="709" w:hanging="283"/>
        <w:jc w:val="both"/>
      </w:pPr>
      <w:r w:rsidRPr="00BE1811">
        <w:t xml:space="preserve">Alte documente relevante, inclusiv documentele care dovedesc realizarea </w:t>
      </w:r>
      <w:proofErr w:type="spellStart"/>
      <w:r w:rsidRPr="00BE1811">
        <w:t>achiziţiei</w:t>
      </w:r>
      <w:proofErr w:type="spellEnd"/>
      <w:r w:rsidRPr="00BE1811">
        <w:t xml:space="preserve"> (de exemplu: procese-verbale de </w:t>
      </w:r>
      <w:proofErr w:type="spellStart"/>
      <w:r w:rsidRPr="00BE1811">
        <w:t>recepţie</w:t>
      </w:r>
      <w:proofErr w:type="spellEnd"/>
      <w:r w:rsidRPr="00BE1811">
        <w:t xml:space="preserve"> servicii </w:t>
      </w:r>
      <w:proofErr w:type="spellStart"/>
      <w:r w:rsidRPr="00BE1811">
        <w:t>şi</w:t>
      </w:r>
      <w:proofErr w:type="spellEnd"/>
      <w:r w:rsidRPr="00BE1811">
        <w:t xml:space="preserve"> lucrări, livrabile, procese-verbale de predare primire etc.); </w:t>
      </w:r>
    </w:p>
    <w:p w14:paraId="6D8E2A80" w14:textId="77777777" w:rsidR="00610BA4" w:rsidRPr="00BE1811" w:rsidRDefault="00610BA4" w:rsidP="00610BA4">
      <w:pPr>
        <w:widowControl w:val="0"/>
        <w:numPr>
          <w:ilvl w:val="2"/>
          <w:numId w:val="124"/>
        </w:numPr>
        <w:spacing w:after="0" w:line="240" w:lineRule="auto"/>
        <w:ind w:left="709" w:hanging="283"/>
        <w:jc w:val="both"/>
      </w:pPr>
      <w:proofErr w:type="spellStart"/>
      <w:r w:rsidRPr="00BE1811">
        <w:t>Contestaţiile</w:t>
      </w:r>
      <w:proofErr w:type="spellEnd"/>
      <w:r w:rsidRPr="00BE1811">
        <w:t xml:space="preserve"> (după caz)/ deciziile aferente.</w:t>
      </w:r>
    </w:p>
    <w:p w14:paraId="020169F6" w14:textId="77777777" w:rsidR="00610BA4" w:rsidRPr="00BE1811" w:rsidRDefault="00610BA4" w:rsidP="00D24931">
      <w:pPr>
        <w:widowControl w:val="0"/>
        <w:numPr>
          <w:ilvl w:val="0"/>
          <w:numId w:val="123"/>
        </w:numPr>
        <w:spacing w:after="0" w:line="240" w:lineRule="auto"/>
        <w:ind w:left="709" w:hanging="425"/>
        <w:jc w:val="both"/>
        <w:rPr>
          <w:b/>
        </w:rPr>
      </w:pPr>
      <w:r w:rsidRPr="00BE1811">
        <w:rPr>
          <w:b/>
        </w:rPr>
        <w:t xml:space="preserve">Pentru </w:t>
      </w:r>
      <w:proofErr w:type="spellStart"/>
      <w:r w:rsidRPr="00BE1811">
        <w:rPr>
          <w:b/>
        </w:rPr>
        <w:t>achiziţiile</w:t>
      </w:r>
      <w:proofErr w:type="spellEnd"/>
      <w:r w:rsidRPr="00BE1811">
        <w:rPr>
          <w:b/>
        </w:rPr>
        <w:t xml:space="preserve"> directe derulate în conformitate cu prevederile Ordinului Ministrului Fondurilor Europene nr. 1284/2016:</w:t>
      </w:r>
    </w:p>
    <w:p w14:paraId="0B4AC6C8" w14:textId="77777777" w:rsidR="00610BA4" w:rsidRPr="00BE1811" w:rsidRDefault="00610BA4" w:rsidP="00610BA4">
      <w:pPr>
        <w:widowControl w:val="0"/>
        <w:numPr>
          <w:ilvl w:val="2"/>
          <w:numId w:val="125"/>
        </w:numPr>
        <w:spacing w:after="0" w:line="240" w:lineRule="auto"/>
        <w:ind w:left="709" w:hanging="283"/>
        <w:jc w:val="both"/>
      </w:pPr>
      <w:r w:rsidRPr="00BE1811">
        <w:t xml:space="preserve">Opis cu documentele dosarului; </w:t>
      </w:r>
    </w:p>
    <w:p w14:paraId="4EB893EA" w14:textId="77777777" w:rsidR="00610BA4" w:rsidRPr="00BE1811" w:rsidRDefault="00610BA4" w:rsidP="00610BA4">
      <w:pPr>
        <w:widowControl w:val="0"/>
        <w:numPr>
          <w:ilvl w:val="2"/>
          <w:numId w:val="125"/>
        </w:numPr>
        <w:spacing w:after="0" w:line="240" w:lineRule="auto"/>
        <w:ind w:left="709" w:hanging="283"/>
        <w:jc w:val="both"/>
      </w:pPr>
      <w:r w:rsidRPr="00BE1811">
        <w:t xml:space="preserve">Nota privind determinarea valorii estimate; </w:t>
      </w:r>
    </w:p>
    <w:p w14:paraId="1A0F5DC1" w14:textId="77777777" w:rsidR="00610BA4" w:rsidRPr="00BE1811" w:rsidRDefault="00610BA4" w:rsidP="00610BA4">
      <w:pPr>
        <w:widowControl w:val="0"/>
        <w:numPr>
          <w:ilvl w:val="2"/>
          <w:numId w:val="125"/>
        </w:numPr>
        <w:spacing w:after="0" w:line="240" w:lineRule="auto"/>
        <w:ind w:left="709" w:hanging="283"/>
        <w:jc w:val="both"/>
      </w:pPr>
      <w:r w:rsidRPr="00BE1811">
        <w:t xml:space="preserve">Documentele justificative ale </w:t>
      </w:r>
      <w:proofErr w:type="spellStart"/>
      <w:r w:rsidRPr="00BE1811">
        <w:t>achiziţiei</w:t>
      </w:r>
      <w:proofErr w:type="spellEnd"/>
      <w:r w:rsidRPr="00BE1811">
        <w:t xml:space="preserve"> (de exemplu: comandă, factură, bon fiscal, contract, documentele de transport sau altele, după caz) </w:t>
      </w:r>
    </w:p>
    <w:p w14:paraId="5A8C72EE" w14:textId="77777777" w:rsidR="00610BA4" w:rsidRPr="00BE1811" w:rsidRDefault="00610BA4" w:rsidP="00610BA4">
      <w:pPr>
        <w:widowControl w:val="0"/>
        <w:numPr>
          <w:ilvl w:val="0"/>
          <w:numId w:val="125"/>
        </w:numPr>
        <w:spacing w:after="0" w:line="240" w:lineRule="auto"/>
        <w:ind w:left="709" w:hanging="283"/>
        <w:jc w:val="both"/>
      </w:pPr>
      <w:r w:rsidRPr="00BE1811">
        <w:t xml:space="preserve">Documentele care dovedesc realizarea </w:t>
      </w:r>
      <w:proofErr w:type="spellStart"/>
      <w:r w:rsidRPr="00BE1811">
        <w:t>achiziţiei</w:t>
      </w:r>
      <w:proofErr w:type="spellEnd"/>
      <w:r w:rsidRPr="00BE1811">
        <w:t>, respectiv furnizarea produselor/prestarea serviciilor/</w:t>
      </w:r>
      <w:proofErr w:type="spellStart"/>
      <w:r w:rsidRPr="00BE1811">
        <w:t>execuţia</w:t>
      </w:r>
      <w:proofErr w:type="spellEnd"/>
      <w:r w:rsidRPr="00BE1811">
        <w:t xml:space="preserve"> lucrărilor (de exemplu: ordine de plată, extrase de cont, procese-verbale de predare-primire, procese-verbale de </w:t>
      </w:r>
      <w:proofErr w:type="spellStart"/>
      <w:r w:rsidRPr="00BE1811">
        <w:t>recepţie</w:t>
      </w:r>
      <w:proofErr w:type="spellEnd"/>
      <w:r w:rsidRPr="00BE1811">
        <w:t xml:space="preserve">, procese-verbale de punere în </w:t>
      </w:r>
      <w:proofErr w:type="spellStart"/>
      <w:r w:rsidRPr="00BE1811">
        <w:t>funcţiune</w:t>
      </w:r>
      <w:proofErr w:type="spellEnd"/>
      <w:r w:rsidRPr="00BE1811">
        <w:t>/</w:t>
      </w:r>
      <w:proofErr w:type="spellStart"/>
      <w:r w:rsidRPr="00BE1811">
        <w:t>acceptanţă</w:t>
      </w:r>
      <w:proofErr w:type="spellEnd"/>
      <w:r w:rsidRPr="00BE1811">
        <w:t>, rapoarte de activitate sau altele, după caz).</w:t>
      </w:r>
    </w:p>
    <w:p w14:paraId="5921E8AE" w14:textId="77777777" w:rsidR="00610BA4" w:rsidRPr="00BE1811" w:rsidRDefault="00610BA4" w:rsidP="00610BA4">
      <w:pPr>
        <w:ind w:left="709"/>
      </w:pPr>
    </w:p>
    <w:p w14:paraId="04E83B59" w14:textId="77777777" w:rsidR="00610BA4" w:rsidRPr="00BE1811" w:rsidRDefault="00610BA4" w:rsidP="00610BA4">
      <w:r w:rsidRPr="00BE1811">
        <w:t xml:space="preserve">Pentru actele </w:t>
      </w:r>
      <w:proofErr w:type="spellStart"/>
      <w:r w:rsidRPr="00BE1811">
        <w:t>adiţionale</w:t>
      </w:r>
      <w:proofErr w:type="spellEnd"/>
      <w:r w:rsidRPr="00BE1811">
        <w:t xml:space="preserve">/contractele subsecvente încheiate la contractele de </w:t>
      </w:r>
      <w:proofErr w:type="spellStart"/>
      <w:r w:rsidRPr="00BE1811">
        <w:t>achiziţie</w:t>
      </w:r>
      <w:proofErr w:type="spellEnd"/>
      <w:r w:rsidRPr="00BE1811">
        <w:t>/</w:t>
      </w:r>
      <w:proofErr w:type="spellStart"/>
      <w:r w:rsidRPr="00BE1811">
        <w:t>acodurile</w:t>
      </w:r>
      <w:proofErr w:type="spellEnd"/>
      <w:r w:rsidRPr="00BE1811">
        <w:t xml:space="preserve"> cadru, indiferent dacă acestea au sau nu impact financiar, beneficiarii vor urma </w:t>
      </w:r>
      <w:proofErr w:type="spellStart"/>
      <w:r w:rsidRPr="00BE1811">
        <w:t>aceleaşi</w:t>
      </w:r>
      <w:proofErr w:type="spellEnd"/>
      <w:r w:rsidRPr="00BE1811">
        <w:t xml:space="preserve"> proceduri de întocmire a documentelor ca </w:t>
      </w:r>
      <w:proofErr w:type="spellStart"/>
      <w:r w:rsidRPr="00BE1811">
        <w:t>şi</w:t>
      </w:r>
      <w:proofErr w:type="spellEnd"/>
      <w:r w:rsidRPr="00BE1811">
        <w:t xml:space="preserve"> pentru contractul-acordul cadru </w:t>
      </w:r>
      <w:proofErr w:type="spellStart"/>
      <w:r w:rsidRPr="00BE1811">
        <w:t>iniţial</w:t>
      </w:r>
      <w:proofErr w:type="spellEnd"/>
      <w:r w:rsidRPr="00BE1811">
        <w:t xml:space="preserve">. Dosarul de </w:t>
      </w:r>
      <w:proofErr w:type="spellStart"/>
      <w:r w:rsidRPr="00BE1811">
        <w:t>achiziţie</w:t>
      </w:r>
      <w:proofErr w:type="spellEnd"/>
      <w:r w:rsidRPr="00BE1811">
        <w:t xml:space="preserve"> va cuprinde documentele justificative în baza căruia a fost încheiat aceste documente.</w:t>
      </w:r>
    </w:p>
    <w:p w14:paraId="5C397A88" w14:textId="77777777" w:rsidR="00610BA4" w:rsidRPr="00BE1811" w:rsidRDefault="00610BA4" w:rsidP="00610BA4"/>
    <w:p w14:paraId="241E8BE6" w14:textId="77777777" w:rsidR="00610BA4" w:rsidRPr="00BE1811" w:rsidRDefault="00610BA4" w:rsidP="00610BA4">
      <w:pPr>
        <w:spacing w:line="240" w:lineRule="atLeast"/>
        <w:rPr>
          <w:b/>
        </w:rPr>
      </w:pPr>
      <w:r w:rsidRPr="00BE1811">
        <w:rPr>
          <w:b/>
        </w:rPr>
        <w:t xml:space="preserve">Alte obligații ale beneficiarului specifice Programului Operațional </w:t>
      </w:r>
      <w:r w:rsidRPr="00BE1811">
        <w:rPr>
          <w:b/>
          <w:color w:val="000000" w:themeColor="text1"/>
        </w:rPr>
        <w:t>Competitivitate</w:t>
      </w:r>
    </w:p>
    <w:p w14:paraId="42E9BDE3" w14:textId="77777777" w:rsidR="00610BA4" w:rsidRPr="00BE1811" w:rsidRDefault="00610BA4" w:rsidP="00610BA4">
      <w:pPr>
        <w:widowControl w:val="0"/>
        <w:numPr>
          <w:ilvl w:val="0"/>
          <w:numId w:val="213"/>
        </w:numPr>
        <w:autoSpaceDE w:val="0"/>
        <w:autoSpaceDN w:val="0"/>
        <w:adjustRightInd w:val="0"/>
        <w:spacing w:after="0" w:line="240" w:lineRule="atLeast"/>
        <w:ind w:left="360"/>
        <w:jc w:val="both"/>
        <w:rPr>
          <w:color w:val="000000" w:themeColor="text1"/>
        </w:rPr>
      </w:pPr>
      <w:r w:rsidRPr="00BE1811">
        <w:t xml:space="preserve">Beneficiarul proiectului va transmite spre informare către </w:t>
      </w:r>
      <w:r w:rsidRPr="00BE1811">
        <w:rPr>
          <w:color w:val="000000" w:themeColor="text1"/>
        </w:rPr>
        <w:t>AMPOC/OI POC, documentele/livrabile elaborate în cadrul proiectului, în cazul în care AMPOC/OI POC solicită expres acest lucru.</w:t>
      </w:r>
    </w:p>
    <w:p w14:paraId="1C26844F" w14:textId="77777777" w:rsidR="00610BA4" w:rsidRPr="00BE1811" w:rsidRDefault="00610BA4" w:rsidP="00610BA4">
      <w:pPr>
        <w:widowControl w:val="0"/>
        <w:numPr>
          <w:ilvl w:val="0"/>
          <w:numId w:val="213"/>
        </w:numPr>
        <w:autoSpaceDE w:val="0"/>
        <w:autoSpaceDN w:val="0"/>
        <w:adjustRightInd w:val="0"/>
        <w:spacing w:after="0" w:line="240" w:lineRule="atLeast"/>
        <w:ind w:left="426" w:hanging="426"/>
        <w:jc w:val="both"/>
      </w:pPr>
      <w:r w:rsidRPr="00BE1811">
        <w:rPr>
          <w:color w:val="000000" w:themeColor="text1"/>
        </w:rPr>
        <w:t xml:space="preserve">În cazul proiectelor generatoare de venit, Beneficiarul este obligat </w:t>
      </w:r>
      <w:r w:rsidRPr="00BE1811">
        <w:t xml:space="preserve">să declare toate veniturile direct realizate în timpul implementării </w:t>
      </w:r>
      <w:r w:rsidR="00294983" w:rsidRPr="00BE1811">
        <w:rPr>
          <w:rFonts w:eastAsia="Arial Unicode MS"/>
        </w:rPr>
        <w:t>Proiectului</w:t>
      </w:r>
      <w:r w:rsidRPr="00BE1811">
        <w:t xml:space="preserve">, ca rezultat al acestei implementări </w:t>
      </w:r>
      <w:proofErr w:type="spellStart"/>
      <w:r w:rsidRPr="00BE1811">
        <w:t>şi</w:t>
      </w:r>
      <w:proofErr w:type="spellEnd"/>
      <w:r w:rsidRPr="00BE1811">
        <w:t xml:space="preserve"> nepreconizate la data aprobării acestuia. </w:t>
      </w:r>
    </w:p>
    <w:p w14:paraId="0CAE922F" w14:textId="77777777" w:rsidR="00610BA4" w:rsidRPr="00BE1811" w:rsidRDefault="00610BA4" w:rsidP="00610BA4">
      <w:pPr>
        <w:widowControl w:val="0"/>
        <w:numPr>
          <w:ilvl w:val="0"/>
          <w:numId w:val="213"/>
        </w:numPr>
        <w:autoSpaceDE w:val="0"/>
        <w:autoSpaceDN w:val="0"/>
        <w:adjustRightInd w:val="0"/>
        <w:spacing w:after="0" w:line="240" w:lineRule="atLeast"/>
        <w:ind w:left="426" w:hanging="426"/>
        <w:jc w:val="both"/>
        <w:rPr>
          <w:color w:val="000000" w:themeColor="text1"/>
        </w:rPr>
      </w:pPr>
      <w:r w:rsidRPr="00BE1811">
        <w:t xml:space="preserve">Beneficiarul are </w:t>
      </w:r>
      <w:proofErr w:type="spellStart"/>
      <w:r w:rsidRPr="00BE1811">
        <w:t>obligaţia</w:t>
      </w:r>
      <w:proofErr w:type="spellEnd"/>
      <w:r w:rsidRPr="00BE1811">
        <w:t xml:space="preserve"> de a transmite </w:t>
      </w:r>
      <w:r w:rsidRPr="00BE1811">
        <w:rPr>
          <w:color w:val="000000" w:themeColor="text1"/>
        </w:rPr>
        <w:t xml:space="preserve">către OI POC, în termen de 10 zile lucrătoare de la data atribuirii unui contract de </w:t>
      </w:r>
      <w:proofErr w:type="spellStart"/>
      <w:r w:rsidRPr="00BE1811">
        <w:rPr>
          <w:color w:val="000000" w:themeColor="text1"/>
        </w:rPr>
        <w:t>achiziţie</w:t>
      </w:r>
      <w:proofErr w:type="spellEnd"/>
      <w:r w:rsidRPr="00BE1811">
        <w:rPr>
          <w:color w:val="000000" w:themeColor="text1"/>
        </w:rPr>
        <w:t xml:space="preserve">, dosarul procedurii de </w:t>
      </w:r>
      <w:proofErr w:type="spellStart"/>
      <w:r w:rsidRPr="00BE1811">
        <w:rPr>
          <w:color w:val="000000" w:themeColor="text1"/>
        </w:rPr>
        <w:t>achiziţie</w:t>
      </w:r>
      <w:proofErr w:type="spellEnd"/>
      <w:r w:rsidRPr="00BE1811">
        <w:rPr>
          <w:color w:val="000000" w:themeColor="text1"/>
        </w:rPr>
        <w:t xml:space="preserve"> </w:t>
      </w:r>
      <w:proofErr w:type="spellStart"/>
      <w:r w:rsidRPr="00BE1811">
        <w:rPr>
          <w:color w:val="000000" w:themeColor="text1"/>
        </w:rPr>
        <w:t>desfăşurată</w:t>
      </w:r>
      <w:proofErr w:type="spellEnd"/>
      <w:r w:rsidRPr="00BE1811">
        <w:rPr>
          <w:color w:val="000000" w:themeColor="text1"/>
        </w:rPr>
        <w:t xml:space="preserve">. Aceste documente vor fi și încărcate de beneficiar în sistemul informatic </w:t>
      </w:r>
      <w:proofErr w:type="spellStart"/>
      <w:r w:rsidRPr="00BE1811">
        <w:rPr>
          <w:color w:val="000000" w:themeColor="text1"/>
        </w:rPr>
        <w:t>MySMIS</w:t>
      </w:r>
      <w:proofErr w:type="spellEnd"/>
      <w:r w:rsidRPr="00BE1811">
        <w:rPr>
          <w:color w:val="000000" w:themeColor="text1"/>
        </w:rPr>
        <w:t xml:space="preserve">. În termen de 5 zile lucrătoare de la data finalizării verificărilor </w:t>
      </w:r>
      <w:proofErr w:type="spellStart"/>
      <w:r w:rsidRPr="00BE1811">
        <w:rPr>
          <w:color w:val="000000" w:themeColor="text1"/>
        </w:rPr>
        <w:t>şi</w:t>
      </w:r>
      <w:proofErr w:type="spellEnd"/>
      <w:r w:rsidRPr="00BE1811">
        <w:rPr>
          <w:color w:val="000000" w:themeColor="text1"/>
        </w:rPr>
        <w:t xml:space="preserve"> de către AMPOC, aceasta notifică Beneficiarul cu privire la rezultatul verificării.</w:t>
      </w:r>
    </w:p>
    <w:p w14:paraId="202AD37E" w14:textId="77777777" w:rsidR="00610BA4" w:rsidRPr="00BE1811" w:rsidRDefault="00610BA4" w:rsidP="00610BA4">
      <w:pPr>
        <w:widowControl w:val="0"/>
        <w:numPr>
          <w:ilvl w:val="0"/>
          <w:numId w:val="213"/>
        </w:numPr>
        <w:autoSpaceDE w:val="0"/>
        <w:autoSpaceDN w:val="0"/>
        <w:adjustRightInd w:val="0"/>
        <w:spacing w:after="0" w:line="240" w:lineRule="atLeast"/>
        <w:ind w:left="426" w:hanging="426"/>
        <w:jc w:val="both"/>
      </w:pPr>
      <w:r w:rsidRPr="00BE1811">
        <w:rPr>
          <w:color w:val="000000" w:themeColor="text1"/>
        </w:rPr>
        <w:t xml:space="preserve">Beneficiarul are </w:t>
      </w:r>
      <w:proofErr w:type="spellStart"/>
      <w:r w:rsidRPr="00BE1811">
        <w:rPr>
          <w:color w:val="000000" w:themeColor="text1"/>
        </w:rPr>
        <w:t>obligaţia</w:t>
      </w:r>
      <w:proofErr w:type="spellEnd"/>
      <w:r w:rsidRPr="00BE1811">
        <w:rPr>
          <w:color w:val="000000" w:themeColor="text1"/>
        </w:rPr>
        <w:t xml:space="preserve"> de a respecta instrucțiunile AMPOC/OI POC </w:t>
      </w:r>
      <w:r w:rsidRPr="00BE1811">
        <w:t>emise conform legii .</w:t>
      </w:r>
    </w:p>
    <w:p w14:paraId="26004804" w14:textId="77777777" w:rsidR="00610BA4" w:rsidRPr="00BE1811" w:rsidRDefault="00610BA4" w:rsidP="00610BA4">
      <w:pPr>
        <w:widowControl w:val="0"/>
        <w:numPr>
          <w:ilvl w:val="0"/>
          <w:numId w:val="213"/>
        </w:numPr>
        <w:autoSpaceDE w:val="0"/>
        <w:autoSpaceDN w:val="0"/>
        <w:adjustRightInd w:val="0"/>
        <w:spacing w:after="0" w:line="240" w:lineRule="atLeast"/>
        <w:ind w:left="426" w:hanging="426"/>
        <w:jc w:val="both"/>
      </w:pPr>
      <w:r w:rsidRPr="00BE1811">
        <w:t xml:space="preserve">Conform prevederilor Art.26 alin (1) </w:t>
      </w:r>
      <w:proofErr w:type="spellStart"/>
      <w:r w:rsidRPr="00BE1811">
        <w:t>şi</w:t>
      </w:r>
      <w:proofErr w:type="spellEnd"/>
      <w:r w:rsidRPr="00BE1811">
        <w:t xml:space="preserve"> (3)  din OUG nr.40/2015 cu modificările </w:t>
      </w:r>
      <w:proofErr w:type="spellStart"/>
      <w:r w:rsidRPr="00BE1811">
        <w:t>şi</w:t>
      </w:r>
      <w:proofErr w:type="spellEnd"/>
      <w:r w:rsidRPr="00BE1811">
        <w:t xml:space="preserve"> completările ulterioare, beneficiarul unui proiect </w:t>
      </w:r>
      <w:proofErr w:type="spellStart"/>
      <w:r w:rsidRPr="00BE1811">
        <w:t>finanţat</w:t>
      </w:r>
      <w:proofErr w:type="spellEnd"/>
      <w:r w:rsidRPr="00BE1811">
        <w:t xml:space="preserve"> din fonduri europene are </w:t>
      </w:r>
      <w:proofErr w:type="spellStart"/>
      <w:r w:rsidRPr="00BE1811">
        <w:t>obligaţia</w:t>
      </w:r>
      <w:proofErr w:type="spellEnd"/>
      <w:r w:rsidRPr="00BE1811">
        <w:t xml:space="preserve"> îndosarierii </w:t>
      </w:r>
      <w:proofErr w:type="spellStart"/>
      <w:r w:rsidRPr="00BE1811">
        <w:t>şi</w:t>
      </w:r>
      <w:proofErr w:type="spellEnd"/>
      <w:r w:rsidRPr="00BE1811">
        <w:t xml:space="preserve"> păstrării în bune </w:t>
      </w:r>
      <w:proofErr w:type="spellStart"/>
      <w:r w:rsidRPr="00BE1811">
        <w:t>condiţii</w:t>
      </w:r>
      <w:proofErr w:type="spellEnd"/>
      <w:r w:rsidRPr="00BE1811">
        <w:t xml:space="preserve"> a tuturor documentelor aferente proiectului. În cazul nerespectării acestor prevederi, beneficiarul este obligat să restituie suma rambursată, în cadrul proiectului, aferentă documentelor lipsă.</w:t>
      </w:r>
    </w:p>
    <w:p w14:paraId="73D7809D" w14:textId="77777777" w:rsidR="00610BA4" w:rsidRPr="00BE1811" w:rsidRDefault="00610BA4" w:rsidP="00610BA4">
      <w:pPr>
        <w:widowControl w:val="0"/>
        <w:numPr>
          <w:ilvl w:val="0"/>
          <w:numId w:val="213"/>
        </w:numPr>
        <w:autoSpaceDE w:val="0"/>
        <w:autoSpaceDN w:val="0"/>
        <w:adjustRightInd w:val="0"/>
        <w:spacing w:after="0" w:line="240" w:lineRule="atLeast"/>
        <w:ind w:left="426" w:hanging="426"/>
        <w:jc w:val="both"/>
      </w:pPr>
      <w:r w:rsidRPr="00BE1811">
        <w:t xml:space="preserve">Conform prevederilor Art.26 alin (2) </w:t>
      </w:r>
      <w:proofErr w:type="spellStart"/>
      <w:r w:rsidRPr="00BE1811">
        <w:t>şi</w:t>
      </w:r>
      <w:proofErr w:type="spellEnd"/>
      <w:r w:rsidRPr="00BE1811">
        <w:t xml:space="preserve"> (4)  din OUG nr.40/2015 cu modificările </w:t>
      </w:r>
      <w:proofErr w:type="spellStart"/>
      <w:r w:rsidRPr="00BE1811">
        <w:t>şi</w:t>
      </w:r>
      <w:proofErr w:type="spellEnd"/>
      <w:r w:rsidRPr="00BE1811">
        <w:t xml:space="preserve"> completările ulterioare, beneficiarul are </w:t>
      </w:r>
      <w:proofErr w:type="spellStart"/>
      <w:r w:rsidRPr="00BE1811">
        <w:t>obligaţia</w:t>
      </w:r>
      <w:proofErr w:type="spellEnd"/>
      <w:r w:rsidRPr="00BE1811">
        <w:t xml:space="preserve"> de a asigura accesul neîngrădit al </w:t>
      </w:r>
      <w:proofErr w:type="spellStart"/>
      <w:r w:rsidRPr="00BE1811">
        <w:t>autorităţilor</w:t>
      </w:r>
      <w:proofErr w:type="spellEnd"/>
      <w:r w:rsidRPr="00BE1811">
        <w:t xml:space="preserve"> </w:t>
      </w:r>
      <w:proofErr w:type="spellStart"/>
      <w:r w:rsidRPr="00BE1811">
        <w:t>naţionale</w:t>
      </w:r>
      <w:proofErr w:type="spellEnd"/>
      <w:r w:rsidRPr="00BE1811">
        <w:t xml:space="preserve"> cu </w:t>
      </w:r>
      <w:proofErr w:type="spellStart"/>
      <w:r w:rsidRPr="00BE1811">
        <w:t>atribuţii</w:t>
      </w:r>
      <w:proofErr w:type="spellEnd"/>
      <w:r w:rsidRPr="00BE1811">
        <w:t xml:space="preserve"> de verificare, control </w:t>
      </w:r>
      <w:proofErr w:type="spellStart"/>
      <w:r w:rsidRPr="00BE1811">
        <w:t>şi</w:t>
      </w:r>
      <w:proofErr w:type="spellEnd"/>
      <w:r w:rsidRPr="00BE1811">
        <w:t xml:space="preserve"> audit, al serviciilor Comisiei Europene, al </w:t>
      </w:r>
      <w:proofErr w:type="spellStart"/>
      <w:r w:rsidRPr="00BE1811">
        <w:t>Curţii</w:t>
      </w:r>
      <w:proofErr w:type="spellEnd"/>
      <w:r w:rsidRPr="00BE1811">
        <w:t xml:space="preserve"> Europene de Conturi, al </w:t>
      </w:r>
      <w:proofErr w:type="spellStart"/>
      <w:r w:rsidRPr="00BE1811">
        <w:t>reprezentanţilor</w:t>
      </w:r>
      <w:proofErr w:type="spellEnd"/>
      <w:r w:rsidRPr="00BE1811">
        <w:t xml:space="preserve"> serviciului specializat al Comisiei Europene - Oficiul European pentru Lupta Antifraudă - OLAF, precum </w:t>
      </w:r>
      <w:proofErr w:type="spellStart"/>
      <w:r w:rsidRPr="00BE1811">
        <w:t>şi</w:t>
      </w:r>
      <w:proofErr w:type="spellEnd"/>
      <w:r w:rsidRPr="00BE1811">
        <w:t xml:space="preserve"> al </w:t>
      </w:r>
      <w:proofErr w:type="spellStart"/>
      <w:r w:rsidRPr="00BE1811">
        <w:t>reprezentanţilor</w:t>
      </w:r>
      <w:proofErr w:type="spellEnd"/>
      <w:r w:rsidRPr="00BE1811">
        <w:t xml:space="preserve"> Departamentului pentru Lupta Antifraudă - DLAF, în limitele </w:t>
      </w:r>
      <w:proofErr w:type="spellStart"/>
      <w:r w:rsidRPr="00BE1811">
        <w:t>competenţelor</w:t>
      </w:r>
      <w:proofErr w:type="spellEnd"/>
      <w:r w:rsidRPr="00BE1811">
        <w:t xml:space="preserve"> ce le revin, în cazul în care </w:t>
      </w:r>
      <w:proofErr w:type="spellStart"/>
      <w:r w:rsidRPr="00BE1811">
        <w:t>aceştia</w:t>
      </w:r>
      <w:proofErr w:type="spellEnd"/>
      <w:r w:rsidRPr="00BE1811">
        <w:t xml:space="preserve"> efectuează verificări/controale/audit la </w:t>
      </w:r>
      <w:proofErr w:type="spellStart"/>
      <w:r w:rsidRPr="00BE1811">
        <w:t>faţa</w:t>
      </w:r>
      <w:proofErr w:type="spellEnd"/>
      <w:r w:rsidRPr="00BE1811">
        <w:t xml:space="preserve"> locului </w:t>
      </w:r>
      <w:proofErr w:type="spellStart"/>
      <w:r w:rsidRPr="00BE1811">
        <w:t>şi</w:t>
      </w:r>
      <w:proofErr w:type="spellEnd"/>
      <w:r w:rsidRPr="00BE1811">
        <w:t xml:space="preserve"> solicită în scris </w:t>
      </w:r>
      <w:proofErr w:type="spellStart"/>
      <w:r w:rsidRPr="00BE1811">
        <w:t>declaraţii</w:t>
      </w:r>
      <w:proofErr w:type="spellEnd"/>
      <w:r w:rsidRPr="00BE1811">
        <w:t xml:space="preserve">, documente, </w:t>
      </w:r>
      <w:proofErr w:type="spellStart"/>
      <w:r w:rsidRPr="00BE1811">
        <w:t>informaţii</w:t>
      </w:r>
      <w:proofErr w:type="spellEnd"/>
      <w:r w:rsidRPr="00BE1811">
        <w:t>. În cazul nerespectării acestor  prevederi beneficiarul este obligat să restituie întreaga sumă rambursată aferentă proiectului, inclusiv dobânzile/penalizările aferente.</w:t>
      </w:r>
    </w:p>
    <w:p w14:paraId="2D6E0BF6" w14:textId="05127E32" w:rsidR="00610BA4" w:rsidRDefault="00610BA4" w:rsidP="00610BA4">
      <w:pPr>
        <w:widowControl w:val="0"/>
        <w:numPr>
          <w:ilvl w:val="0"/>
          <w:numId w:val="213"/>
        </w:numPr>
        <w:autoSpaceDE w:val="0"/>
        <w:autoSpaceDN w:val="0"/>
        <w:adjustRightInd w:val="0"/>
        <w:spacing w:after="0" w:line="240" w:lineRule="atLeast"/>
        <w:ind w:left="426" w:hanging="426"/>
        <w:jc w:val="both"/>
      </w:pPr>
      <w:r w:rsidRPr="00BE1811">
        <w:t xml:space="preserve">Conform prevederilor Art.26 alin (5) din OUG nr.40/2015 cu modificările </w:t>
      </w:r>
      <w:proofErr w:type="spellStart"/>
      <w:r w:rsidRPr="00BE1811">
        <w:t>şi</w:t>
      </w:r>
      <w:proofErr w:type="spellEnd"/>
      <w:r w:rsidRPr="00BE1811">
        <w:t xml:space="preserve"> completările ulterioare, AMPOC</w:t>
      </w:r>
      <w:r w:rsidR="00463918" w:rsidRPr="00BE1811">
        <w:t>/OI POC</w:t>
      </w:r>
      <w:r w:rsidRPr="00BE1811">
        <w:t xml:space="preserve"> poate evalua </w:t>
      </w:r>
      <w:proofErr w:type="spellStart"/>
      <w:r w:rsidRPr="00BE1811">
        <w:t>şi</w:t>
      </w:r>
      <w:proofErr w:type="spellEnd"/>
      <w:r w:rsidRPr="00BE1811">
        <w:t xml:space="preserve"> controla capacitatea administrativă a beneficiarilor privind îndeplinirea </w:t>
      </w:r>
      <w:proofErr w:type="spellStart"/>
      <w:r w:rsidRPr="00BE1811">
        <w:t>cerinţelor</w:t>
      </w:r>
      <w:proofErr w:type="spellEnd"/>
      <w:r w:rsidRPr="00BE1811">
        <w:t xml:space="preserve"> determinate de asigurare a </w:t>
      </w:r>
      <w:proofErr w:type="spellStart"/>
      <w:r w:rsidRPr="00BE1811">
        <w:t>realităţii</w:t>
      </w:r>
      <w:proofErr w:type="spellEnd"/>
      <w:r w:rsidRPr="00BE1811">
        <w:t xml:space="preserve">, </w:t>
      </w:r>
      <w:proofErr w:type="spellStart"/>
      <w:r w:rsidRPr="00BE1811">
        <w:t>legalităţii</w:t>
      </w:r>
      <w:proofErr w:type="spellEnd"/>
      <w:r w:rsidRPr="00BE1811">
        <w:t xml:space="preserve"> </w:t>
      </w:r>
      <w:proofErr w:type="spellStart"/>
      <w:r w:rsidRPr="00BE1811">
        <w:t>şi</w:t>
      </w:r>
      <w:proofErr w:type="spellEnd"/>
      <w:r w:rsidRPr="00BE1811">
        <w:t xml:space="preserve"> </w:t>
      </w:r>
      <w:proofErr w:type="spellStart"/>
      <w:r w:rsidRPr="00BE1811">
        <w:t>regularităţii</w:t>
      </w:r>
      <w:proofErr w:type="spellEnd"/>
      <w:r w:rsidRPr="00BE1811">
        <w:t xml:space="preserve"> cheltuielilor decontate </w:t>
      </w:r>
      <w:proofErr w:type="spellStart"/>
      <w:r w:rsidRPr="00BE1811">
        <w:t>şi</w:t>
      </w:r>
      <w:proofErr w:type="spellEnd"/>
      <w:r w:rsidRPr="00BE1811">
        <w:t xml:space="preserve"> respectării </w:t>
      </w:r>
      <w:proofErr w:type="spellStart"/>
      <w:r w:rsidRPr="00BE1811">
        <w:t>instrucţiunilor</w:t>
      </w:r>
      <w:proofErr w:type="spellEnd"/>
      <w:r w:rsidRPr="00BE1811">
        <w:t xml:space="preserve">, procedurilor, reglementărilor, regulamentelor  Comisiei Europene, precum </w:t>
      </w:r>
      <w:proofErr w:type="spellStart"/>
      <w:r w:rsidRPr="00BE1811">
        <w:t>şi</w:t>
      </w:r>
      <w:proofErr w:type="spellEnd"/>
      <w:r w:rsidRPr="00BE1811">
        <w:t xml:space="preserve"> a altor prevederi legale în domeniul implementării proiectelor </w:t>
      </w:r>
      <w:proofErr w:type="spellStart"/>
      <w:r w:rsidRPr="00BE1811">
        <w:t>finanţate</w:t>
      </w:r>
      <w:proofErr w:type="spellEnd"/>
      <w:r w:rsidRPr="00BE1811">
        <w:t xml:space="preserve"> din fonduri europene.</w:t>
      </w:r>
    </w:p>
    <w:p w14:paraId="317FFAB7" w14:textId="625CCBFC" w:rsidR="007230DE" w:rsidRPr="00402881" w:rsidRDefault="007230DE" w:rsidP="00402881">
      <w:pPr>
        <w:pStyle w:val="ListParagraph"/>
        <w:numPr>
          <w:ilvl w:val="0"/>
          <w:numId w:val="213"/>
        </w:numPr>
        <w:jc w:val="both"/>
      </w:pPr>
      <w:r w:rsidRPr="007230DE">
        <w:rPr>
          <w:sz w:val="22"/>
          <w:szCs w:val="22"/>
        </w:rPr>
        <w:t xml:space="preserve">În termen de 6 luni de la semnarea contractului de finanțare, </w:t>
      </w:r>
      <w:r>
        <w:rPr>
          <w:sz w:val="22"/>
          <w:szCs w:val="22"/>
        </w:rPr>
        <w:t>B</w:t>
      </w:r>
      <w:r w:rsidRPr="007230DE">
        <w:rPr>
          <w:sz w:val="22"/>
          <w:szCs w:val="22"/>
        </w:rPr>
        <w:t xml:space="preserve">eneficiarul </w:t>
      </w:r>
      <w:r>
        <w:rPr>
          <w:sz w:val="22"/>
          <w:szCs w:val="22"/>
        </w:rPr>
        <w:t>are obligația</w:t>
      </w:r>
      <w:r w:rsidRPr="007230DE">
        <w:rPr>
          <w:sz w:val="22"/>
          <w:szCs w:val="22"/>
        </w:rPr>
        <w:t xml:space="preserve"> să prezinte actul de dobândire a clădirii/spațiului și să solicite la rambursare cheltuielile aferente achiziționării clădirii/spațiului pentru care</w:t>
      </w:r>
      <w:r>
        <w:rPr>
          <w:sz w:val="22"/>
          <w:szCs w:val="22"/>
        </w:rPr>
        <w:t>,</w:t>
      </w:r>
      <w:r w:rsidRPr="007230DE">
        <w:rPr>
          <w:sz w:val="22"/>
          <w:szCs w:val="22"/>
        </w:rPr>
        <w:t xml:space="preserve"> la momentul depunerii proiectului</w:t>
      </w:r>
      <w:r>
        <w:rPr>
          <w:sz w:val="22"/>
          <w:szCs w:val="22"/>
        </w:rPr>
        <w:t>,</w:t>
      </w:r>
      <w:r w:rsidRPr="007230DE">
        <w:rPr>
          <w:sz w:val="22"/>
          <w:szCs w:val="22"/>
        </w:rPr>
        <w:t xml:space="preserve"> a făcut dovada promisiunii de dobândire a proprietății printr-un antecontract de vânzare-cumpărare.</w:t>
      </w:r>
    </w:p>
    <w:p w14:paraId="71CD98D5" w14:textId="77777777" w:rsidR="00610BA4" w:rsidRPr="00BE1811" w:rsidRDefault="00610BA4" w:rsidP="00610BA4">
      <w:pPr>
        <w:spacing w:line="240" w:lineRule="atLeast"/>
        <w:rPr>
          <w:b/>
        </w:rPr>
      </w:pPr>
    </w:p>
    <w:p w14:paraId="776D139E" w14:textId="77777777" w:rsidR="00610BA4" w:rsidRPr="00BE1811" w:rsidRDefault="00610BA4" w:rsidP="00610BA4">
      <w:pPr>
        <w:spacing w:line="240" w:lineRule="atLeast"/>
        <w:rPr>
          <w:b/>
        </w:rPr>
      </w:pPr>
      <w:r w:rsidRPr="00BE1811">
        <w:rPr>
          <w:b/>
        </w:rPr>
        <w:t>Dreptul de proprietate/utilizare a rezultatelor și echipamentelor</w:t>
      </w:r>
    </w:p>
    <w:p w14:paraId="2E969880" w14:textId="77777777" w:rsidR="00610BA4" w:rsidRPr="00BE1811" w:rsidRDefault="00610BA4" w:rsidP="00610BA4">
      <w:pPr>
        <w:widowControl w:val="0"/>
        <w:numPr>
          <w:ilvl w:val="0"/>
          <w:numId w:val="214"/>
        </w:numPr>
        <w:autoSpaceDE w:val="0"/>
        <w:autoSpaceDN w:val="0"/>
        <w:adjustRightInd w:val="0"/>
        <w:spacing w:after="0" w:line="240" w:lineRule="atLeast"/>
        <w:ind w:hanging="502"/>
        <w:jc w:val="both"/>
      </w:pPr>
      <w:r w:rsidRPr="00BE1811">
        <w:t xml:space="preserve">Orice rezultate sau drepturi legate de acestea, inclusiv drepturi de autor </w:t>
      </w:r>
      <w:proofErr w:type="spellStart"/>
      <w:r w:rsidRPr="00BE1811">
        <w:t>şi</w:t>
      </w:r>
      <w:proofErr w:type="spellEnd"/>
      <w:r w:rsidRPr="00BE1811">
        <w:t xml:space="preserve">/sau orice alte drepturi de proprietate intelectuală </w:t>
      </w:r>
      <w:proofErr w:type="spellStart"/>
      <w:r w:rsidRPr="00BE1811">
        <w:t>şi</w:t>
      </w:r>
      <w:proofErr w:type="spellEnd"/>
      <w:r w:rsidRPr="00BE1811">
        <w:t xml:space="preserve">/sau industrială, </w:t>
      </w:r>
      <w:proofErr w:type="spellStart"/>
      <w:r w:rsidRPr="00BE1811">
        <w:t>obţinute</w:t>
      </w:r>
      <w:proofErr w:type="spellEnd"/>
      <w:r w:rsidRPr="00BE1811">
        <w:t xml:space="preserve"> în executarea sau ca urmare a executării acestui Contract de Finanțare, cu </w:t>
      </w:r>
      <w:proofErr w:type="spellStart"/>
      <w:r w:rsidRPr="00BE1811">
        <w:t>excepţia</w:t>
      </w:r>
      <w:proofErr w:type="spellEnd"/>
      <w:r w:rsidRPr="00BE1811">
        <w:t xml:space="preserve"> cazurilor în care astfel de drepturi sunt preexistente acestuia, vor fi proprietatea Beneficiarului.</w:t>
      </w:r>
    </w:p>
    <w:p w14:paraId="626522F7" w14:textId="77777777" w:rsidR="00610BA4" w:rsidRPr="00BE1811" w:rsidRDefault="00610BA4" w:rsidP="00610BA4">
      <w:pPr>
        <w:widowControl w:val="0"/>
        <w:numPr>
          <w:ilvl w:val="0"/>
          <w:numId w:val="214"/>
        </w:numPr>
        <w:autoSpaceDE w:val="0"/>
        <w:autoSpaceDN w:val="0"/>
        <w:adjustRightInd w:val="0"/>
        <w:spacing w:after="0" w:line="240" w:lineRule="atLeast"/>
        <w:ind w:left="426" w:hanging="426"/>
        <w:jc w:val="both"/>
      </w:pPr>
      <w:r w:rsidRPr="00BE1811">
        <w:t xml:space="preserve">În cazul proiectelor implementate în parteneriat, orice rezultate sau drepturi legate de acestea, inclusiv drepturi de autor </w:t>
      </w:r>
      <w:proofErr w:type="spellStart"/>
      <w:r w:rsidRPr="00BE1811">
        <w:t>şi</w:t>
      </w:r>
      <w:proofErr w:type="spellEnd"/>
      <w:r w:rsidRPr="00BE1811">
        <w:t xml:space="preserve">/sau orice alte drepturi de proprietate intelectuală </w:t>
      </w:r>
      <w:proofErr w:type="spellStart"/>
      <w:r w:rsidRPr="00BE1811">
        <w:t>şi</w:t>
      </w:r>
      <w:proofErr w:type="spellEnd"/>
      <w:r w:rsidRPr="00BE1811">
        <w:t xml:space="preserve">/sau industrială, </w:t>
      </w:r>
      <w:proofErr w:type="spellStart"/>
      <w:r w:rsidRPr="00BE1811">
        <w:t>obţinute</w:t>
      </w:r>
      <w:proofErr w:type="spellEnd"/>
      <w:r w:rsidRPr="00BE1811">
        <w:t xml:space="preserv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2E04DED0" w14:textId="77777777" w:rsidR="00897FCD" w:rsidRDefault="00897FCD" w:rsidP="00610BA4">
      <w:pPr>
        <w:spacing w:line="240" w:lineRule="atLeast"/>
        <w:rPr>
          <w:b/>
        </w:rPr>
      </w:pPr>
    </w:p>
    <w:p w14:paraId="5D00D211" w14:textId="77777777" w:rsidR="00897FCD" w:rsidRDefault="00897FCD" w:rsidP="00610BA4">
      <w:pPr>
        <w:spacing w:line="240" w:lineRule="atLeast"/>
        <w:rPr>
          <w:b/>
        </w:rPr>
      </w:pPr>
    </w:p>
    <w:p w14:paraId="2FEB270B" w14:textId="0BE4A0FD" w:rsidR="00610BA4" w:rsidRPr="00BE1811" w:rsidRDefault="00610BA4" w:rsidP="00610BA4">
      <w:pPr>
        <w:spacing w:line="240" w:lineRule="atLeast"/>
        <w:rPr>
          <w:b/>
        </w:rPr>
      </w:pPr>
      <w:r w:rsidRPr="00BE1811">
        <w:rPr>
          <w:b/>
        </w:rPr>
        <w:lastRenderedPageBreak/>
        <w:t>Modificarea Contractului de Finanțare</w:t>
      </w:r>
    </w:p>
    <w:p w14:paraId="6B45A5D0" w14:textId="77777777" w:rsidR="00610BA4" w:rsidRPr="00BE1811" w:rsidRDefault="00610BA4" w:rsidP="00610BA4">
      <w:pPr>
        <w:widowControl w:val="0"/>
        <w:numPr>
          <w:ilvl w:val="0"/>
          <w:numId w:val="215"/>
        </w:numPr>
        <w:autoSpaceDE w:val="0"/>
        <w:autoSpaceDN w:val="0"/>
        <w:adjustRightInd w:val="0"/>
        <w:spacing w:after="0" w:line="240" w:lineRule="atLeast"/>
        <w:ind w:hanging="412"/>
        <w:jc w:val="both"/>
      </w:pPr>
      <w:r w:rsidRPr="00BE1811">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69F70E14" w14:textId="77777777" w:rsidR="00610BA4" w:rsidRPr="00BE1811" w:rsidRDefault="00610BA4" w:rsidP="00610BA4">
      <w:pPr>
        <w:widowControl w:val="0"/>
        <w:numPr>
          <w:ilvl w:val="0"/>
          <w:numId w:val="215"/>
        </w:numPr>
        <w:autoSpaceDE w:val="0"/>
        <w:autoSpaceDN w:val="0"/>
        <w:adjustRightInd w:val="0"/>
        <w:spacing w:after="0" w:line="240" w:lineRule="atLeast"/>
        <w:ind w:left="426" w:hanging="426"/>
        <w:jc w:val="both"/>
      </w:pPr>
      <w:r w:rsidRPr="00BE1811">
        <w:t xml:space="preserve">În completare la alin.(7) al art. 10 – Modificări și completări din Condiții generale, beneficiarul  transmite </w:t>
      </w:r>
      <w:r w:rsidRPr="00BE1811">
        <w:rPr>
          <w:color w:val="000000" w:themeColor="text1"/>
        </w:rPr>
        <w:t xml:space="preserve">OI POC </w:t>
      </w:r>
      <w:r w:rsidRPr="00BE1811">
        <w:t>notificări privind:</w:t>
      </w:r>
    </w:p>
    <w:p w14:paraId="45E3F64C" w14:textId="77777777" w:rsidR="00610BA4" w:rsidRPr="00BE1811" w:rsidRDefault="00610BA4" w:rsidP="00610BA4">
      <w:pPr>
        <w:widowControl w:val="0"/>
        <w:numPr>
          <w:ilvl w:val="1"/>
          <w:numId w:val="215"/>
        </w:numPr>
        <w:autoSpaceDE w:val="0"/>
        <w:autoSpaceDN w:val="0"/>
        <w:adjustRightInd w:val="0"/>
        <w:spacing w:after="0" w:line="240" w:lineRule="atLeast"/>
        <w:ind w:left="851" w:hanging="284"/>
        <w:jc w:val="both"/>
      </w:pPr>
      <w:r w:rsidRPr="00BE1811">
        <w:t>modificarea informațiilor privind ”Resursele umane implicate” din cererea de finanțare, cu respectarea cerințelor din Ghidul solicitantului;</w:t>
      </w:r>
    </w:p>
    <w:p w14:paraId="556CA410" w14:textId="77777777" w:rsidR="00610BA4" w:rsidRPr="00BE1811" w:rsidRDefault="00610BA4" w:rsidP="00610BA4">
      <w:pPr>
        <w:widowControl w:val="0"/>
        <w:numPr>
          <w:ilvl w:val="1"/>
          <w:numId w:val="215"/>
        </w:numPr>
        <w:autoSpaceDE w:val="0"/>
        <w:autoSpaceDN w:val="0"/>
        <w:adjustRightInd w:val="0"/>
        <w:spacing w:after="0" w:line="240" w:lineRule="atLeast"/>
        <w:ind w:left="851" w:hanging="284"/>
        <w:jc w:val="both"/>
      </w:pPr>
      <w:r w:rsidRPr="00BE1811">
        <w:t xml:space="preserve">modificarea achizițiilor publice din cererea de finanțare, cu </w:t>
      </w:r>
      <w:proofErr w:type="spellStart"/>
      <w:r w:rsidRPr="00BE1811">
        <w:t>condiţia</w:t>
      </w:r>
      <w:proofErr w:type="spellEnd"/>
      <w:r w:rsidRPr="00BE1811">
        <w:t xml:space="preserve"> ca aceste modificări să nu afecteze valoarea totală și valoarea totală eligibilă a proiectului, așa cum sunt prevăzute la art.3 alin.(1) din Condițiile generale, și/sau perioada de implementare </w:t>
      </w:r>
      <w:proofErr w:type="spellStart"/>
      <w:r w:rsidRPr="00BE1811">
        <w:t>şi</w:t>
      </w:r>
      <w:proofErr w:type="spellEnd"/>
      <w:r w:rsidRPr="00BE1811">
        <w:t xml:space="preserve"> să respecte prevederile legislației naționale și comunitare în vigoare;</w:t>
      </w:r>
    </w:p>
    <w:p w14:paraId="43DEED94" w14:textId="77777777" w:rsidR="00610BA4" w:rsidRPr="00BE1811" w:rsidRDefault="00610BA4" w:rsidP="00610BA4">
      <w:pPr>
        <w:widowControl w:val="0"/>
        <w:numPr>
          <w:ilvl w:val="1"/>
          <w:numId w:val="215"/>
        </w:numPr>
        <w:autoSpaceDE w:val="0"/>
        <w:autoSpaceDN w:val="0"/>
        <w:adjustRightInd w:val="0"/>
        <w:spacing w:after="0" w:line="240" w:lineRule="atLeast"/>
        <w:ind w:left="851" w:hanging="284"/>
        <w:jc w:val="both"/>
      </w:pPr>
      <w:r w:rsidRPr="00BE1811">
        <w:t xml:space="preserve">modificarea informațiilor privind </w:t>
      </w:r>
      <w:r w:rsidRPr="00BE1811">
        <w:rPr>
          <w:lang w:val="it-IT"/>
        </w:rPr>
        <w:t>“</w:t>
      </w:r>
      <w:r w:rsidRPr="00BE1811">
        <w:t>Localizarea proiectului</w:t>
      </w:r>
      <w:r w:rsidRPr="00BE1811">
        <w:rPr>
          <w:lang w:val="it-IT"/>
        </w:rPr>
        <w:t>” din cererea de finan</w:t>
      </w:r>
      <w:proofErr w:type="spellStart"/>
      <w:r w:rsidRPr="00BE1811">
        <w:t>țare</w:t>
      </w:r>
      <w:proofErr w:type="spellEnd"/>
      <w:r w:rsidRPr="00BE1811">
        <w:t>;</w:t>
      </w:r>
    </w:p>
    <w:p w14:paraId="5A4D1297" w14:textId="77777777" w:rsidR="00610BA4" w:rsidRPr="00BE1811" w:rsidRDefault="00610BA4" w:rsidP="00610BA4">
      <w:pPr>
        <w:widowControl w:val="0"/>
        <w:numPr>
          <w:ilvl w:val="1"/>
          <w:numId w:val="215"/>
        </w:numPr>
        <w:autoSpaceDE w:val="0"/>
        <w:autoSpaceDN w:val="0"/>
        <w:adjustRightInd w:val="0"/>
        <w:spacing w:after="0" w:line="240" w:lineRule="atLeast"/>
        <w:ind w:left="851" w:hanging="284"/>
        <w:jc w:val="both"/>
      </w:pPr>
      <w:r w:rsidRPr="00BE1811">
        <w:t xml:space="preserve">modificări asupra Anexei 2 - Cererea de </w:t>
      </w:r>
      <w:proofErr w:type="spellStart"/>
      <w:r w:rsidRPr="00BE1811">
        <w:t>finanţare</w:t>
      </w:r>
      <w:proofErr w:type="spellEnd"/>
      <w:r w:rsidRPr="00BE1811">
        <w:t xml:space="preserve">, în scopul actualizării caracteristicilor tehnice pentru echipamentele </w:t>
      </w:r>
      <w:proofErr w:type="spellStart"/>
      <w:r w:rsidRPr="00BE1811">
        <w:t>şi</w:t>
      </w:r>
      <w:proofErr w:type="spellEnd"/>
      <w:r w:rsidRPr="00BE1811">
        <w:t xml:space="preserve"> dotările ce urmează a fi </w:t>
      </w:r>
      <w:proofErr w:type="spellStart"/>
      <w:r w:rsidRPr="00BE1811">
        <w:t>achiziţionate</w:t>
      </w:r>
      <w:proofErr w:type="spellEnd"/>
      <w:r w:rsidRPr="00BE1811">
        <w:t xml:space="preserve">, având în vedere progresul tehnologic înregistrat de la momentul scrierii cererii de </w:t>
      </w:r>
      <w:proofErr w:type="spellStart"/>
      <w:r w:rsidRPr="00BE1811">
        <w:t>finanţare</w:t>
      </w:r>
      <w:proofErr w:type="spellEnd"/>
      <w:r w:rsidRPr="00BE1811">
        <w:t xml:space="preserve"> </w:t>
      </w:r>
      <w:proofErr w:type="spellStart"/>
      <w:r w:rsidRPr="00BE1811">
        <w:t>şi</w:t>
      </w:r>
      <w:proofErr w:type="spellEnd"/>
      <w:r w:rsidRPr="00BE1811">
        <w:t xml:space="preserve"> până în momentul lansării procedurii de </w:t>
      </w:r>
      <w:proofErr w:type="spellStart"/>
      <w:r w:rsidRPr="00BE1811">
        <w:t>achiziţie</w:t>
      </w:r>
      <w:proofErr w:type="spellEnd"/>
      <w:r w:rsidRPr="00BE1811">
        <w:t xml:space="preserve">, cu </w:t>
      </w:r>
      <w:proofErr w:type="spellStart"/>
      <w:r w:rsidRPr="00BE1811">
        <w:t>condiţia</w:t>
      </w:r>
      <w:proofErr w:type="spellEnd"/>
      <w:r w:rsidRPr="00BE1811">
        <w:t xml:space="preserve"> ca aceste modificări să nu afecteze bugetul proiectului, indicatorii, valoarea </w:t>
      </w:r>
      <w:proofErr w:type="spellStart"/>
      <w:r w:rsidRPr="00BE1811">
        <w:t>achiziţiei</w:t>
      </w:r>
      <w:proofErr w:type="spellEnd"/>
      <w:r w:rsidRPr="00BE1811">
        <w:t xml:space="preserve">, perioada de implementare </w:t>
      </w:r>
      <w:proofErr w:type="spellStart"/>
      <w:r w:rsidRPr="00BE1811">
        <w:t>şi</w:t>
      </w:r>
      <w:proofErr w:type="spellEnd"/>
      <w:r w:rsidRPr="00BE1811">
        <w:t xml:space="preserve"> să respecte prevederile contractuale legale în vigoare;</w:t>
      </w:r>
    </w:p>
    <w:p w14:paraId="59CF242A" w14:textId="77777777" w:rsidR="00610BA4" w:rsidRPr="00BE1811" w:rsidRDefault="00610BA4" w:rsidP="00610BA4">
      <w:pPr>
        <w:widowControl w:val="0"/>
        <w:numPr>
          <w:ilvl w:val="0"/>
          <w:numId w:val="215"/>
        </w:numPr>
        <w:autoSpaceDE w:val="0"/>
        <w:autoSpaceDN w:val="0"/>
        <w:adjustRightInd w:val="0"/>
        <w:spacing w:after="0" w:line="240" w:lineRule="atLeast"/>
        <w:ind w:left="426" w:hanging="426"/>
        <w:jc w:val="both"/>
      </w:pPr>
      <w:r w:rsidRPr="00BE1811">
        <w:t xml:space="preserve">În cazul în care, pe perioada de implementare a </w:t>
      </w:r>
      <w:r w:rsidR="00294983" w:rsidRPr="00BE1811">
        <w:rPr>
          <w:rFonts w:eastAsia="Arial Unicode MS"/>
        </w:rPr>
        <w:t>Proiectului</w:t>
      </w:r>
      <w:r w:rsidRPr="00BE1811">
        <w:t xml:space="preserve">, se înregistrează economii constând în diferențe între valoarea estimată a procedurilor de achiziție și valoarea atribuită, acestea se pot utiliza în scopul implementării </w:t>
      </w:r>
      <w:r w:rsidR="00294983" w:rsidRPr="00BE1811">
        <w:rPr>
          <w:rFonts w:eastAsia="Arial Unicode MS"/>
        </w:rPr>
        <w:t>Proiectului</w:t>
      </w:r>
      <w:r w:rsidRPr="00BE1811">
        <w:t xml:space="preserve">, cu acordul prealabil al </w:t>
      </w:r>
      <w:r w:rsidRPr="00BE1811">
        <w:rPr>
          <w:color w:val="000000" w:themeColor="text1"/>
        </w:rPr>
        <w:t>OI POC</w:t>
      </w:r>
      <w:r w:rsidRPr="00BE1811">
        <w:t xml:space="preserve">, și fără a afecta obiectivul </w:t>
      </w:r>
      <w:r w:rsidR="00294983" w:rsidRPr="00BE1811">
        <w:rPr>
          <w:rFonts w:eastAsia="Arial Unicode MS"/>
        </w:rPr>
        <w:t>Proiectului</w:t>
      </w:r>
      <w:r w:rsidRPr="00BE1811">
        <w:t>, prin act adițional cu respectarea Condițiilor generale și specifice.</w:t>
      </w:r>
    </w:p>
    <w:p w14:paraId="7AAB3C04" w14:textId="77777777" w:rsidR="00610BA4" w:rsidRPr="00BE1811" w:rsidRDefault="00610BA4" w:rsidP="00610BA4">
      <w:pPr>
        <w:spacing w:line="240" w:lineRule="atLeast"/>
        <w:rPr>
          <w:b/>
        </w:rPr>
      </w:pPr>
    </w:p>
    <w:p w14:paraId="162A60B7" w14:textId="77777777" w:rsidR="00610BA4" w:rsidRPr="00BE1811" w:rsidRDefault="00610BA4" w:rsidP="00610BA4">
      <w:pPr>
        <w:spacing w:line="240" w:lineRule="atLeast"/>
        <w:rPr>
          <w:b/>
        </w:rPr>
      </w:pPr>
      <w:r w:rsidRPr="00BE1811">
        <w:rPr>
          <w:b/>
        </w:rPr>
        <w:t xml:space="preserve">Dezangajare </w:t>
      </w:r>
    </w:p>
    <w:p w14:paraId="72CCF850" w14:textId="77777777" w:rsidR="00610BA4" w:rsidRPr="00BE1811" w:rsidRDefault="00610BA4" w:rsidP="00610BA4">
      <w:pPr>
        <w:widowControl w:val="0"/>
        <w:numPr>
          <w:ilvl w:val="0"/>
          <w:numId w:val="216"/>
        </w:numPr>
        <w:autoSpaceDE w:val="0"/>
        <w:autoSpaceDN w:val="0"/>
        <w:adjustRightInd w:val="0"/>
        <w:spacing w:after="0" w:line="240" w:lineRule="atLeast"/>
        <w:jc w:val="both"/>
      </w:pPr>
      <w:r w:rsidRPr="00BE1811">
        <w:t xml:space="preserve">În conformitate cu prevederile art.12, alin. (2) din Ordonanța de urgență a Guvernului nr.40/2015 privind gestionare  financiară a fondurilor europene pentru perioada de programare 2014-2020,cu modificările </w:t>
      </w:r>
      <w:proofErr w:type="spellStart"/>
      <w:r w:rsidRPr="00BE1811">
        <w:t>şi</w:t>
      </w:r>
      <w:proofErr w:type="spellEnd"/>
      <w:r w:rsidRPr="00BE1811">
        <w:t xml:space="preserve"> completările ulterioare, în scopul utilizării eficiente a fondurilor publice, AMPOC dezangajează fondurile rămase neutilizate în urma finalizării contractelor de </w:t>
      </w:r>
      <w:proofErr w:type="spellStart"/>
      <w:r w:rsidRPr="00BE1811">
        <w:t>achiziţie</w:t>
      </w:r>
      <w:proofErr w:type="spellEnd"/>
      <w:r w:rsidRPr="00BE1811">
        <w:t xml:space="preserve"> publică aferente Contractului de </w:t>
      </w:r>
      <w:proofErr w:type="spellStart"/>
      <w:r w:rsidRPr="00BE1811">
        <w:t>Finanţare</w:t>
      </w:r>
      <w:proofErr w:type="spellEnd"/>
      <w:r w:rsidRPr="00BE1811">
        <w:t xml:space="preserve">, în </w:t>
      </w:r>
      <w:proofErr w:type="spellStart"/>
      <w:r w:rsidRPr="00BE1811">
        <w:t>condiţiile</w:t>
      </w:r>
      <w:proofErr w:type="spellEnd"/>
      <w:r w:rsidRPr="00BE1811">
        <w:t xml:space="preserve"> legii. AMPOC poate dezangaja fondurile rămase în urma atribuirii contractelor, dacă nu a primit sau nu a aprobat solicitări de reutilizare a sumelor.</w:t>
      </w:r>
    </w:p>
    <w:p w14:paraId="3C5EF8DE" w14:textId="7064C863" w:rsidR="00610BA4" w:rsidRPr="00BE1811" w:rsidRDefault="00610BA4" w:rsidP="00DF6CD1">
      <w:pPr>
        <w:widowControl w:val="0"/>
        <w:numPr>
          <w:ilvl w:val="0"/>
          <w:numId w:val="216"/>
        </w:numPr>
        <w:autoSpaceDE w:val="0"/>
        <w:autoSpaceDN w:val="0"/>
        <w:adjustRightInd w:val="0"/>
        <w:spacing w:after="0" w:line="240" w:lineRule="atLeast"/>
        <w:jc w:val="both"/>
        <w:rPr>
          <w:color w:val="000000" w:themeColor="text1"/>
        </w:rPr>
      </w:pPr>
      <w:r w:rsidRPr="00BE1811">
        <w:t xml:space="preserve">În vederea aplicării prevederilor alin. </w:t>
      </w:r>
      <w:r w:rsidR="00463918" w:rsidRPr="00BE1811">
        <w:t>(1), secțiunea Modificarea Contractului de Finanțare</w:t>
      </w:r>
      <w:r w:rsidR="00463918" w:rsidRPr="00BE1811" w:rsidDel="00463918">
        <w:t xml:space="preserve"> </w:t>
      </w:r>
      <w:r w:rsidRPr="00BE1811">
        <w:t>beneficiarul va transmite la AMPOC/</w:t>
      </w:r>
      <w:r w:rsidRPr="00BE1811">
        <w:rPr>
          <w:color w:val="000000" w:themeColor="text1"/>
        </w:rPr>
        <w:t>OI POC,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227E3464" w14:textId="77777777" w:rsidR="00610BA4" w:rsidRPr="00BE1811" w:rsidRDefault="00610BA4" w:rsidP="00610BA4">
      <w:pPr>
        <w:widowControl w:val="0"/>
        <w:numPr>
          <w:ilvl w:val="0"/>
          <w:numId w:val="216"/>
        </w:numPr>
        <w:spacing w:after="0" w:line="240" w:lineRule="auto"/>
        <w:jc w:val="both"/>
        <w:rPr>
          <w:color w:val="000000" w:themeColor="text1"/>
        </w:rPr>
      </w:pPr>
      <w:r w:rsidRPr="00BE1811">
        <w:rPr>
          <w:color w:val="000000" w:themeColor="text1"/>
        </w:rPr>
        <w:t>Beneficiarul are obligația de a notifica OI 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5EACAEB4" w14:textId="77777777" w:rsidR="00610BA4" w:rsidRPr="00BE1811" w:rsidRDefault="00610BA4" w:rsidP="00610BA4">
      <w:pPr>
        <w:widowControl w:val="0"/>
        <w:numPr>
          <w:ilvl w:val="0"/>
          <w:numId w:val="216"/>
        </w:numPr>
        <w:tabs>
          <w:tab w:val="right" w:pos="709"/>
        </w:tabs>
        <w:spacing w:after="0" w:line="240" w:lineRule="auto"/>
        <w:jc w:val="both"/>
        <w:rPr>
          <w:color w:val="000000" w:themeColor="text1"/>
        </w:rPr>
      </w:pPr>
      <w:r w:rsidRPr="00BE1811">
        <w:rPr>
          <w:color w:val="000000" w:themeColor="text1"/>
        </w:rPr>
        <w:t xml:space="preserve">În termen de maxim 10 zile lucrătoare de la primirea notificării de la OI POC/Beneficiar, AMPOC dezangajează, prin notificarea unilaterală, fondurile rămase neutilizate ca urmare a finalizării implementării contractului/contractelor de achiziție din cadrul prezentului contract.  </w:t>
      </w:r>
    </w:p>
    <w:p w14:paraId="21B70915" w14:textId="77777777" w:rsidR="00610BA4" w:rsidRPr="00BE1811" w:rsidRDefault="00610BA4" w:rsidP="00610BA4">
      <w:pPr>
        <w:spacing w:line="240" w:lineRule="atLeast"/>
        <w:rPr>
          <w:b/>
        </w:rPr>
      </w:pPr>
    </w:p>
    <w:p w14:paraId="05E42E5E" w14:textId="77777777" w:rsidR="00610BA4" w:rsidRPr="00BE1811" w:rsidRDefault="00610BA4" w:rsidP="00610BA4">
      <w:pPr>
        <w:spacing w:line="240" w:lineRule="atLeast"/>
        <w:rPr>
          <w:b/>
        </w:rPr>
      </w:pPr>
      <w:r w:rsidRPr="00BE1811">
        <w:rPr>
          <w:b/>
        </w:rPr>
        <w:t>Încetarea contractului de finanțare</w:t>
      </w:r>
    </w:p>
    <w:p w14:paraId="1DD3876B" w14:textId="77777777" w:rsidR="00610BA4" w:rsidRPr="00BE1811" w:rsidRDefault="00610BA4" w:rsidP="00897FCD">
      <w:pPr>
        <w:widowControl w:val="0"/>
        <w:numPr>
          <w:ilvl w:val="0"/>
          <w:numId w:val="217"/>
        </w:numPr>
        <w:autoSpaceDE w:val="0"/>
        <w:autoSpaceDN w:val="0"/>
        <w:adjustRightInd w:val="0"/>
        <w:spacing w:after="0" w:line="240" w:lineRule="atLeast"/>
        <w:jc w:val="both"/>
      </w:pPr>
      <w:r w:rsidRPr="00BE1811">
        <w:t xml:space="preserve">În cazul încetării Contractului de Finanțare, conform Art. 15, alin (2) și (3) din </w:t>
      </w:r>
      <w:proofErr w:type="spellStart"/>
      <w:r w:rsidRPr="00BE1811">
        <w:t>Conditii</w:t>
      </w:r>
      <w:proofErr w:type="spellEnd"/>
      <w:r w:rsidRPr="00BE1811">
        <w:t xml:space="preserve"> Generale,  Beneficiarul are </w:t>
      </w:r>
      <w:proofErr w:type="spellStart"/>
      <w:r w:rsidRPr="00BE1811">
        <w:t>obligaţia</w:t>
      </w:r>
      <w:proofErr w:type="spellEnd"/>
      <w:r w:rsidRPr="00BE1811">
        <w:t xml:space="preserve"> restituirii </w:t>
      </w:r>
      <w:proofErr w:type="spellStart"/>
      <w:r w:rsidRPr="00BE1811">
        <w:t>finanţării</w:t>
      </w:r>
      <w:proofErr w:type="spellEnd"/>
      <w:r w:rsidRPr="00BE1811">
        <w:t xml:space="preserve"> acordate în termen de 10 zile lucrătoare de la încetarea Contractului. În cazul în care Beneficiarul nu va respecta acest termen i se vor percepe majorări de întârziere în valoare de 0,02% pe zi întârziere din suma datorată.</w:t>
      </w:r>
    </w:p>
    <w:p w14:paraId="56FEE159" w14:textId="77777777" w:rsidR="00610BA4" w:rsidRPr="00BE1811" w:rsidRDefault="00610BA4" w:rsidP="00897FCD">
      <w:pPr>
        <w:widowControl w:val="0"/>
        <w:numPr>
          <w:ilvl w:val="0"/>
          <w:numId w:val="217"/>
        </w:numPr>
        <w:autoSpaceDE w:val="0"/>
        <w:autoSpaceDN w:val="0"/>
        <w:adjustRightInd w:val="0"/>
        <w:spacing w:after="0" w:line="240" w:lineRule="auto"/>
        <w:jc w:val="both"/>
      </w:pPr>
      <w:r w:rsidRPr="00BE1811">
        <w:t>AM POC</w:t>
      </w:r>
      <w:r w:rsidRPr="00BE1811">
        <w:rPr>
          <w:color w:val="000000" w:themeColor="text1"/>
          <w:lang w:eastAsia="fr-FR"/>
        </w:rPr>
        <w:t xml:space="preserve">/OI POC </w:t>
      </w:r>
      <w:proofErr w:type="spellStart"/>
      <w:r w:rsidRPr="00BE1811">
        <w:rPr>
          <w:color w:val="000000" w:themeColor="text1"/>
          <w:lang w:eastAsia="fr-FR"/>
        </w:rPr>
        <w:t>îşi</w:t>
      </w:r>
      <w:proofErr w:type="spellEnd"/>
      <w:r w:rsidRPr="00BE1811">
        <w:rPr>
          <w:color w:val="000000" w:themeColor="text1"/>
          <w:lang w:eastAsia="fr-FR"/>
        </w:rPr>
        <w:t xml:space="preserve"> rezervă dreptul de a  decide rezilierea prezentului </w:t>
      </w:r>
      <w:r w:rsidRPr="00BE1811">
        <w:t xml:space="preserve">contract, cu recuperarea integrală a sumelor plătite, fără îndeplinirea altor </w:t>
      </w:r>
      <w:proofErr w:type="spellStart"/>
      <w:r w:rsidRPr="00BE1811">
        <w:t>formalităţi</w:t>
      </w:r>
      <w:proofErr w:type="spellEnd"/>
      <w:r w:rsidRPr="00BE1811">
        <w:t xml:space="preserve"> </w:t>
      </w:r>
      <w:proofErr w:type="spellStart"/>
      <w:r w:rsidRPr="00BE1811">
        <w:t>şi</w:t>
      </w:r>
      <w:proofErr w:type="spellEnd"/>
      <w:r w:rsidRPr="00BE1811">
        <w:t xml:space="preserve"> fără </w:t>
      </w:r>
      <w:proofErr w:type="spellStart"/>
      <w:r w:rsidRPr="00BE1811">
        <w:t>intervenţia</w:t>
      </w:r>
      <w:proofErr w:type="spellEnd"/>
      <w:r w:rsidRPr="00BE1811">
        <w:t xml:space="preserve"> </w:t>
      </w:r>
      <w:proofErr w:type="spellStart"/>
      <w:r w:rsidRPr="00BE1811">
        <w:t>instanţei</w:t>
      </w:r>
      <w:proofErr w:type="spellEnd"/>
      <w:r w:rsidRPr="00BE1811">
        <w:t xml:space="preserve"> </w:t>
      </w:r>
      <w:proofErr w:type="spellStart"/>
      <w:r w:rsidRPr="00BE1811">
        <w:t>judecătoreşti</w:t>
      </w:r>
      <w:proofErr w:type="spellEnd"/>
      <w:r w:rsidRPr="00BE1811">
        <w:t xml:space="preserve">, cu </w:t>
      </w:r>
      <w:proofErr w:type="spellStart"/>
      <w:r w:rsidRPr="00BE1811">
        <w:t>excepţia</w:t>
      </w:r>
      <w:proofErr w:type="spellEnd"/>
      <w:r w:rsidRPr="00BE1811">
        <w:t xml:space="preserve"> unei simple notificări de informare a Beneficiarului, în următoarele cazuri:</w:t>
      </w:r>
    </w:p>
    <w:p w14:paraId="0B17E622" w14:textId="77777777" w:rsidR="00610BA4" w:rsidRPr="00BE1811" w:rsidRDefault="00610BA4" w:rsidP="00897FCD">
      <w:pPr>
        <w:ind w:left="502"/>
        <w:jc w:val="both"/>
      </w:pPr>
      <w:r w:rsidRPr="00BE1811">
        <w:t xml:space="preserve">a) nu respectă termenele </w:t>
      </w:r>
      <w:proofErr w:type="spellStart"/>
      <w:r w:rsidRPr="00BE1811">
        <w:t>şi</w:t>
      </w:r>
      <w:proofErr w:type="spellEnd"/>
      <w:r w:rsidRPr="00BE1811">
        <w:t xml:space="preserve"> </w:t>
      </w:r>
      <w:proofErr w:type="spellStart"/>
      <w:r w:rsidRPr="00BE1811">
        <w:t>condiţiile</w:t>
      </w:r>
      <w:proofErr w:type="spellEnd"/>
      <w:r w:rsidRPr="00BE1811">
        <w:t xml:space="preserve"> pentru acordarea </w:t>
      </w:r>
      <w:proofErr w:type="spellStart"/>
      <w:r w:rsidRPr="00BE1811">
        <w:t>tranşelor</w:t>
      </w:r>
      <w:proofErr w:type="spellEnd"/>
      <w:r w:rsidRPr="00BE1811">
        <w:t xml:space="preserve"> de </w:t>
      </w:r>
      <w:proofErr w:type="spellStart"/>
      <w:r w:rsidRPr="00BE1811">
        <w:t>prefinantare</w:t>
      </w:r>
      <w:proofErr w:type="spellEnd"/>
      <w:r w:rsidRPr="00BE1811">
        <w:t xml:space="preserve"> </w:t>
      </w:r>
      <w:proofErr w:type="spellStart"/>
      <w:r w:rsidRPr="00BE1811">
        <w:t>şi</w:t>
      </w:r>
      <w:proofErr w:type="spellEnd"/>
      <w:r w:rsidRPr="00BE1811">
        <w:t xml:space="preserve">/sau recuperarea </w:t>
      </w:r>
      <w:proofErr w:type="spellStart"/>
      <w:r w:rsidRPr="00BE1811">
        <w:t>prefinanţării</w:t>
      </w:r>
      <w:proofErr w:type="spellEnd"/>
      <w:r w:rsidRPr="00BE1811">
        <w:t>, conform prevederilor legale si contractuale;</w:t>
      </w:r>
    </w:p>
    <w:p w14:paraId="2EE44ED0" w14:textId="2362CBE0" w:rsidR="00610BA4" w:rsidRDefault="00610BA4" w:rsidP="00897FCD">
      <w:pPr>
        <w:ind w:left="502"/>
        <w:jc w:val="both"/>
      </w:pPr>
      <w:r w:rsidRPr="00BE1811">
        <w:lastRenderedPageBreak/>
        <w:t xml:space="preserve">b) nu depune cererile de rambursare, precum </w:t>
      </w:r>
      <w:proofErr w:type="spellStart"/>
      <w:r w:rsidRPr="00BE1811">
        <w:t>şi</w:t>
      </w:r>
      <w:proofErr w:type="spellEnd"/>
      <w:r w:rsidRPr="00BE1811">
        <w:t xml:space="preserve"> cererile de rambursare aferente cererilor de plată/</w:t>
      </w:r>
      <w:proofErr w:type="spellStart"/>
      <w:r w:rsidRPr="00BE1811">
        <w:t>prefinantare</w:t>
      </w:r>
      <w:proofErr w:type="spellEnd"/>
      <w:r w:rsidRPr="00BE1811">
        <w:t xml:space="preserve"> pentru cheltuielile efectuate, în termenele </w:t>
      </w:r>
      <w:proofErr w:type="spellStart"/>
      <w:r w:rsidRPr="00BE1811">
        <w:t>şi</w:t>
      </w:r>
      <w:proofErr w:type="spellEnd"/>
      <w:r w:rsidRPr="00BE1811">
        <w:t xml:space="preserve"> formatul prevăzut de prezentul contract de </w:t>
      </w:r>
      <w:proofErr w:type="spellStart"/>
      <w:r w:rsidRPr="00BE1811">
        <w:t>finanţare</w:t>
      </w:r>
      <w:proofErr w:type="spellEnd"/>
      <w:r w:rsidRPr="00BE1811">
        <w:t xml:space="preserve"> </w:t>
      </w:r>
      <w:proofErr w:type="spellStart"/>
      <w:r w:rsidRPr="00BE1811">
        <w:t>şi</w:t>
      </w:r>
      <w:proofErr w:type="spellEnd"/>
      <w:r w:rsidRPr="00BE1811">
        <w:t xml:space="preserve"> în conformitate cu documentele subsecvente emise de </w:t>
      </w:r>
      <w:r w:rsidR="00294983" w:rsidRPr="00BE1811">
        <w:rPr>
          <w:lang w:eastAsia="fr-FR"/>
        </w:rPr>
        <w:t>AM</w:t>
      </w:r>
      <w:r w:rsidR="00463918" w:rsidRPr="00BE1811">
        <w:rPr>
          <w:lang w:eastAsia="fr-FR"/>
        </w:rPr>
        <w:t xml:space="preserve"> </w:t>
      </w:r>
      <w:r w:rsidR="00294983" w:rsidRPr="00BE1811">
        <w:rPr>
          <w:lang w:eastAsia="fr-FR"/>
        </w:rPr>
        <w:t>POC</w:t>
      </w:r>
      <w:r w:rsidR="00463918" w:rsidRPr="00BE1811">
        <w:rPr>
          <w:lang w:eastAsia="fr-FR"/>
        </w:rPr>
        <w:t>/OI POC</w:t>
      </w:r>
      <w:r w:rsidRPr="00BE1811">
        <w:t xml:space="preserve"> în vederea implementării proiectului.</w:t>
      </w:r>
    </w:p>
    <w:p w14:paraId="20341636" w14:textId="3A219092" w:rsidR="00D42E8F" w:rsidRPr="00BE1811" w:rsidRDefault="00D42E8F" w:rsidP="00897FCD">
      <w:pPr>
        <w:ind w:left="502"/>
        <w:jc w:val="both"/>
      </w:pPr>
      <w:r>
        <w:t xml:space="preserve">c) </w:t>
      </w:r>
      <w:r w:rsidRPr="00D42E8F">
        <w:t>nu prezintă, în termenul asumat, dovada dobândirii dreptului de proprietate asupra imobilului (clădire</w:t>
      </w:r>
      <w:r>
        <w:t>/spațiul</w:t>
      </w:r>
      <w:r w:rsidRPr="00D42E8F">
        <w:t>) unde se face investiția.</w:t>
      </w:r>
    </w:p>
    <w:p w14:paraId="07B05EB4" w14:textId="77777777" w:rsidR="00610BA4" w:rsidRPr="00BE1811" w:rsidRDefault="00610BA4" w:rsidP="00610BA4">
      <w:pPr>
        <w:widowControl w:val="0"/>
        <w:numPr>
          <w:ilvl w:val="0"/>
          <w:numId w:val="217"/>
        </w:numPr>
        <w:autoSpaceDE w:val="0"/>
        <w:autoSpaceDN w:val="0"/>
        <w:adjustRightInd w:val="0"/>
        <w:spacing w:after="0" w:line="240" w:lineRule="auto"/>
        <w:jc w:val="both"/>
      </w:pPr>
      <w:r w:rsidRPr="00BE1811">
        <w:t xml:space="preserve">Constituie temei de reziliere a prezentului contract, orice cauză de neeligibilitate a proiectului </w:t>
      </w:r>
      <w:proofErr w:type="spellStart"/>
      <w:r w:rsidRPr="00BE1811">
        <w:t>şi</w:t>
      </w:r>
      <w:proofErr w:type="spellEnd"/>
      <w:r w:rsidRPr="00BE1811">
        <w:t xml:space="preserve">/sau a beneficiarului </w:t>
      </w:r>
      <w:proofErr w:type="spellStart"/>
      <w:r w:rsidRPr="00BE1811">
        <w:t>şi</w:t>
      </w:r>
      <w:proofErr w:type="spellEnd"/>
      <w:r w:rsidRPr="00BE1811">
        <w:t xml:space="preserve">/sau a oricăruia dintre parteneri, determinată de o </w:t>
      </w:r>
      <w:proofErr w:type="spellStart"/>
      <w:r w:rsidRPr="00BE1811">
        <w:t>acţiune</w:t>
      </w:r>
      <w:proofErr w:type="spellEnd"/>
      <w:r w:rsidRPr="00BE1811">
        <w:t xml:space="preserve"> sau omisiune a Beneficiarului, chiar dacă respectiva cauză de neeligibilitate a fost identificată ulterior încheierii prezentului contract, Beneficiarul fiind obligat să returneze integral sumele primite în baza prezentului Contract de finanțare. </w:t>
      </w:r>
    </w:p>
    <w:p w14:paraId="142DCA67" w14:textId="77777777" w:rsidR="00610BA4" w:rsidRPr="00BE1811" w:rsidRDefault="00610BA4" w:rsidP="00610BA4">
      <w:pPr>
        <w:widowControl w:val="0"/>
        <w:numPr>
          <w:ilvl w:val="0"/>
          <w:numId w:val="217"/>
        </w:numPr>
        <w:autoSpaceDE w:val="0"/>
        <w:autoSpaceDN w:val="0"/>
        <w:adjustRightInd w:val="0"/>
        <w:spacing w:after="0" w:line="240" w:lineRule="auto"/>
        <w:jc w:val="both"/>
      </w:pPr>
      <w:r w:rsidRPr="00BE1811">
        <w:t xml:space="preserve">În </w:t>
      </w:r>
      <w:proofErr w:type="spellStart"/>
      <w:r w:rsidRPr="00BE1811">
        <w:t>situaţia</w:t>
      </w:r>
      <w:proofErr w:type="spellEnd"/>
      <w:r w:rsidRPr="00BE1811">
        <w:t xml:space="preserve"> în care cauza de neeligibilitate a fost identificată ulterior încheierii perioadei de implementare a prezentului contract, AMPOC</w:t>
      </w:r>
      <w:r w:rsidRPr="00BE1811">
        <w:rPr>
          <w:color w:val="000000" w:themeColor="text1"/>
          <w:lang w:eastAsia="fr-FR"/>
        </w:rPr>
        <w:t xml:space="preserve">/OI POC </w:t>
      </w:r>
      <w:r w:rsidRPr="00BE1811">
        <w:t xml:space="preserve">va proceda la </w:t>
      </w:r>
      <w:proofErr w:type="spellStart"/>
      <w:r w:rsidRPr="00BE1811">
        <w:t>rezoluţiunea</w:t>
      </w:r>
      <w:proofErr w:type="spellEnd"/>
      <w:r w:rsidRPr="00BE1811">
        <w:t xml:space="preserve"> contractului.</w:t>
      </w:r>
    </w:p>
    <w:p w14:paraId="3BBA8EEF" w14:textId="77777777" w:rsidR="00610BA4" w:rsidRPr="00BE1811" w:rsidRDefault="00610BA4" w:rsidP="00610BA4">
      <w:pPr>
        <w:widowControl w:val="0"/>
        <w:numPr>
          <w:ilvl w:val="0"/>
          <w:numId w:val="217"/>
        </w:numPr>
        <w:autoSpaceDE w:val="0"/>
        <w:autoSpaceDN w:val="0"/>
        <w:adjustRightInd w:val="0"/>
        <w:spacing w:after="0" w:line="240" w:lineRule="auto"/>
        <w:jc w:val="both"/>
        <w:rPr>
          <w:lang w:val="it-IT"/>
        </w:rPr>
      </w:pPr>
      <w:r w:rsidRPr="00BE1811">
        <w:t xml:space="preserve">Prin </w:t>
      </w:r>
      <w:proofErr w:type="spellStart"/>
      <w:r w:rsidRPr="00BE1811">
        <w:t>excepţie</w:t>
      </w:r>
      <w:proofErr w:type="spellEnd"/>
      <w:r w:rsidRPr="00BE1811">
        <w:t xml:space="preserve"> de la prevederile art. 15 alin. </w:t>
      </w:r>
      <w:r w:rsidRPr="00BE1811">
        <w:rPr>
          <w:lang w:val="it-IT"/>
        </w:rPr>
        <w:t xml:space="preserve">(2) lit. d) din Contractul de finantare  -Conditii Generale, se prevede ca în cazul </w:t>
      </w:r>
      <w:r w:rsidR="00294983" w:rsidRPr="00BE1811">
        <w:rPr>
          <w:lang w:val="it-IT" w:eastAsia="fr-FR"/>
        </w:rPr>
        <w:t>Proiectului</w:t>
      </w:r>
      <w:r w:rsidRPr="00BE1811">
        <w:rPr>
          <w:lang w:val="it-IT"/>
        </w:rPr>
        <w:t xml:space="preserve"> se aplică legislaţia specifică şi regulile specifice aplicabile privind dubla finanţare a cheltuielilor, aplicabile proiectelor finanţate din POC.</w:t>
      </w:r>
    </w:p>
    <w:p w14:paraId="7F0A4588" w14:textId="63739C0C" w:rsidR="00610BA4" w:rsidRPr="00BE1811" w:rsidRDefault="00610BA4" w:rsidP="00610BA4">
      <w:pPr>
        <w:widowControl w:val="0"/>
        <w:numPr>
          <w:ilvl w:val="0"/>
          <w:numId w:val="217"/>
        </w:numPr>
        <w:autoSpaceDE w:val="0"/>
        <w:autoSpaceDN w:val="0"/>
        <w:adjustRightInd w:val="0"/>
        <w:spacing w:after="0" w:line="240" w:lineRule="auto"/>
        <w:jc w:val="both"/>
        <w:rPr>
          <w:color w:val="000000" w:themeColor="text1"/>
          <w:lang w:val="it-IT" w:eastAsia="fr-FR"/>
        </w:rPr>
      </w:pPr>
      <w:r w:rsidRPr="00BE1811">
        <w:rPr>
          <w:lang w:val="it-IT"/>
        </w:rPr>
        <w:t>AM</w:t>
      </w:r>
      <w:r w:rsidR="00463918" w:rsidRPr="00BE1811">
        <w:rPr>
          <w:lang w:val="it-IT"/>
        </w:rPr>
        <w:t xml:space="preserve"> </w:t>
      </w:r>
      <w:r w:rsidRPr="00BE1811">
        <w:rPr>
          <w:color w:val="000000" w:themeColor="text1"/>
          <w:lang w:val="it-IT" w:eastAsia="fr-FR"/>
        </w:rPr>
        <w:t>POC/OI POC isi rezerva dreptul de a decide rezilierea prezentului contract si pentru alte cazuri impuse de legislatia aplicabilă Contractului si care nu au fost cuprinse in situaţiile de mai sus.</w:t>
      </w:r>
    </w:p>
    <w:p w14:paraId="481A6306" w14:textId="77777777" w:rsidR="00610BA4" w:rsidRPr="00BE1811" w:rsidRDefault="00610BA4" w:rsidP="00610BA4">
      <w:pPr>
        <w:widowControl w:val="0"/>
        <w:numPr>
          <w:ilvl w:val="0"/>
          <w:numId w:val="217"/>
        </w:numPr>
        <w:autoSpaceDE w:val="0"/>
        <w:autoSpaceDN w:val="0"/>
        <w:adjustRightInd w:val="0"/>
        <w:spacing w:after="0" w:line="240" w:lineRule="auto"/>
        <w:jc w:val="both"/>
        <w:rPr>
          <w:color w:val="000000" w:themeColor="text1"/>
          <w:lang w:eastAsia="fr-FR"/>
        </w:rPr>
      </w:pPr>
      <w:r w:rsidRPr="00BE1811">
        <w:rPr>
          <w:color w:val="000000" w:themeColor="text1"/>
          <w:lang w:eastAsia="fr-FR"/>
        </w:rPr>
        <w:t xml:space="preserve">Prin </w:t>
      </w:r>
      <w:proofErr w:type="spellStart"/>
      <w:r w:rsidRPr="00BE1811">
        <w:rPr>
          <w:color w:val="000000" w:themeColor="text1"/>
          <w:lang w:eastAsia="fr-FR"/>
        </w:rPr>
        <w:t>excepţie</w:t>
      </w:r>
      <w:proofErr w:type="spellEnd"/>
      <w:r w:rsidRPr="00BE1811">
        <w:rPr>
          <w:color w:val="000000" w:themeColor="text1"/>
          <w:lang w:eastAsia="fr-FR"/>
        </w:rPr>
        <w:t xml:space="preserve"> de la prevederile art. 15 alin. (1) din Contractul de </w:t>
      </w:r>
      <w:proofErr w:type="spellStart"/>
      <w:r w:rsidRPr="00BE1811">
        <w:rPr>
          <w:color w:val="000000" w:themeColor="text1"/>
          <w:lang w:eastAsia="fr-FR"/>
        </w:rPr>
        <w:t>finantare</w:t>
      </w:r>
      <w:proofErr w:type="spellEnd"/>
      <w:r w:rsidRPr="00BE1811">
        <w:rPr>
          <w:color w:val="000000" w:themeColor="text1"/>
          <w:lang w:eastAsia="fr-FR"/>
        </w:rPr>
        <w:t xml:space="preserve"> - </w:t>
      </w:r>
      <w:proofErr w:type="spellStart"/>
      <w:r w:rsidRPr="00BE1811">
        <w:rPr>
          <w:color w:val="000000" w:themeColor="text1"/>
          <w:lang w:eastAsia="fr-FR"/>
        </w:rPr>
        <w:t>Conditii</w:t>
      </w:r>
      <w:proofErr w:type="spellEnd"/>
      <w:r w:rsidRPr="00BE1811">
        <w:rPr>
          <w:color w:val="000000" w:themeColor="text1"/>
          <w:lang w:eastAsia="fr-FR"/>
        </w:rPr>
        <w:t xml:space="preserve"> Generale, se prevede ca Beneficiarul are dreptul de a decide si de a </w:t>
      </w:r>
      <w:proofErr w:type="spellStart"/>
      <w:r w:rsidRPr="00BE1811">
        <w:rPr>
          <w:color w:val="000000" w:themeColor="text1"/>
          <w:lang w:eastAsia="fr-FR"/>
        </w:rPr>
        <w:t>initia</w:t>
      </w:r>
      <w:proofErr w:type="spellEnd"/>
      <w:r w:rsidRPr="00BE1811">
        <w:rPr>
          <w:color w:val="000000" w:themeColor="text1"/>
          <w:lang w:eastAsia="fr-FR"/>
        </w:rPr>
        <w:t xml:space="preserve"> din proprie inițiativă rezilierea contractului, cu </w:t>
      </w:r>
      <w:proofErr w:type="spellStart"/>
      <w:r w:rsidRPr="00BE1811">
        <w:rPr>
          <w:color w:val="000000" w:themeColor="text1"/>
          <w:lang w:eastAsia="fr-FR"/>
        </w:rPr>
        <w:t>condiţia</w:t>
      </w:r>
      <w:proofErr w:type="spellEnd"/>
      <w:r w:rsidRPr="00BE1811">
        <w:rPr>
          <w:color w:val="000000" w:themeColor="text1"/>
          <w:lang w:eastAsia="fr-FR"/>
        </w:rPr>
        <w:t xml:space="preserve"> ca solicitarea acestuia să fie deplin justificată prin informarea în prealabil a AM POC/OI POC.</w:t>
      </w:r>
    </w:p>
    <w:p w14:paraId="3755B752" w14:textId="77777777" w:rsidR="00610BA4" w:rsidRPr="00BE1811" w:rsidRDefault="00610BA4" w:rsidP="00610BA4">
      <w:pPr>
        <w:widowControl w:val="0"/>
        <w:numPr>
          <w:ilvl w:val="0"/>
          <w:numId w:val="217"/>
        </w:numPr>
        <w:autoSpaceDE w:val="0"/>
        <w:autoSpaceDN w:val="0"/>
        <w:adjustRightInd w:val="0"/>
        <w:spacing w:after="0" w:line="240" w:lineRule="auto"/>
        <w:jc w:val="both"/>
        <w:rPr>
          <w:color w:val="000000" w:themeColor="text1"/>
          <w:lang w:eastAsia="fr-FR"/>
        </w:rPr>
      </w:pPr>
      <w:r w:rsidRPr="00BE1811">
        <w:rPr>
          <w:color w:val="000000" w:themeColor="text1"/>
          <w:lang w:eastAsia="fr-FR"/>
        </w:rPr>
        <w:t xml:space="preserve">AM POC/OI POC poate suspenda aplicarea prevederilor contractului de </w:t>
      </w:r>
      <w:proofErr w:type="spellStart"/>
      <w:r w:rsidRPr="00BE1811">
        <w:rPr>
          <w:color w:val="000000" w:themeColor="text1"/>
          <w:lang w:eastAsia="fr-FR"/>
        </w:rPr>
        <w:t>finanţare</w:t>
      </w:r>
      <w:proofErr w:type="spellEnd"/>
      <w:r w:rsidRPr="00BE1811">
        <w:rPr>
          <w:color w:val="000000" w:themeColor="text1"/>
          <w:lang w:eastAsia="fr-FR"/>
        </w:rPr>
        <w:t xml:space="preserve"> </w:t>
      </w:r>
      <w:proofErr w:type="spellStart"/>
      <w:r w:rsidRPr="00BE1811">
        <w:rPr>
          <w:color w:val="000000" w:themeColor="text1"/>
          <w:lang w:eastAsia="fr-FR"/>
        </w:rPr>
        <w:t>şi</w:t>
      </w:r>
      <w:proofErr w:type="spellEnd"/>
      <w:r w:rsidRPr="00BE1811">
        <w:rPr>
          <w:color w:val="000000" w:themeColor="text1"/>
          <w:lang w:eastAsia="fr-FR"/>
        </w:rPr>
        <w:t xml:space="preserve">, în mod subsecvent, poate suspenda plata/rambursarea sumelor solicitate de beneficiar, ca măsură de prevedere, anterior suspendării, în </w:t>
      </w:r>
      <w:proofErr w:type="spellStart"/>
      <w:r w:rsidRPr="00BE1811">
        <w:rPr>
          <w:color w:val="000000" w:themeColor="text1"/>
          <w:lang w:eastAsia="fr-FR"/>
        </w:rPr>
        <w:t>situaţia</w:t>
      </w:r>
      <w:proofErr w:type="spellEnd"/>
      <w:r w:rsidRPr="00BE1811">
        <w:rPr>
          <w:color w:val="000000" w:themeColor="text1"/>
          <w:lang w:eastAsia="fr-FR"/>
        </w:rPr>
        <w:t xml:space="preserve"> în care se îndeplinesc </w:t>
      </w:r>
      <w:proofErr w:type="spellStart"/>
      <w:r w:rsidRPr="00BE1811">
        <w:rPr>
          <w:color w:val="000000" w:themeColor="text1"/>
          <w:lang w:eastAsia="fr-FR"/>
        </w:rPr>
        <w:t>condiţiile</w:t>
      </w:r>
      <w:proofErr w:type="spellEnd"/>
      <w:r w:rsidRPr="00BE1811">
        <w:rPr>
          <w:color w:val="000000" w:themeColor="text1"/>
          <w:lang w:eastAsia="fr-FR"/>
        </w:rPr>
        <w:t xml:space="preserve"> de suspendare prevăzute în prezenta anexa. </w:t>
      </w:r>
    </w:p>
    <w:p w14:paraId="6E668BF8" w14:textId="1D011D76" w:rsidR="00610BA4" w:rsidRDefault="00610BA4" w:rsidP="00610BA4">
      <w:pPr>
        <w:widowControl w:val="0"/>
        <w:numPr>
          <w:ilvl w:val="0"/>
          <w:numId w:val="217"/>
        </w:numPr>
        <w:autoSpaceDE w:val="0"/>
        <w:autoSpaceDN w:val="0"/>
        <w:adjustRightInd w:val="0"/>
        <w:spacing w:after="0" w:line="240" w:lineRule="auto"/>
        <w:jc w:val="both"/>
        <w:rPr>
          <w:color w:val="000000" w:themeColor="text1"/>
          <w:lang w:eastAsia="fr-FR"/>
        </w:rPr>
      </w:pPr>
      <w:r w:rsidRPr="00BE1811">
        <w:rPr>
          <w:color w:val="000000" w:themeColor="text1"/>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6F14985C" w14:textId="6DEB1E91" w:rsidR="00610BA4" w:rsidRDefault="00610BA4" w:rsidP="00D52BFA">
      <w:pPr>
        <w:widowControl w:val="0"/>
        <w:numPr>
          <w:ilvl w:val="0"/>
          <w:numId w:val="217"/>
        </w:numPr>
        <w:autoSpaceDE w:val="0"/>
        <w:autoSpaceDN w:val="0"/>
        <w:adjustRightInd w:val="0"/>
        <w:spacing w:after="0" w:line="240" w:lineRule="auto"/>
        <w:jc w:val="both"/>
        <w:rPr>
          <w:color w:val="000000" w:themeColor="text1"/>
          <w:lang w:eastAsia="fr-FR"/>
        </w:rPr>
      </w:pPr>
      <w:r w:rsidRPr="00D52BFA">
        <w:rPr>
          <w:color w:val="000000" w:themeColor="text1"/>
          <w:lang w:eastAsia="fr-FR"/>
        </w:rPr>
        <w:t xml:space="preserve">Prin </w:t>
      </w:r>
      <w:proofErr w:type="spellStart"/>
      <w:r w:rsidRPr="00D52BFA">
        <w:rPr>
          <w:color w:val="000000" w:themeColor="text1"/>
          <w:lang w:eastAsia="fr-FR"/>
        </w:rPr>
        <w:t>exceptie</w:t>
      </w:r>
      <w:proofErr w:type="spellEnd"/>
      <w:r w:rsidRPr="00D52BFA">
        <w:rPr>
          <w:color w:val="000000" w:themeColor="text1"/>
          <w:lang w:eastAsia="fr-FR"/>
        </w:rPr>
        <w:t xml:space="preserve"> de la prevederile art. 15 , alin. (2) lit. (a) din Contractul de </w:t>
      </w:r>
      <w:proofErr w:type="spellStart"/>
      <w:r w:rsidRPr="00D52BFA">
        <w:rPr>
          <w:color w:val="000000" w:themeColor="text1"/>
          <w:lang w:eastAsia="fr-FR"/>
        </w:rPr>
        <w:t>finantare</w:t>
      </w:r>
      <w:proofErr w:type="spellEnd"/>
      <w:r w:rsidRPr="00D52BFA">
        <w:rPr>
          <w:color w:val="000000" w:themeColor="text1"/>
          <w:lang w:eastAsia="fr-FR"/>
        </w:rPr>
        <w:t xml:space="preserve"> – </w:t>
      </w:r>
      <w:proofErr w:type="spellStart"/>
      <w:r w:rsidRPr="00D52BFA">
        <w:rPr>
          <w:color w:val="000000" w:themeColor="text1"/>
          <w:lang w:eastAsia="fr-FR"/>
        </w:rPr>
        <w:t>Conditii</w:t>
      </w:r>
      <w:proofErr w:type="spellEnd"/>
      <w:r w:rsidRPr="00D52BFA">
        <w:rPr>
          <w:color w:val="000000" w:themeColor="text1"/>
          <w:lang w:eastAsia="fr-FR"/>
        </w:rPr>
        <w:t xml:space="preserve"> generale, AM POC/OI POC </w:t>
      </w:r>
      <w:proofErr w:type="spellStart"/>
      <w:r w:rsidRPr="00D52BFA">
        <w:rPr>
          <w:color w:val="000000" w:themeColor="text1"/>
          <w:lang w:eastAsia="fr-FR"/>
        </w:rPr>
        <w:t>îşi</w:t>
      </w:r>
      <w:proofErr w:type="spellEnd"/>
      <w:r w:rsidRPr="00D52BFA">
        <w:rPr>
          <w:color w:val="000000" w:themeColor="text1"/>
          <w:lang w:eastAsia="fr-FR"/>
        </w:rPr>
        <w:t xml:space="preserve"> rezervă dreptul si poate decide rezilierea prezentului contract, fără îndeplinirea altor </w:t>
      </w:r>
      <w:proofErr w:type="spellStart"/>
      <w:r w:rsidRPr="00D52BFA">
        <w:rPr>
          <w:color w:val="000000" w:themeColor="text1"/>
          <w:lang w:eastAsia="fr-FR"/>
        </w:rPr>
        <w:t>formalităţi</w:t>
      </w:r>
      <w:proofErr w:type="spellEnd"/>
      <w:r w:rsidRPr="00D52BFA">
        <w:rPr>
          <w:color w:val="000000" w:themeColor="text1"/>
          <w:lang w:eastAsia="fr-FR"/>
        </w:rPr>
        <w:t xml:space="preserve"> </w:t>
      </w:r>
      <w:proofErr w:type="spellStart"/>
      <w:r w:rsidRPr="00D52BFA">
        <w:rPr>
          <w:color w:val="000000" w:themeColor="text1"/>
          <w:lang w:eastAsia="fr-FR"/>
        </w:rPr>
        <w:t>şi</w:t>
      </w:r>
      <w:proofErr w:type="spellEnd"/>
      <w:r w:rsidRPr="00D52BFA">
        <w:rPr>
          <w:color w:val="000000" w:themeColor="text1"/>
          <w:lang w:eastAsia="fr-FR"/>
        </w:rPr>
        <w:t xml:space="preserve"> fără </w:t>
      </w:r>
      <w:proofErr w:type="spellStart"/>
      <w:r w:rsidRPr="00D52BFA">
        <w:rPr>
          <w:color w:val="000000" w:themeColor="text1"/>
          <w:lang w:eastAsia="fr-FR"/>
        </w:rPr>
        <w:t>intervenţia</w:t>
      </w:r>
      <w:proofErr w:type="spellEnd"/>
      <w:r w:rsidRPr="00D52BFA">
        <w:rPr>
          <w:color w:val="000000" w:themeColor="text1"/>
          <w:lang w:eastAsia="fr-FR"/>
        </w:rPr>
        <w:t xml:space="preserve"> </w:t>
      </w:r>
      <w:proofErr w:type="spellStart"/>
      <w:r w:rsidRPr="00D52BFA">
        <w:rPr>
          <w:color w:val="000000" w:themeColor="text1"/>
          <w:lang w:eastAsia="fr-FR"/>
        </w:rPr>
        <w:t>instanţei</w:t>
      </w:r>
      <w:proofErr w:type="spellEnd"/>
      <w:r w:rsidRPr="00D52BFA">
        <w:rPr>
          <w:color w:val="000000" w:themeColor="text1"/>
          <w:lang w:eastAsia="fr-FR"/>
        </w:rPr>
        <w:t xml:space="preserve"> </w:t>
      </w:r>
      <w:proofErr w:type="spellStart"/>
      <w:r w:rsidRPr="00D52BFA">
        <w:rPr>
          <w:color w:val="000000" w:themeColor="text1"/>
          <w:lang w:eastAsia="fr-FR"/>
        </w:rPr>
        <w:t>judecătoreşti</w:t>
      </w:r>
      <w:proofErr w:type="spellEnd"/>
      <w:r w:rsidRPr="00D52BFA">
        <w:rPr>
          <w:color w:val="000000" w:themeColor="text1"/>
          <w:lang w:eastAsia="fr-FR"/>
        </w:rPr>
        <w:t xml:space="preserve">, cu </w:t>
      </w:r>
      <w:proofErr w:type="spellStart"/>
      <w:r w:rsidRPr="00D52BFA">
        <w:rPr>
          <w:color w:val="000000" w:themeColor="text1"/>
          <w:lang w:eastAsia="fr-FR"/>
        </w:rPr>
        <w:t>excepţia</w:t>
      </w:r>
      <w:proofErr w:type="spellEnd"/>
      <w:r w:rsidRPr="00D52BFA">
        <w:rPr>
          <w:color w:val="000000" w:themeColor="text1"/>
          <w:lang w:eastAsia="fr-FR"/>
        </w:rPr>
        <w:t xml:space="preserve"> unei simple notificări de informare a Beneficiarului, în cazul in care, din motive imputabile Beneficiarului, acesta nu a început implementarea </w:t>
      </w:r>
      <w:r w:rsidR="00294983" w:rsidRPr="00D52BFA">
        <w:rPr>
          <w:color w:val="000000" w:themeColor="text1"/>
          <w:lang w:eastAsia="fr-FR"/>
        </w:rPr>
        <w:t>Proiectului</w:t>
      </w:r>
      <w:r w:rsidRPr="00D52BFA">
        <w:rPr>
          <w:color w:val="000000" w:themeColor="text1"/>
          <w:lang w:eastAsia="fr-FR"/>
        </w:rPr>
        <w:t xml:space="preserve"> în termen de 60 (șaizeci) zile de la data începerii implementării </w:t>
      </w:r>
      <w:r w:rsidR="00294983" w:rsidRPr="00D52BFA">
        <w:rPr>
          <w:color w:val="000000" w:themeColor="text1"/>
          <w:lang w:eastAsia="fr-FR"/>
        </w:rPr>
        <w:t>Proiectului</w:t>
      </w:r>
      <w:r w:rsidRPr="00D52BFA">
        <w:rPr>
          <w:color w:val="000000" w:themeColor="text1"/>
          <w:lang w:eastAsia="fr-FR"/>
        </w:rPr>
        <w:t xml:space="preserve">, </w:t>
      </w:r>
      <w:proofErr w:type="spellStart"/>
      <w:r w:rsidRPr="00D52BFA">
        <w:rPr>
          <w:color w:val="000000" w:themeColor="text1"/>
          <w:lang w:eastAsia="fr-FR"/>
        </w:rPr>
        <w:t>aşa</w:t>
      </w:r>
      <w:proofErr w:type="spellEnd"/>
      <w:r w:rsidRPr="00D52BFA">
        <w:rPr>
          <w:color w:val="000000" w:themeColor="text1"/>
          <w:lang w:eastAsia="fr-FR"/>
        </w:rPr>
        <w:t xml:space="preserve"> cum este prevăzută aceasta la art.2, alin (2) din </w:t>
      </w:r>
      <w:proofErr w:type="spellStart"/>
      <w:r w:rsidRPr="00D52BFA">
        <w:rPr>
          <w:color w:val="000000" w:themeColor="text1"/>
          <w:lang w:eastAsia="fr-FR"/>
        </w:rPr>
        <w:t>Condiţii</w:t>
      </w:r>
      <w:proofErr w:type="spellEnd"/>
      <w:r w:rsidRPr="00D52BFA">
        <w:rPr>
          <w:color w:val="000000" w:themeColor="text1"/>
          <w:lang w:eastAsia="fr-FR"/>
        </w:rPr>
        <w:t xml:space="preserve"> generale sau de la data ce decurge din aprobarea notificării </w:t>
      </w:r>
      <w:proofErr w:type="spellStart"/>
      <w:r w:rsidRPr="00D52BFA">
        <w:rPr>
          <w:color w:val="000000" w:themeColor="text1"/>
          <w:lang w:eastAsia="fr-FR"/>
        </w:rPr>
        <w:t>prevazute</w:t>
      </w:r>
      <w:proofErr w:type="spellEnd"/>
      <w:r w:rsidRPr="00D52BFA">
        <w:rPr>
          <w:color w:val="000000" w:themeColor="text1"/>
          <w:lang w:eastAsia="fr-FR"/>
        </w:rPr>
        <w:t xml:space="preserve"> la art. 10, alin. (7),  din </w:t>
      </w:r>
      <w:proofErr w:type="spellStart"/>
      <w:r w:rsidRPr="00D52BFA">
        <w:rPr>
          <w:color w:val="000000" w:themeColor="text1"/>
          <w:lang w:eastAsia="fr-FR"/>
        </w:rPr>
        <w:t>Condiţii</w:t>
      </w:r>
      <w:proofErr w:type="spellEnd"/>
      <w:r w:rsidRPr="00D52BFA">
        <w:rPr>
          <w:color w:val="000000" w:themeColor="text1"/>
          <w:lang w:eastAsia="fr-FR"/>
        </w:rPr>
        <w:t xml:space="preserve"> generale.</w:t>
      </w:r>
    </w:p>
    <w:p w14:paraId="02F7C740" w14:textId="6B061A75" w:rsidR="00D52BFA" w:rsidRPr="00D52BFA" w:rsidRDefault="00D52BFA" w:rsidP="00D52BFA">
      <w:pPr>
        <w:widowControl w:val="0"/>
        <w:numPr>
          <w:ilvl w:val="0"/>
          <w:numId w:val="217"/>
        </w:numPr>
        <w:autoSpaceDE w:val="0"/>
        <w:autoSpaceDN w:val="0"/>
        <w:adjustRightInd w:val="0"/>
        <w:spacing w:after="0" w:line="240" w:lineRule="auto"/>
        <w:jc w:val="both"/>
        <w:rPr>
          <w:color w:val="000000" w:themeColor="text1"/>
          <w:lang w:eastAsia="fr-FR"/>
        </w:rPr>
      </w:pPr>
      <w:r w:rsidRPr="00D52BFA">
        <w:t xml:space="preserve">În situația în care lucrările de construire nu sunt demarate în termen de 3 luni de la semnarea contractului de </w:t>
      </w:r>
      <w:proofErr w:type="spellStart"/>
      <w:r w:rsidRPr="00D52BFA">
        <w:t>finanațare</w:t>
      </w:r>
      <w:proofErr w:type="spellEnd"/>
      <w:r w:rsidRPr="00D52BFA">
        <w:t xml:space="preserve"> acesta se </w:t>
      </w:r>
      <w:proofErr w:type="spellStart"/>
      <w:r w:rsidRPr="00D52BFA">
        <w:t>reziliează</w:t>
      </w:r>
      <w:proofErr w:type="spellEnd"/>
      <w:r w:rsidRPr="00D52BFA">
        <w:t xml:space="preserve"> de drept.</w:t>
      </w:r>
    </w:p>
    <w:p w14:paraId="1EF2E69B" w14:textId="77777777" w:rsidR="00D52BFA" w:rsidRPr="00D52BFA" w:rsidRDefault="00D52BFA" w:rsidP="00D52BFA">
      <w:pPr>
        <w:widowControl w:val="0"/>
        <w:autoSpaceDE w:val="0"/>
        <w:autoSpaceDN w:val="0"/>
        <w:adjustRightInd w:val="0"/>
        <w:spacing w:after="0" w:line="240" w:lineRule="auto"/>
        <w:ind w:left="502"/>
        <w:jc w:val="both"/>
        <w:rPr>
          <w:color w:val="000000" w:themeColor="text1"/>
          <w:lang w:eastAsia="fr-FR"/>
        </w:rPr>
      </w:pPr>
    </w:p>
    <w:p w14:paraId="0425F796" w14:textId="77777777" w:rsidR="00610BA4" w:rsidRPr="00BE1811" w:rsidRDefault="00610BA4" w:rsidP="00610BA4">
      <w:pPr>
        <w:spacing w:line="240" w:lineRule="atLeast"/>
        <w:rPr>
          <w:b/>
        </w:rPr>
      </w:pPr>
    </w:p>
    <w:p w14:paraId="2764B272" w14:textId="77777777" w:rsidR="00610BA4" w:rsidRPr="00BE1811" w:rsidRDefault="00610BA4" w:rsidP="00610BA4">
      <w:pPr>
        <w:spacing w:line="240" w:lineRule="atLeast"/>
        <w:rPr>
          <w:b/>
        </w:rPr>
      </w:pPr>
      <w:r w:rsidRPr="00BE1811">
        <w:rPr>
          <w:b/>
        </w:rPr>
        <w:t>Implementarea în parteneriat a proiectelor (dacă este cazul)</w:t>
      </w:r>
    </w:p>
    <w:p w14:paraId="5D1E9714" w14:textId="0959DD16" w:rsidR="00610BA4" w:rsidRPr="00BE1811" w:rsidRDefault="00610BA4" w:rsidP="00610BA4">
      <w:pPr>
        <w:widowControl w:val="0"/>
        <w:numPr>
          <w:ilvl w:val="0"/>
          <w:numId w:val="218"/>
        </w:numPr>
        <w:autoSpaceDE w:val="0"/>
        <w:autoSpaceDN w:val="0"/>
        <w:adjustRightInd w:val="0"/>
        <w:spacing w:after="0" w:line="240" w:lineRule="atLeast"/>
        <w:jc w:val="both"/>
        <w:rPr>
          <w:color w:val="000000" w:themeColor="text1"/>
        </w:rPr>
      </w:pPr>
      <w:proofErr w:type="spellStart"/>
      <w:r w:rsidRPr="00BE1811">
        <w:t>Toţi</w:t>
      </w:r>
      <w:proofErr w:type="spellEnd"/>
      <w:r w:rsidRPr="00BE1811">
        <w:t xml:space="preserve"> partenerii sunt </w:t>
      </w:r>
      <w:proofErr w:type="spellStart"/>
      <w:r w:rsidRPr="00BE1811">
        <w:t>ţinuţi</w:t>
      </w:r>
      <w:proofErr w:type="spellEnd"/>
      <w:r w:rsidRPr="00BE1811">
        <w:t xml:space="preserve"> să respecte întocmai </w:t>
      </w:r>
      <w:proofErr w:type="spellStart"/>
      <w:r w:rsidRPr="00BE1811">
        <w:t>şi</w:t>
      </w:r>
      <w:proofErr w:type="spellEnd"/>
      <w:r w:rsidRPr="00BE1811">
        <w:t xml:space="preserve"> în integralitate prevederile prezentului Contract de Finanțare, ca lider al parteneriatului, răspunde în </w:t>
      </w:r>
      <w:proofErr w:type="spellStart"/>
      <w:r w:rsidRPr="00BE1811">
        <w:t>faţa</w:t>
      </w:r>
      <w:proofErr w:type="spellEnd"/>
      <w:r w:rsidRPr="00BE1811">
        <w:t xml:space="preserve"> AM</w:t>
      </w:r>
      <w:r w:rsidR="00463918" w:rsidRPr="00BE1811">
        <w:t xml:space="preserve"> </w:t>
      </w:r>
      <w:r w:rsidRPr="00BE1811">
        <w:t>POC</w:t>
      </w:r>
      <w:r w:rsidR="00463918" w:rsidRPr="00BE1811">
        <w:t>/</w:t>
      </w:r>
      <w:r w:rsidRPr="00BE1811">
        <w:rPr>
          <w:color w:val="000000" w:themeColor="text1"/>
        </w:rPr>
        <w:t>OI POC de îndeplinirea prevederilor prezentului Contract și de cele  ale Anexei 2 – Cererea de finanțare.</w:t>
      </w:r>
    </w:p>
    <w:p w14:paraId="7996C808" w14:textId="77777777" w:rsidR="00610BA4" w:rsidRPr="00BE1811" w:rsidRDefault="00610BA4" w:rsidP="00504F15">
      <w:pPr>
        <w:widowControl w:val="0"/>
        <w:numPr>
          <w:ilvl w:val="0"/>
          <w:numId w:val="218"/>
        </w:numPr>
        <w:autoSpaceDE w:val="0"/>
        <w:autoSpaceDN w:val="0"/>
        <w:adjustRightInd w:val="0"/>
        <w:spacing w:after="0" w:line="240" w:lineRule="atLeast"/>
        <w:ind w:left="426" w:hanging="284"/>
        <w:jc w:val="both"/>
        <w:rPr>
          <w:color w:val="000000" w:themeColor="text1"/>
        </w:rPr>
      </w:pPr>
      <w:r w:rsidRPr="00BE1811">
        <w:rPr>
          <w:color w:val="000000" w:themeColor="text1"/>
        </w:rPr>
        <w:t xml:space="preserve">Liderul parteneriatului este responsabil cu transmiterea cererilor de rambursare/plată/rapoartelor de progres către OI POC conform prevederilor prezentului Contract de </w:t>
      </w:r>
      <w:proofErr w:type="spellStart"/>
      <w:r w:rsidRPr="00BE1811">
        <w:rPr>
          <w:color w:val="000000" w:themeColor="text1"/>
        </w:rPr>
        <w:t>Finanţare</w:t>
      </w:r>
      <w:proofErr w:type="spellEnd"/>
      <w:r w:rsidRPr="00BE1811">
        <w:rPr>
          <w:color w:val="000000" w:themeColor="text1"/>
        </w:rPr>
        <w:t>.</w:t>
      </w:r>
    </w:p>
    <w:p w14:paraId="2884DF15" w14:textId="77777777" w:rsidR="00610BA4" w:rsidRPr="00BE1811" w:rsidRDefault="00610BA4" w:rsidP="00504F15">
      <w:pPr>
        <w:widowControl w:val="0"/>
        <w:numPr>
          <w:ilvl w:val="0"/>
          <w:numId w:val="218"/>
        </w:numPr>
        <w:autoSpaceDE w:val="0"/>
        <w:autoSpaceDN w:val="0"/>
        <w:adjustRightInd w:val="0"/>
        <w:spacing w:after="0" w:line="240" w:lineRule="atLeast"/>
        <w:ind w:left="426" w:hanging="284"/>
        <w:jc w:val="both"/>
        <w:rPr>
          <w:color w:val="000000" w:themeColor="text1"/>
        </w:rPr>
      </w:pPr>
      <w:r w:rsidRPr="00BE1811">
        <w:rPr>
          <w:color w:val="000000" w:themeColor="text1"/>
        </w:rPr>
        <w:t>Pentru neregulile identificate în cadrul proiectelor implementate în parteneriat, AM POC/OI POC emite notificările și titlurile de creanță pe numele liderului de parteneriat sau după caz partenerului care a efectuat cheltuielile afectate de nereguli conform Anexei 5 Acordul încheiat între Beneficiar și Parteneri.</w:t>
      </w:r>
    </w:p>
    <w:p w14:paraId="0C6EEBFE" w14:textId="77777777" w:rsidR="00610BA4" w:rsidRPr="00BE1811" w:rsidRDefault="00610BA4" w:rsidP="00504F15">
      <w:pPr>
        <w:widowControl w:val="0"/>
        <w:numPr>
          <w:ilvl w:val="0"/>
          <w:numId w:val="218"/>
        </w:numPr>
        <w:autoSpaceDE w:val="0"/>
        <w:autoSpaceDN w:val="0"/>
        <w:adjustRightInd w:val="0"/>
        <w:spacing w:after="0" w:line="240" w:lineRule="atLeast"/>
        <w:ind w:left="426" w:hanging="284"/>
        <w:jc w:val="both"/>
        <w:rPr>
          <w:color w:val="000000" w:themeColor="text1"/>
        </w:rPr>
      </w:pPr>
      <w:r w:rsidRPr="00BE1811">
        <w:rPr>
          <w:color w:val="000000" w:themeColor="text1"/>
        </w:rPr>
        <w:t>În cazul în care, unul dintre Parteneri se retrage sau nu-</w:t>
      </w:r>
      <w:proofErr w:type="spellStart"/>
      <w:r w:rsidRPr="00BE1811">
        <w:rPr>
          <w:color w:val="000000" w:themeColor="text1"/>
        </w:rPr>
        <w:t>şi</w:t>
      </w:r>
      <w:proofErr w:type="spellEnd"/>
      <w:r w:rsidRPr="00BE1811">
        <w:rPr>
          <w:color w:val="000000" w:themeColor="text1"/>
        </w:rPr>
        <w:t xml:space="preserve"> </w:t>
      </w:r>
      <w:proofErr w:type="spellStart"/>
      <w:r w:rsidRPr="00BE1811">
        <w:rPr>
          <w:color w:val="000000" w:themeColor="text1"/>
        </w:rPr>
        <w:t>îndeplineşte</w:t>
      </w:r>
      <w:proofErr w:type="spellEnd"/>
      <w:r w:rsidRPr="00BE1811">
        <w:rPr>
          <w:color w:val="000000" w:themeColor="text1"/>
        </w:rPr>
        <w:t xml:space="preserve"> </w:t>
      </w:r>
      <w:proofErr w:type="spellStart"/>
      <w:r w:rsidRPr="00BE1811">
        <w:rPr>
          <w:color w:val="000000" w:themeColor="text1"/>
        </w:rPr>
        <w:t>obligaţiile</w:t>
      </w:r>
      <w:proofErr w:type="spellEnd"/>
      <w:r w:rsidRPr="00BE1811">
        <w:rPr>
          <w:color w:val="000000" w:themeColor="text1"/>
        </w:rPr>
        <w:t xml:space="preserve"> conform Acordului de parteneriat încheiat cu Beneficiarul, acesta din urmă are </w:t>
      </w:r>
      <w:proofErr w:type="spellStart"/>
      <w:r w:rsidRPr="00BE1811">
        <w:rPr>
          <w:color w:val="000000" w:themeColor="text1"/>
        </w:rPr>
        <w:t>obligaţia</w:t>
      </w:r>
      <w:proofErr w:type="spellEnd"/>
      <w:r w:rsidRPr="00BE1811">
        <w:rPr>
          <w:color w:val="000000" w:themeColor="text1"/>
        </w:rPr>
        <w:t xml:space="preserve"> de a prelua </w:t>
      </w:r>
      <w:proofErr w:type="spellStart"/>
      <w:r w:rsidRPr="00BE1811">
        <w:rPr>
          <w:color w:val="000000" w:themeColor="text1"/>
        </w:rPr>
        <w:t>activităţile</w:t>
      </w:r>
      <w:proofErr w:type="spellEnd"/>
      <w:r w:rsidRPr="00BE1811">
        <w:rPr>
          <w:color w:val="000000" w:themeColor="text1"/>
        </w:rPr>
        <w:t xml:space="preserve"> Partenerului în cauză, indiferent de prevederile Acordului de parteneriat.</w:t>
      </w:r>
    </w:p>
    <w:p w14:paraId="16602E11" w14:textId="77777777" w:rsidR="00610BA4" w:rsidRPr="00BE1811" w:rsidRDefault="00610BA4" w:rsidP="00504F15">
      <w:pPr>
        <w:widowControl w:val="0"/>
        <w:numPr>
          <w:ilvl w:val="0"/>
          <w:numId w:val="218"/>
        </w:numPr>
        <w:autoSpaceDE w:val="0"/>
        <w:autoSpaceDN w:val="0"/>
        <w:adjustRightInd w:val="0"/>
        <w:spacing w:after="0" w:line="240" w:lineRule="atLeast"/>
        <w:ind w:left="426" w:hanging="284"/>
        <w:jc w:val="both"/>
        <w:rPr>
          <w:color w:val="000000" w:themeColor="text1"/>
        </w:rPr>
      </w:pPr>
      <w:r w:rsidRPr="00BE1811">
        <w:rPr>
          <w:color w:val="000000" w:themeColor="text1"/>
        </w:rPr>
        <w:t xml:space="preserve">Beneficiarul poate înlocui Partenerii </w:t>
      </w:r>
      <w:proofErr w:type="spellStart"/>
      <w:r w:rsidRPr="00BE1811">
        <w:rPr>
          <w:color w:val="000000" w:themeColor="text1"/>
        </w:rPr>
        <w:t>aprobaţi</w:t>
      </w:r>
      <w:proofErr w:type="spellEnd"/>
      <w:r w:rsidRPr="00BE1811">
        <w:rPr>
          <w:color w:val="000000" w:themeColor="text1"/>
        </w:rPr>
        <w:t xml:space="preserve"> prin act adițional la Contractul de Finanțare, în cazuri temeinic justificate, cu aprobarea AM POC/</w:t>
      </w:r>
      <w:r w:rsidRPr="00BE1811">
        <w:rPr>
          <w:b/>
          <w:color w:val="000000" w:themeColor="text1"/>
        </w:rPr>
        <w:t>OI POC</w:t>
      </w:r>
      <w:r w:rsidRPr="00BE1811">
        <w:rPr>
          <w:color w:val="000000" w:themeColor="text1"/>
        </w:rPr>
        <w:t xml:space="preserve"> și cu respectarea prevederilor legale, precum și a tuturor condițiilor stipulate în Acordul de parteneriat și prin Ghidul solicitantului aplicabil cererii de proiecte.</w:t>
      </w:r>
    </w:p>
    <w:p w14:paraId="02D3FDE6" w14:textId="77777777" w:rsidR="00610BA4" w:rsidRPr="00BE1811" w:rsidRDefault="00610BA4" w:rsidP="00610BA4">
      <w:pPr>
        <w:spacing w:line="240" w:lineRule="atLeast"/>
        <w:rPr>
          <w:b/>
          <w:color w:val="000000" w:themeColor="text1"/>
        </w:rPr>
      </w:pPr>
    </w:p>
    <w:p w14:paraId="19C00B1E" w14:textId="77777777" w:rsidR="00610BA4" w:rsidRPr="00BE1811" w:rsidRDefault="00610BA4" w:rsidP="00610BA4">
      <w:pPr>
        <w:spacing w:line="240" w:lineRule="atLeast"/>
        <w:rPr>
          <w:b/>
          <w:color w:val="000000" w:themeColor="text1"/>
        </w:rPr>
      </w:pPr>
      <w:r w:rsidRPr="00BE1811">
        <w:rPr>
          <w:b/>
          <w:color w:val="000000" w:themeColor="text1"/>
        </w:rPr>
        <w:lastRenderedPageBreak/>
        <w:t>Publicarea datelor</w:t>
      </w:r>
    </w:p>
    <w:p w14:paraId="777737F8" w14:textId="77777777" w:rsidR="00610BA4" w:rsidRPr="00BE1811" w:rsidRDefault="00610BA4" w:rsidP="00610BA4">
      <w:pPr>
        <w:spacing w:line="240" w:lineRule="atLeast"/>
        <w:rPr>
          <w:b/>
          <w:color w:val="000000" w:themeColor="text1"/>
        </w:rPr>
      </w:pPr>
    </w:p>
    <w:p w14:paraId="33AB0D2C" w14:textId="77777777" w:rsidR="00610BA4" w:rsidRPr="00BE1811" w:rsidRDefault="00610BA4" w:rsidP="00504F15">
      <w:pPr>
        <w:widowControl w:val="0"/>
        <w:numPr>
          <w:ilvl w:val="0"/>
          <w:numId w:val="236"/>
        </w:numPr>
        <w:autoSpaceDE w:val="0"/>
        <w:autoSpaceDN w:val="0"/>
        <w:adjustRightInd w:val="0"/>
        <w:spacing w:after="0" w:line="240" w:lineRule="atLeast"/>
        <w:jc w:val="both"/>
      </w:pPr>
      <w:r w:rsidRPr="00BE1811">
        <w:rPr>
          <w:color w:val="000000" w:themeColor="text1"/>
        </w:rPr>
        <w:t xml:space="preserve">Beneficiarul este de acord ca următoarele date să fie publicate de către OI POC: </w:t>
      </w:r>
      <w:r w:rsidRPr="00BE1811">
        <w:t xml:space="preserve">denumirea beneficiarului, denumirea </w:t>
      </w:r>
      <w:r w:rsidR="00294983" w:rsidRPr="00BE1811">
        <w:rPr>
          <w:rFonts w:eastAsia="Arial Unicode MS"/>
        </w:rPr>
        <w:t>Proiectului</w:t>
      </w:r>
      <w:r w:rsidRPr="00BE1811">
        <w:t xml:space="preserve">, valoarea totală a </w:t>
      </w:r>
      <w:proofErr w:type="spellStart"/>
      <w:r w:rsidRPr="00BE1811">
        <w:t>finanţării</w:t>
      </w:r>
      <w:proofErr w:type="spellEnd"/>
      <w:r w:rsidRPr="00BE1811">
        <w:t xml:space="preserve"> nerambursabile acordate, datele de începere </w:t>
      </w:r>
      <w:proofErr w:type="spellStart"/>
      <w:r w:rsidRPr="00BE1811">
        <w:t>şi</w:t>
      </w:r>
      <w:proofErr w:type="spellEnd"/>
      <w:r w:rsidRPr="00BE1811">
        <w:t xml:space="preserve"> de finalizare ale </w:t>
      </w:r>
      <w:r w:rsidR="00294983" w:rsidRPr="00BE1811">
        <w:rPr>
          <w:rFonts w:eastAsia="Arial Unicode MS"/>
        </w:rPr>
        <w:t>Proiectului</w:t>
      </w:r>
      <w:r w:rsidRPr="00BE1811">
        <w:t xml:space="preserve">, locul de implementare a acestuia, precum </w:t>
      </w:r>
      <w:proofErr w:type="spellStart"/>
      <w:r w:rsidRPr="00BE1811">
        <w:t>şi</w:t>
      </w:r>
      <w:proofErr w:type="spellEnd"/>
      <w:r w:rsidRPr="00BE1811">
        <w:t xml:space="preserve"> orice alte documente cu </w:t>
      </w:r>
      <w:proofErr w:type="spellStart"/>
      <w:r w:rsidRPr="00BE1811">
        <w:t>condiţia</w:t>
      </w:r>
      <w:proofErr w:type="spellEnd"/>
      <w:r w:rsidRPr="00BE1811">
        <w:t xml:space="preserve"> de a nu se aduce atingere prevederilor legale.</w:t>
      </w:r>
    </w:p>
    <w:p w14:paraId="44251000" w14:textId="77777777" w:rsidR="00610BA4" w:rsidRPr="00BE1811" w:rsidRDefault="00610BA4" w:rsidP="00610BA4"/>
    <w:p w14:paraId="5CE3A09F" w14:textId="77777777" w:rsidR="00610BA4" w:rsidRPr="00BE1811" w:rsidRDefault="00610BA4" w:rsidP="00610BA4">
      <w:pPr>
        <w:rPr>
          <w:b/>
        </w:rPr>
      </w:pPr>
      <w:r w:rsidRPr="00BE1811">
        <w:rPr>
          <w:b/>
        </w:rPr>
        <w:t xml:space="preserve">  Subcontractarea </w:t>
      </w:r>
      <w:proofErr w:type="spellStart"/>
      <w:r w:rsidRPr="00BE1811">
        <w:rPr>
          <w:b/>
        </w:rPr>
        <w:t>şi</w:t>
      </w:r>
      <w:proofErr w:type="spellEnd"/>
      <w:r w:rsidRPr="00BE1811">
        <w:rPr>
          <w:b/>
        </w:rPr>
        <w:t xml:space="preserve"> cesiunea</w:t>
      </w:r>
    </w:p>
    <w:p w14:paraId="2395DEB0" w14:textId="77777777" w:rsidR="00610BA4" w:rsidRPr="00BE1811" w:rsidRDefault="00610BA4" w:rsidP="00D24931">
      <w:pPr>
        <w:widowControl w:val="0"/>
        <w:numPr>
          <w:ilvl w:val="0"/>
          <w:numId w:val="126"/>
        </w:numPr>
        <w:autoSpaceDE w:val="0"/>
        <w:autoSpaceDN w:val="0"/>
        <w:adjustRightInd w:val="0"/>
        <w:spacing w:after="0" w:line="240" w:lineRule="auto"/>
        <w:jc w:val="both"/>
      </w:pPr>
      <w:r w:rsidRPr="00BE1811">
        <w:t xml:space="preserve">Subcontractorii nu sunt parteneri sau </w:t>
      </w:r>
      <w:proofErr w:type="spellStart"/>
      <w:r w:rsidRPr="00BE1811">
        <w:t>asociaţi</w:t>
      </w:r>
      <w:proofErr w:type="spellEnd"/>
      <w:r w:rsidRPr="00BE1811">
        <w:t xml:space="preserve"> ai beneficiarului sau partenerilor în baza prezentului contract.</w:t>
      </w:r>
    </w:p>
    <w:p w14:paraId="478CC121" w14:textId="77777777" w:rsidR="00610BA4" w:rsidRPr="00BE1811" w:rsidRDefault="00610BA4" w:rsidP="00D24931">
      <w:pPr>
        <w:widowControl w:val="0"/>
        <w:numPr>
          <w:ilvl w:val="0"/>
          <w:numId w:val="126"/>
        </w:numPr>
        <w:autoSpaceDE w:val="0"/>
        <w:autoSpaceDN w:val="0"/>
        <w:adjustRightInd w:val="0"/>
        <w:spacing w:after="0" w:line="240" w:lineRule="auto"/>
        <w:jc w:val="both"/>
      </w:pPr>
      <w:r w:rsidRPr="00BE1811">
        <w:t xml:space="preserve">Partenerii nu pot subcontracta activitatea pentru care au fost </w:t>
      </w:r>
      <w:proofErr w:type="spellStart"/>
      <w:r w:rsidRPr="00BE1811">
        <w:t>alesi</w:t>
      </w:r>
      <w:proofErr w:type="spellEnd"/>
      <w:r w:rsidRPr="00BE1811">
        <w:t xml:space="preserve"> parteneri.</w:t>
      </w:r>
    </w:p>
    <w:p w14:paraId="7DD9FBDB" w14:textId="77777777" w:rsidR="00610BA4" w:rsidRPr="00BE1811" w:rsidRDefault="00610BA4" w:rsidP="00610BA4"/>
    <w:p w14:paraId="4AD9EF8E" w14:textId="77777777" w:rsidR="00610BA4" w:rsidRPr="00BE1811" w:rsidRDefault="00610BA4" w:rsidP="00610BA4">
      <w:pPr>
        <w:rPr>
          <w:b/>
        </w:rPr>
      </w:pPr>
      <w:r w:rsidRPr="00BE1811">
        <w:rPr>
          <w:b/>
        </w:rPr>
        <w:t xml:space="preserve">Conflictul de interese </w:t>
      </w:r>
      <w:proofErr w:type="spellStart"/>
      <w:r w:rsidRPr="00BE1811">
        <w:rPr>
          <w:b/>
        </w:rPr>
        <w:t>şi</w:t>
      </w:r>
      <w:proofErr w:type="spellEnd"/>
      <w:r w:rsidRPr="00BE1811">
        <w:rPr>
          <w:b/>
        </w:rPr>
        <w:t xml:space="preserve"> regimul </w:t>
      </w:r>
      <w:proofErr w:type="spellStart"/>
      <w:r w:rsidRPr="00BE1811">
        <w:rPr>
          <w:b/>
        </w:rPr>
        <w:t>incompatibilităţilor</w:t>
      </w:r>
      <w:proofErr w:type="spellEnd"/>
    </w:p>
    <w:p w14:paraId="25C7FB3F" w14:textId="77777777" w:rsidR="00610BA4" w:rsidRPr="00BE1811" w:rsidRDefault="00610BA4" w:rsidP="00610BA4">
      <w:pPr>
        <w:rPr>
          <w:lang w:val="it-IT"/>
        </w:rPr>
      </w:pPr>
      <w:r w:rsidRPr="00BE1811">
        <w:t xml:space="preserve">(1) Reprezintă conflict de interese sau incompatibilitate orice </w:t>
      </w:r>
      <w:proofErr w:type="spellStart"/>
      <w:r w:rsidRPr="00BE1811">
        <w:t>situaţie</w:t>
      </w:r>
      <w:proofErr w:type="spellEnd"/>
      <w:r w:rsidRPr="00BE1811">
        <w:t xml:space="preserve"> definită ca atare în </w:t>
      </w:r>
      <w:proofErr w:type="spellStart"/>
      <w:r w:rsidRPr="00BE1811">
        <w:t>legislaţia</w:t>
      </w:r>
      <w:proofErr w:type="spellEnd"/>
      <w:r w:rsidRPr="00BE1811">
        <w:t xml:space="preserve"> </w:t>
      </w:r>
      <w:proofErr w:type="spellStart"/>
      <w:r w:rsidRPr="00BE1811">
        <w:t>naţională</w:t>
      </w:r>
      <w:proofErr w:type="spellEnd"/>
      <w:r w:rsidRPr="00BE1811">
        <w:t xml:space="preserve"> </w:t>
      </w:r>
      <w:proofErr w:type="spellStart"/>
      <w:r w:rsidRPr="00BE1811">
        <w:t>şi</w:t>
      </w:r>
      <w:proofErr w:type="spellEnd"/>
      <w:r w:rsidRPr="00BE1811">
        <w:t xml:space="preserve"> comun</w:t>
      </w:r>
      <w:r w:rsidRPr="00BE1811">
        <w:rPr>
          <w:lang w:val="it-IT"/>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03FE5F81" w14:textId="77777777" w:rsidR="00610BA4" w:rsidRPr="00BE1811" w:rsidRDefault="00610BA4" w:rsidP="00610BA4">
      <w:pPr>
        <w:rPr>
          <w:color w:val="000000" w:themeColor="text1"/>
          <w:lang w:val="it-IT" w:eastAsia="fr-FR"/>
        </w:rPr>
      </w:pPr>
      <w:r w:rsidRPr="00BE1811">
        <w:rPr>
          <w:lang w:val="it-IT"/>
        </w:rPr>
        <w:t xml:space="preserve">(2) Dispoziţiile menţionate la alin. (1) se aplică partenerilor, subcontractorilor, furnizorilor şi angajaţilor Beneficiarului, precum şi angajaţilor </w:t>
      </w:r>
      <w:r w:rsidRPr="00BE1811">
        <w:rPr>
          <w:color w:val="000000" w:themeColor="text1"/>
          <w:lang w:val="it-IT" w:eastAsia="fr-FR"/>
        </w:rPr>
        <w:t>AM POC/OI POC implicaţi în realizarea prevederilor prezentului contract de finanţare.</w:t>
      </w:r>
    </w:p>
    <w:p w14:paraId="50A29381" w14:textId="77777777" w:rsidR="00610BA4" w:rsidRPr="00BE1811" w:rsidRDefault="00610BA4" w:rsidP="00610BA4">
      <w:pPr>
        <w:rPr>
          <w:lang w:val="it-IT"/>
        </w:rPr>
      </w:pPr>
      <w:r w:rsidRPr="00BE1811">
        <w:rPr>
          <w:color w:val="000000" w:themeColor="text1"/>
          <w:lang w:val="it-IT" w:eastAsia="fr-FR"/>
        </w:rPr>
        <w:t xml:space="preserve">(3) AMPOC/OI POC îşi rezervă dreptul de a verifica dacă măsurile luate de Beneficiar sunt potrivite şi de a solicita Beneficiarului să ia măsuri suplimentare, dacă este necesar, pentru evitarea conflictului de interese sau a unei incompatibilităţi. În aceste situaţii, AM POC/OI POC </w:t>
      </w:r>
      <w:r w:rsidRPr="00BE1811">
        <w:rPr>
          <w:lang w:val="it-IT"/>
        </w:rPr>
        <w:t>poate impune sancţiuni administrative sau/si financiare proporţionale cu gravitatea abaterii şi tinand cont de imprejurarile si circumstantele in care s-a constatat abaterea.</w:t>
      </w:r>
    </w:p>
    <w:p w14:paraId="0801AC2F" w14:textId="77777777" w:rsidR="00610BA4" w:rsidRPr="00BE1811" w:rsidRDefault="00610BA4" w:rsidP="00610BA4">
      <w:pPr>
        <w:rPr>
          <w:lang w:val="it-IT"/>
        </w:rPr>
      </w:pPr>
      <w:r w:rsidRPr="00BE1811">
        <w:rPr>
          <w:lang w:val="it-IT"/>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0702806E" w14:textId="77777777" w:rsidR="00897FCD" w:rsidRDefault="00897FCD" w:rsidP="00610BA4">
      <w:pPr>
        <w:rPr>
          <w:b/>
        </w:rPr>
      </w:pPr>
    </w:p>
    <w:p w14:paraId="3A691267" w14:textId="0387ACF2" w:rsidR="00610BA4" w:rsidRPr="00BE1811" w:rsidRDefault="00610BA4" w:rsidP="00610BA4">
      <w:pPr>
        <w:rPr>
          <w:b/>
        </w:rPr>
      </w:pPr>
      <w:r w:rsidRPr="00BE1811">
        <w:rPr>
          <w:b/>
        </w:rPr>
        <w:t xml:space="preserve"> Nereguli si fraude</w:t>
      </w:r>
    </w:p>
    <w:p w14:paraId="6BF3C4F1" w14:textId="77777777" w:rsidR="00610BA4" w:rsidRPr="00BE1811" w:rsidRDefault="00610BA4" w:rsidP="00610BA4">
      <w:pPr>
        <w:rPr>
          <w:lang w:val="it-IT"/>
        </w:rPr>
      </w:pPr>
      <w:r w:rsidRPr="00BE1811">
        <w:rPr>
          <w:lang w:val="it-IT"/>
        </w:rPr>
        <w:t xml:space="preserve">(1) Termenii ”neregulă” şi „fraudă” au înţelesul dat si în Regulamentul (UE) nr. 1303/2013 al Parlamentului European si al Consiliului din 17 decembrie 2013. </w:t>
      </w:r>
    </w:p>
    <w:p w14:paraId="01D7555B" w14:textId="77777777" w:rsidR="00610BA4" w:rsidRPr="00BE1811" w:rsidRDefault="00610BA4" w:rsidP="00610BA4">
      <w:pPr>
        <w:rPr>
          <w:lang w:val="it-IT"/>
        </w:rPr>
      </w:pPr>
      <w:r w:rsidRPr="00BE1811">
        <w:rPr>
          <w:lang w:val="it-IT"/>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3CF224A7" w14:textId="77777777" w:rsidR="00610BA4" w:rsidRPr="00BE1811" w:rsidRDefault="00610BA4" w:rsidP="00610BA4">
      <w:r w:rsidRPr="00BE1811">
        <w:rPr>
          <w:lang w:val="pt-BR"/>
        </w:rPr>
        <w:t>(3) AM POC/</w:t>
      </w:r>
      <w:r w:rsidRPr="00BE1811">
        <w:rPr>
          <w:color w:val="000000" w:themeColor="text1"/>
          <w:lang w:val="pt-BR"/>
        </w:rPr>
        <w:t xml:space="preserve">OI POC </w:t>
      </w:r>
      <w:r w:rsidRPr="00BE1811">
        <w:rPr>
          <w:lang w:val="pt-BR"/>
        </w:rPr>
        <w:t>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3074F509" w14:textId="77777777" w:rsidR="00610BA4" w:rsidRPr="00BE1811" w:rsidRDefault="00294983" w:rsidP="00610BA4">
      <w:pPr>
        <w:rPr>
          <w:b/>
        </w:rPr>
      </w:pPr>
      <w:r w:rsidRPr="00BE1811">
        <w:rPr>
          <w:rFonts w:eastAsia="Arial Unicode MS"/>
          <w:b/>
        </w:rPr>
        <w:lastRenderedPageBreak/>
        <w:t xml:space="preserve"> </w:t>
      </w:r>
      <w:r w:rsidR="00610BA4" w:rsidRPr="00BE1811">
        <w:rPr>
          <w:b/>
        </w:rPr>
        <w:t xml:space="preserve">Acordarea </w:t>
      </w:r>
      <w:proofErr w:type="spellStart"/>
      <w:r w:rsidR="00610BA4" w:rsidRPr="00BE1811">
        <w:rPr>
          <w:b/>
        </w:rPr>
        <w:t>finanţării</w:t>
      </w:r>
      <w:proofErr w:type="spellEnd"/>
      <w:r w:rsidR="00610BA4" w:rsidRPr="00BE1811">
        <w:rPr>
          <w:b/>
        </w:rPr>
        <w:t xml:space="preserve"> în </w:t>
      </w:r>
      <w:proofErr w:type="spellStart"/>
      <w:r w:rsidR="00610BA4" w:rsidRPr="00BE1811">
        <w:rPr>
          <w:b/>
        </w:rPr>
        <w:t>condiţiile</w:t>
      </w:r>
      <w:proofErr w:type="spellEnd"/>
      <w:r w:rsidR="00610BA4" w:rsidRPr="00BE1811">
        <w:rPr>
          <w:b/>
        </w:rPr>
        <w:t xml:space="preserve"> ajutorului de </w:t>
      </w:r>
      <w:proofErr w:type="spellStart"/>
      <w:r w:rsidR="00610BA4" w:rsidRPr="00BE1811">
        <w:rPr>
          <w:b/>
        </w:rPr>
        <w:t>minimis</w:t>
      </w:r>
      <w:proofErr w:type="spellEnd"/>
      <w:r w:rsidR="00610BA4" w:rsidRPr="00BE1811">
        <w:rPr>
          <w:b/>
        </w:rPr>
        <w:t xml:space="preserve">/ ajutorului de stat </w:t>
      </w:r>
    </w:p>
    <w:p w14:paraId="11E92700" w14:textId="77777777" w:rsidR="00610BA4" w:rsidRPr="00BE1811" w:rsidRDefault="00610BA4" w:rsidP="00D24931">
      <w:pPr>
        <w:widowControl w:val="0"/>
        <w:numPr>
          <w:ilvl w:val="1"/>
          <w:numId w:val="127"/>
        </w:numPr>
        <w:autoSpaceDE w:val="0"/>
        <w:autoSpaceDN w:val="0"/>
        <w:adjustRightInd w:val="0"/>
        <w:spacing w:after="0" w:line="240" w:lineRule="auto"/>
        <w:ind w:left="709"/>
        <w:contextualSpacing/>
        <w:jc w:val="both"/>
      </w:pPr>
      <w:r w:rsidRPr="00BE1811">
        <w:t xml:space="preserve">În cadrul prezentului contract, finanțarea nerambursabilă se acordă sub formă de ajutor de </w:t>
      </w:r>
      <w:proofErr w:type="spellStart"/>
      <w:r w:rsidRPr="00BE1811">
        <w:t>minimis</w:t>
      </w:r>
      <w:proofErr w:type="spellEnd"/>
      <w:r w:rsidRPr="00BE1811">
        <w:t xml:space="preserve">/stat, după caz. </w:t>
      </w:r>
    </w:p>
    <w:p w14:paraId="3889DE7A" w14:textId="77777777" w:rsidR="00610BA4" w:rsidRPr="00BE1811" w:rsidRDefault="00610BA4" w:rsidP="00D24931">
      <w:pPr>
        <w:widowControl w:val="0"/>
        <w:numPr>
          <w:ilvl w:val="1"/>
          <w:numId w:val="127"/>
        </w:numPr>
        <w:autoSpaceDE w:val="0"/>
        <w:autoSpaceDN w:val="0"/>
        <w:adjustRightInd w:val="0"/>
        <w:spacing w:after="0" w:line="240" w:lineRule="auto"/>
        <w:ind w:left="709"/>
        <w:contextualSpacing/>
        <w:jc w:val="both"/>
      </w:pPr>
      <w:r w:rsidRPr="00BE1811">
        <w:t xml:space="preserve">Data acordării ajutorului de </w:t>
      </w:r>
      <w:proofErr w:type="spellStart"/>
      <w:r w:rsidRPr="00BE1811">
        <w:t>minimis</w:t>
      </w:r>
      <w:proofErr w:type="spellEnd"/>
      <w:r w:rsidRPr="00BE1811">
        <w:t xml:space="preserve"> este data la care intră în vigoare contractul de finanțare, indiferent de momentul efectuării plăților/ rambursărilor efective în cadrul proiectului.</w:t>
      </w:r>
    </w:p>
    <w:p w14:paraId="1C28BFFF" w14:textId="77777777" w:rsidR="00294983" w:rsidRPr="00BE1811" w:rsidRDefault="00294983" w:rsidP="00294983">
      <w:pPr>
        <w:ind w:left="709"/>
        <w:contextualSpacing/>
        <w:rPr>
          <w:rFonts w:eastAsia="Arial Unicode MS"/>
        </w:rPr>
      </w:pPr>
    </w:p>
    <w:p w14:paraId="625A4CA9" w14:textId="77777777" w:rsidR="00610BA4" w:rsidRPr="00BE1811" w:rsidRDefault="00610BA4" w:rsidP="00D24931">
      <w:pPr>
        <w:widowControl w:val="0"/>
        <w:numPr>
          <w:ilvl w:val="1"/>
          <w:numId w:val="127"/>
        </w:numPr>
        <w:autoSpaceDE w:val="0"/>
        <w:autoSpaceDN w:val="0"/>
        <w:adjustRightInd w:val="0"/>
        <w:spacing w:after="0" w:line="240" w:lineRule="auto"/>
        <w:ind w:left="709"/>
        <w:contextualSpacing/>
        <w:jc w:val="both"/>
      </w:pPr>
      <w:r w:rsidRPr="00BE1811">
        <w:t xml:space="preserve">În completarea obligațiilor Beneficiarului menționate la art. 7 alin. (5)-(8) din Condițiile Generale, în vederea asigurării monitorizării ajutoarelor de </w:t>
      </w:r>
      <w:proofErr w:type="spellStart"/>
      <w:r w:rsidRPr="00BE1811">
        <w:t>minimis</w:t>
      </w:r>
      <w:proofErr w:type="spellEnd"/>
      <w:r w:rsidRPr="00BE1811">
        <w:t xml:space="preserve">/stat, Beneficiarul are </w:t>
      </w:r>
      <w:proofErr w:type="spellStart"/>
      <w:r w:rsidRPr="00BE1811">
        <w:t>obligaţia</w:t>
      </w:r>
      <w:proofErr w:type="spellEnd"/>
      <w:r w:rsidRPr="00BE1811">
        <w:t xml:space="preserve"> să păstreze </w:t>
      </w:r>
      <w:proofErr w:type="spellStart"/>
      <w:r w:rsidRPr="00BE1811">
        <w:t>evidenţa</w:t>
      </w:r>
      <w:proofErr w:type="spellEnd"/>
      <w:r w:rsidRPr="00BE1811">
        <w:t xml:space="preserve"> detaliată a finanțării nerambursabile acordate în cadrul prezentului contract pe o perioadă de minimum 10 ani fiscali de la data intrării în vigoare a prezentului contract sau până la închiderea oficială a programului, oricare intervine ultima. Această </w:t>
      </w:r>
      <w:proofErr w:type="spellStart"/>
      <w:r w:rsidRPr="00BE1811">
        <w:t>evidenţă</w:t>
      </w:r>
      <w:proofErr w:type="spellEnd"/>
      <w:r w:rsidRPr="00BE1811">
        <w:t xml:space="preserve"> trebuie să </w:t>
      </w:r>
      <w:proofErr w:type="spellStart"/>
      <w:r w:rsidRPr="00BE1811">
        <w:t>conţină</w:t>
      </w:r>
      <w:proofErr w:type="spellEnd"/>
      <w:r w:rsidRPr="00BE1811">
        <w:t xml:space="preserve"> toate </w:t>
      </w:r>
      <w:proofErr w:type="spellStart"/>
      <w:r w:rsidRPr="00BE1811">
        <w:t>informaţiile</w:t>
      </w:r>
      <w:proofErr w:type="spellEnd"/>
      <w:r w:rsidRPr="00BE1811">
        <w:t xml:space="preserve"> necesare pentru a demonstra respectarea </w:t>
      </w:r>
      <w:proofErr w:type="spellStart"/>
      <w:r w:rsidRPr="00BE1811">
        <w:t>condiţiilor</w:t>
      </w:r>
      <w:proofErr w:type="spellEnd"/>
      <w:r w:rsidRPr="00BE1811">
        <w:t xml:space="preserve"> impuse de </w:t>
      </w:r>
      <w:proofErr w:type="spellStart"/>
      <w:r w:rsidRPr="00BE1811">
        <w:t>legislaţia</w:t>
      </w:r>
      <w:proofErr w:type="spellEnd"/>
      <w:r w:rsidRPr="00BE1811">
        <w:t xml:space="preserve"> comunitară în domeniul ajutorului de stat </w:t>
      </w:r>
      <w:proofErr w:type="spellStart"/>
      <w:r w:rsidRPr="00BE1811">
        <w:t>şi</w:t>
      </w:r>
      <w:proofErr w:type="spellEnd"/>
      <w:r w:rsidRPr="00BE1811">
        <w:t xml:space="preserve"> de </w:t>
      </w:r>
      <w:proofErr w:type="spellStart"/>
      <w:r w:rsidRPr="00BE1811">
        <w:t>minimis</w:t>
      </w:r>
      <w:proofErr w:type="spellEnd"/>
      <w:r w:rsidRPr="00BE1811">
        <w:t>, sub sancțiunea recuperării ajutorului de stat acordat în conformitate cu prevederile prezentului contract de finanțare.</w:t>
      </w:r>
    </w:p>
    <w:p w14:paraId="3D3BE3FC" w14:textId="77777777" w:rsidR="00610BA4" w:rsidRPr="00BE1811" w:rsidRDefault="00610BA4" w:rsidP="00D24931">
      <w:pPr>
        <w:widowControl w:val="0"/>
        <w:numPr>
          <w:ilvl w:val="1"/>
          <w:numId w:val="127"/>
        </w:numPr>
        <w:autoSpaceDE w:val="0"/>
        <w:autoSpaceDN w:val="0"/>
        <w:adjustRightInd w:val="0"/>
        <w:spacing w:after="0" w:line="240" w:lineRule="auto"/>
        <w:ind w:left="709"/>
        <w:contextualSpacing/>
        <w:jc w:val="both"/>
      </w:pPr>
      <w:r w:rsidRPr="00BE1811">
        <w:t>În cazul proiectelor finanțate prin scheme de ajutor de stat/</w:t>
      </w:r>
      <w:proofErr w:type="spellStart"/>
      <w:r w:rsidRPr="00BE1811">
        <w:t>minimis</w:t>
      </w:r>
      <w:proofErr w:type="spellEnd"/>
      <w:r w:rsidRPr="00BE1811">
        <w:t xml:space="preserve"> se vor calcula dobânzi de întârziere în condițiile prevederilor legale privind ajutoarele de stat/</w:t>
      </w:r>
      <w:proofErr w:type="spellStart"/>
      <w:r w:rsidRPr="00BE1811">
        <w:t>minimis</w:t>
      </w:r>
      <w:proofErr w:type="spellEnd"/>
      <w:r w:rsidRPr="00BE1811">
        <w:t>.</w:t>
      </w:r>
    </w:p>
    <w:p w14:paraId="3DA6064D" w14:textId="77777777" w:rsidR="00610BA4" w:rsidRPr="00BE1811" w:rsidRDefault="00610BA4" w:rsidP="00D24931">
      <w:pPr>
        <w:pStyle w:val="Style6"/>
        <w:widowControl/>
        <w:spacing w:before="34" w:line="240" w:lineRule="auto"/>
        <w:jc w:val="both"/>
        <w:rPr>
          <w:rStyle w:val="FontStyle30"/>
          <w:rFonts w:ascii="Times New Roman" w:hAnsi="Times New Roman"/>
          <w:sz w:val="22"/>
          <w:szCs w:val="22"/>
        </w:rPr>
      </w:pPr>
    </w:p>
    <w:p w14:paraId="254C83F4" w14:textId="77777777" w:rsidR="00294983" w:rsidRPr="00BE1811" w:rsidRDefault="00294983" w:rsidP="00294983">
      <w:pPr>
        <w:spacing w:line="240" w:lineRule="atLeast"/>
        <w:jc w:val="right"/>
        <w:rPr>
          <w:b/>
          <w:color w:val="000000"/>
        </w:rPr>
      </w:pPr>
    </w:p>
    <w:p w14:paraId="036EE22A" w14:textId="77777777" w:rsidR="00294983" w:rsidRPr="00BE1811" w:rsidRDefault="00294983" w:rsidP="00294983">
      <w:pPr>
        <w:spacing w:line="240" w:lineRule="atLeast"/>
        <w:jc w:val="right"/>
        <w:rPr>
          <w:b/>
          <w:color w:val="000000"/>
        </w:rPr>
      </w:pPr>
    </w:p>
    <w:p w14:paraId="4FE7136A" w14:textId="77777777" w:rsidR="00BA3292" w:rsidRPr="00BE1811" w:rsidRDefault="00BA3292" w:rsidP="00294983">
      <w:pPr>
        <w:spacing w:line="240" w:lineRule="atLeast"/>
        <w:jc w:val="right"/>
        <w:rPr>
          <w:b/>
          <w:color w:val="000000"/>
        </w:rPr>
      </w:pPr>
    </w:p>
    <w:p w14:paraId="6EE09F26" w14:textId="77777777" w:rsidR="00BA3292" w:rsidRPr="00BE1811" w:rsidRDefault="00BA3292" w:rsidP="00294983">
      <w:pPr>
        <w:spacing w:line="240" w:lineRule="atLeast"/>
        <w:jc w:val="right"/>
        <w:rPr>
          <w:b/>
          <w:color w:val="000000"/>
        </w:rPr>
      </w:pPr>
    </w:p>
    <w:p w14:paraId="3A46663F" w14:textId="20987451" w:rsidR="00BA3292" w:rsidRDefault="00BA3292" w:rsidP="00294983">
      <w:pPr>
        <w:spacing w:line="240" w:lineRule="atLeast"/>
        <w:jc w:val="right"/>
        <w:rPr>
          <w:b/>
          <w:color w:val="000000"/>
        </w:rPr>
      </w:pPr>
    </w:p>
    <w:p w14:paraId="13B319C6" w14:textId="58F08C4E" w:rsidR="00D162A8" w:rsidRDefault="00D162A8" w:rsidP="00294983">
      <w:pPr>
        <w:spacing w:line="240" w:lineRule="atLeast"/>
        <w:jc w:val="right"/>
        <w:rPr>
          <w:b/>
          <w:color w:val="000000"/>
        </w:rPr>
      </w:pPr>
    </w:p>
    <w:p w14:paraId="1F438233" w14:textId="7BE6ADA6" w:rsidR="00D162A8" w:rsidRDefault="00D162A8" w:rsidP="00294983">
      <w:pPr>
        <w:spacing w:line="240" w:lineRule="atLeast"/>
        <w:jc w:val="right"/>
        <w:rPr>
          <w:b/>
          <w:color w:val="000000"/>
        </w:rPr>
      </w:pPr>
    </w:p>
    <w:p w14:paraId="5BA0B250" w14:textId="3EE58E64" w:rsidR="00D162A8" w:rsidRDefault="00D162A8" w:rsidP="00294983">
      <w:pPr>
        <w:spacing w:line="240" w:lineRule="atLeast"/>
        <w:jc w:val="right"/>
        <w:rPr>
          <w:b/>
          <w:color w:val="000000"/>
        </w:rPr>
      </w:pPr>
    </w:p>
    <w:p w14:paraId="07945851" w14:textId="610CC190" w:rsidR="00D162A8" w:rsidRDefault="00D162A8" w:rsidP="00294983">
      <w:pPr>
        <w:spacing w:line="240" w:lineRule="atLeast"/>
        <w:jc w:val="right"/>
        <w:rPr>
          <w:b/>
          <w:color w:val="000000"/>
        </w:rPr>
      </w:pPr>
    </w:p>
    <w:p w14:paraId="416A9C9C" w14:textId="3206EAB5" w:rsidR="00D162A8" w:rsidRDefault="00D162A8" w:rsidP="00294983">
      <w:pPr>
        <w:spacing w:line="240" w:lineRule="atLeast"/>
        <w:jc w:val="right"/>
        <w:rPr>
          <w:b/>
          <w:color w:val="000000"/>
        </w:rPr>
      </w:pPr>
    </w:p>
    <w:p w14:paraId="4E66FA05" w14:textId="5F926A9B" w:rsidR="00D162A8" w:rsidRDefault="00D162A8" w:rsidP="00294983">
      <w:pPr>
        <w:spacing w:line="240" w:lineRule="atLeast"/>
        <w:jc w:val="right"/>
        <w:rPr>
          <w:b/>
          <w:color w:val="000000"/>
        </w:rPr>
      </w:pPr>
    </w:p>
    <w:p w14:paraId="0F109F84" w14:textId="0BC45150" w:rsidR="00D162A8" w:rsidRDefault="00D162A8" w:rsidP="00294983">
      <w:pPr>
        <w:spacing w:line="240" w:lineRule="atLeast"/>
        <w:jc w:val="right"/>
        <w:rPr>
          <w:b/>
          <w:color w:val="000000"/>
        </w:rPr>
      </w:pPr>
    </w:p>
    <w:p w14:paraId="0570330C" w14:textId="3C6303B0" w:rsidR="00D162A8" w:rsidRDefault="00D162A8" w:rsidP="00294983">
      <w:pPr>
        <w:spacing w:line="240" w:lineRule="atLeast"/>
        <w:jc w:val="right"/>
        <w:rPr>
          <w:b/>
          <w:color w:val="000000"/>
        </w:rPr>
      </w:pPr>
    </w:p>
    <w:p w14:paraId="3D9156D9" w14:textId="0BBD897E" w:rsidR="00D162A8" w:rsidRDefault="00D162A8" w:rsidP="00294983">
      <w:pPr>
        <w:spacing w:line="240" w:lineRule="atLeast"/>
        <w:jc w:val="right"/>
        <w:rPr>
          <w:b/>
          <w:color w:val="000000"/>
        </w:rPr>
      </w:pPr>
    </w:p>
    <w:p w14:paraId="01506545" w14:textId="0449A7EA" w:rsidR="00D162A8" w:rsidRDefault="00D162A8" w:rsidP="00294983">
      <w:pPr>
        <w:spacing w:line="240" w:lineRule="atLeast"/>
        <w:jc w:val="right"/>
        <w:rPr>
          <w:b/>
          <w:color w:val="000000"/>
        </w:rPr>
      </w:pPr>
    </w:p>
    <w:p w14:paraId="18BB770E" w14:textId="6AD31827" w:rsidR="00D162A8" w:rsidRDefault="00D162A8" w:rsidP="00294983">
      <w:pPr>
        <w:spacing w:line="240" w:lineRule="atLeast"/>
        <w:jc w:val="right"/>
        <w:rPr>
          <w:b/>
          <w:color w:val="000000"/>
        </w:rPr>
      </w:pPr>
    </w:p>
    <w:p w14:paraId="3F52765A" w14:textId="5993332F" w:rsidR="00D162A8" w:rsidRDefault="00D162A8" w:rsidP="00294983">
      <w:pPr>
        <w:spacing w:line="240" w:lineRule="atLeast"/>
        <w:jc w:val="right"/>
        <w:rPr>
          <w:b/>
          <w:color w:val="000000"/>
        </w:rPr>
      </w:pPr>
    </w:p>
    <w:p w14:paraId="7F1F7FC4" w14:textId="76757F68" w:rsidR="00D162A8" w:rsidRDefault="00D162A8" w:rsidP="00294983">
      <w:pPr>
        <w:spacing w:line="240" w:lineRule="atLeast"/>
        <w:jc w:val="right"/>
        <w:rPr>
          <w:b/>
          <w:color w:val="000000"/>
        </w:rPr>
      </w:pPr>
    </w:p>
    <w:p w14:paraId="14A5A6B4" w14:textId="31F90CDA" w:rsidR="00D162A8" w:rsidRDefault="00D162A8" w:rsidP="00294983">
      <w:pPr>
        <w:spacing w:line="240" w:lineRule="atLeast"/>
        <w:jc w:val="right"/>
        <w:rPr>
          <w:b/>
          <w:color w:val="000000"/>
        </w:rPr>
      </w:pPr>
    </w:p>
    <w:p w14:paraId="3A6EC948" w14:textId="472CB0F0" w:rsidR="00D162A8" w:rsidRDefault="00D162A8" w:rsidP="00294983">
      <w:pPr>
        <w:spacing w:line="240" w:lineRule="atLeast"/>
        <w:jc w:val="right"/>
        <w:rPr>
          <w:b/>
          <w:color w:val="000000"/>
        </w:rPr>
      </w:pPr>
    </w:p>
    <w:p w14:paraId="188CC29A" w14:textId="6B12587F" w:rsidR="00D162A8" w:rsidRDefault="00D162A8" w:rsidP="00294983">
      <w:pPr>
        <w:spacing w:line="240" w:lineRule="atLeast"/>
        <w:jc w:val="right"/>
        <w:rPr>
          <w:b/>
          <w:color w:val="000000"/>
        </w:rPr>
      </w:pPr>
    </w:p>
    <w:p w14:paraId="39D9F613" w14:textId="79C20D24" w:rsidR="00D162A8" w:rsidRDefault="00D162A8" w:rsidP="00294983">
      <w:pPr>
        <w:spacing w:line="240" w:lineRule="atLeast"/>
        <w:jc w:val="right"/>
        <w:rPr>
          <w:b/>
          <w:color w:val="000000"/>
        </w:rPr>
      </w:pPr>
    </w:p>
    <w:p w14:paraId="247F20E8" w14:textId="3C1E1D74" w:rsidR="00D162A8" w:rsidRDefault="00D162A8" w:rsidP="00294983">
      <w:pPr>
        <w:spacing w:line="240" w:lineRule="atLeast"/>
        <w:jc w:val="right"/>
        <w:rPr>
          <w:b/>
          <w:color w:val="000000"/>
        </w:rPr>
      </w:pPr>
    </w:p>
    <w:p w14:paraId="6A5CB551" w14:textId="01A4DDE3" w:rsidR="00D162A8" w:rsidRDefault="00D162A8" w:rsidP="00294983">
      <w:pPr>
        <w:spacing w:line="240" w:lineRule="atLeast"/>
        <w:jc w:val="right"/>
        <w:rPr>
          <w:b/>
          <w:color w:val="000000"/>
        </w:rPr>
      </w:pPr>
    </w:p>
    <w:p w14:paraId="4B00880B" w14:textId="77777777" w:rsidR="00610BA4" w:rsidRPr="00BE1811" w:rsidRDefault="00610BA4" w:rsidP="00610BA4">
      <w:pPr>
        <w:spacing w:line="240" w:lineRule="atLeast"/>
        <w:jc w:val="right"/>
        <w:rPr>
          <w:b/>
          <w:color w:val="000000"/>
        </w:rPr>
      </w:pPr>
      <w:r w:rsidRPr="00BE1811">
        <w:rPr>
          <w:b/>
          <w:color w:val="000000"/>
        </w:rPr>
        <w:t>ANEXA 3</w:t>
      </w:r>
    </w:p>
    <w:p w14:paraId="6E6FF206" w14:textId="77777777" w:rsidR="00610BA4" w:rsidRPr="00BE1811" w:rsidRDefault="00610BA4" w:rsidP="00610BA4">
      <w:pPr>
        <w:spacing w:line="240" w:lineRule="atLeast"/>
        <w:jc w:val="center"/>
        <w:rPr>
          <w:b/>
          <w:color w:val="000000"/>
        </w:rPr>
      </w:pPr>
    </w:p>
    <w:p w14:paraId="57A4BCD3" w14:textId="74330F93" w:rsidR="00610BA4" w:rsidRPr="00BE1811" w:rsidRDefault="00610BA4" w:rsidP="00610BA4">
      <w:pPr>
        <w:spacing w:line="240" w:lineRule="atLeast"/>
        <w:jc w:val="center"/>
        <w:rPr>
          <w:b/>
          <w:color w:val="000000"/>
        </w:rPr>
      </w:pPr>
      <w:r w:rsidRPr="00BE1811">
        <w:rPr>
          <w:b/>
          <w:color w:val="000000"/>
        </w:rPr>
        <w:t xml:space="preserve">Măsurile de </w:t>
      </w:r>
      <w:proofErr w:type="spellStart"/>
      <w:r w:rsidRPr="00BE1811">
        <w:rPr>
          <w:b/>
          <w:color w:val="000000"/>
        </w:rPr>
        <w:t>informare</w:t>
      </w:r>
      <w:r w:rsidR="00463918" w:rsidRPr="00BE1811">
        <w:rPr>
          <w:b/>
          <w:color w:val="000000"/>
        </w:rPr>
        <w:t>,</w:t>
      </w:r>
      <w:r w:rsidRPr="00BE1811">
        <w:rPr>
          <w:b/>
          <w:color w:val="000000"/>
        </w:rPr>
        <w:t>comunicare</w:t>
      </w:r>
      <w:proofErr w:type="spellEnd"/>
      <w:r w:rsidR="00463918" w:rsidRPr="00BE1811">
        <w:rPr>
          <w:b/>
          <w:color w:val="000000"/>
        </w:rPr>
        <w:t xml:space="preserve"> și publicitate</w:t>
      </w:r>
    </w:p>
    <w:p w14:paraId="65ECD32D" w14:textId="77777777" w:rsidR="00610BA4" w:rsidRPr="00BE1811" w:rsidRDefault="00610BA4" w:rsidP="00610BA4">
      <w:pPr>
        <w:spacing w:line="240" w:lineRule="atLeast"/>
        <w:jc w:val="center"/>
        <w:rPr>
          <w:b/>
          <w:color w:val="000000"/>
        </w:rPr>
      </w:pPr>
    </w:p>
    <w:p w14:paraId="496E4E19" w14:textId="4531AABF" w:rsidR="00610BA4" w:rsidRPr="00BE1811" w:rsidRDefault="00610BA4" w:rsidP="00266DA9">
      <w:pPr>
        <w:spacing w:line="240" w:lineRule="atLeast"/>
        <w:jc w:val="both"/>
        <w:rPr>
          <w:color w:val="000000"/>
        </w:rPr>
      </w:pPr>
      <w:r w:rsidRPr="00BE1811">
        <w:rPr>
          <w:color w:val="000000"/>
        </w:rPr>
        <w:t xml:space="preserve">Măsurile de </w:t>
      </w:r>
      <w:proofErr w:type="spellStart"/>
      <w:r w:rsidRPr="00BE1811">
        <w:rPr>
          <w:color w:val="000000"/>
        </w:rPr>
        <w:t>informare</w:t>
      </w:r>
      <w:r w:rsidR="00463918" w:rsidRPr="00BE1811">
        <w:rPr>
          <w:color w:val="000000"/>
        </w:rPr>
        <w:t>,</w:t>
      </w:r>
      <w:r w:rsidRPr="00BE1811">
        <w:rPr>
          <w:color w:val="000000"/>
        </w:rPr>
        <w:t>comunicare</w:t>
      </w:r>
      <w:proofErr w:type="spellEnd"/>
      <w:r w:rsidR="00463918" w:rsidRPr="00BE1811">
        <w:rPr>
          <w:color w:val="000000"/>
        </w:rPr>
        <w:t xml:space="preserve"> și publicitate</w:t>
      </w:r>
      <w:r w:rsidRPr="00BE1811">
        <w:rPr>
          <w:color w:val="000000"/>
        </w:rPr>
        <w:t xml:space="preserve"> privind </w:t>
      </w:r>
      <w:proofErr w:type="spellStart"/>
      <w:r w:rsidRPr="00BE1811">
        <w:rPr>
          <w:color w:val="000000"/>
        </w:rPr>
        <w:t>operaţiunile</w:t>
      </w:r>
      <w:proofErr w:type="spellEnd"/>
      <w:r w:rsidRPr="00BE1811">
        <w:rPr>
          <w:color w:val="000000"/>
        </w:rPr>
        <w:t xml:space="preserve"> </w:t>
      </w:r>
      <w:proofErr w:type="spellStart"/>
      <w:r w:rsidRPr="00BE1811">
        <w:rPr>
          <w:color w:val="000000"/>
        </w:rPr>
        <w:t>finanţate</w:t>
      </w:r>
      <w:proofErr w:type="spellEnd"/>
      <w:r w:rsidRPr="00BE1811">
        <w:rPr>
          <w:color w:val="000000"/>
        </w:rPr>
        <w:t xml:space="preserv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w:t>
      </w:r>
      <w:proofErr w:type="spellStart"/>
      <w:r w:rsidRPr="00BE1811">
        <w:rPr>
          <w:color w:val="000000"/>
        </w:rPr>
        <w:t>şi</w:t>
      </w:r>
      <w:proofErr w:type="spellEnd"/>
      <w:r w:rsidRPr="00BE1811">
        <w:rPr>
          <w:color w:val="000000"/>
        </w:rPr>
        <w:t xml:space="preserve"> completările ulterioare </w:t>
      </w:r>
      <w:proofErr w:type="spellStart"/>
      <w:r w:rsidRPr="00BE1811">
        <w:rPr>
          <w:color w:val="000000"/>
        </w:rPr>
        <w:t>şi</w:t>
      </w:r>
      <w:proofErr w:type="spellEnd"/>
      <w:r w:rsidRPr="00BE1811">
        <w:rPr>
          <w:color w:val="000000"/>
        </w:rPr>
        <w:t xml:space="preserve"> a Regulamentului (UE) Nr. 821/2014 (art.3, art.4 și Anexa II) privind stabilirea normelor de aplicare a Regulamentului (UE) nr. 1303/2013 al Parlamentului European și al Consiliului, cu modificările </w:t>
      </w:r>
      <w:proofErr w:type="spellStart"/>
      <w:r w:rsidRPr="00BE1811">
        <w:rPr>
          <w:color w:val="000000"/>
        </w:rPr>
        <w:t>şi</w:t>
      </w:r>
      <w:proofErr w:type="spellEnd"/>
      <w:r w:rsidRPr="00BE1811">
        <w:rPr>
          <w:color w:val="000000"/>
        </w:rPr>
        <w:t xml:space="preserve"> completările ulterioare.</w:t>
      </w:r>
    </w:p>
    <w:p w14:paraId="27B6EC60" w14:textId="77777777" w:rsidR="00610BA4" w:rsidRPr="00BE1811" w:rsidRDefault="00610BA4" w:rsidP="00266DA9">
      <w:pPr>
        <w:spacing w:line="240" w:lineRule="atLeast"/>
        <w:jc w:val="both"/>
        <w:rPr>
          <w:color w:val="000000"/>
        </w:rPr>
      </w:pPr>
      <w:r w:rsidRPr="00BE1811">
        <w:rPr>
          <w:color w:val="000000"/>
        </w:rPr>
        <w:t xml:space="preserve">Acceptarea </w:t>
      </w:r>
      <w:proofErr w:type="spellStart"/>
      <w:r w:rsidRPr="00BE1811">
        <w:rPr>
          <w:color w:val="000000"/>
        </w:rPr>
        <w:t>finanţării</w:t>
      </w:r>
      <w:proofErr w:type="spellEnd"/>
      <w:r w:rsidRPr="00BE1811">
        <w:rPr>
          <w:color w:val="000000"/>
        </w:rPr>
        <w:t xml:space="preserve"> conduce la acceptarea de către Beneficiar a introducerii pe lista Operațiunilor în conformitate cu prevederile art. 115 alin.(2) din Regulamentul (UE) Nr. 1303/2013 cu modificările </w:t>
      </w:r>
      <w:proofErr w:type="spellStart"/>
      <w:r w:rsidRPr="00BE1811">
        <w:rPr>
          <w:color w:val="000000"/>
        </w:rPr>
        <w:t>şi</w:t>
      </w:r>
      <w:proofErr w:type="spellEnd"/>
      <w:r w:rsidRPr="00BE1811">
        <w:rPr>
          <w:color w:val="000000"/>
        </w:rPr>
        <w:t xml:space="preserve"> completările ulterioare.</w:t>
      </w:r>
    </w:p>
    <w:p w14:paraId="2F96E9CE" w14:textId="77777777" w:rsidR="00610BA4" w:rsidRPr="00BE1811" w:rsidRDefault="00610BA4" w:rsidP="00610BA4">
      <w:pPr>
        <w:spacing w:line="240" w:lineRule="atLeast"/>
        <w:rPr>
          <w:b/>
          <w:color w:val="000000"/>
        </w:rPr>
      </w:pPr>
      <w:r w:rsidRPr="00BE1811">
        <w:rPr>
          <w:b/>
          <w:color w:val="000000"/>
        </w:rPr>
        <w:t xml:space="preserve">1. Reguli generale – </w:t>
      </w:r>
      <w:proofErr w:type="spellStart"/>
      <w:r w:rsidRPr="00BE1811">
        <w:rPr>
          <w:b/>
          <w:color w:val="000000"/>
        </w:rPr>
        <w:t>cerinţe</w:t>
      </w:r>
      <w:proofErr w:type="spellEnd"/>
      <w:r w:rsidRPr="00BE1811">
        <w:rPr>
          <w:b/>
          <w:color w:val="000000"/>
        </w:rPr>
        <w:t xml:space="preserve"> pentru toate proiectele</w:t>
      </w:r>
    </w:p>
    <w:p w14:paraId="4B944FE3" w14:textId="77777777" w:rsidR="00610BA4" w:rsidRPr="00BE1811" w:rsidRDefault="00610BA4" w:rsidP="00D24931">
      <w:pPr>
        <w:widowControl w:val="0"/>
        <w:numPr>
          <w:ilvl w:val="0"/>
          <w:numId w:val="219"/>
        </w:numPr>
        <w:autoSpaceDE w:val="0"/>
        <w:autoSpaceDN w:val="0"/>
        <w:adjustRightInd w:val="0"/>
        <w:spacing w:before="120" w:after="0" w:line="240" w:lineRule="atLeast"/>
        <w:ind w:hanging="720"/>
        <w:jc w:val="both"/>
        <w:rPr>
          <w:color w:val="000000"/>
        </w:rPr>
      </w:pPr>
      <w:r w:rsidRPr="00BE1811">
        <w:rPr>
          <w:color w:val="000000"/>
        </w:rPr>
        <w:t xml:space="preserve">Beneficiarii sunt responsabili pentru implementarea </w:t>
      </w:r>
      <w:proofErr w:type="spellStart"/>
      <w:r w:rsidRPr="00BE1811">
        <w:rPr>
          <w:color w:val="000000"/>
        </w:rPr>
        <w:t>activităţilor</w:t>
      </w:r>
      <w:proofErr w:type="spellEnd"/>
      <w:r w:rsidRPr="00BE1811">
        <w:rPr>
          <w:color w:val="000000"/>
        </w:rPr>
        <w:t xml:space="preserve"> de informare </w:t>
      </w:r>
      <w:proofErr w:type="spellStart"/>
      <w:r w:rsidRPr="00BE1811">
        <w:rPr>
          <w:color w:val="000000"/>
        </w:rPr>
        <w:t>şi</w:t>
      </w:r>
      <w:proofErr w:type="spellEnd"/>
      <w:r w:rsidRPr="00BE1811">
        <w:rPr>
          <w:color w:val="000000"/>
        </w:rPr>
        <w:t xml:space="preserve"> comunicare în legătură cu </w:t>
      </w:r>
      <w:proofErr w:type="spellStart"/>
      <w:r w:rsidRPr="00BE1811">
        <w:rPr>
          <w:color w:val="000000"/>
        </w:rPr>
        <w:t>asistenţa</w:t>
      </w:r>
      <w:proofErr w:type="spellEnd"/>
      <w:r w:rsidRPr="00BE1811">
        <w:rPr>
          <w:color w:val="000000"/>
        </w:rPr>
        <w:t xml:space="preserve"> financiară nerambursabilă </w:t>
      </w:r>
      <w:proofErr w:type="spellStart"/>
      <w:r w:rsidRPr="00BE1811">
        <w:rPr>
          <w:color w:val="000000"/>
        </w:rPr>
        <w:t>obţinută</w:t>
      </w:r>
      <w:proofErr w:type="spellEnd"/>
      <w:r w:rsidRPr="00BE1811">
        <w:rPr>
          <w:color w:val="000000"/>
        </w:rPr>
        <w:t xml:space="preserve"> prin Programul </w:t>
      </w:r>
      <w:proofErr w:type="spellStart"/>
      <w:r w:rsidRPr="00BE1811">
        <w:rPr>
          <w:color w:val="000000"/>
        </w:rPr>
        <w:t>Operaţional</w:t>
      </w:r>
      <w:proofErr w:type="spellEnd"/>
      <w:r w:rsidRPr="00BE1811">
        <w:rPr>
          <w:color w:val="000000"/>
        </w:rPr>
        <w:t xml:space="preserve"> Competitivitate 2014-2020, în conformitate cu cele declarate în cererea de </w:t>
      </w:r>
      <w:proofErr w:type="spellStart"/>
      <w:r w:rsidRPr="00BE1811">
        <w:rPr>
          <w:color w:val="000000"/>
        </w:rPr>
        <w:t>finanţare</w:t>
      </w:r>
      <w:proofErr w:type="spellEnd"/>
      <w:r w:rsidRPr="00BE1811">
        <w:rPr>
          <w:color w:val="000000"/>
        </w:rPr>
        <w:t>.</w:t>
      </w:r>
    </w:p>
    <w:p w14:paraId="13C99F52"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 xml:space="preserve">Neîndeplinirea acestor </w:t>
      </w:r>
      <w:proofErr w:type="spellStart"/>
      <w:r w:rsidRPr="00BE1811">
        <w:rPr>
          <w:color w:val="000000"/>
        </w:rPr>
        <w:t>obligaţii</w:t>
      </w:r>
      <w:proofErr w:type="spellEnd"/>
      <w:r w:rsidRPr="00BE1811">
        <w:rPr>
          <w:color w:val="000000"/>
        </w:rPr>
        <w:t xml:space="preserve"> poate avea drept </w:t>
      </w:r>
      <w:proofErr w:type="spellStart"/>
      <w:r w:rsidRPr="00BE1811">
        <w:rPr>
          <w:color w:val="000000"/>
        </w:rPr>
        <w:t>consecinţă</w:t>
      </w:r>
      <w:proofErr w:type="spellEnd"/>
      <w:r w:rsidRPr="00BE1811">
        <w:rPr>
          <w:color w:val="000000"/>
        </w:rPr>
        <w:t xml:space="preserve"> pierderea fondurilor alocate pentru informare </w:t>
      </w:r>
      <w:proofErr w:type="spellStart"/>
      <w:r w:rsidRPr="00BE1811">
        <w:rPr>
          <w:color w:val="000000"/>
        </w:rPr>
        <w:t>şi</w:t>
      </w:r>
      <w:proofErr w:type="spellEnd"/>
      <w:r w:rsidRPr="00BE1811">
        <w:rPr>
          <w:color w:val="000000"/>
        </w:rPr>
        <w:t xml:space="preserve"> comunicare </w:t>
      </w:r>
      <w:proofErr w:type="spellStart"/>
      <w:r w:rsidRPr="00BE1811">
        <w:rPr>
          <w:color w:val="000000"/>
        </w:rPr>
        <w:t>şi</w:t>
      </w:r>
      <w:proofErr w:type="spellEnd"/>
      <w:r w:rsidRPr="00BE1811">
        <w:rPr>
          <w:color w:val="000000"/>
        </w:rPr>
        <w:t xml:space="preserve"> aplicarea unor </w:t>
      </w:r>
      <w:proofErr w:type="spellStart"/>
      <w:r w:rsidRPr="00BE1811">
        <w:rPr>
          <w:color w:val="000000"/>
        </w:rPr>
        <w:t>sancţiuni</w:t>
      </w:r>
      <w:proofErr w:type="spellEnd"/>
      <w:r w:rsidRPr="00BE1811">
        <w:rPr>
          <w:color w:val="000000"/>
        </w:rPr>
        <w:t xml:space="preserve"> conform prevederilor legislației europene.</w:t>
      </w:r>
    </w:p>
    <w:p w14:paraId="38F1B6D3"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 xml:space="preserve">Beneficiarul este de acord ca odată cu acceptarea </w:t>
      </w:r>
      <w:proofErr w:type="spellStart"/>
      <w:r w:rsidRPr="00BE1811">
        <w:rPr>
          <w:color w:val="000000"/>
        </w:rPr>
        <w:t>finanţării</w:t>
      </w:r>
      <w:proofErr w:type="spellEnd"/>
      <w:r w:rsidRPr="00BE1811">
        <w:rPr>
          <w:color w:val="000000"/>
        </w:rPr>
        <w:t xml:space="preserve"> nerambursabile, următoarele date să fie publicate, electronic sau în orice alt mod: denumirea Beneficiarului, titlul și rezumatul </w:t>
      </w:r>
      <w:r w:rsidR="00294983" w:rsidRPr="00BE1811">
        <w:rPr>
          <w:rFonts w:eastAsia="Arial Unicode MS"/>
          <w:color w:val="000000"/>
        </w:rPr>
        <w:t>Proiectului</w:t>
      </w:r>
      <w:r w:rsidRPr="00BE1811">
        <w:rPr>
          <w:color w:val="000000"/>
        </w:rPr>
        <w:t xml:space="preserve">, valoarea totală a </w:t>
      </w:r>
      <w:proofErr w:type="spellStart"/>
      <w:r w:rsidRPr="00BE1811">
        <w:rPr>
          <w:color w:val="000000"/>
        </w:rPr>
        <w:t>finanţării</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 valoarea cheltuielilor eligibile, datele de începere </w:t>
      </w:r>
      <w:proofErr w:type="spellStart"/>
      <w:r w:rsidRPr="00BE1811">
        <w:rPr>
          <w:color w:val="000000"/>
        </w:rPr>
        <w:t>şi</w:t>
      </w:r>
      <w:proofErr w:type="spellEnd"/>
      <w:r w:rsidRPr="00BE1811">
        <w:rPr>
          <w:color w:val="000000"/>
        </w:rPr>
        <w:t xml:space="preserve"> de finalizare ale </w:t>
      </w:r>
      <w:r w:rsidR="00294983" w:rsidRPr="00BE1811">
        <w:rPr>
          <w:rFonts w:eastAsia="Arial Unicode MS"/>
          <w:color w:val="000000"/>
        </w:rPr>
        <w:t>Proiectului</w:t>
      </w:r>
      <w:r w:rsidRPr="00BE1811">
        <w:rPr>
          <w:color w:val="000000"/>
        </w:rPr>
        <w:t>, locul de implementare al acestuia.</w:t>
      </w:r>
    </w:p>
    <w:p w14:paraId="2BFF92AC"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06AA980B"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 xml:space="preserve">Beneficiarii sunt </w:t>
      </w:r>
      <w:proofErr w:type="spellStart"/>
      <w:r w:rsidRPr="00BE1811">
        <w:rPr>
          <w:color w:val="000000"/>
        </w:rPr>
        <w:t>obligaţi</w:t>
      </w:r>
      <w:proofErr w:type="spellEnd"/>
      <w:r w:rsidRPr="00BE1811">
        <w:rPr>
          <w:color w:val="000000"/>
        </w:rPr>
        <w:t xml:space="preserve"> să utilizeze pentru toate materialele de comunicare realizate în cadrul proiectelor </w:t>
      </w:r>
      <w:proofErr w:type="spellStart"/>
      <w:r w:rsidRPr="00BE1811">
        <w:rPr>
          <w:color w:val="000000"/>
        </w:rPr>
        <w:t>finanţate</w:t>
      </w:r>
      <w:proofErr w:type="spellEnd"/>
      <w:r w:rsidRPr="00BE1811">
        <w:rPr>
          <w:color w:val="000000"/>
        </w:rPr>
        <w:t xml:space="preserve"> prin Programul </w:t>
      </w:r>
      <w:proofErr w:type="spellStart"/>
      <w:r w:rsidRPr="00BE1811">
        <w:rPr>
          <w:color w:val="000000"/>
        </w:rPr>
        <w:t>Operaţional</w:t>
      </w:r>
      <w:proofErr w:type="spellEnd"/>
      <w:r w:rsidRPr="00BE1811">
        <w:rPr>
          <w:color w:val="000000"/>
        </w:rPr>
        <w:t xml:space="preserve"> Competitivitate: sigla Uniunii Europene, sigla Guvernului României, precum </w:t>
      </w:r>
      <w:proofErr w:type="spellStart"/>
      <w:r w:rsidRPr="00BE1811">
        <w:rPr>
          <w:color w:val="000000"/>
        </w:rPr>
        <w:t>şi</w:t>
      </w:r>
      <w:proofErr w:type="spellEnd"/>
      <w:r w:rsidRPr="00BE1811">
        <w:rPr>
          <w:color w:val="000000"/>
        </w:rPr>
        <w:t xml:space="preserve"> cea a Instrumentelor Structurale 2014-2020, </w:t>
      </w:r>
      <w:proofErr w:type="spellStart"/>
      <w:r w:rsidRPr="00BE1811">
        <w:rPr>
          <w:color w:val="000000"/>
        </w:rPr>
        <w:t>însoţite</w:t>
      </w:r>
      <w:proofErr w:type="spellEnd"/>
      <w:r w:rsidRPr="00BE1811">
        <w:rPr>
          <w:color w:val="000000"/>
        </w:rPr>
        <w:t xml:space="preserve"> de </w:t>
      </w:r>
      <w:proofErr w:type="spellStart"/>
      <w:r w:rsidRPr="00BE1811">
        <w:rPr>
          <w:color w:val="000000"/>
        </w:rPr>
        <w:t>menţiunea</w:t>
      </w:r>
      <w:proofErr w:type="spellEnd"/>
      <w:r w:rsidRPr="00BE1811">
        <w:rPr>
          <w:color w:val="000000"/>
        </w:rPr>
        <w:t xml:space="preserve"> „Proiect </w:t>
      </w:r>
      <w:proofErr w:type="spellStart"/>
      <w:r w:rsidRPr="00BE1811">
        <w:rPr>
          <w:color w:val="000000"/>
        </w:rPr>
        <w:t>co-finanţat</w:t>
      </w:r>
      <w:proofErr w:type="spellEnd"/>
      <w:r w:rsidRPr="00BE1811">
        <w:rPr>
          <w:color w:val="000000"/>
        </w:rPr>
        <w:t xml:space="preserve"> din Fondul European de Dezvoltare Regională prin Programul </w:t>
      </w:r>
      <w:proofErr w:type="spellStart"/>
      <w:r w:rsidRPr="00BE1811">
        <w:rPr>
          <w:color w:val="000000"/>
        </w:rPr>
        <w:t>Operational</w:t>
      </w:r>
      <w:proofErr w:type="spellEnd"/>
      <w:r w:rsidRPr="00BE1811">
        <w:rPr>
          <w:color w:val="000000"/>
        </w:rPr>
        <w:t xml:space="preserve"> Competitivitate 2014-2020”. Prin materiale de comunicare se </w:t>
      </w:r>
      <w:proofErr w:type="spellStart"/>
      <w:r w:rsidRPr="00BE1811">
        <w:rPr>
          <w:color w:val="000000"/>
        </w:rPr>
        <w:t>înţelege</w:t>
      </w:r>
      <w:proofErr w:type="spellEnd"/>
      <w:r w:rsidRPr="00BE1811">
        <w:rPr>
          <w:color w:val="000000"/>
        </w:rPr>
        <w:t xml:space="preserve">: </w:t>
      </w:r>
      <w:proofErr w:type="spellStart"/>
      <w:r w:rsidRPr="00BE1811">
        <w:rPr>
          <w:color w:val="000000"/>
        </w:rPr>
        <w:t>fluturaşi</w:t>
      </w:r>
      <w:proofErr w:type="spellEnd"/>
      <w:r w:rsidRPr="00BE1811">
        <w:rPr>
          <w:color w:val="000000"/>
        </w:rPr>
        <w:t xml:space="preserve">, pliante, </w:t>
      </w:r>
      <w:proofErr w:type="spellStart"/>
      <w:r w:rsidRPr="00BE1811">
        <w:rPr>
          <w:color w:val="000000"/>
        </w:rPr>
        <w:t>broşuri</w:t>
      </w:r>
      <w:proofErr w:type="spellEnd"/>
      <w:r w:rsidRPr="00BE1811">
        <w:rPr>
          <w:color w:val="000000"/>
        </w:rPr>
        <w:t xml:space="preserve">, </w:t>
      </w:r>
      <w:proofErr w:type="spellStart"/>
      <w:r w:rsidRPr="00BE1811">
        <w:rPr>
          <w:color w:val="000000"/>
        </w:rPr>
        <w:t>afişe</w:t>
      </w:r>
      <w:proofErr w:type="spellEnd"/>
      <w:r w:rsidRPr="00BE1811">
        <w:rPr>
          <w:color w:val="000000"/>
        </w:rPr>
        <w:t xml:space="preserve">, bannere, comunicate de presă, website-uri, </w:t>
      </w:r>
      <w:proofErr w:type="spellStart"/>
      <w:r w:rsidRPr="00BE1811">
        <w:rPr>
          <w:color w:val="000000"/>
        </w:rPr>
        <w:t>newsletters</w:t>
      </w:r>
      <w:proofErr w:type="spellEnd"/>
      <w:r w:rsidRPr="00BE1811">
        <w:rPr>
          <w:color w:val="000000"/>
        </w:rPr>
        <w:t xml:space="preserve">, spoturi radio-TV, </w:t>
      </w:r>
      <w:proofErr w:type="spellStart"/>
      <w:r w:rsidRPr="00BE1811">
        <w:rPr>
          <w:color w:val="000000"/>
        </w:rPr>
        <w:t>inserţii</w:t>
      </w:r>
      <w:proofErr w:type="spellEnd"/>
      <w:r w:rsidRPr="00BE1811">
        <w:rPr>
          <w:color w:val="000000"/>
        </w:rPr>
        <w:t xml:space="preserve"> în presa scrisă, standuri </w:t>
      </w:r>
      <w:proofErr w:type="spellStart"/>
      <w:r w:rsidRPr="00BE1811">
        <w:rPr>
          <w:color w:val="000000"/>
        </w:rPr>
        <w:t>expoziţionale</w:t>
      </w:r>
      <w:proofErr w:type="spellEnd"/>
      <w:r w:rsidRPr="00BE1811">
        <w:rPr>
          <w:color w:val="000000"/>
        </w:rPr>
        <w:t xml:space="preserve">, autocolante, materiale </w:t>
      </w:r>
      <w:proofErr w:type="spellStart"/>
      <w:r w:rsidRPr="00BE1811">
        <w:rPr>
          <w:color w:val="000000"/>
        </w:rPr>
        <w:t>promoţionale</w:t>
      </w:r>
      <w:proofErr w:type="spellEnd"/>
      <w:r w:rsidRPr="00BE1811">
        <w:rPr>
          <w:color w:val="000000"/>
        </w:rPr>
        <w:t xml:space="preserve"> sau orice alte produse prin care este promovat proiectul </w:t>
      </w:r>
      <w:proofErr w:type="spellStart"/>
      <w:r w:rsidRPr="00BE1811">
        <w:rPr>
          <w:color w:val="000000"/>
        </w:rPr>
        <w:t>şi</w:t>
      </w:r>
      <w:proofErr w:type="spellEnd"/>
      <w:r w:rsidRPr="00BE1811">
        <w:rPr>
          <w:color w:val="000000"/>
        </w:rPr>
        <w:t xml:space="preserve"> rezultatele acestuia.</w:t>
      </w:r>
    </w:p>
    <w:p w14:paraId="5997A361"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 xml:space="preserve">Beneficiarii vor utiliza </w:t>
      </w:r>
      <w:proofErr w:type="spellStart"/>
      <w:r w:rsidRPr="00BE1811">
        <w:rPr>
          <w:color w:val="000000"/>
        </w:rPr>
        <w:t>indicaţiile</w:t>
      </w:r>
      <w:proofErr w:type="spellEnd"/>
      <w:r w:rsidRPr="00BE1811">
        <w:rPr>
          <w:color w:val="000000"/>
        </w:rPr>
        <w:t xml:space="preserve"> tehnice din Manualul de Identitate Vizuală pentru Instrumentele Structurale 2014-2020 în România.</w:t>
      </w:r>
    </w:p>
    <w:p w14:paraId="2963A1B9"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proofErr w:type="spellStart"/>
      <w:r w:rsidRPr="00BE1811">
        <w:rPr>
          <w:color w:val="000000"/>
        </w:rPr>
        <w:t>Publicaţiile</w:t>
      </w:r>
      <w:proofErr w:type="spellEnd"/>
      <w:r w:rsidRPr="00BE1811">
        <w:rPr>
          <w:color w:val="000000"/>
        </w:rPr>
        <w:t xml:space="preserve"> tipărite care sunt realizate în cadrul </w:t>
      </w:r>
      <w:r w:rsidR="00294983" w:rsidRPr="00BE1811">
        <w:rPr>
          <w:rFonts w:eastAsia="Arial Unicode MS"/>
          <w:color w:val="000000"/>
        </w:rPr>
        <w:t>Proiectului</w:t>
      </w:r>
      <w:r w:rsidRPr="00BE1811">
        <w:rPr>
          <w:color w:val="000000"/>
        </w:rPr>
        <w:t xml:space="preserve"> trebuie să </w:t>
      </w:r>
      <w:proofErr w:type="spellStart"/>
      <w:r w:rsidRPr="00BE1811">
        <w:rPr>
          <w:color w:val="000000"/>
        </w:rPr>
        <w:t>menţioneze</w:t>
      </w:r>
      <w:proofErr w:type="spellEnd"/>
      <w:r w:rsidRPr="00BE1811">
        <w:rPr>
          <w:color w:val="000000"/>
        </w:rPr>
        <w:t xml:space="preserve"> pe ultima copertă obligatoriu titlul programului/proiectului, editorul materialului, data publicării, elementele de vizibilitate </w:t>
      </w:r>
      <w:proofErr w:type="spellStart"/>
      <w:r w:rsidRPr="00BE1811">
        <w:rPr>
          <w:color w:val="000000"/>
        </w:rPr>
        <w:t>menţionate</w:t>
      </w:r>
      <w:proofErr w:type="spellEnd"/>
      <w:r w:rsidRPr="00BE1811">
        <w:rPr>
          <w:color w:val="000000"/>
        </w:rPr>
        <w:t xml:space="preserve"> la alin. (5), precum </w:t>
      </w:r>
      <w:proofErr w:type="spellStart"/>
      <w:r w:rsidRPr="00BE1811">
        <w:rPr>
          <w:color w:val="000000"/>
        </w:rPr>
        <w:t>şi</w:t>
      </w:r>
      <w:proofErr w:type="spellEnd"/>
      <w:r w:rsidRPr="00BE1811">
        <w:rPr>
          <w:color w:val="000000"/>
        </w:rPr>
        <w:t xml:space="preserve"> textul </w:t>
      </w:r>
      <w:r w:rsidRPr="00BE1811">
        <w:rPr>
          <w:i/>
          <w:color w:val="000000"/>
        </w:rPr>
        <w:t>“Conținutul acestui material nu reprezintă în mod obligatoriu poziția oficială a Uniunii Europene sau a Guvernului României”.</w:t>
      </w:r>
    </w:p>
    <w:p w14:paraId="6E3FF5BE"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 xml:space="preserve">Website-urile dezvoltate în cadrul proiectelor </w:t>
      </w:r>
      <w:proofErr w:type="spellStart"/>
      <w:r w:rsidRPr="00BE1811">
        <w:rPr>
          <w:color w:val="000000"/>
        </w:rPr>
        <w:t>finanţate</w:t>
      </w:r>
      <w:proofErr w:type="spellEnd"/>
      <w:r w:rsidRPr="00BE1811">
        <w:rPr>
          <w:color w:val="000000"/>
        </w:rPr>
        <w:t xml:space="preserve"> prin Programul </w:t>
      </w:r>
      <w:proofErr w:type="spellStart"/>
      <w:r w:rsidRPr="00BE1811">
        <w:rPr>
          <w:color w:val="000000"/>
        </w:rPr>
        <w:t>Operaţional</w:t>
      </w:r>
      <w:proofErr w:type="spellEnd"/>
      <w:r w:rsidRPr="00BE1811">
        <w:rPr>
          <w:color w:val="000000"/>
        </w:rPr>
        <w:t xml:space="preserve"> Competitivitate vor </w:t>
      </w:r>
      <w:proofErr w:type="spellStart"/>
      <w:r w:rsidRPr="00BE1811">
        <w:rPr>
          <w:color w:val="000000"/>
        </w:rPr>
        <w:t>conţine</w:t>
      </w:r>
      <w:proofErr w:type="spellEnd"/>
      <w:r w:rsidRPr="00BE1811">
        <w:rPr>
          <w:color w:val="000000"/>
        </w:rPr>
        <w:t xml:space="preserve"> obligatoriu pe pagina de deschidere: sigla Uniunii Europene, sigla Guvernului României, precum </w:t>
      </w:r>
      <w:proofErr w:type="spellStart"/>
      <w:r w:rsidRPr="00BE1811">
        <w:rPr>
          <w:color w:val="000000"/>
        </w:rPr>
        <w:t>şi</w:t>
      </w:r>
      <w:proofErr w:type="spellEnd"/>
      <w:r w:rsidRPr="00BE1811">
        <w:rPr>
          <w:color w:val="000000"/>
        </w:rPr>
        <w:t xml:space="preserve"> cea a Instrumentelor Structurale 2014-2020, textul </w:t>
      </w:r>
      <w:r w:rsidRPr="00BE1811">
        <w:rPr>
          <w:i/>
          <w:color w:val="000000"/>
        </w:rPr>
        <w:t>“Conținutul acestui material nu reprezintă în mod obligatoriu poziția oficială a Uniunii Europene sau a Guvernului României</w:t>
      </w:r>
      <w:r w:rsidRPr="00BE1811">
        <w:rPr>
          <w:i/>
          <w:color w:val="000000" w:themeColor="text1"/>
        </w:rPr>
        <w:t xml:space="preserve">” </w:t>
      </w:r>
      <w:r w:rsidRPr="00BE1811">
        <w:rPr>
          <w:color w:val="000000" w:themeColor="text1"/>
        </w:rPr>
        <w:t>și</w:t>
      </w:r>
      <w:r w:rsidRPr="00BE1811">
        <w:rPr>
          <w:i/>
          <w:color w:val="000000" w:themeColor="text1"/>
        </w:rPr>
        <w:t xml:space="preserve"> </w:t>
      </w:r>
      <w:r w:rsidRPr="00BE1811">
        <w:rPr>
          <w:color w:val="000000" w:themeColor="text1"/>
        </w:rPr>
        <w:t xml:space="preserve">un </w:t>
      </w:r>
      <w:r w:rsidRPr="00BE1811">
        <w:rPr>
          <w:color w:val="000000"/>
        </w:rPr>
        <w:t xml:space="preserve">link către site-ul web al Programului Operațional Competitivitate, </w:t>
      </w:r>
      <w:hyperlink r:id="rId19" w:history="1">
        <w:r w:rsidRPr="00BE1811">
          <w:rPr>
            <w:color w:val="000000"/>
            <w:u w:val="single"/>
          </w:rPr>
          <w:t>www.fonduri-ue.ro</w:t>
        </w:r>
      </w:hyperlink>
      <w:r w:rsidRPr="00BE1811">
        <w:rPr>
          <w:color w:val="000000"/>
        </w:rPr>
        <w:t xml:space="preserve">, </w:t>
      </w:r>
      <w:proofErr w:type="spellStart"/>
      <w:r w:rsidRPr="00BE1811">
        <w:rPr>
          <w:color w:val="000000"/>
        </w:rPr>
        <w:t>însoţit</w:t>
      </w:r>
      <w:proofErr w:type="spellEnd"/>
      <w:r w:rsidRPr="00BE1811">
        <w:rPr>
          <w:color w:val="000000"/>
        </w:rPr>
        <w:t xml:space="preserve"> de textul: „Pentru </w:t>
      </w:r>
      <w:proofErr w:type="spellStart"/>
      <w:r w:rsidRPr="00BE1811">
        <w:rPr>
          <w:color w:val="000000"/>
        </w:rPr>
        <w:t>informaţii</w:t>
      </w:r>
      <w:proofErr w:type="spellEnd"/>
      <w:r w:rsidRPr="00BE1811">
        <w:rPr>
          <w:color w:val="000000"/>
        </w:rPr>
        <w:t xml:space="preserve"> detaliate despre celelalte programe </w:t>
      </w:r>
      <w:proofErr w:type="spellStart"/>
      <w:r w:rsidRPr="00BE1811">
        <w:rPr>
          <w:color w:val="000000"/>
        </w:rPr>
        <w:t>cofinanţate</w:t>
      </w:r>
      <w:proofErr w:type="spellEnd"/>
      <w:r w:rsidRPr="00BE1811">
        <w:rPr>
          <w:color w:val="000000"/>
        </w:rPr>
        <w:t xml:space="preserve"> de Uniunea Europeană, va invităm să </w:t>
      </w:r>
      <w:proofErr w:type="spellStart"/>
      <w:r w:rsidRPr="00BE1811">
        <w:rPr>
          <w:color w:val="000000"/>
        </w:rPr>
        <w:t>vizitaţi</w:t>
      </w:r>
      <w:proofErr w:type="spellEnd"/>
      <w:r w:rsidRPr="00BE1811">
        <w:rPr>
          <w:color w:val="000000"/>
        </w:rPr>
        <w:t xml:space="preserve"> </w:t>
      </w:r>
      <w:hyperlink r:id="rId20" w:history="1">
        <w:r w:rsidRPr="00BE1811">
          <w:rPr>
            <w:color w:val="000000"/>
            <w:u w:val="single"/>
          </w:rPr>
          <w:t>www.fonduri-ue.ro</w:t>
        </w:r>
      </w:hyperlink>
      <w:r w:rsidRPr="00BE1811">
        <w:rPr>
          <w:color w:val="000000"/>
        </w:rPr>
        <w:t xml:space="preserve">” (textul reprezentând un link la adresa web (URL): </w:t>
      </w:r>
      <w:hyperlink r:id="rId21" w:history="1">
        <w:r w:rsidRPr="00BE1811">
          <w:rPr>
            <w:color w:val="000000"/>
            <w:u w:val="single"/>
          </w:rPr>
          <w:t>http://www.fonduri-ue.ro</w:t>
        </w:r>
      </w:hyperlink>
      <w:r w:rsidRPr="00BE1811">
        <w:rPr>
          <w:color w:val="000000"/>
        </w:rPr>
        <w:t>).</w:t>
      </w:r>
    </w:p>
    <w:p w14:paraId="26C37B6D"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lastRenderedPageBreak/>
        <w:t xml:space="preserve">Bannerele expuse în </w:t>
      </w:r>
      <w:proofErr w:type="spellStart"/>
      <w:r w:rsidRPr="00BE1811">
        <w:rPr>
          <w:color w:val="000000"/>
        </w:rPr>
        <w:t>acţiunile</w:t>
      </w:r>
      <w:proofErr w:type="spellEnd"/>
      <w:r w:rsidRPr="00BE1811">
        <w:rPr>
          <w:color w:val="000000"/>
        </w:rPr>
        <w:t xml:space="preserve"> proiectelor </w:t>
      </w:r>
      <w:proofErr w:type="spellStart"/>
      <w:r w:rsidRPr="00BE1811">
        <w:rPr>
          <w:color w:val="000000"/>
        </w:rPr>
        <w:t>finanţate</w:t>
      </w:r>
      <w:proofErr w:type="spellEnd"/>
      <w:r w:rsidRPr="00BE1811">
        <w:rPr>
          <w:color w:val="000000"/>
        </w:rPr>
        <w:t xml:space="preserve"> prin Programul </w:t>
      </w:r>
      <w:proofErr w:type="spellStart"/>
      <w:r w:rsidRPr="00BE1811">
        <w:rPr>
          <w:color w:val="000000"/>
        </w:rPr>
        <w:t>Operaţional</w:t>
      </w:r>
      <w:proofErr w:type="spellEnd"/>
      <w:r w:rsidRPr="00BE1811">
        <w:rPr>
          <w:color w:val="000000"/>
        </w:rPr>
        <w:t xml:space="preserve"> Competitivitate vor avea </w:t>
      </w:r>
      <w:proofErr w:type="spellStart"/>
      <w:r w:rsidRPr="00BE1811">
        <w:rPr>
          <w:color w:val="000000"/>
        </w:rPr>
        <w:t>inscripţionate</w:t>
      </w:r>
      <w:proofErr w:type="spellEnd"/>
      <w:r w:rsidRPr="00BE1811">
        <w:rPr>
          <w:color w:val="000000"/>
        </w:rPr>
        <w:t xml:space="preserve"> titlul programului/proiectului, sigla Uniunii Europene, sigla Guvernului României </w:t>
      </w:r>
      <w:proofErr w:type="spellStart"/>
      <w:r w:rsidRPr="00BE1811">
        <w:rPr>
          <w:color w:val="000000"/>
        </w:rPr>
        <w:t>şi</w:t>
      </w:r>
      <w:proofErr w:type="spellEnd"/>
      <w:r w:rsidRPr="00BE1811">
        <w:rPr>
          <w:color w:val="000000"/>
        </w:rPr>
        <w:t xml:space="preserve"> sigla Instrumentelor structurale 2014-2020, precum și </w:t>
      </w:r>
      <w:proofErr w:type="spellStart"/>
      <w:r w:rsidRPr="00BE1811">
        <w:rPr>
          <w:color w:val="000000"/>
        </w:rPr>
        <w:t>menţiunea</w:t>
      </w:r>
      <w:proofErr w:type="spellEnd"/>
      <w:r w:rsidRPr="00BE1811">
        <w:rPr>
          <w:color w:val="000000"/>
        </w:rPr>
        <w:t xml:space="preserve"> „Proiect </w:t>
      </w:r>
      <w:proofErr w:type="spellStart"/>
      <w:r w:rsidRPr="00BE1811">
        <w:rPr>
          <w:color w:val="000000"/>
        </w:rPr>
        <w:t>co-finanţat</w:t>
      </w:r>
      <w:proofErr w:type="spellEnd"/>
      <w:r w:rsidRPr="00BE1811">
        <w:rPr>
          <w:color w:val="000000"/>
        </w:rPr>
        <w:t xml:space="preserve"> din Fondul European de Dezvoltare Regională prin Programul </w:t>
      </w:r>
      <w:proofErr w:type="spellStart"/>
      <w:r w:rsidRPr="00BE1811">
        <w:rPr>
          <w:color w:val="000000"/>
        </w:rPr>
        <w:t>Operaţional</w:t>
      </w:r>
      <w:proofErr w:type="spellEnd"/>
      <w:r w:rsidRPr="00BE1811">
        <w:rPr>
          <w:color w:val="000000"/>
        </w:rPr>
        <w:t xml:space="preserve"> Competitivitate 2014-2020”.</w:t>
      </w:r>
    </w:p>
    <w:p w14:paraId="3462D2C0"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Dimensiunile recomandate pentru bannere sunt:</w:t>
      </w:r>
    </w:p>
    <w:p w14:paraId="4E3BD489" w14:textId="77777777" w:rsidR="00610BA4" w:rsidRPr="00BE1811" w:rsidRDefault="00610BA4" w:rsidP="00610BA4">
      <w:pPr>
        <w:widowControl w:val="0"/>
        <w:numPr>
          <w:ilvl w:val="0"/>
          <w:numId w:val="130"/>
        </w:numPr>
        <w:autoSpaceDE w:val="0"/>
        <w:autoSpaceDN w:val="0"/>
        <w:adjustRightInd w:val="0"/>
        <w:spacing w:before="120" w:after="0" w:line="240" w:lineRule="atLeast"/>
        <w:ind w:left="993" w:hanging="426"/>
        <w:jc w:val="both"/>
        <w:rPr>
          <w:color w:val="000000"/>
        </w:rPr>
      </w:pPr>
      <w:r w:rsidRPr="00BE1811">
        <w:rPr>
          <w:color w:val="000000"/>
        </w:rPr>
        <w:t>2,5m x 1 m pentru o sală cu o capacitate de maxim 100 de persoane;</w:t>
      </w:r>
    </w:p>
    <w:p w14:paraId="68555BDE" w14:textId="77777777" w:rsidR="00610BA4" w:rsidRPr="00BE1811" w:rsidRDefault="00610BA4" w:rsidP="00610BA4">
      <w:pPr>
        <w:widowControl w:val="0"/>
        <w:numPr>
          <w:ilvl w:val="0"/>
          <w:numId w:val="130"/>
        </w:numPr>
        <w:autoSpaceDE w:val="0"/>
        <w:autoSpaceDN w:val="0"/>
        <w:adjustRightInd w:val="0"/>
        <w:spacing w:before="120" w:after="0" w:line="240" w:lineRule="atLeast"/>
        <w:ind w:left="993" w:hanging="426"/>
        <w:jc w:val="both"/>
        <w:rPr>
          <w:color w:val="000000"/>
        </w:rPr>
      </w:pPr>
      <w:r w:rsidRPr="00BE1811">
        <w:rPr>
          <w:color w:val="000000"/>
        </w:rPr>
        <w:t>4 m x 1,5 m pentru o sală mai mare sau în exterior.</w:t>
      </w:r>
    </w:p>
    <w:p w14:paraId="2DB23428"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 xml:space="preserve">În cazul </w:t>
      </w:r>
      <w:proofErr w:type="spellStart"/>
      <w:r w:rsidRPr="00BE1811">
        <w:rPr>
          <w:color w:val="000000"/>
        </w:rPr>
        <w:t>achiziţiilor</w:t>
      </w:r>
      <w:proofErr w:type="spellEnd"/>
      <w:r w:rsidRPr="00BE1811">
        <w:rPr>
          <w:color w:val="000000"/>
        </w:rPr>
        <w:t xml:space="preserve"> de echipamente, acestora li se va aplica pe partea cea mai vizibilă pentru public un autocolant (dimensiune recomandată 90mm x 50mm) care să </w:t>
      </w:r>
      <w:proofErr w:type="spellStart"/>
      <w:r w:rsidRPr="00BE1811">
        <w:rPr>
          <w:color w:val="000000"/>
        </w:rPr>
        <w:t>conţină</w:t>
      </w:r>
      <w:proofErr w:type="spellEnd"/>
      <w:r w:rsidRPr="00BE1811">
        <w:rPr>
          <w:color w:val="000000"/>
        </w:rPr>
        <w:t xml:space="preserve"> următoarele elemente informative obligatorii: sigla Uniunii Europene, sigla Guvernului României, sigla Instrumentelor Structurale 2014-2020. De asemenea, autocolantul trebuie să conțină numele proiectului </w:t>
      </w:r>
      <w:proofErr w:type="spellStart"/>
      <w:r w:rsidRPr="00BE1811">
        <w:rPr>
          <w:color w:val="000000"/>
        </w:rPr>
        <w:t>şi</w:t>
      </w:r>
      <w:proofErr w:type="spellEnd"/>
      <w:r w:rsidRPr="00BE1811">
        <w:rPr>
          <w:color w:val="000000"/>
        </w:rPr>
        <w:t xml:space="preserve"> </w:t>
      </w:r>
      <w:proofErr w:type="spellStart"/>
      <w:r w:rsidRPr="00BE1811">
        <w:rPr>
          <w:color w:val="000000"/>
        </w:rPr>
        <w:t>menţiunea</w:t>
      </w:r>
      <w:proofErr w:type="spellEnd"/>
      <w:r w:rsidRPr="00BE1811">
        <w:rPr>
          <w:color w:val="000000"/>
        </w:rPr>
        <w:t xml:space="preserve"> „Proiect </w:t>
      </w:r>
      <w:proofErr w:type="spellStart"/>
      <w:r w:rsidRPr="00BE1811">
        <w:rPr>
          <w:color w:val="000000"/>
        </w:rPr>
        <w:t>co-finanţat</w:t>
      </w:r>
      <w:proofErr w:type="spellEnd"/>
      <w:r w:rsidRPr="00BE1811">
        <w:rPr>
          <w:color w:val="000000"/>
        </w:rPr>
        <w:t xml:space="preserve"> din Fondul European </w:t>
      </w:r>
      <w:r w:rsidRPr="00BE1811">
        <w:rPr>
          <w:color w:val="000000"/>
          <w:shd w:val="clear" w:color="auto" w:fill="FFFFFF"/>
        </w:rPr>
        <w:t>de Dezvoltare Regională </w:t>
      </w:r>
      <w:r w:rsidRPr="00BE1811">
        <w:rPr>
          <w:color w:val="000000"/>
        </w:rPr>
        <w:t xml:space="preserve">prin </w:t>
      </w:r>
      <w:r w:rsidRPr="00BE1811">
        <w:rPr>
          <w:color w:val="000000" w:themeColor="text1"/>
        </w:rPr>
        <w:t xml:space="preserve">Programul Operațional </w:t>
      </w:r>
      <w:r w:rsidRPr="00BE1811">
        <w:rPr>
          <w:color w:val="000000"/>
        </w:rPr>
        <w:t xml:space="preserve">Competitivitate 2014-2020”. Pentru produsele cu o </w:t>
      </w:r>
      <w:proofErr w:type="spellStart"/>
      <w:r w:rsidRPr="00BE1811">
        <w:rPr>
          <w:color w:val="000000"/>
        </w:rPr>
        <w:t>suprafaţă</w:t>
      </w:r>
      <w:proofErr w:type="spellEnd"/>
      <w:r w:rsidRPr="00BE1811">
        <w:rPr>
          <w:color w:val="000000"/>
        </w:rPr>
        <w:t xml:space="preserve"> foarte mică de expunere, în care </w:t>
      </w:r>
      <w:proofErr w:type="spellStart"/>
      <w:r w:rsidRPr="00BE1811">
        <w:rPr>
          <w:color w:val="000000"/>
        </w:rPr>
        <w:t>informaţiile</w:t>
      </w:r>
      <w:proofErr w:type="spellEnd"/>
      <w:r w:rsidRPr="00BE1811">
        <w:rPr>
          <w:color w:val="000000"/>
        </w:rPr>
        <w:t xml:space="preserve"> nu ar fi suficient de vizibile </w:t>
      </w:r>
      <w:proofErr w:type="spellStart"/>
      <w:r w:rsidRPr="00BE1811">
        <w:rPr>
          <w:color w:val="000000"/>
        </w:rPr>
        <w:t>şi</w:t>
      </w:r>
      <w:proofErr w:type="spellEnd"/>
      <w:r w:rsidRPr="00BE1811">
        <w:rPr>
          <w:color w:val="000000"/>
        </w:rPr>
        <w:t xml:space="preserve"> inteligibile, se utilizează cel </w:t>
      </w:r>
      <w:proofErr w:type="spellStart"/>
      <w:r w:rsidRPr="00BE1811">
        <w:rPr>
          <w:color w:val="000000"/>
        </w:rPr>
        <w:t>puţin</w:t>
      </w:r>
      <w:proofErr w:type="spellEnd"/>
      <w:r w:rsidRPr="00BE1811">
        <w:rPr>
          <w:color w:val="000000"/>
        </w:rPr>
        <w:t xml:space="preserve"> sigla Uniunii Europene, celelalte elemente fiind </w:t>
      </w:r>
      <w:proofErr w:type="spellStart"/>
      <w:r w:rsidRPr="00BE1811">
        <w:rPr>
          <w:color w:val="000000"/>
        </w:rPr>
        <w:t>opţionale</w:t>
      </w:r>
      <w:proofErr w:type="spellEnd"/>
      <w:r w:rsidRPr="00BE1811">
        <w:rPr>
          <w:color w:val="000000"/>
        </w:rPr>
        <w:t>.</w:t>
      </w:r>
    </w:p>
    <w:p w14:paraId="2887BA93"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 xml:space="preserve">Beneficiarii sunt </w:t>
      </w:r>
      <w:proofErr w:type="spellStart"/>
      <w:r w:rsidRPr="00BE1811">
        <w:rPr>
          <w:color w:val="000000"/>
        </w:rPr>
        <w:t>obligaţi</w:t>
      </w:r>
      <w:proofErr w:type="spellEnd"/>
      <w:r w:rsidRPr="00BE1811">
        <w:rPr>
          <w:color w:val="000000"/>
        </w:rPr>
        <w:t xml:space="preserve"> să asigure o informare transparentă </w:t>
      </w:r>
      <w:proofErr w:type="spellStart"/>
      <w:r w:rsidRPr="00BE1811">
        <w:rPr>
          <w:color w:val="000000"/>
        </w:rPr>
        <w:t>şi</w:t>
      </w:r>
      <w:proofErr w:type="spellEnd"/>
      <w:r w:rsidRPr="00BE1811">
        <w:rPr>
          <w:color w:val="000000"/>
        </w:rPr>
        <w:t xml:space="preserve"> corectă a mass-media asupra </w:t>
      </w:r>
      <w:r w:rsidR="00294983" w:rsidRPr="00BE1811">
        <w:rPr>
          <w:rFonts w:eastAsia="Arial Unicode MS"/>
          <w:color w:val="000000"/>
        </w:rPr>
        <w:t>Proiectului</w:t>
      </w:r>
      <w:r w:rsidRPr="00BE1811">
        <w:rPr>
          <w:color w:val="000000"/>
        </w:rPr>
        <w:t xml:space="preserve"> </w:t>
      </w:r>
      <w:proofErr w:type="spellStart"/>
      <w:r w:rsidRPr="00BE1811">
        <w:rPr>
          <w:color w:val="000000"/>
        </w:rPr>
        <w:t>finanţat</w:t>
      </w:r>
      <w:proofErr w:type="spellEnd"/>
      <w:r w:rsidRPr="00BE1811">
        <w:rPr>
          <w:color w:val="000000"/>
        </w:rPr>
        <w:t xml:space="preserve"> prin Programul </w:t>
      </w:r>
      <w:proofErr w:type="spellStart"/>
      <w:r w:rsidRPr="00BE1811">
        <w:rPr>
          <w:color w:val="000000"/>
        </w:rPr>
        <w:t>Operaţional</w:t>
      </w:r>
      <w:proofErr w:type="spellEnd"/>
      <w:r w:rsidRPr="00BE1811">
        <w:rPr>
          <w:color w:val="000000"/>
        </w:rPr>
        <w:t xml:space="preserve"> Competitivitate.</w:t>
      </w:r>
    </w:p>
    <w:p w14:paraId="7A0D5D49"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r w:rsidRPr="00BE1811">
        <w:rPr>
          <w:color w:val="000000"/>
        </w:rPr>
        <w:t xml:space="preserve">La începutul </w:t>
      </w:r>
      <w:proofErr w:type="spellStart"/>
      <w:r w:rsidRPr="00BE1811">
        <w:rPr>
          <w:color w:val="000000"/>
        </w:rPr>
        <w:t>şi</w:t>
      </w:r>
      <w:proofErr w:type="spellEnd"/>
      <w:r w:rsidRPr="00BE1811">
        <w:rPr>
          <w:color w:val="000000"/>
        </w:rPr>
        <w:t xml:space="preserve"> la finalizarea unui program/ proiect </w:t>
      </w:r>
      <w:proofErr w:type="spellStart"/>
      <w:r w:rsidRPr="00BE1811">
        <w:rPr>
          <w:color w:val="000000"/>
        </w:rPr>
        <w:t>finanţat</w:t>
      </w:r>
      <w:proofErr w:type="spellEnd"/>
      <w:r w:rsidRPr="00BE1811">
        <w:rPr>
          <w:color w:val="000000"/>
        </w:rPr>
        <w:t xml:space="preserve"> prin Programul </w:t>
      </w:r>
      <w:proofErr w:type="spellStart"/>
      <w:r w:rsidRPr="00BE1811">
        <w:rPr>
          <w:color w:val="000000"/>
        </w:rPr>
        <w:t>Operaţional</w:t>
      </w:r>
      <w:proofErr w:type="spellEnd"/>
      <w:r w:rsidRPr="00BE1811">
        <w:rPr>
          <w:color w:val="000000"/>
        </w:rPr>
        <w:t xml:space="preserve"> Competitivitate, vor fi publicate în mass-media (inclusiv media online) și pe site-ul instituției/ organizației (dacă există un astfel de site)</w:t>
      </w:r>
      <w:proofErr w:type="spellStart"/>
      <w:r w:rsidRPr="00BE1811">
        <w:rPr>
          <w:color w:val="000000"/>
        </w:rPr>
        <w:t>anunţuri</w:t>
      </w:r>
      <w:proofErr w:type="spellEnd"/>
      <w:r w:rsidRPr="00BE1811">
        <w:rPr>
          <w:color w:val="000000"/>
        </w:rPr>
        <w:t xml:space="preserve"> sau comunicate de presă Beneficiarii </w:t>
      </w:r>
      <w:proofErr w:type="spellStart"/>
      <w:r w:rsidRPr="00BE1811">
        <w:rPr>
          <w:color w:val="000000"/>
        </w:rPr>
        <w:t>finanţărilor</w:t>
      </w:r>
      <w:proofErr w:type="spellEnd"/>
      <w:r w:rsidRPr="00BE1811">
        <w:rPr>
          <w:color w:val="000000"/>
        </w:rPr>
        <w:t xml:space="preserve"> vor face dovada </w:t>
      </w:r>
      <w:proofErr w:type="spellStart"/>
      <w:r w:rsidRPr="00BE1811">
        <w:rPr>
          <w:color w:val="000000"/>
        </w:rPr>
        <w:t>apariţiei</w:t>
      </w:r>
      <w:proofErr w:type="spellEnd"/>
      <w:r w:rsidRPr="00BE1811">
        <w:rPr>
          <w:color w:val="000000"/>
        </w:rPr>
        <w:t xml:space="preserve"> comunicatelor (</w:t>
      </w:r>
      <w:proofErr w:type="spellStart"/>
      <w:r w:rsidRPr="00BE1811">
        <w:rPr>
          <w:color w:val="000000"/>
        </w:rPr>
        <w:t>ştirilor</w:t>
      </w:r>
      <w:proofErr w:type="spellEnd"/>
      <w:r w:rsidRPr="00BE1811">
        <w:rPr>
          <w:color w:val="000000"/>
        </w:rPr>
        <w:t xml:space="preserve"> rezultate) sau </w:t>
      </w:r>
      <w:proofErr w:type="spellStart"/>
      <w:r w:rsidRPr="00BE1811">
        <w:rPr>
          <w:color w:val="000000"/>
        </w:rPr>
        <w:t>anunţurilor</w:t>
      </w:r>
      <w:proofErr w:type="spellEnd"/>
      <w:r w:rsidRPr="00BE1811">
        <w:rPr>
          <w:color w:val="000000"/>
        </w:rPr>
        <w:t xml:space="preserve"> în mass media relevante pentru program/ proiect la prima cerere de rambursare depusă pentru </w:t>
      </w:r>
      <w:proofErr w:type="spellStart"/>
      <w:r w:rsidRPr="00BE1811">
        <w:rPr>
          <w:color w:val="000000"/>
        </w:rPr>
        <w:t>anunţul</w:t>
      </w:r>
      <w:proofErr w:type="spellEnd"/>
      <w:r w:rsidRPr="00BE1811">
        <w:rPr>
          <w:color w:val="000000"/>
        </w:rPr>
        <w:t xml:space="preserve"> de început al proiectului </w:t>
      </w:r>
      <w:proofErr w:type="spellStart"/>
      <w:r w:rsidRPr="00BE1811">
        <w:rPr>
          <w:color w:val="000000"/>
        </w:rPr>
        <w:t>şi</w:t>
      </w:r>
      <w:proofErr w:type="spellEnd"/>
      <w:r w:rsidRPr="00BE1811">
        <w:rPr>
          <w:color w:val="000000"/>
        </w:rPr>
        <w:t xml:space="preserve"> la cererea de rambursare finală pentru </w:t>
      </w:r>
      <w:proofErr w:type="spellStart"/>
      <w:r w:rsidRPr="00BE1811">
        <w:rPr>
          <w:color w:val="000000"/>
        </w:rPr>
        <w:t>anunţul</w:t>
      </w:r>
      <w:proofErr w:type="spellEnd"/>
      <w:r w:rsidRPr="00BE1811">
        <w:rPr>
          <w:color w:val="000000"/>
        </w:rPr>
        <w:t xml:space="preserve"> de finalizare al </w:t>
      </w:r>
      <w:proofErr w:type="spellStart"/>
      <w:r w:rsidRPr="00BE1811">
        <w:rPr>
          <w:color w:val="000000"/>
        </w:rPr>
        <w:t>proiectului.Acestea</w:t>
      </w:r>
      <w:proofErr w:type="spellEnd"/>
      <w:r w:rsidRPr="00BE1811">
        <w:rPr>
          <w:color w:val="000000"/>
        </w:rPr>
        <w:t xml:space="preserve"> vor </w:t>
      </w:r>
      <w:proofErr w:type="spellStart"/>
      <w:r w:rsidRPr="00BE1811">
        <w:rPr>
          <w:color w:val="000000"/>
        </w:rPr>
        <w:t>conţine</w:t>
      </w:r>
      <w:proofErr w:type="spellEnd"/>
      <w:r w:rsidRPr="00BE1811">
        <w:rPr>
          <w:color w:val="000000"/>
        </w:rPr>
        <w:t xml:space="preserve"> valoarea </w:t>
      </w:r>
      <w:r w:rsidR="00294983" w:rsidRPr="00BE1811">
        <w:rPr>
          <w:rFonts w:eastAsia="Arial Unicode MS"/>
          <w:color w:val="000000"/>
        </w:rPr>
        <w:t>Proiectului</w:t>
      </w:r>
      <w:r w:rsidRPr="00BE1811">
        <w:rPr>
          <w:color w:val="000000"/>
        </w:rPr>
        <w:t xml:space="preserve"> (</w:t>
      </w:r>
      <w:proofErr w:type="spellStart"/>
      <w:r w:rsidRPr="00BE1811">
        <w:rPr>
          <w:color w:val="000000"/>
        </w:rPr>
        <w:t>evidenţiind</w:t>
      </w:r>
      <w:proofErr w:type="spellEnd"/>
      <w:r w:rsidRPr="00BE1811">
        <w:rPr>
          <w:color w:val="000000"/>
        </w:rPr>
        <w:t xml:space="preserve"> suma </w:t>
      </w:r>
      <w:proofErr w:type="spellStart"/>
      <w:r w:rsidRPr="00BE1811">
        <w:rPr>
          <w:color w:val="000000"/>
        </w:rPr>
        <w:t>finanţării</w:t>
      </w:r>
      <w:proofErr w:type="spellEnd"/>
      <w:r w:rsidRPr="00BE1811">
        <w:rPr>
          <w:color w:val="000000"/>
        </w:rPr>
        <w:t xml:space="preserve"> primite din Programul </w:t>
      </w:r>
      <w:proofErr w:type="spellStart"/>
      <w:r w:rsidRPr="00BE1811">
        <w:rPr>
          <w:color w:val="000000"/>
        </w:rPr>
        <w:t>Operaţional</w:t>
      </w:r>
      <w:proofErr w:type="spellEnd"/>
      <w:r w:rsidRPr="00BE1811">
        <w:rPr>
          <w:color w:val="000000"/>
        </w:rPr>
        <w:t xml:space="preserve"> Competitivitate), titlul proiectului/ </w:t>
      </w:r>
      <w:proofErr w:type="spellStart"/>
      <w:r w:rsidRPr="00BE1811">
        <w:rPr>
          <w:color w:val="000000"/>
        </w:rPr>
        <w:t>investiţiei</w:t>
      </w:r>
      <w:proofErr w:type="spellEnd"/>
      <w:r w:rsidRPr="00BE1811">
        <w:rPr>
          <w:color w:val="000000"/>
        </w:rPr>
        <w:t xml:space="preserve">, Beneficiarul, rezultatele prevăzute/ </w:t>
      </w:r>
      <w:proofErr w:type="spellStart"/>
      <w:r w:rsidRPr="00BE1811">
        <w:rPr>
          <w:color w:val="000000"/>
        </w:rPr>
        <w:t>obţinute</w:t>
      </w:r>
      <w:proofErr w:type="spellEnd"/>
      <w:r w:rsidRPr="00BE1811">
        <w:rPr>
          <w:color w:val="000000"/>
        </w:rPr>
        <w:t>. D</w:t>
      </w:r>
      <w:r w:rsidRPr="00BE1811">
        <w:rPr>
          <w:color w:val="000000"/>
          <w:shd w:val="clear" w:color="auto" w:fill="FFFFFF"/>
          <w:lang w:val="pt-BR"/>
        </w:rPr>
        <w:t>ovada apariţiei comunicatelor/ anunţurilor/ ştirilor rezultate se face cu fotocopii, print screen, fotografii, exemplare originale ale materialelor tipărite şamd.</w:t>
      </w:r>
    </w:p>
    <w:p w14:paraId="6DC0A916" w14:textId="77777777" w:rsidR="00610BA4" w:rsidRPr="00BE1811" w:rsidRDefault="00610BA4" w:rsidP="00610BA4">
      <w:pPr>
        <w:widowControl w:val="0"/>
        <w:numPr>
          <w:ilvl w:val="0"/>
          <w:numId w:val="219"/>
        </w:numPr>
        <w:autoSpaceDE w:val="0"/>
        <w:autoSpaceDN w:val="0"/>
        <w:adjustRightInd w:val="0"/>
        <w:spacing w:before="120" w:after="0" w:line="240" w:lineRule="atLeast"/>
        <w:ind w:left="567" w:hanging="567"/>
        <w:jc w:val="both"/>
        <w:rPr>
          <w:color w:val="000000"/>
        </w:rPr>
      </w:pPr>
      <w:proofErr w:type="spellStart"/>
      <w:r w:rsidRPr="00BE1811">
        <w:rPr>
          <w:color w:val="000000"/>
        </w:rPr>
        <w:t>Informaţii</w:t>
      </w:r>
      <w:proofErr w:type="spellEnd"/>
      <w:r w:rsidRPr="00BE1811">
        <w:rPr>
          <w:color w:val="000000"/>
        </w:rPr>
        <w:t xml:space="preserve"> </w:t>
      </w:r>
      <w:proofErr w:type="spellStart"/>
      <w:r w:rsidRPr="00BE1811">
        <w:rPr>
          <w:color w:val="000000"/>
        </w:rPr>
        <w:t>şi</w:t>
      </w:r>
      <w:proofErr w:type="spellEnd"/>
      <w:r w:rsidRPr="00BE1811">
        <w:rPr>
          <w:color w:val="000000"/>
        </w:rPr>
        <w:t xml:space="preserve"> elemente grafice obligatorii pentru un comunicat de presă (</w:t>
      </w:r>
      <w:proofErr w:type="spellStart"/>
      <w:r w:rsidRPr="00BE1811">
        <w:rPr>
          <w:color w:val="000000"/>
        </w:rPr>
        <w:t>anunţ</w:t>
      </w:r>
      <w:proofErr w:type="spellEnd"/>
      <w:r w:rsidRPr="00BE1811">
        <w:rPr>
          <w:color w:val="000000"/>
        </w:rPr>
        <w:t xml:space="preserve"> de presă):</w:t>
      </w:r>
    </w:p>
    <w:p w14:paraId="13239CAB" w14:textId="77777777" w:rsidR="00610BA4" w:rsidRPr="00BE1811" w:rsidRDefault="00610BA4" w:rsidP="00610BA4">
      <w:pPr>
        <w:widowControl w:val="0"/>
        <w:numPr>
          <w:ilvl w:val="0"/>
          <w:numId w:val="128"/>
        </w:numPr>
        <w:autoSpaceDE w:val="0"/>
        <w:autoSpaceDN w:val="0"/>
        <w:adjustRightInd w:val="0"/>
        <w:spacing w:before="120" w:after="0" w:line="240" w:lineRule="atLeast"/>
        <w:ind w:left="714" w:hanging="357"/>
        <w:jc w:val="both"/>
        <w:rPr>
          <w:color w:val="000000"/>
        </w:rPr>
      </w:pPr>
      <w:r w:rsidRPr="00BE1811">
        <w:rPr>
          <w:color w:val="000000"/>
        </w:rPr>
        <w:t>Sigla Uniunii Europene (în stânga sus);</w:t>
      </w:r>
    </w:p>
    <w:p w14:paraId="583E0058" w14:textId="77777777" w:rsidR="00610BA4" w:rsidRPr="00BE1811" w:rsidRDefault="00610BA4" w:rsidP="00610BA4">
      <w:pPr>
        <w:widowControl w:val="0"/>
        <w:numPr>
          <w:ilvl w:val="0"/>
          <w:numId w:val="128"/>
        </w:numPr>
        <w:autoSpaceDE w:val="0"/>
        <w:autoSpaceDN w:val="0"/>
        <w:adjustRightInd w:val="0"/>
        <w:spacing w:before="120" w:after="0" w:line="240" w:lineRule="atLeast"/>
        <w:ind w:left="714" w:hanging="357"/>
        <w:jc w:val="both"/>
        <w:rPr>
          <w:color w:val="000000"/>
        </w:rPr>
      </w:pPr>
      <w:r w:rsidRPr="00BE1811">
        <w:rPr>
          <w:color w:val="000000"/>
        </w:rPr>
        <w:t>Sigla Guvernului României va fi plasată la mijloc, sus;</w:t>
      </w:r>
    </w:p>
    <w:p w14:paraId="5DA020F6" w14:textId="77777777" w:rsidR="00610BA4" w:rsidRPr="00BE1811" w:rsidRDefault="00610BA4" w:rsidP="00610BA4">
      <w:pPr>
        <w:widowControl w:val="0"/>
        <w:numPr>
          <w:ilvl w:val="0"/>
          <w:numId w:val="128"/>
        </w:numPr>
        <w:spacing w:before="120" w:after="0" w:line="240" w:lineRule="atLeast"/>
        <w:ind w:left="714" w:hanging="357"/>
        <w:jc w:val="both"/>
        <w:rPr>
          <w:color w:val="000000"/>
        </w:rPr>
      </w:pPr>
      <w:r w:rsidRPr="00BE1811">
        <w:rPr>
          <w:color w:val="000000"/>
        </w:rPr>
        <w:t xml:space="preserve">Sigla Instrumentelor Structurale în România va fi plasată în </w:t>
      </w:r>
      <w:proofErr w:type="spellStart"/>
      <w:r w:rsidRPr="00BE1811">
        <w:rPr>
          <w:color w:val="000000"/>
        </w:rPr>
        <w:t>colţul</w:t>
      </w:r>
      <w:proofErr w:type="spellEnd"/>
      <w:r w:rsidRPr="00BE1811">
        <w:rPr>
          <w:color w:val="000000"/>
        </w:rPr>
        <w:t xml:space="preserve"> din dreapta sus. </w:t>
      </w:r>
    </w:p>
    <w:p w14:paraId="631D53E8" w14:textId="77777777" w:rsidR="00610BA4" w:rsidRPr="00BE1811" w:rsidRDefault="00610BA4" w:rsidP="00610BA4">
      <w:pPr>
        <w:widowControl w:val="0"/>
        <w:numPr>
          <w:ilvl w:val="0"/>
          <w:numId w:val="128"/>
        </w:numPr>
        <w:spacing w:before="120" w:after="0" w:line="240" w:lineRule="atLeast"/>
        <w:ind w:left="714" w:hanging="357"/>
        <w:jc w:val="both"/>
        <w:rPr>
          <w:color w:val="000000"/>
        </w:rPr>
      </w:pPr>
      <w:proofErr w:type="spellStart"/>
      <w:r w:rsidRPr="00BE1811">
        <w:rPr>
          <w:color w:val="000000"/>
        </w:rPr>
        <w:t>Menţiunea</w:t>
      </w:r>
      <w:proofErr w:type="spellEnd"/>
      <w:r w:rsidRPr="00BE1811">
        <w:rPr>
          <w:color w:val="000000"/>
        </w:rPr>
        <w:t xml:space="preserve"> „Proiect </w:t>
      </w:r>
      <w:proofErr w:type="spellStart"/>
      <w:r w:rsidRPr="00BE1811">
        <w:rPr>
          <w:color w:val="000000"/>
        </w:rPr>
        <w:t>co-finanţat</w:t>
      </w:r>
      <w:proofErr w:type="spellEnd"/>
      <w:r w:rsidRPr="00BE1811">
        <w:rPr>
          <w:color w:val="000000"/>
        </w:rPr>
        <w:t xml:space="preserve"> din Fondul European de Dezvoltare Regională prin Programul </w:t>
      </w:r>
      <w:proofErr w:type="spellStart"/>
      <w:r w:rsidRPr="00BE1811">
        <w:rPr>
          <w:color w:val="000000"/>
        </w:rPr>
        <w:t>Operaţional</w:t>
      </w:r>
      <w:proofErr w:type="spellEnd"/>
      <w:r w:rsidRPr="00BE1811">
        <w:rPr>
          <w:color w:val="000000"/>
        </w:rPr>
        <w:t xml:space="preserve"> Competitivitate 2014-2020”. </w:t>
      </w:r>
    </w:p>
    <w:p w14:paraId="7728E39D" w14:textId="77777777" w:rsidR="00610BA4" w:rsidRPr="00BE1811" w:rsidRDefault="00610BA4" w:rsidP="00610BA4">
      <w:pPr>
        <w:spacing w:after="120" w:line="240" w:lineRule="atLeast"/>
        <w:ind w:left="360"/>
        <w:rPr>
          <w:color w:val="000000"/>
        </w:rPr>
      </w:pPr>
      <w:r w:rsidRPr="00BE1811">
        <w:rPr>
          <w:color w:val="000000"/>
        </w:rPr>
        <w:t xml:space="preserve">Notă: În cazul în care există, sigla proiectului/ beneficiarului va fi </w:t>
      </w:r>
      <w:proofErr w:type="spellStart"/>
      <w:r w:rsidRPr="00BE1811">
        <w:rPr>
          <w:color w:val="000000"/>
        </w:rPr>
        <w:t>aşezată</w:t>
      </w:r>
      <w:proofErr w:type="spellEnd"/>
      <w:r w:rsidRPr="00BE1811">
        <w:rPr>
          <w:color w:val="000000"/>
        </w:rPr>
        <w:t xml:space="preserve"> conform indicațiilor din Manualul de Identitate Vizuală pentru Instrumente Structurale 2014-2020 în România, </w:t>
      </w:r>
      <w:proofErr w:type="spellStart"/>
      <w:r w:rsidRPr="00BE1811">
        <w:rPr>
          <w:color w:val="000000"/>
        </w:rPr>
        <w:t>secţiunea</w:t>
      </w:r>
      <w:proofErr w:type="spellEnd"/>
      <w:r w:rsidRPr="00BE1811">
        <w:rPr>
          <w:color w:val="000000"/>
        </w:rPr>
        <w:t xml:space="preserve"> - Reguli generale de identitate vizuală http://www.fonduri-ue.ro/images/files/transparenta/comunicare/MIV.v2.2014.2020.pdf.</w:t>
      </w:r>
    </w:p>
    <w:p w14:paraId="76B0F34C" w14:textId="77777777" w:rsidR="00610BA4" w:rsidRPr="00BE1811" w:rsidRDefault="00610BA4" w:rsidP="00610BA4">
      <w:pPr>
        <w:jc w:val="right"/>
        <w:rPr>
          <w:b/>
          <w:color w:val="000000"/>
        </w:rPr>
      </w:pPr>
      <w:r w:rsidRPr="00BE1811">
        <w:rPr>
          <w:b/>
          <w:color w:val="000000"/>
        </w:rPr>
        <w:br w:type="page"/>
      </w:r>
      <w:r w:rsidRPr="00BE1811">
        <w:rPr>
          <w:b/>
          <w:color w:val="000000"/>
        </w:rPr>
        <w:lastRenderedPageBreak/>
        <w:t xml:space="preserve">ANEXA 4 </w:t>
      </w:r>
    </w:p>
    <w:p w14:paraId="7D728EC9" w14:textId="77777777" w:rsidR="00610BA4" w:rsidRPr="00BE1811" w:rsidRDefault="00610BA4" w:rsidP="00610BA4">
      <w:pPr>
        <w:jc w:val="center"/>
        <w:rPr>
          <w:b/>
          <w:color w:val="000000"/>
        </w:rPr>
      </w:pPr>
      <w:r w:rsidRPr="00BE1811">
        <w:rPr>
          <w:b/>
          <w:color w:val="000000"/>
        </w:rPr>
        <w:t xml:space="preserve">Monitorizarea </w:t>
      </w:r>
      <w:proofErr w:type="spellStart"/>
      <w:r w:rsidRPr="00BE1811">
        <w:rPr>
          <w:b/>
          <w:color w:val="000000"/>
        </w:rPr>
        <w:t>şi</w:t>
      </w:r>
      <w:proofErr w:type="spellEnd"/>
      <w:r w:rsidRPr="00BE1811">
        <w:rPr>
          <w:b/>
          <w:color w:val="000000"/>
        </w:rPr>
        <w:t xml:space="preserve"> raportarea</w:t>
      </w:r>
    </w:p>
    <w:p w14:paraId="2EDCAFAE" w14:textId="77777777" w:rsidR="00610BA4" w:rsidRPr="00BE1811" w:rsidRDefault="00610BA4" w:rsidP="00610BA4">
      <w:pPr>
        <w:jc w:val="center"/>
        <w:rPr>
          <w:b/>
          <w:color w:val="000000"/>
        </w:rPr>
      </w:pPr>
    </w:p>
    <w:p w14:paraId="634C6706" w14:textId="77777777" w:rsidR="00610BA4" w:rsidRPr="00BE1811" w:rsidRDefault="00610BA4" w:rsidP="00610BA4">
      <w:pPr>
        <w:widowControl w:val="0"/>
        <w:numPr>
          <w:ilvl w:val="0"/>
          <w:numId w:val="220"/>
        </w:numPr>
        <w:spacing w:after="0" w:line="240" w:lineRule="auto"/>
        <w:jc w:val="both"/>
        <w:rPr>
          <w:color w:val="000000" w:themeColor="text1"/>
        </w:rPr>
      </w:pPr>
      <w:r w:rsidRPr="00BE1811">
        <w:rPr>
          <w:color w:val="000000"/>
        </w:rPr>
        <w:t xml:space="preserve">Beneficiarul monitorizează permanent implementarea proiectului și a rezultatelor acestuia și furnizează periodic către </w:t>
      </w:r>
      <w:r w:rsidRPr="00BE1811">
        <w:rPr>
          <w:color w:val="000000" w:themeColor="text1"/>
        </w:rPr>
        <w:t>OI POC informații și date necesare analizării progresului proiectului și monitorizării programului operațional;</w:t>
      </w:r>
    </w:p>
    <w:p w14:paraId="05192F98" w14:textId="77777777" w:rsidR="00610BA4" w:rsidRPr="00BE1811" w:rsidRDefault="00610BA4" w:rsidP="00610BA4">
      <w:pPr>
        <w:widowControl w:val="0"/>
        <w:numPr>
          <w:ilvl w:val="0"/>
          <w:numId w:val="220"/>
        </w:numPr>
        <w:spacing w:after="0" w:line="240" w:lineRule="auto"/>
        <w:jc w:val="both"/>
        <w:rPr>
          <w:color w:val="000000" w:themeColor="text1"/>
        </w:rPr>
      </w:pPr>
      <w:r w:rsidRPr="00BE1811">
        <w:rPr>
          <w:color w:val="000000" w:themeColor="text1"/>
        </w:rPr>
        <w:t>OI POC analizează progresul implementării proiectului, obținerea rezultatelor, atingerea obiectivelor, iar în cazul proiectelor de infrastructură și al celor de investiții productive, durabilitatea  acestora, prin:</w:t>
      </w:r>
    </w:p>
    <w:p w14:paraId="3243889A" w14:textId="77777777" w:rsidR="00610BA4" w:rsidRPr="00BE1811" w:rsidRDefault="00610BA4" w:rsidP="00610BA4">
      <w:pPr>
        <w:widowControl w:val="0"/>
        <w:numPr>
          <w:ilvl w:val="1"/>
          <w:numId w:val="220"/>
        </w:numPr>
        <w:spacing w:after="0" w:line="240" w:lineRule="auto"/>
        <w:jc w:val="both"/>
        <w:rPr>
          <w:color w:val="000000" w:themeColor="text1"/>
        </w:rPr>
      </w:pPr>
      <w:r w:rsidRPr="00BE1811">
        <w:rPr>
          <w:color w:val="000000" w:themeColor="text1"/>
        </w:rPr>
        <w:t>Verificare documentară: Rapoarte de progres și de sustenabilitate transmise de beneficiar</w:t>
      </w:r>
      <w:r w:rsidRPr="00BE1811">
        <w:rPr>
          <w:color w:val="000000" w:themeColor="text1"/>
          <w:lang w:val="it-IT"/>
        </w:rPr>
        <w:t>;</w:t>
      </w:r>
      <w:r w:rsidRPr="00BE1811">
        <w:rPr>
          <w:color w:val="000000" w:themeColor="text1"/>
        </w:rPr>
        <w:t xml:space="preserve"> </w:t>
      </w:r>
    </w:p>
    <w:p w14:paraId="63DC4021" w14:textId="77777777" w:rsidR="00610BA4" w:rsidRPr="00BE1811" w:rsidRDefault="00610BA4" w:rsidP="00610BA4">
      <w:pPr>
        <w:widowControl w:val="0"/>
        <w:numPr>
          <w:ilvl w:val="1"/>
          <w:numId w:val="220"/>
        </w:numPr>
        <w:spacing w:after="0" w:line="240" w:lineRule="auto"/>
        <w:jc w:val="both"/>
        <w:rPr>
          <w:color w:val="000000" w:themeColor="text1"/>
        </w:rPr>
      </w:pPr>
      <w:r w:rsidRPr="00BE1811">
        <w:rPr>
          <w:color w:val="000000" w:themeColor="text1"/>
        </w:rPr>
        <w:t xml:space="preserve">Verificarea datelor introduse în </w:t>
      </w:r>
      <w:proofErr w:type="spellStart"/>
      <w:r w:rsidRPr="00BE1811">
        <w:rPr>
          <w:color w:val="000000" w:themeColor="text1"/>
        </w:rPr>
        <w:t>MySMIS</w:t>
      </w:r>
      <w:proofErr w:type="spellEnd"/>
      <w:r w:rsidRPr="00BE1811">
        <w:rPr>
          <w:color w:val="000000" w:themeColor="text1"/>
        </w:rPr>
        <w:t xml:space="preserve">/SMIS; </w:t>
      </w:r>
    </w:p>
    <w:p w14:paraId="13951712" w14:textId="77777777" w:rsidR="00610BA4" w:rsidRPr="00BE1811" w:rsidRDefault="00610BA4" w:rsidP="00610BA4">
      <w:pPr>
        <w:widowControl w:val="0"/>
        <w:numPr>
          <w:ilvl w:val="1"/>
          <w:numId w:val="220"/>
        </w:numPr>
        <w:spacing w:after="0" w:line="240" w:lineRule="auto"/>
        <w:jc w:val="both"/>
        <w:rPr>
          <w:color w:val="000000" w:themeColor="text1"/>
        </w:rPr>
      </w:pPr>
      <w:r w:rsidRPr="00BE1811">
        <w:rPr>
          <w:color w:val="000000" w:themeColor="text1"/>
        </w:rPr>
        <w:t xml:space="preserve">Vizite de monitorizare: vizite pe teren la beneficiarii proiectelor, atât în perioada de implementare a proiectului, cât </w:t>
      </w:r>
      <w:proofErr w:type="spellStart"/>
      <w:r w:rsidRPr="00BE1811">
        <w:rPr>
          <w:color w:val="000000" w:themeColor="text1"/>
        </w:rPr>
        <w:t>şi</w:t>
      </w:r>
      <w:proofErr w:type="spellEnd"/>
      <w:r w:rsidRPr="00BE1811">
        <w:rPr>
          <w:color w:val="000000" w:themeColor="text1"/>
        </w:rPr>
        <w:t xml:space="preserve"> post-implementare, pe perioada de durabilitate a proiectului.</w:t>
      </w:r>
      <w:r w:rsidRPr="00BE1811">
        <w:rPr>
          <w:rStyle w:val="FootnoteReference"/>
          <w:color w:val="000000" w:themeColor="text1"/>
        </w:rPr>
        <w:footnoteReference w:id="28"/>
      </w:r>
      <w:r w:rsidRPr="00BE1811">
        <w:rPr>
          <w:color w:val="000000" w:themeColor="text1"/>
        </w:rPr>
        <w:t xml:space="preserve"> </w:t>
      </w:r>
    </w:p>
    <w:p w14:paraId="59A2C24A" w14:textId="77777777" w:rsidR="00610BA4" w:rsidRPr="00BE1811" w:rsidRDefault="00610BA4" w:rsidP="00610BA4">
      <w:pPr>
        <w:widowControl w:val="0"/>
        <w:numPr>
          <w:ilvl w:val="0"/>
          <w:numId w:val="220"/>
        </w:numPr>
        <w:spacing w:after="0" w:line="240" w:lineRule="auto"/>
        <w:jc w:val="both"/>
        <w:rPr>
          <w:color w:val="000000" w:themeColor="text1"/>
        </w:rPr>
      </w:pPr>
      <w:r w:rsidRPr="00BE1811">
        <w:rPr>
          <w:color w:val="000000" w:themeColor="text1"/>
        </w:rPr>
        <w:t xml:space="preserve">Beneficiarul va transmite Rapoarte de Progres,  la cel mult 3 luni calendaristice, precum </w:t>
      </w:r>
      <w:proofErr w:type="spellStart"/>
      <w:r w:rsidRPr="00BE1811">
        <w:rPr>
          <w:color w:val="000000" w:themeColor="text1"/>
        </w:rPr>
        <w:t>şi</w:t>
      </w:r>
      <w:proofErr w:type="spellEnd"/>
      <w:r w:rsidRPr="00BE1811">
        <w:rPr>
          <w:color w:val="000000" w:themeColor="text1"/>
        </w:rPr>
        <w:t xml:space="preserve"> alte informații și date ori de câte ori se vor solicita în scris de OI POC. Aceste Rapoarte de progres au scopul de a prezenta în mod regulat </w:t>
      </w:r>
      <w:proofErr w:type="spellStart"/>
      <w:r w:rsidRPr="00BE1811">
        <w:rPr>
          <w:color w:val="000000" w:themeColor="text1"/>
        </w:rPr>
        <w:t>informaţii</w:t>
      </w:r>
      <w:proofErr w:type="spellEnd"/>
      <w:r w:rsidRPr="00BE1811">
        <w:rPr>
          <w:color w:val="000000" w:themeColor="text1"/>
        </w:rPr>
        <w:t xml:space="preserve"> tehnice </w:t>
      </w:r>
      <w:proofErr w:type="spellStart"/>
      <w:r w:rsidRPr="00BE1811">
        <w:rPr>
          <w:color w:val="000000" w:themeColor="text1"/>
        </w:rPr>
        <w:t>şi</w:t>
      </w:r>
      <w:proofErr w:type="spellEnd"/>
      <w:r w:rsidRPr="00BE1811">
        <w:rPr>
          <w:color w:val="000000" w:themeColor="text1"/>
        </w:rPr>
        <w:t xml:space="preserve"> financiare referitoare la stadiul derulării proiectului </w:t>
      </w:r>
      <w:proofErr w:type="spellStart"/>
      <w:r w:rsidRPr="00BE1811">
        <w:rPr>
          <w:color w:val="000000" w:themeColor="text1"/>
        </w:rPr>
        <w:t>şi</w:t>
      </w:r>
      <w:proofErr w:type="spellEnd"/>
      <w:r w:rsidRPr="00BE1811">
        <w:rPr>
          <w:color w:val="000000" w:themeColor="text1"/>
        </w:rPr>
        <w:t xml:space="preserve"> probleme întâmpinate pe parcursul derulării.</w:t>
      </w:r>
    </w:p>
    <w:p w14:paraId="540465ED" w14:textId="77777777" w:rsidR="00610BA4" w:rsidRPr="00BE1811" w:rsidRDefault="00610BA4" w:rsidP="00610BA4">
      <w:pPr>
        <w:widowControl w:val="0"/>
        <w:numPr>
          <w:ilvl w:val="0"/>
          <w:numId w:val="220"/>
        </w:numPr>
        <w:spacing w:after="0" w:line="240" w:lineRule="auto"/>
        <w:jc w:val="both"/>
        <w:rPr>
          <w:color w:val="000000"/>
        </w:rPr>
      </w:pPr>
      <w:r w:rsidRPr="00BE1811">
        <w:rPr>
          <w:color w:val="000000" w:themeColor="text1"/>
        </w:rPr>
        <w:t xml:space="preserve">Transmiterea rapoartelor de progres ale Beneficiarului se va face către OI POC, în 10 zile lucrătoare de la încheierea fiecărui trimestru de implementare a proiectului/perioade decise de OI POC </w:t>
      </w:r>
      <w:r w:rsidRPr="00BE1811">
        <w:rPr>
          <w:color w:val="000000"/>
        </w:rPr>
        <w:t xml:space="preserve">pe parcursul perioadei de implementare a proiectului. </w:t>
      </w:r>
    </w:p>
    <w:p w14:paraId="47C71528" w14:textId="77777777" w:rsidR="00610BA4" w:rsidRPr="00BE1811" w:rsidRDefault="00610BA4" w:rsidP="00610BA4">
      <w:pPr>
        <w:widowControl w:val="0"/>
        <w:numPr>
          <w:ilvl w:val="0"/>
          <w:numId w:val="220"/>
        </w:numPr>
        <w:spacing w:after="0" w:line="240" w:lineRule="auto"/>
        <w:jc w:val="both"/>
        <w:rPr>
          <w:color w:val="000000"/>
        </w:rPr>
      </w:pPr>
      <w:r w:rsidRPr="00BE1811">
        <w:rPr>
          <w:color w:val="000000"/>
        </w:rPr>
        <w:t>Rapoartele de progres pot  conține cel puțin următoarele tipuri de date și informații:</w:t>
      </w:r>
    </w:p>
    <w:p w14:paraId="3B837420" w14:textId="77777777" w:rsidR="00610BA4" w:rsidRPr="00BE1811" w:rsidRDefault="00610BA4" w:rsidP="00380537">
      <w:pPr>
        <w:widowControl w:val="0"/>
        <w:numPr>
          <w:ilvl w:val="0"/>
          <w:numId w:val="238"/>
        </w:numPr>
        <w:spacing w:after="0" w:line="240" w:lineRule="auto"/>
        <w:jc w:val="both"/>
        <w:rPr>
          <w:color w:val="000000" w:themeColor="text1"/>
        </w:rPr>
      </w:pPr>
      <w:r w:rsidRPr="00BE1811">
        <w:rPr>
          <w:color w:val="000000" w:themeColor="text1"/>
        </w:rPr>
        <w:t>modificări ale statutului și datelor de identificare a beneficiarului</w:t>
      </w:r>
      <w:r w:rsidRPr="00BE1811">
        <w:rPr>
          <w:color w:val="000000" w:themeColor="text1"/>
          <w:lang w:val="it-IT"/>
        </w:rPr>
        <w:t>;</w:t>
      </w:r>
      <w:r w:rsidRPr="00BE1811">
        <w:rPr>
          <w:color w:val="000000" w:themeColor="text1"/>
        </w:rPr>
        <w:t xml:space="preserve"> </w:t>
      </w:r>
    </w:p>
    <w:p w14:paraId="3D0ACC3D" w14:textId="77777777" w:rsidR="00610BA4" w:rsidRPr="00BE1811" w:rsidRDefault="00610BA4" w:rsidP="00380537">
      <w:pPr>
        <w:widowControl w:val="0"/>
        <w:numPr>
          <w:ilvl w:val="0"/>
          <w:numId w:val="238"/>
        </w:numPr>
        <w:spacing w:after="0" w:line="240" w:lineRule="auto"/>
        <w:jc w:val="both"/>
        <w:rPr>
          <w:color w:val="000000" w:themeColor="text1"/>
        </w:rPr>
      </w:pPr>
      <w:r w:rsidRPr="00BE1811">
        <w:rPr>
          <w:color w:val="000000" w:themeColor="text1"/>
        </w:rPr>
        <w:t xml:space="preserve">date privind stadiul achizițiilor; </w:t>
      </w:r>
    </w:p>
    <w:p w14:paraId="624A071E" w14:textId="77777777" w:rsidR="00610BA4" w:rsidRPr="00BE1811" w:rsidRDefault="00610BA4" w:rsidP="00380537">
      <w:pPr>
        <w:widowControl w:val="0"/>
        <w:numPr>
          <w:ilvl w:val="0"/>
          <w:numId w:val="238"/>
        </w:numPr>
        <w:spacing w:after="0" w:line="240" w:lineRule="auto"/>
        <w:jc w:val="both"/>
        <w:rPr>
          <w:color w:val="000000" w:themeColor="text1"/>
        </w:rPr>
      </w:pPr>
      <w:r w:rsidRPr="00BE1811">
        <w:rPr>
          <w:color w:val="000000" w:themeColor="text1"/>
        </w:rPr>
        <w:t xml:space="preserve">date privind stadiul activităților; </w:t>
      </w:r>
    </w:p>
    <w:p w14:paraId="4CFFE443" w14:textId="77777777" w:rsidR="00610BA4" w:rsidRPr="00BE1811" w:rsidRDefault="00610BA4" w:rsidP="00380537">
      <w:pPr>
        <w:widowControl w:val="0"/>
        <w:numPr>
          <w:ilvl w:val="0"/>
          <w:numId w:val="238"/>
        </w:numPr>
        <w:spacing w:after="0" w:line="240" w:lineRule="auto"/>
        <w:jc w:val="both"/>
        <w:rPr>
          <w:color w:val="000000" w:themeColor="text1"/>
        </w:rPr>
      </w:pPr>
      <w:r w:rsidRPr="00BE1811">
        <w:rPr>
          <w:color w:val="000000" w:themeColor="text1"/>
        </w:rPr>
        <w:t>date privind nivelul atins al indicatorilor incluși în cererea de finanțare, cu defalcare pe gen și categorii de regiuni, acolo unde este potrivit;</w:t>
      </w:r>
    </w:p>
    <w:p w14:paraId="0FE4BA6E" w14:textId="77777777" w:rsidR="00610BA4" w:rsidRPr="00BE1811" w:rsidRDefault="00610BA4" w:rsidP="00380537">
      <w:pPr>
        <w:widowControl w:val="0"/>
        <w:numPr>
          <w:ilvl w:val="0"/>
          <w:numId w:val="238"/>
        </w:numPr>
        <w:spacing w:after="0" w:line="240" w:lineRule="auto"/>
        <w:jc w:val="both"/>
        <w:rPr>
          <w:color w:val="000000" w:themeColor="text1"/>
        </w:rPr>
      </w:pPr>
      <w:r w:rsidRPr="00BE1811">
        <w:rPr>
          <w:color w:val="000000" w:themeColor="text1"/>
        </w:rPr>
        <w:t>date privind atingerea rezultatelor și obiectivului/obiectivelor proiectului;</w:t>
      </w:r>
    </w:p>
    <w:p w14:paraId="54D0CA81" w14:textId="77777777" w:rsidR="00610BA4" w:rsidRPr="00BE1811" w:rsidRDefault="00610BA4" w:rsidP="00380537">
      <w:pPr>
        <w:widowControl w:val="0"/>
        <w:numPr>
          <w:ilvl w:val="0"/>
          <w:numId w:val="238"/>
        </w:numPr>
        <w:spacing w:after="0" w:line="240" w:lineRule="auto"/>
        <w:jc w:val="both"/>
        <w:rPr>
          <w:color w:val="000000" w:themeColor="text1"/>
        </w:rPr>
      </w:pPr>
      <w:r w:rsidRPr="00BE1811">
        <w:rPr>
          <w:color w:val="000000" w:themeColor="text1"/>
        </w:rPr>
        <w:t>date privind nivelul atins al indicatorilor suplimentari, considerați de AMPOC relevanți pentru monitorizarea și evaluarea programului operațional;</w:t>
      </w:r>
    </w:p>
    <w:p w14:paraId="68F587B5" w14:textId="77777777" w:rsidR="00610BA4" w:rsidRPr="00BE1811" w:rsidRDefault="00610BA4" w:rsidP="00380537">
      <w:pPr>
        <w:widowControl w:val="0"/>
        <w:numPr>
          <w:ilvl w:val="0"/>
          <w:numId w:val="238"/>
        </w:numPr>
        <w:spacing w:after="0" w:line="240" w:lineRule="auto"/>
        <w:jc w:val="both"/>
        <w:rPr>
          <w:color w:val="000000" w:themeColor="text1"/>
        </w:rPr>
      </w:pPr>
      <w:r w:rsidRPr="00BE1811">
        <w:rPr>
          <w:color w:val="000000" w:themeColor="text1"/>
        </w:rPr>
        <w:t>date privind participanții FSE/YEI la intrarea și ieșirea din operațiune;</w:t>
      </w:r>
    </w:p>
    <w:p w14:paraId="2E642A95" w14:textId="77777777" w:rsidR="00610BA4" w:rsidRPr="00BE1811" w:rsidRDefault="00610BA4" w:rsidP="00380537">
      <w:pPr>
        <w:widowControl w:val="0"/>
        <w:numPr>
          <w:ilvl w:val="0"/>
          <w:numId w:val="238"/>
        </w:numPr>
        <w:spacing w:after="0" w:line="240" w:lineRule="auto"/>
        <w:jc w:val="both"/>
        <w:rPr>
          <w:color w:val="000000" w:themeColor="text1"/>
        </w:rPr>
      </w:pPr>
      <w:r w:rsidRPr="00BE1811">
        <w:rPr>
          <w:color w:val="000000" w:themeColor="text1"/>
        </w:rPr>
        <w:t xml:space="preserve">date privind cheltuielile efectuate de beneficiari, inclusiv previziuni ale cheltuielilor; </w:t>
      </w:r>
    </w:p>
    <w:p w14:paraId="53C26B52" w14:textId="77777777" w:rsidR="00610BA4" w:rsidRPr="00BE1811" w:rsidRDefault="00610BA4" w:rsidP="00380537">
      <w:pPr>
        <w:widowControl w:val="0"/>
        <w:numPr>
          <w:ilvl w:val="0"/>
          <w:numId w:val="238"/>
        </w:numPr>
        <w:spacing w:after="0" w:line="240" w:lineRule="auto"/>
        <w:jc w:val="both"/>
        <w:rPr>
          <w:color w:val="000000"/>
        </w:rPr>
      </w:pPr>
      <w:r w:rsidRPr="00BE1811">
        <w:rPr>
          <w:color w:val="000000" w:themeColor="text1"/>
        </w:rPr>
        <w:t xml:space="preserve">informații privind problemele întâmpinate în implementarea proiectului și acțiunile de </w:t>
      </w:r>
      <w:r w:rsidRPr="00BE1811">
        <w:rPr>
          <w:color w:val="000000"/>
        </w:rPr>
        <w:t>remediere întreprinse sau necesare.</w:t>
      </w:r>
    </w:p>
    <w:p w14:paraId="649C16C8" w14:textId="77777777" w:rsidR="00610BA4" w:rsidRPr="00BE1811" w:rsidRDefault="00610BA4" w:rsidP="00610BA4">
      <w:pPr>
        <w:widowControl w:val="0"/>
        <w:numPr>
          <w:ilvl w:val="0"/>
          <w:numId w:val="220"/>
        </w:numPr>
        <w:spacing w:after="0" w:line="240" w:lineRule="auto"/>
        <w:jc w:val="both"/>
        <w:rPr>
          <w:b/>
          <w:color w:val="000000"/>
        </w:rPr>
      </w:pPr>
      <w:r w:rsidRPr="00BE1811">
        <w:rPr>
          <w:color w:val="000000"/>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5322E95F" w14:textId="77777777" w:rsidR="00610BA4" w:rsidRPr="00BE1811" w:rsidRDefault="00610BA4" w:rsidP="00610BA4">
      <w:pPr>
        <w:widowControl w:val="0"/>
        <w:numPr>
          <w:ilvl w:val="0"/>
          <w:numId w:val="220"/>
        </w:numPr>
        <w:spacing w:after="0" w:line="240" w:lineRule="auto"/>
        <w:jc w:val="both"/>
        <w:rPr>
          <w:b/>
          <w:color w:val="000000"/>
        </w:rPr>
      </w:pPr>
      <w:r w:rsidRPr="00BE1811">
        <w:rPr>
          <w:color w:val="000000"/>
        </w:rPr>
        <w:t>Rapoartele de durabilitate vor conține cel puțin următoarele tipuri date și informații privind:</w:t>
      </w:r>
    </w:p>
    <w:p w14:paraId="7D5FBEDE" w14:textId="77777777" w:rsidR="00610BA4" w:rsidRPr="00BE1811" w:rsidRDefault="00610BA4" w:rsidP="00D24931">
      <w:pPr>
        <w:widowControl w:val="0"/>
        <w:numPr>
          <w:ilvl w:val="0"/>
          <w:numId w:val="133"/>
        </w:numPr>
        <w:spacing w:after="0" w:line="240" w:lineRule="auto"/>
        <w:jc w:val="both"/>
        <w:rPr>
          <w:color w:val="000000"/>
        </w:rPr>
      </w:pPr>
      <w:r w:rsidRPr="00BE1811">
        <w:rPr>
          <w:color w:val="000000"/>
        </w:rPr>
        <w:t>modificări ale statutului și datelor de identificare a beneficiarului</w:t>
      </w:r>
      <w:r w:rsidRPr="00BE1811">
        <w:rPr>
          <w:color w:val="000000"/>
          <w:lang w:val="it-IT"/>
        </w:rPr>
        <w:t>;</w:t>
      </w:r>
    </w:p>
    <w:p w14:paraId="5D2A574A" w14:textId="77777777" w:rsidR="00610BA4" w:rsidRPr="00BE1811" w:rsidRDefault="00610BA4" w:rsidP="00D24931">
      <w:pPr>
        <w:widowControl w:val="0"/>
        <w:numPr>
          <w:ilvl w:val="0"/>
          <w:numId w:val="133"/>
        </w:numPr>
        <w:spacing w:after="0" w:line="240" w:lineRule="auto"/>
        <w:jc w:val="both"/>
        <w:rPr>
          <w:color w:val="000000"/>
        </w:rPr>
      </w:pPr>
      <w:r w:rsidRPr="00BE1811">
        <w:rPr>
          <w:color w:val="000000"/>
        </w:rPr>
        <w:t>modul și locul de utilizare a infrastructurilor, echipamentelor și bunurilor realizate sau achiziționate în cadrul proiectului;</w:t>
      </w:r>
    </w:p>
    <w:p w14:paraId="3C638979" w14:textId="77777777" w:rsidR="00610BA4" w:rsidRPr="00BE1811" w:rsidRDefault="00610BA4" w:rsidP="00D24931">
      <w:pPr>
        <w:widowControl w:val="0"/>
        <w:numPr>
          <w:ilvl w:val="0"/>
          <w:numId w:val="133"/>
        </w:numPr>
        <w:spacing w:after="0" w:line="240" w:lineRule="auto"/>
        <w:jc w:val="both"/>
        <w:rPr>
          <w:color w:val="000000"/>
        </w:rPr>
      </w:pPr>
      <w:r w:rsidRPr="00BE1811">
        <w:rPr>
          <w:color w:val="000000"/>
        </w:rPr>
        <w:t>modul în care investiția în infrastructură sau investiția productivă continuă să genereze rezultate.</w:t>
      </w:r>
    </w:p>
    <w:p w14:paraId="519DCDC2" w14:textId="77777777" w:rsidR="00610BA4" w:rsidRPr="00BE1811" w:rsidRDefault="00610BA4" w:rsidP="00610BA4">
      <w:pPr>
        <w:widowControl w:val="0"/>
        <w:numPr>
          <w:ilvl w:val="0"/>
          <w:numId w:val="220"/>
        </w:numPr>
        <w:spacing w:after="0" w:line="240" w:lineRule="auto"/>
        <w:contextualSpacing/>
        <w:jc w:val="both"/>
        <w:rPr>
          <w:color w:val="000000"/>
        </w:rPr>
      </w:pPr>
      <w:r w:rsidRPr="00BE1811">
        <w:rPr>
          <w:color w:val="000000"/>
        </w:rPr>
        <w:t>Analizarea implementării proiectului</w:t>
      </w:r>
    </w:p>
    <w:p w14:paraId="2DEB6D69" w14:textId="77777777" w:rsidR="00610BA4" w:rsidRPr="00BE1811" w:rsidRDefault="00610BA4" w:rsidP="00610BA4">
      <w:pPr>
        <w:rPr>
          <w:color w:val="000000"/>
        </w:rPr>
      </w:pPr>
      <w:r w:rsidRPr="00BE1811">
        <w:rPr>
          <w:color w:val="000000" w:themeColor="text1"/>
        </w:rPr>
        <w:t xml:space="preserve">OI POC </w:t>
      </w:r>
      <w:r w:rsidRPr="00BE1811">
        <w:rPr>
          <w:color w:val="000000"/>
        </w:rPr>
        <w:t xml:space="preserve">verifică </w:t>
      </w:r>
      <w:proofErr w:type="spellStart"/>
      <w:r w:rsidRPr="00BE1811">
        <w:rPr>
          <w:color w:val="000000"/>
        </w:rPr>
        <w:t>şi</w:t>
      </w:r>
      <w:proofErr w:type="spellEnd"/>
      <w:r w:rsidRPr="00BE1811">
        <w:rPr>
          <w:color w:val="000000"/>
        </w:rPr>
        <w:t xml:space="preserve"> avizează Raportul de Progres transmis de către Beneficiar , în vederea:</w:t>
      </w:r>
    </w:p>
    <w:p w14:paraId="3BD11822" w14:textId="77777777" w:rsidR="00610BA4" w:rsidRPr="00BE1811" w:rsidRDefault="00610BA4" w:rsidP="00D24931">
      <w:pPr>
        <w:widowControl w:val="0"/>
        <w:numPr>
          <w:ilvl w:val="2"/>
          <w:numId w:val="135"/>
        </w:numPr>
        <w:spacing w:after="0" w:line="240" w:lineRule="auto"/>
        <w:jc w:val="both"/>
        <w:rPr>
          <w:color w:val="000000"/>
        </w:rPr>
      </w:pPr>
      <w:r w:rsidRPr="00BE1811">
        <w:rPr>
          <w:color w:val="000000"/>
        </w:rPr>
        <w:t xml:space="preserve">colectării, revizuirii </w:t>
      </w:r>
      <w:proofErr w:type="spellStart"/>
      <w:r w:rsidRPr="00BE1811">
        <w:rPr>
          <w:color w:val="000000"/>
        </w:rPr>
        <w:t>şi</w:t>
      </w:r>
      <w:proofErr w:type="spellEnd"/>
      <w:r w:rsidRPr="00BE1811">
        <w:rPr>
          <w:color w:val="000000"/>
        </w:rPr>
        <w:t xml:space="preserve"> verificării </w:t>
      </w:r>
      <w:proofErr w:type="spellStart"/>
      <w:r w:rsidRPr="00BE1811">
        <w:rPr>
          <w:color w:val="000000"/>
        </w:rPr>
        <w:t>informaţiilor</w:t>
      </w:r>
      <w:proofErr w:type="spellEnd"/>
      <w:r w:rsidRPr="00BE1811">
        <w:rPr>
          <w:color w:val="000000"/>
        </w:rPr>
        <w:t xml:space="preserve"> furnizate de Beneficiar;</w:t>
      </w:r>
    </w:p>
    <w:p w14:paraId="5F9792A9" w14:textId="77777777" w:rsidR="00610BA4" w:rsidRPr="00BE1811" w:rsidRDefault="00610BA4" w:rsidP="00D24931">
      <w:pPr>
        <w:widowControl w:val="0"/>
        <w:numPr>
          <w:ilvl w:val="2"/>
          <w:numId w:val="135"/>
        </w:numPr>
        <w:spacing w:after="0" w:line="240" w:lineRule="auto"/>
        <w:jc w:val="both"/>
        <w:rPr>
          <w:color w:val="000000"/>
        </w:rPr>
      </w:pPr>
      <w:r w:rsidRPr="00BE1811">
        <w:rPr>
          <w:color w:val="000000"/>
        </w:rPr>
        <w:t>analizării gradului de realizare a indicatorilor;</w:t>
      </w:r>
    </w:p>
    <w:p w14:paraId="54E25414" w14:textId="77777777" w:rsidR="00610BA4" w:rsidRPr="00BE1811" w:rsidRDefault="00610BA4" w:rsidP="00D24931">
      <w:pPr>
        <w:widowControl w:val="0"/>
        <w:numPr>
          <w:ilvl w:val="2"/>
          <w:numId w:val="135"/>
        </w:numPr>
        <w:spacing w:after="0" w:line="240" w:lineRule="auto"/>
        <w:jc w:val="both"/>
        <w:rPr>
          <w:color w:val="000000"/>
        </w:rPr>
      </w:pPr>
      <w:r w:rsidRPr="00BE1811">
        <w:rPr>
          <w:color w:val="000000"/>
        </w:rPr>
        <w:t xml:space="preserve">analizării </w:t>
      </w:r>
      <w:proofErr w:type="spellStart"/>
      <w:r w:rsidRPr="00BE1811">
        <w:rPr>
          <w:color w:val="000000"/>
        </w:rPr>
        <w:t>evoluţiei</w:t>
      </w:r>
      <w:proofErr w:type="spellEnd"/>
      <w:r w:rsidRPr="00BE1811">
        <w:rPr>
          <w:color w:val="000000"/>
        </w:rPr>
        <w:t xml:space="preserve"> implementării proiectului, raportat la  graficul de </w:t>
      </w:r>
      <w:proofErr w:type="spellStart"/>
      <w:r w:rsidRPr="00BE1811">
        <w:rPr>
          <w:color w:val="000000"/>
        </w:rPr>
        <w:t>activităţi</w:t>
      </w:r>
      <w:proofErr w:type="spellEnd"/>
      <w:r w:rsidRPr="00BE1811">
        <w:rPr>
          <w:color w:val="000000"/>
        </w:rPr>
        <w:t xml:space="preserve"> stabilit prin contract, bugetul proiectului și calendarul estimativ al achizițiilor;</w:t>
      </w:r>
    </w:p>
    <w:p w14:paraId="09C078AF" w14:textId="77777777" w:rsidR="00610BA4" w:rsidRPr="00BE1811" w:rsidRDefault="00610BA4" w:rsidP="00D24931">
      <w:pPr>
        <w:widowControl w:val="0"/>
        <w:numPr>
          <w:ilvl w:val="2"/>
          <w:numId w:val="135"/>
        </w:numPr>
        <w:spacing w:after="0" w:line="240" w:lineRule="auto"/>
        <w:jc w:val="both"/>
        <w:rPr>
          <w:color w:val="000000"/>
        </w:rPr>
      </w:pPr>
      <w:r w:rsidRPr="00BE1811">
        <w:rPr>
          <w:color w:val="000000"/>
        </w:rPr>
        <w:t>identificării problemelor care apar pe parcursul implementării proiectului, precum și a cazurilor de succes și bunelor practici.</w:t>
      </w:r>
    </w:p>
    <w:p w14:paraId="37E276E4" w14:textId="77777777" w:rsidR="00610BA4" w:rsidRPr="00BE1811" w:rsidRDefault="00610BA4" w:rsidP="00610BA4">
      <w:pPr>
        <w:widowControl w:val="0"/>
        <w:numPr>
          <w:ilvl w:val="0"/>
          <w:numId w:val="220"/>
        </w:numPr>
        <w:spacing w:after="0" w:line="240" w:lineRule="auto"/>
        <w:jc w:val="both"/>
        <w:rPr>
          <w:bCs/>
          <w:color w:val="000000" w:themeColor="text1"/>
        </w:rPr>
      </w:pPr>
      <w:r w:rsidRPr="00BE1811">
        <w:rPr>
          <w:color w:val="000000"/>
        </w:rPr>
        <w:lastRenderedPageBreak/>
        <w:t xml:space="preserve">Vizita </w:t>
      </w:r>
      <w:r w:rsidRPr="00BE1811">
        <w:rPr>
          <w:color w:val="000000" w:themeColor="text1"/>
        </w:rPr>
        <w:t>OI POC</w:t>
      </w:r>
      <w:r w:rsidRPr="00BE1811">
        <w:rPr>
          <w:bCs/>
          <w:color w:val="000000" w:themeColor="text1"/>
        </w:rPr>
        <w:t xml:space="preserve"> de monitorizare pe parcursul implementării proiectului</w:t>
      </w:r>
    </w:p>
    <w:p w14:paraId="05F7CDD7" w14:textId="77777777" w:rsidR="00610BA4" w:rsidRPr="00BE1811" w:rsidRDefault="00610BA4" w:rsidP="00D5564E">
      <w:pPr>
        <w:widowControl w:val="0"/>
        <w:numPr>
          <w:ilvl w:val="0"/>
          <w:numId w:val="241"/>
        </w:numPr>
        <w:spacing w:after="0" w:line="240" w:lineRule="auto"/>
        <w:jc w:val="both"/>
        <w:rPr>
          <w:color w:val="000000" w:themeColor="text1"/>
        </w:rPr>
      </w:pPr>
      <w:r w:rsidRPr="00BE1811">
        <w:rPr>
          <w:color w:val="000000" w:themeColor="text1"/>
        </w:rPr>
        <w:t xml:space="preserve">are în vedere verificarea </w:t>
      </w:r>
      <w:proofErr w:type="spellStart"/>
      <w:r w:rsidRPr="00BE1811">
        <w:rPr>
          <w:color w:val="000000" w:themeColor="text1"/>
        </w:rPr>
        <w:t>existenţei</w:t>
      </w:r>
      <w:proofErr w:type="spellEnd"/>
      <w:r w:rsidRPr="00BE1811">
        <w:rPr>
          <w:color w:val="000000" w:themeColor="text1"/>
        </w:rPr>
        <w:t xml:space="preserve"> fizice a unui proiect sau a unui sistem de management performant al proiectului </w:t>
      </w:r>
      <w:proofErr w:type="spellStart"/>
      <w:r w:rsidRPr="00BE1811">
        <w:rPr>
          <w:color w:val="000000" w:themeColor="text1"/>
        </w:rPr>
        <w:t>şi</w:t>
      </w:r>
      <w:proofErr w:type="spellEnd"/>
      <w:r w:rsidRPr="00BE1811">
        <w:rPr>
          <w:color w:val="000000" w:themeColor="text1"/>
        </w:rPr>
        <w:t xml:space="preserve"> permite verificarea corectitudinii, completitudinii </w:t>
      </w:r>
      <w:proofErr w:type="spellStart"/>
      <w:r w:rsidRPr="00BE1811">
        <w:rPr>
          <w:color w:val="000000" w:themeColor="text1"/>
        </w:rPr>
        <w:t>şi</w:t>
      </w:r>
      <w:proofErr w:type="spellEnd"/>
      <w:r w:rsidRPr="00BE1811">
        <w:rPr>
          <w:color w:val="000000" w:themeColor="text1"/>
        </w:rPr>
        <w:t xml:space="preserve"> </w:t>
      </w:r>
      <w:proofErr w:type="spellStart"/>
      <w:r w:rsidRPr="00BE1811">
        <w:rPr>
          <w:color w:val="000000" w:themeColor="text1"/>
        </w:rPr>
        <w:t>acurateţei</w:t>
      </w:r>
      <w:proofErr w:type="spellEnd"/>
      <w:r w:rsidRPr="00BE1811">
        <w:rPr>
          <w:color w:val="000000" w:themeColor="text1"/>
        </w:rPr>
        <w:t xml:space="preserve"> </w:t>
      </w:r>
      <w:proofErr w:type="spellStart"/>
      <w:r w:rsidRPr="00BE1811">
        <w:rPr>
          <w:color w:val="000000" w:themeColor="text1"/>
        </w:rPr>
        <w:t>informaţiei</w:t>
      </w:r>
      <w:proofErr w:type="spellEnd"/>
      <w:r w:rsidRPr="00BE1811">
        <w:rPr>
          <w:color w:val="000000" w:themeColor="text1"/>
        </w:rPr>
        <w:t xml:space="preserve"> furnizate de beneficiar în Rapoartele de Progres </w:t>
      </w:r>
      <w:proofErr w:type="spellStart"/>
      <w:r w:rsidRPr="00BE1811">
        <w:rPr>
          <w:color w:val="000000" w:themeColor="text1"/>
        </w:rPr>
        <w:t>şi</w:t>
      </w:r>
      <w:proofErr w:type="spellEnd"/>
      <w:r w:rsidRPr="00BE1811">
        <w:rPr>
          <w:color w:val="000000" w:themeColor="text1"/>
        </w:rPr>
        <w:t xml:space="preserve"> a gradului de realizare a indicatorilor </w:t>
      </w:r>
      <w:proofErr w:type="spellStart"/>
      <w:r w:rsidRPr="00BE1811">
        <w:rPr>
          <w:color w:val="000000" w:themeColor="text1"/>
        </w:rPr>
        <w:t>stabiliţi</w:t>
      </w:r>
      <w:proofErr w:type="spellEnd"/>
      <w:r w:rsidRPr="00BE1811">
        <w:rPr>
          <w:color w:val="000000" w:themeColor="text1"/>
        </w:rPr>
        <w:t xml:space="preserve"> prin Contractul de </w:t>
      </w:r>
      <w:proofErr w:type="spellStart"/>
      <w:r w:rsidRPr="00BE1811">
        <w:rPr>
          <w:color w:val="000000" w:themeColor="text1"/>
        </w:rPr>
        <w:t>Finanţare</w:t>
      </w:r>
      <w:proofErr w:type="spellEnd"/>
      <w:r w:rsidRPr="00BE1811">
        <w:rPr>
          <w:color w:val="000000" w:themeColor="text1"/>
        </w:rPr>
        <w:t>;</w:t>
      </w:r>
    </w:p>
    <w:p w14:paraId="0EA06FC0" w14:textId="77777777" w:rsidR="00610BA4" w:rsidRPr="00BE1811" w:rsidRDefault="00610BA4" w:rsidP="00D5564E">
      <w:pPr>
        <w:widowControl w:val="0"/>
        <w:numPr>
          <w:ilvl w:val="0"/>
          <w:numId w:val="241"/>
        </w:numPr>
        <w:spacing w:after="0" w:line="240" w:lineRule="auto"/>
        <w:jc w:val="both"/>
        <w:rPr>
          <w:color w:val="000000" w:themeColor="text1"/>
        </w:rPr>
      </w:pPr>
      <w:r w:rsidRPr="00BE1811">
        <w:rPr>
          <w:color w:val="000000" w:themeColor="text1"/>
        </w:rPr>
        <w:t xml:space="preserve">facilitează contactul dintre </w:t>
      </w:r>
      <w:proofErr w:type="spellStart"/>
      <w:r w:rsidRPr="00BE1811">
        <w:rPr>
          <w:color w:val="000000" w:themeColor="text1"/>
        </w:rPr>
        <w:t>reprezentanţii</w:t>
      </w:r>
      <w:proofErr w:type="spellEnd"/>
      <w:r w:rsidRPr="00BE1811">
        <w:rPr>
          <w:color w:val="000000" w:themeColor="text1"/>
        </w:rPr>
        <w:t xml:space="preserve"> OI POC </w:t>
      </w:r>
      <w:proofErr w:type="spellStart"/>
      <w:r w:rsidRPr="00BE1811">
        <w:rPr>
          <w:color w:val="000000" w:themeColor="text1"/>
        </w:rPr>
        <w:t>şi</w:t>
      </w:r>
      <w:proofErr w:type="spellEnd"/>
      <w:r w:rsidRPr="00BE1811">
        <w:rPr>
          <w:color w:val="000000" w:themeColor="text1"/>
        </w:rPr>
        <w:t xml:space="preserve"> beneficiari în scopul comunicării problemelor care pot împiedica implementarea corespunzătoare a proiectului;</w:t>
      </w:r>
    </w:p>
    <w:p w14:paraId="3BEBC688" w14:textId="77777777" w:rsidR="00610BA4" w:rsidRPr="00BE1811" w:rsidRDefault="00610BA4" w:rsidP="00D5564E">
      <w:pPr>
        <w:widowControl w:val="0"/>
        <w:numPr>
          <w:ilvl w:val="0"/>
          <w:numId w:val="241"/>
        </w:numPr>
        <w:spacing w:after="0" w:line="240" w:lineRule="auto"/>
        <w:jc w:val="both"/>
        <w:rPr>
          <w:color w:val="000000" w:themeColor="text1"/>
        </w:rPr>
      </w:pPr>
      <w:proofErr w:type="spellStart"/>
      <w:r w:rsidRPr="00BE1811">
        <w:rPr>
          <w:color w:val="000000" w:themeColor="text1"/>
        </w:rPr>
        <w:t>urmăreşte</w:t>
      </w:r>
      <w:proofErr w:type="spellEnd"/>
      <w:r w:rsidRPr="00BE1811">
        <w:rPr>
          <w:color w:val="000000" w:themeColor="text1"/>
        </w:rPr>
        <w:t>:</w:t>
      </w:r>
    </w:p>
    <w:p w14:paraId="5F2C2892" w14:textId="77777777" w:rsidR="00610BA4" w:rsidRPr="00BE1811" w:rsidRDefault="00610BA4" w:rsidP="00D5564E">
      <w:pPr>
        <w:widowControl w:val="0"/>
        <w:numPr>
          <w:ilvl w:val="0"/>
          <w:numId w:val="242"/>
        </w:numPr>
        <w:spacing w:after="0" w:line="240" w:lineRule="auto"/>
        <w:ind w:left="1843"/>
        <w:jc w:val="both"/>
        <w:rPr>
          <w:color w:val="000000" w:themeColor="text1"/>
        </w:rPr>
      </w:pPr>
      <w:r w:rsidRPr="00BE1811">
        <w:rPr>
          <w:color w:val="000000" w:themeColor="text1"/>
        </w:rPr>
        <w:t xml:space="preserve">să se asigure de faptul că proiectul se derulează conform Contractului de </w:t>
      </w:r>
      <w:proofErr w:type="spellStart"/>
      <w:r w:rsidRPr="00BE1811">
        <w:rPr>
          <w:color w:val="000000" w:themeColor="text1"/>
        </w:rPr>
        <w:t>Finanţare</w:t>
      </w:r>
      <w:proofErr w:type="spellEnd"/>
      <w:r w:rsidRPr="00BE1811">
        <w:rPr>
          <w:color w:val="000000" w:themeColor="text1"/>
        </w:rPr>
        <w:t>;</w:t>
      </w:r>
    </w:p>
    <w:p w14:paraId="3C1D48B9" w14:textId="77777777" w:rsidR="00610BA4" w:rsidRPr="00BE1811" w:rsidRDefault="00610BA4" w:rsidP="00D5564E">
      <w:pPr>
        <w:widowControl w:val="0"/>
        <w:numPr>
          <w:ilvl w:val="0"/>
          <w:numId w:val="242"/>
        </w:numPr>
        <w:spacing w:after="0" w:line="240" w:lineRule="auto"/>
        <w:ind w:left="1843"/>
        <w:jc w:val="both"/>
        <w:rPr>
          <w:color w:val="000000" w:themeColor="text1"/>
        </w:rPr>
      </w:pPr>
      <w:r w:rsidRPr="00BE1811">
        <w:rPr>
          <w:color w:val="000000" w:themeColor="text1"/>
        </w:rPr>
        <w:t xml:space="preserve">să identifice, în timp util, posibilele probleme </w:t>
      </w:r>
      <w:proofErr w:type="spellStart"/>
      <w:r w:rsidRPr="00BE1811">
        <w:rPr>
          <w:color w:val="000000" w:themeColor="text1"/>
        </w:rPr>
        <w:t>şi</w:t>
      </w:r>
      <w:proofErr w:type="spellEnd"/>
      <w:r w:rsidRPr="00BE1811">
        <w:rPr>
          <w:color w:val="000000" w:themeColor="text1"/>
        </w:rPr>
        <w:t xml:space="preserve"> să propună măsuri de rezolvare a acestora, precum </w:t>
      </w:r>
      <w:proofErr w:type="spellStart"/>
      <w:r w:rsidRPr="00BE1811">
        <w:rPr>
          <w:color w:val="000000" w:themeColor="text1"/>
        </w:rPr>
        <w:t>şi</w:t>
      </w:r>
      <w:proofErr w:type="spellEnd"/>
      <w:r w:rsidRPr="00BE1811">
        <w:rPr>
          <w:color w:val="000000" w:themeColor="text1"/>
        </w:rPr>
        <w:t xml:space="preserve"> </w:t>
      </w:r>
      <w:proofErr w:type="spellStart"/>
      <w:r w:rsidRPr="00BE1811">
        <w:rPr>
          <w:color w:val="000000" w:themeColor="text1"/>
        </w:rPr>
        <w:t>îmbunătăţirea</w:t>
      </w:r>
      <w:proofErr w:type="spellEnd"/>
      <w:r w:rsidRPr="00BE1811">
        <w:rPr>
          <w:color w:val="000000" w:themeColor="text1"/>
        </w:rPr>
        <w:t xml:space="preserve"> </w:t>
      </w:r>
      <w:proofErr w:type="spellStart"/>
      <w:r w:rsidRPr="00BE1811">
        <w:rPr>
          <w:color w:val="000000" w:themeColor="text1"/>
        </w:rPr>
        <w:t>activităţii</w:t>
      </w:r>
      <w:proofErr w:type="spellEnd"/>
      <w:r w:rsidRPr="00BE1811">
        <w:rPr>
          <w:color w:val="000000" w:themeColor="text1"/>
        </w:rPr>
        <w:t xml:space="preserve"> de implementare;</w:t>
      </w:r>
    </w:p>
    <w:p w14:paraId="4A7BB953" w14:textId="77777777" w:rsidR="00610BA4" w:rsidRPr="00BE1811" w:rsidRDefault="00610BA4" w:rsidP="00D5564E">
      <w:pPr>
        <w:widowControl w:val="0"/>
        <w:numPr>
          <w:ilvl w:val="0"/>
          <w:numId w:val="242"/>
        </w:numPr>
        <w:spacing w:after="0" w:line="240" w:lineRule="auto"/>
        <w:ind w:left="1843"/>
        <w:jc w:val="both"/>
        <w:rPr>
          <w:color w:val="000000" w:themeColor="text1"/>
        </w:rPr>
      </w:pPr>
      <w:r w:rsidRPr="00BE1811">
        <w:rPr>
          <w:color w:val="000000" w:themeColor="text1"/>
        </w:rPr>
        <w:t xml:space="preserve">să identifice elementele de succes ale proiectului și bune practici; </w:t>
      </w:r>
    </w:p>
    <w:p w14:paraId="07817002" w14:textId="77777777" w:rsidR="00610BA4" w:rsidRPr="00BE1811" w:rsidRDefault="00610BA4" w:rsidP="00610BA4">
      <w:pPr>
        <w:widowControl w:val="0"/>
        <w:numPr>
          <w:ilvl w:val="0"/>
          <w:numId w:val="220"/>
        </w:numPr>
        <w:spacing w:after="0" w:line="240" w:lineRule="auto"/>
        <w:jc w:val="both"/>
        <w:rPr>
          <w:bCs/>
          <w:color w:val="000000" w:themeColor="text1"/>
        </w:rPr>
      </w:pPr>
      <w:r w:rsidRPr="00BE1811">
        <w:rPr>
          <w:b/>
          <w:bCs/>
          <w:color w:val="000000" w:themeColor="text1"/>
        </w:rPr>
        <w:t xml:space="preserve"> </w:t>
      </w:r>
      <w:r w:rsidRPr="00BE1811">
        <w:rPr>
          <w:bCs/>
          <w:color w:val="000000" w:themeColor="text1"/>
        </w:rPr>
        <w:t xml:space="preserve">Analizarea </w:t>
      </w:r>
      <w:proofErr w:type="spellStart"/>
      <w:r w:rsidRPr="00BE1811">
        <w:rPr>
          <w:bCs/>
          <w:color w:val="000000" w:themeColor="text1"/>
        </w:rPr>
        <w:t>durabilităţii</w:t>
      </w:r>
      <w:proofErr w:type="spellEnd"/>
      <w:r w:rsidRPr="00BE1811">
        <w:rPr>
          <w:bCs/>
          <w:color w:val="000000" w:themeColor="text1"/>
        </w:rPr>
        <w:t xml:space="preserve"> proiectului</w:t>
      </w:r>
    </w:p>
    <w:p w14:paraId="0BB2C1D0" w14:textId="77777777" w:rsidR="00610BA4" w:rsidRPr="00BE1811" w:rsidRDefault="00610BA4" w:rsidP="00610BA4">
      <w:pPr>
        <w:ind w:left="720"/>
        <w:rPr>
          <w:color w:val="000000" w:themeColor="text1"/>
        </w:rPr>
      </w:pPr>
      <w:r w:rsidRPr="00BE1811">
        <w:rPr>
          <w:color w:val="000000" w:themeColor="text1"/>
        </w:rPr>
        <w:t xml:space="preserve">Se realizează de OI POC pe baza Rapoartelor de Durabilitate întocmite de beneficiar și a vizitelor de monitorizare, pentru  a se asigura de  sustenabilitatea proiectelor, precum și de faptul că toate </w:t>
      </w:r>
      <w:proofErr w:type="spellStart"/>
      <w:r w:rsidRPr="00BE1811">
        <w:rPr>
          <w:color w:val="000000" w:themeColor="text1"/>
        </w:rPr>
        <w:t>contribuţiile</w:t>
      </w:r>
      <w:proofErr w:type="spellEnd"/>
      <w:r w:rsidRPr="00BE1811">
        <w:rPr>
          <w:color w:val="000000" w:themeColor="text1"/>
        </w:rPr>
        <w:t xml:space="preserve"> din fonduri se atribuie numai proiectelor care, în termen de 3/5 ani de la încheierea acestora,  nu au fost afectate de nicio modificare din categoria celor  </w:t>
      </w:r>
      <w:proofErr w:type="spellStart"/>
      <w:r w:rsidRPr="00BE1811">
        <w:rPr>
          <w:color w:val="000000" w:themeColor="text1"/>
        </w:rPr>
        <w:t>enuntate</w:t>
      </w:r>
      <w:proofErr w:type="spellEnd"/>
      <w:r w:rsidRPr="00BE1811">
        <w:rPr>
          <w:color w:val="000000" w:themeColor="text1"/>
        </w:rPr>
        <w:t xml:space="preserve"> mai jos, respectiv:</w:t>
      </w:r>
    </w:p>
    <w:p w14:paraId="63C20E2B" w14:textId="77777777" w:rsidR="00610BA4" w:rsidRPr="00BE1811" w:rsidRDefault="00610BA4" w:rsidP="00D5564E">
      <w:pPr>
        <w:widowControl w:val="0"/>
        <w:numPr>
          <w:ilvl w:val="0"/>
          <w:numId w:val="243"/>
        </w:numPr>
        <w:spacing w:after="0" w:line="240" w:lineRule="auto"/>
        <w:jc w:val="both"/>
        <w:rPr>
          <w:color w:val="000000" w:themeColor="text1"/>
        </w:rPr>
      </w:pPr>
      <w:r w:rsidRPr="00BE1811">
        <w:rPr>
          <w:color w:val="000000" w:themeColor="text1"/>
        </w:rPr>
        <w:t xml:space="preserve">o schimbare substanțială care să le afecteze natura, obiectivele sau </w:t>
      </w:r>
      <w:proofErr w:type="spellStart"/>
      <w:r w:rsidRPr="00BE1811">
        <w:rPr>
          <w:color w:val="000000" w:themeColor="text1"/>
        </w:rPr>
        <w:t>condiţiile</w:t>
      </w:r>
      <w:proofErr w:type="spellEnd"/>
      <w:r w:rsidRPr="00BE1811">
        <w:rPr>
          <w:color w:val="000000" w:themeColor="text1"/>
        </w:rPr>
        <w:t xml:space="preserve"> de realizare  și care ar determina subminarea obiectivelor inițiale ale acestora; </w:t>
      </w:r>
    </w:p>
    <w:p w14:paraId="26A67E02" w14:textId="77777777" w:rsidR="00610BA4" w:rsidRPr="00BE1811" w:rsidRDefault="00610BA4" w:rsidP="00D5564E">
      <w:pPr>
        <w:widowControl w:val="0"/>
        <w:numPr>
          <w:ilvl w:val="0"/>
          <w:numId w:val="243"/>
        </w:numPr>
        <w:spacing w:after="0" w:line="240" w:lineRule="auto"/>
        <w:jc w:val="both"/>
        <w:rPr>
          <w:color w:val="000000" w:themeColor="text1"/>
        </w:rPr>
      </w:pPr>
      <w:r w:rsidRPr="00BE1811">
        <w:rPr>
          <w:color w:val="000000" w:themeColor="text1"/>
        </w:rPr>
        <w:t xml:space="preserve">o schimbare asupra  </w:t>
      </w:r>
      <w:proofErr w:type="spellStart"/>
      <w:r w:rsidRPr="00BE1811">
        <w:rPr>
          <w:color w:val="000000" w:themeColor="text1"/>
        </w:rPr>
        <w:t>proprietăţii</w:t>
      </w:r>
      <w:proofErr w:type="spellEnd"/>
      <w:r w:rsidRPr="00BE1811">
        <w:rPr>
          <w:color w:val="000000" w:themeColor="text1"/>
        </w:rPr>
        <w:t xml:space="preserve"> unui element de infrastructură care conferă un avantaj nejustificat unei întreprinderi sau unui organism public;</w:t>
      </w:r>
    </w:p>
    <w:p w14:paraId="5C3CEC44" w14:textId="77777777" w:rsidR="00610BA4" w:rsidRPr="00BE1811" w:rsidRDefault="00610BA4" w:rsidP="00D5564E">
      <w:pPr>
        <w:widowControl w:val="0"/>
        <w:numPr>
          <w:ilvl w:val="0"/>
          <w:numId w:val="243"/>
        </w:numPr>
        <w:spacing w:after="0" w:line="240" w:lineRule="auto"/>
        <w:jc w:val="both"/>
        <w:rPr>
          <w:color w:val="000000" w:themeColor="text1"/>
        </w:rPr>
      </w:pPr>
      <w:r w:rsidRPr="00BE1811">
        <w:rPr>
          <w:color w:val="000000" w:themeColor="text1"/>
        </w:rPr>
        <w:t xml:space="preserve">încetarea sau </w:t>
      </w:r>
      <w:proofErr w:type="spellStart"/>
      <w:r w:rsidRPr="00BE1811">
        <w:rPr>
          <w:color w:val="000000" w:themeColor="text1"/>
        </w:rPr>
        <w:t>delocalizarea</w:t>
      </w:r>
      <w:proofErr w:type="spellEnd"/>
      <w:r w:rsidRPr="00BE1811">
        <w:rPr>
          <w:color w:val="000000" w:themeColor="text1"/>
        </w:rPr>
        <w:t xml:space="preserve"> unei activități productive în afara zonei eligibile.</w:t>
      </w:r>
    </w:p>
    <w:p w14:paraId="2840C8DE" w14:textId="77777777" w:rsidR="00610BA4" w:rsidRPr="00BE1811" w:rsidRDefault="00610BA4" w:rsidP="00610BA4">
      <w:pPr>
        <w:widowControl w:val="0"/>
        <w:numPr>
          <w:ilvl w:val="0"/>
          <w:numId w:val="220"/>
        </w:numPr>
        <w:spacing w:after="0" w:line="240" w:lineRule="auto"/>
        <w:jc w:val="both"/>
        <w:rPr>
          <w:color w:val="000000" w:themeColor="text1"/>
        </w:rPr>
      </w:pPr>
      <w:r w:rsidRPr="00BE1811">
        <w:rPr>
          <w:bCs/>
          <w:color w:val="000000" w:themeColor="text1"/>
        </w:rPr>
        <w:t xml:space="preserve">Vizita de monitorizare a </w:t>
      </w:r>
      <w:proofErr w:type="spellStart"/>
      <w:r w:rsidRPr="00BE1811">
        <w:rPr>
          <w:bCs/>
          <w:color w:val="000000" w:themeColor="text1"/>
        </w:rPr>
        <w:t>durabilităţii</w:t>
      </w:r>
      <w:proofErr w:type="spellEnd"/>
      <w:r w:rsidRPr="00BE1811">
        <w:rPr>
          <w:bCs/>
          <w:color w:val="000000" w:themeColor="text1"/>
        </w:rPr>
        <w:t xml:space="preserve"> proiectului</w:t>
      </w:r>
    </w:p>
    <w:p w14:paraId="5866B028" w14:textId="77777777" w:rsidR="00610BA4" w:rsidRPr="00BE1811" w:rsidRDefault="00610BA4" w:rsidP="00D5564E">
      <w:pPr>
        <w:widowControl w:val="0"/>
        <w:numPr>
          <w:ilvl w:val="0"/>
          <w:numId w:val="244"/>
        </w:numPr>
        <w:spacing w:after="0" w:line="240" w:lineRule="auto"/>
        <w:jc w:val="both"/>
        <w:rPr>
          <w:color w:val="000000" w:themeColor="text1"/>
        </w:rPr>
      </w:pPr>
      <w:r w:rsidRPr="00BE1811">
        <w:rPr>
          <w:color w:val="000000" w:themeColor="text1"/>
        </w:rPr>
        <w:t xml:space="preserve">se realizează la locul de implementare a proiectului/sediul beneficiarului; </w:t>
      </w:r>
    </w:p>
    <w:p w14:paraId="7680E19E" w14:textId="77777777" w:rsidR="00610BA4" w:rsidRPr="00BE1811" w:rsidRDefault="00610BA4" w:rsidP="00D5564E">
      <w:pPr>
        <w:widowControl w:val="0"/>
        <w:numPr>
          <w:ilvl w:val="0"/>
          <w:numId w:val="244"/>
        </w:numPr>
        <w:spacing w:after="0" w:line="240" w:lineRule="auto"/>
        <w:jc w:val="both"/>
        <w:rPr>
          <w:color w:val="000000" w:themeColor="text1"/>
        </w:rPr>
      </w:pPr>
      <w:r w:rsidRPr="00BE1811">
        <w:rPr>
          <w:color w:val="000000" w:themeColor="text1"/>
        </w:rPr>
        <w:t xml:space="preserve">are ca scop verificarea la fața locului a faptului ca beneficiarul a asigurat durabilitatea  proiectului. </w:t>
      </w:r>
    </w:p>
    <w:p w14:paraId="495C6A9A" w14:textId="77777777" w:rsidR="00610BA4" w:rsidRPr="00BE1811" w:rsidRDefault="00610BA4" w:rsidP="00610BA4">
      <w:pPr>
        <w:widowControl w:val="0"/>
        <w:numPr>
          <w:ilvl w:val="0"/>
          <w:numId w:val="220"/>
        </w:numPr>
        <w:spacing w:after="0" w:line="240" w:lineRule="auto"/>
        <w:jc w:val="both"/>
        <w:rPr>
          <w:color w:val="000000"/>
        </w:rPr>
      </w:pPr>
      <w:r w:rsidRPr="00BE1811">
        <w:rPr>
          <w:color w:val="000000" w:themeColor="text1"/>
        </w:rPr>
        <w:t xml:space="preserve">Beneficiarul are </w:t>
      </w:r>
      <w:proofErr w:type="spellStart"/>
      <w:r w:rsidRPr="00BE1811">
        <w:rPr>
          <w:color w:val="000000" w:themeColor="text1"/>
        </w:rPr>
        <w:t>obligaţia</w:t>
      </w:r>
      <w:proofErr w:type="spellEnd"/>
      <w:r w:rsidRPr="00BE1811">
        <w:rPr>
          <w:color w:val="000000" w:themeColor="text1"/>
        </w:rPr>
        <w:t xml:space="preserve"> de a participa la vizitele de monitorizare, de a furniza echipei de monitorizare a OI POC </w:t>
      </w:r>
      <w:r w:rsidRPr="00BE1811">
        <w:rPr>
          <w:color w:val="000000"/>
        </w:rPr>
        <w:t xml:space="preserve">toate </w:t>
      </w:r>
      <w:proofErr w:type="spellStart"/>
      <w:r w:rsidRPr="00BE1811">
        <w:rPr>
          <w:color w:val="000000"/>
        </w:rPr>
        <w:t>informaţiile</w:t>
      </w:r>
      <w:proofErr w:type="spellEnd"/>
      <w:r w:rsidRPr="00BE1811">
        <w:rPr>
          <w:color w:val="000000"/>
        </w:rPr>
        <w:t xml:space="preserve"> solicitate </w:t>
      </w:r>
      <w:proofErr w:type="spellStart"/>
      <w:r w:rsidRPr="00BE1811">
        <w:rPr>
          <w:color w:val="000000"/>
        </w:rPr>
        <w:t>şi</w:t>
      </w:r>
      <w:proofErr w:type="spellEnd"/>
      <w:r w:rsidRPr="00BE1811">
        <w:rPr>
          <w:color w:val="000000"/>
        </w:rPr>
        <w:t xml:space="preserve"> de a permite accesul neîngrădit al acesteia la documentele aferente proiectului și rezultatele declarate ca </w:t>
      </w:r>
      <w:proofErr w:type="spellStart"/>
      <w:r w:rsidRPr="00BE1811">
        <w:rPr>
          <w:color w:val="000000"/>
        </w:rPr>
        <w:t>obţinute</w:t>
      </w:r>
      <w:proofErr w:type="spellEnd"/>
      <w:r w:rsidRPr="00BE1811">
        <w:rPr>
          <w:color w:val="000000"/>
        </w:rPr>
        <w:t xml:space="preserve"> pe parcursul implementării acestuia.</w:t>
      </w:r>
    </w:p>
    <w:p w14:paraId="797267B0" w14:textId="77777777" w:rsidR="00610BA4" w:rsidRPr="00BE1811" w:rsidRDefault="00610BA4" w:rsidP="00D24931">
      <w:pPr>
        <w:pStyle w:val="Style10"/>
        <w:widowControl/>
        <w:tabs>
          <w:tab w:val="left" w:pos="5443"/>
        </w:tabs>
        <w:spacing w:before="134"/>
        <w:ind w:firstLine="0"/>
        <w:jc w:val="both"/>
        <w:rPr>
          <w:rStyle w:val="FontStyle30"/>
          <w:rFonts w:ascii="Times New Roman" w:hAnsi="Times New Roman"/>
          <w:color w:val="000000"/>
          <w:sz w:val="22"/>
          <w:szCs w:val="22"/>
        </w:rPr>
      </w:pPr>
    </w:p>
    <w:p w14:paraId="3500D1A9" w14:textId="77777777" w:rsidR="00610BA4" w:rsidRPr="00BE1811" w:rsidRDefault="00610BA4" w:rsidP="00D24931">
      <w:pPr>
        <w:ind w:left="567"/>
        <w:rPr>
          <w:rStyle w:val="FontStyle30"/>
          <w:rFonts w:ascii="Times New Roman" w:hAnsi="Times New Roman"/>
          <w:sz w:val="22"/>
        </w:rPr>
      </w:pPr>
    </w:p>
    <w:p w14:paraId="7B780AA5" w14:textId="77777777" w:rsidR="00610BA4" w:rsidRPr="00BE1811" w:rsidRDefault="00610BA4" w:rsidP="00D24931">
      <w:pPr>
        <w:pStyle w:val="Style6"/>
        <w:widowControl/>
        <w:spacing w:before="34" w:line="240" w:lineRule="auto"/>
        <w:jc w:val="both"/>
        <w:rPr>
          <w:rStyle w:val="FontStyle30"/>
          <w:rFonts w:ascii="Times New Roman" w:hAnsi="Times New Roman"/>
          <w:sz w:val="22"/>
          <w:szCs w:val="22"/>
        </w:rPr>
      </w:pPr>
    </w:p>
    <w:p w14:paraId="473D5C5E" w14:textId="77777777" w:rsidR="00610BA4" w:rsidRPr="00BE1811" w:rsidRDefault="00610BA4" w:rsidP="00610BA4">
      <w:pPr>
        <w:spacing w:line="240" w:lineRule="auto"/>
        <w:ind w:right="-1005"/>
        <w:rPr>
          <w:i/>
        </w:rPr>
      </w:pPr>
    </w:p>
    <w:p w14:paraId="180D68E1" w14:textId="77777777" w:rsidR="00610BA4" w:rsidRPr="00BE1811" w:rsidRDefault="00610BA4" w:rsidP="00610BA4">
      <w:pPr>
        <w:spacing w:line="240" w:lineRule="auto"/>
        <w:ind w:right="-1005"/>
        <w:rPr>
          <w:i/>
        </w:rPr>
      </w:pPr>
    </w:p>
    <w:p w14:paraId="557D3456" w14:textId="77777777" w:rsidR="00610BA4" w:rsidRPr="00BE1811" w:rsidRDefault="00610BA4" w:rsidP="00610BA4">
      <w:pPr>
        <w:spacing w:line="240" w:lineRule="auto"/>
        <w:ind w:right="-1005"/>
        <w:rPr>
          <w:i/>
        </w:rPr>
      </w:pPr>
    </w:p>
    <w:p w14:paraId="3F4DB4B6" w14:textId="77777777" w:rsidR="00305FB9" w:rsidRPr="00BE1811" w:rsidRDefault="00305FB9" w:rsidP="00610BA4">
      <w:pPr>
        <w:spacing w:line="240" w:lineRule="auto"/>
        <w:ind w:right="-1005"/>
        <w:rPr>
          <w:i/>
        </w:rPr>
      </w:pPr>
    </w:p>
    <w:p w14:paraId="231A926B" w14:textId="74EDC865" w:rsidR="00305FB9" w:rsidRDefault="00305FB9" w:rsidP="00610BA4">
      <w:pPr>
        <w:spacing w:line="240" w:lineRule="auto"/>
        <w:ind w:right="-1005"/>
        <w:rPr>
          <w:i/>
        </w:rPr>
      </w:pPr>
    </w:p>
    <w:p w14:paraId="612DB7A3" w14:textId="31EAC640" w:rsidR="00BD66A4" w:rsidRDefault="00BD66A4" w:rsidP="00610BA4">
      <w:pPr>
        <w:spacing w:line="240" w:lineRule="auto"/>
        <w:ind w:right="-1005"/>
        <w:rPr>
          <w:i/>
        </w:rPr>
      </w:pPr>
    </w:p>
    <w:p w14:paraId="16C45D85" w14:textId="064469BF" w:rsidR="00BD66A4" w:rsidRDefault="00BD66A4" w:rsidP="00610BA4">
      <w:pPr>
        <w:spacing w:line="240" w:lineRule="auto"/>
        <w:ind w:right="-1005"/>
        <w:rPr>
          <w:i/>
        </w:rPr>
      </w:pPr>
    </w:p>
    <w:p w14:paraId="0999813B" w14:textId="60FF7ACA" w:rsidR="00BD66A4" w:rsidRDefault="00BD66A4" w:rsidP="00610BA4">
      <w:pPr>
        <w:spacing w:line="240" w:lineRule="auto"/>
        <w:ind w:right="-1005"/>
        <w:rPr>
          <w:i/>
        </w:rPr>
      </w:pPr>
    </w:p>
    <w:p w14:paraId="441686BA" w14:textId="2F3B6444" w:rsidR="00BD66A4" w:rsidRDefault="00BD66A4" w:rsidP="00610BA4">
      <w:pPr>
        <w:spacing w:line="240" w:lineRule="auto"/>
        <w:ind w:right="-1005"/>
        <w:rPr>
          <w:i/>
        </w:rPr>
      </w:pPr>
    </w:p>
    <w:p w14:paraId="14823E40" w14:textId="639AE3E8" w:rsidR="00BD66A4" w:rsidRDefault="00BD66A4" w:rsidP="00610BA4">
      <w:pPr>
        <w:spacing w:line="240" w:lineRule="auto"/>
        <w:ind w:right="-1005"/>
        <w:rPr>
          <w:i/>
        </w:rPr>
      </w:pPr>
    </w:p>
    <w:p w14:paraId="48262022" w14:textId="79ABA4EB" w:rsidR="00BD66A4" w:rsidRDefault="00BD66A4" w:rsidP="00610BA4">
      <w:pPr>
        <w:spacing w:line="240" w:lineRule="auto"/>
        <w:ind w:right="-1005"/>
        <w:rPr>
          <w:i/>
        </w:rPr>
      </w:pPr>
    </w:p>
    <w:p w14:paraId="48E2D324" w14:textId="77777777" w:rsidR="00BD66A4" w:rsidRPr="00BE1811" w:rsidRDefault="00BD66A4" w:rsidP="00610BA4">
      <w:pPr>
        <w:spacing w:line="240" w:lineRule="auto"/>
        <w:ind w:right="-1005"/>
        <w:rPr>
          <w:i/>
        </w:rPr>
      </w:pPr>
    </w:p>
    <w:p w14:paraId="4D6FE6B7" w14:textId="77777777" w:rsidR="00305FB9" w:rsidRPr="00BE1811" w:rsidRDefault="00305FB9" w:rsidP="00610BA4">
      <w:pPr>
        <w:spacing w:line="240" w:lineRule="auto"/>
        <w:ind w:right="-1005"/>
        <w:rPr>
          <w:i/>
        </w:rPr>
      </w:pPr>
    </w:p>
    <w:p w14:paraId="58F2DE22" w14:textId="77777777" w:rsidR="00305FB9" w:rsidRPr="00BE1811" w:rsidRDefault="00305FB9" w:rsidP="00610BA4">
      <w:pPr>
        <w:spacing w:line="240" w:lineRule="auto"/>
        <w:ind w:right="-1005"/>
        <w:rPr>
          <w:i/>
        </w:rPr>
      </w:pPr>
    </w:p>
    <w:p w14:paraId="7840AE84" w14:textId="77777777" w:rsidR="00305FB9" w:rsidRPr="00BE1811" w:rsidRDefault="00305FB9" w:rsidP="00610BA4">
      <w:pPr>
        <w:spacing w:line="240" w:lineRule="auto"/>
        <w:ind w:right="-1005"/>
        <w:rPr>
          <w:i/>
        </w:rPr>
      </w:pPr>
    </w:p>
    <w:p w14:paraId="6473FAEE" w14:textId="77777777" w:rsidR="00610BA4" w:rsidRPr="00BE1811" w:rsidRDefault="00610BA4" w:rsidP="00610BA4">
      <w:pPr>
        <w:spacing w:line="240" w:lineRule="auto"/>
        <w:ind w:right="-1005"/>
        <w:rPr>
          <w:i/>
        </w:rPr>
      </w:pPr>
    </w:p>
    <w:p w14:paraId="506E7BC3" w14:textId="77777777" w:rsidR="00610BA4" w:rsidRPr="00BE1811" w:rsidRDefault="00610BA4" w:rsidP="00BE1811">
      <w:pPr>
        <w:jc w:val="right"/>
        <w:rPr>
          <w:b/>
          <w:caps/>
        </w:rPr>
      </w:pPr>
      <w:bookmarkStart w:id="393" w:name="_Toc74560968"/>
      <w:bookmarkStart w:id="394" w:name="_Toc75446555"/>
      <w:bookmarkStart w:id="395" w:name="_Toc75446667"/>
      <w:r w:rsidRPr="00BE1811">
        <w:t xml:space="preserve">Model Act </w:t>
      </w:r>
      <w:proofErr w:type="spellStart"/>
      <w:r w:rsidRPr="00BE1811">
        <w:t>Adiţional</w:t>
      </w:r>
      <w:proofErr w:type="spellEnd"/>
      <w:r w:rsidRPr="00BE1811">
        <w:t xml:space="preserve"> Bipartit</w:t>
      </w:r>
      <w:bookmarkEnd w:id="393"/>
      <w:bookmarkEnd w:id="394"/>
      <w:bookmarkEnd w:id="395"/>
    </w:p>
    <w:p w14:paraId="398ED8FB" w14:textId="77777777" w:rsidR="00610BA4" w:rsidRPr="00BE1811" w:rsidRDefault="00610BA4" w:rsidP="00610BA4">
      <w:pPr>
        <w:spacing w:line="240" w:lineRule="auto"/>
        <w:ind w:right="-1005"/>
        <w:rPr>
          <w:bCs/>
          <w:i/>
          <w:color w:val="000000" w:themeColor="text1"/>
        </w:rPr>
      </w:pPr>
    </w:p>
    <w:p w14:paraId="3826F9AA" w14:textId="77777777" w:rsidR="00610BA4" w:rsidRPr="00BE1811" w:rsidRDefault="00610BA4" w:rsidP="00610BA4">
      <w:pPr>
        <w:spacing w:line="240" w:lineRule="auto"/>
        <w:ind w:right="-1005"/>
        <w:rPr>
          <w:bCs/>
          <w:i/>
          <w:color w:val="000000" w:themeColor="text1"/>
        </w:rPr>
      </w:pPr>
    </w:p>
    <w:p w14:paraId="4A44B87D" w14:textId="77777777" w:rsidR="00610BA4" w:rsidRPr="00BE1811" w:rsidRDefault="00610BA4" w:rsidP="00C447CE">
      <w:pPr>
        <w:tabs>
          <w:tab w:val="left" w:leader="dot" w:pos="2340"/>
        </w:tabs>
        <w:autoSpaceDE w:val="0"/>
        <w:autoSpaceDN w:val="0"/>
        <w:adjustRightInd w:val="0"/>
        <w:spacing w:before="50" w:line="252" w:lineRule="exact"/>
        <w:rPr>
          <w:b/>
          <w:bCs/>
          <w:color w:val="000000" w:themeColor="text1"/>
          <w:lang w:eastAsia="ro-RO"/>
        </w:rPr>
      </w:pPr>
    </w:p>
    <w:p w14:paraId="4966630F" w14:textId="77777777" w:rsidR="00610BA4" w:rsidRPr="00BE1811" w:rsidRDefault="00610BA4" w:rsidP="00610BA4">
      <w:pPr>
        <w:tabs>
          <w:tab w:val="left" w:leader="dot" w:pos="2340"/>
        </w:tabs>
        <w:autoSpaceDE w:val="0"/>
        <w:autoSpaceDN w:val="0"/>
        <w:adjustRightInd w:val="0"/>
        <w:spacing w:before="50" w:line="252" w:lineRule="exact"/>
        <w:jc w:val="center"/>
        <w:rPr>
          <w:b/>
          <w:bCs/>
          <w:color w:val="000000" w:themeColor="text1"/>
          <w:lang w:eastAsia="ro-RO"/>
        </w:rPr>
      </w:pPr>
    </w:p>
    <w:p w14:paraId="77F31382" w14:textId="77777777" w:rsidR="00610BA4" w:rsidRPr="00BE1811" w:rsidRDefault="00610BA4" w:rsidP="00610BA4">
      <w:pPr>
        <w:tabs>
          <w:tab w:val="left" w:leader="dot" w:pos="2340"/>
        </w:tabs>
        <w:autoSpaceDE w:val="0"/>
        <w:autoSpaceDN w:val="0"/>
        <w:adjustRightInd w:val="0"/>
        <w:spacing w:before="50" w:line="252" w:lineRule="exact"/>
        <w:jc w:val="center"/>
        <w:rPr>
          <w:b/>
          <w:bCs/>
          <w:color w:val="000000" w:themeColor="text1"/>
          <w:lang w:eastAsia="ro-RO"/>
        </w:rPr>
      </w:pPr>
      <w:r w:rsidRPr="00BE1811">
        <w:rPr>
          <w:b/>
          <w:bCs/>
          <w:color w:val="000000" w:themeColor="text1"/>
          <w:lang w:eastAsia="ro-RO"/>
        </w:rPr>
        <w:t xml:space="preserve">ACT ADIȚIONAL NR. </w:t>
      </w:r>
    </w:p>
    <w:p w14:paraId="434052FE" w14:textId="77777777" w:rsidR="00610BA4" w:rsidRPr="00BE1811" w:rsidRDefault="00610BA4" w:rsidP="00610BA4">
      <w:pPr>
        <w:tabs>
          <w:tab w:val="left" w:leader="dot" w:pos="2340"/>
        </w:tabs>
        <w:autoSpaceDE w:val="0"/>
        <w:autoSpaceDN w:val="0"/>
        <w:adjustRightInd w:val="0"/>
        <w:spacing w:before="50" w:line="252" w:lineRule="exact"/>
        <w:jc w:val="center"/>
        <w:rPr>
          <w:b/>
          <w:bCs/>
          <w:color w:val="000000" w:themeColor="text1"/>
          <w:lang w:eastAsia="ro-RO"/>
        </w:rPr>
      </w:pPr>
      <w:r w:rsidRPr="00BE1811">
        <w:rPr>
          <w:b/>
          <w:bCs/>
          <w:color w:val="000000" w:themeColor="text1"/>
          <w:lang w:eastAsia="ro-RO"/>
        </w:rPr>
        <w:t xml:space="preserve">CONTRACT DE FINANŢARE NR. </w:t>
      </w:r>
    </w:p>
    <w:p w14:paraId="15BCC25A" w14:textId="77777777" w:rsidR="00610BA4" w:rsidRPr="00BE1811" w:rsidRDefault="00610BA4" w:rsidP="00610BA4">
      <w:pPr>
        <w:tabs>
          <w:tab w:val="left" w:leader="dot" w:pos="2340"/>
        </w:tabs>
        <w:autoSpaceDE w:val="0"/>
        <w:autoSpaceDN w:val="0"/>
        <w:adjustRightInd w:val="0"/>
        <w:spacing w:before="50" w:line="252" w:lineRule="exact"/>
        <w:jc w:val="center"/>
        <w:rPr>
          <w:b/>
          <w:bCs/>
          <w:color w:val="000000" w:themeColor="text1"/>
          <w:lang w:eastAsia="ro-RO"/>
        </w:rPr>
      </w:pPr>
      <w:r w:rsidRPr="00BE1811">
        <w:rPr>
          <w:b/>
          <w:bCs/>
          <w:color w:val="000000" w:themeColor="text1"/>
          <w:lang w:eastAsia="ro-RO"/>
        </w:rPr>
        <w:t xml:space="preserve">PROGRAMUL OPERAȚIONAL COMPETITIVITATE </w:t>
      </w:r>
    </w:p>
    <w:p w14:paraId="0578B5A4" w14:textId="77777777" w:rsidR="00610BA4" w:rsidRPr="00BE1811" w:rsidRDefault="00610BA4" w:rsidP="00610BA4">
      <w:pPr>
        <w:autoSpaceDE w:val="0"/>
        <w:autoSpaceDN w:val="0"/>
        <w:adjustRightInd w:val="0"/>
        <w:spacing w:before="58" w:line="240" w:lineRule="auto"/>
        <w:ind w:left="-1134" w:right="-1082"/>
        <w:jc w:val="center"/>
        <w:rPr>
          <w:b/>
          <w:bCs/>
          <w:color w:val="000000" w:themeColor="text1"/>
          <w:lang w:eastAsia="ro-RO"/>
        </w:rPr>
      </w:pPr>
      <w:r w:rsidRPr="00BE1811">
        <w:rPr>
          <w:b/>
          <w:bCs/>
          <w:color w:val="000000" w:themeColor="text1"/>
          <w:lang w:eastAsia="ro-RO"/>
        </w:rPr>
        <w:t xml:space="preserve">BENEFICIAR: </w:t>
      </w:r>
    </w:p>
    <w:p w14:paraId="02DCF7E0" w14:textId="77777777" w:rsidR="00610BA4" w:rsidRPr="00BE1811" w:rsidRDefault="00610BA4" w:rsidP="00610BA4">
      <w:pPr>
        <w:autoSpaceDE w:val="0"/>
        <w:autoSpaceDN w:val="0"/>
        <w:adjustRightInd w:val="0"/>
        <w:spacing w:before="58" w:line="240" w:lineRule="auto"/>
        <w:ind w:left="-1134" w:right="-1082"/>
        <w:jc w:val="center"/>
        <w:rPr>
          <w:b/>
          <w:bCs/>
          <w:color w:val="000000" w:themeColor="text1"/>
          <w:lang w:eastAsia="ro-RO"/>
        </w:rPr>
      </w:pPr>
    </w:p>
    <w:p w14:paraId="721DEEB0" w14:textId="77777777" w:rsidR="00610BA4" w:rsidRPr="00BE1811" w:rsidRDefault="00610BA4" w:rsidP="00610BA4">
      <w:pPr>
        <w:widowControl w:val="0"/>
        <w:autoSpaceDE w:val="0"/>
        <w:autoSpaceDN w:val="0"/>
        <w:adjustRightInd w:val="0"/>
        <w:spacing w:after="60" w:line="240" w:lineRule="auto"/>
        <w:jc w:val="center"/>
        <w:outlineLvl w:val="1"/>
        <w:rPr>
          <w:bCs/>
          <w:color w:val="000000" w:themeColor="text1"/>
          <w:lang w:eastAsia="ro-RO"/>
        </w:rPr>
      </w:pPr>
    </w:p>
    <w:p w14:paraId="015ADD7D" w14:textId="77777777" w:rsidR="00610BA4" w:rsidRPr="00BE1811" w:rsidRDefault="00610BA4" w:rsidP="00610BA4">
      <w:pPr>
        <w:widowControl w:val="0"/>
        <w:autoSpaceDE w:val="0"/>
        <w:autoSpaceDN w:val="0"/>
        <w:adjustRightInd w:val="0"/>
        <w:spacing w:line="240" w:lineRule="auto"/>
        <w:rPr>
          <w:color w:val="000000" w:themeColor="text1"/>
          <w:lang w:eastAsia="ro-RO"/>
        </w:rPr>
      </w:pPr>
    </w:p>
    <w:p w14:paraId="15EFBF15" w14:textId="77777777" w:rsidR="00610BA4" w:rsidRPr="00BE1811" w:rsidRDefault="00610BA4" w:rsidP="00610BA4">
      <w:pPr>
        <w:widowControl w:val="0"/>
        <w:autoSpaceDE w:val="0"/>
        <w:autoSpaceDN w:val="0"/>
        <w:adjustRightInd w:val="0"/>
        <w:spacing w:line="240" w:lineRule="auto"/>
        <w:jc w:val="center"/>
        <w:rPr>
          <w:color w:val="000000" w:themeColor="text1"/>
          <w:lang w:eastAsia="ro-RO"/>
        </w:rPr>
      </w:pPr>
      <w:r w:rsidRPr="00BE1811">
        <w:rPr>
          <w:b/>
          <w:bCs/>
          <w:color w:val="000000" w:themeColor="text1"/>
          <w:lang w:eastAsia="ro-RO"/>
        </w:rPr>
        <w:t>TITLUL PROIECTULUI:</w:t>
      </w:r>
      <w:r w:rsidRPr="00BE1811">
        <w:rPr>
          <w:color w:val="000000" w:themeColor="text1"/>
          <w:lang w:eastAsia="ro-RO"/>
        </w:rPr>
        <w:t xml:space="preserve"> </w:t>
      </w:r>
    </w:p>
    <w:p w14:paraId="298244B9" w14:textId="77777777" w:rsidR="00610BA4" w:rsidRPr="00BE1811" w:rsidRDefault="00610BA4" w:rsidP="00610BA4">
      <w:pPr>
        <w:autoSpaceDE w:val="0"/>
        <w:autoSpaceDN w:val="0"/>
        <w:adjustRightInd w:val="0"/>
        <w:spacing w:before="31" w:line="252" w:lineRule="exact"/>
        <w:jc w:val="center"/>
        <w:rPr>
          <w:color w:val="000000" w:themeColor="text1"/>
          <w:lang w:eastAsia="ro-RO"/>
        </w:rPr>
      </w:pPr>
    </w:p>
    <w:p w14:paraId="0593461D" w14:textId="77777777" w:rsidR="00610BA4" w:rsidRPr="00BE1811" w:rsidRDefault="00610BA4" w:rsidP="00610BA4">
      <w:pPr>
        <w:autoSpaceDE w:val="0"/>
        <w:autoSpaceDN w:val="0"/>
        <w:adjustRightInd w:val="0"/>
        <w:spacing w:before="31" w:line="252" w:lineRule="exact"/>
        <w:jc w:val="center"/>
        <w:rPr>
          <w:b/>
          <w:bCs/>
          <w:color w:val="000000" w:themeColor="text1"/>
          <w:lang w:eastAsia="ro-RO"/>
        </w:rPr>
      </w:pPr>
    </w:p>
    <w:p w14:paraId="7DF57AA5" w14:textId="77777777" w:rsidR="00610BA4" w:rsidRPr="00BE1811" w:rsidRDefault="00610BA4" w:rsidP="00610BA4">
      <w:pPr>
        <w:autoSpaceDE w:val="0"/>
        <w:autoSpaceDN w:val="0"/>
        <w:adjustRightInd w:val="0"/>
        <w:spacing w:line="252" w:lineRule="exact"/>
        <w:jc w:val="center"/>
        <w:rPr>
          <w:color w:val="000000" w:themeColor="text1"/>
          <w:lang w:eastAsia="ro-RO"/>
        </w:rPr>
      </w:pPr>
      <w:r w:rsidRPr="00BE1811">
        <w:rPr>
          <w:color w:val="000000" w:themeColor="text1"/>
          <w:lang w:eastAsia="ro-RO"/>
        </w:rPr>
        <w:t>Cod SMIS 2014+</w:t>
      </w:r>
    </w:p>
    <w:p w14:paraId="4D6F05A9"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3739146A"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23D0EF31"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2174E59F"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1C99CECB"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539F06E7"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16D8BEDC"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141EC9D4"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7C317D90"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11AAFC52"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679E84C4"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47584F22"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21E0B5D4"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44AC3DC3"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1ECA4113"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502F4A92" w14:textId="77777777" w:rsidR="00610BA4" w:rsidRPr="00BE1811" w:rsidRDefault="00610BA4" w:rsidP="00610BA4">
      <w:pPr>
        <w:autoSpaceDE w:val="0"/>
        <w:autoSpaceDN w:val="0"/>
        <w:adjustRightInd w:val="0"/>
        <w:spacing w:line="252" w:lineRule="exact"/>
        <w:jc w:val="center"/>
        <w:rPr>
          <w:color w:val="000000" w:themeColor="text1"/>
          <w:lang w:eastAsia="ro-RO"/>
        </w:rPr>
      </w:pPr>
    </w:p>
    <w:p w14:paraId="414CA69E" w14:textId="77777777" w:rsidR="00610BA4" w:rsidRPr="00BE1811" w:rsidRDefault="00610BA4" w:rsidP="00542E13">
      <w:pPr>
        <w:autoSpaceDE w:val="0"/>
        <w:autoSpaceDN w:val="0"/>
        <w:adjustRightInd w:val="0"/>
        <w:spacing w:line="252" w:lineRule="exact"/>
        <w:rPr>
          <w:color w:val="000000" w:themeColor="text1"/>
          <w:lang w:eastAsia="ro-RO"/>
        </w:rPr>
      </w:pPr>
    </w:p>
    <w:p w14:paraId="34A0E499" w14:textId="77777777" w:rsidR="00610BA4" w:rsidRPr="00BE1811" w:rsidRDefault="00610BA4" w:rsidP="00610BA4">
      <w:pPr>
        <w:autoSpaceDE w:val="0"/>
        <w:autoSpaceDN w:val="0"/>
        <w:adjustRightInd w:val="0"/>
        <w:spacing w:before="50" w:line="240" w:lineRule="auto"/>
        <w:rPr>
          <w:b/>
          <w:bCs/>
          <w:color w:val="000000" w:themeColor="text1"/>
          <w:lang w:eastAsia="ro-RO"/>
        </w:rPr>
      </w:pPr>
    </w:p>
    <w:p w14:paraId="1B6E9C53" w14:textId="77777777" w:rsidR="00610BA4" w:rsidRPr="00BE1811" w:rsidRDefault="00610BA4" w:rsidP="00610BA4">
      <w:pPr>
        <w:autoSpaceDE w:val="0"/>
        <w:autoSpaceDN w:val="0"/>
        <w:adjustRightInd w:val="0"/>
        <w:spacing w:before="50" w:line="240" w:lineRule="auto"/>
        <w:jc w:val="center"/>
        <w:rPr>
          <w:b/>
          <w:bCs/>
          <w:color w:val="000000" w:themeColor="text1"/>
          <w:lang w:eastAsia="ro-RO"/>
        </w:rPr>
      </w:pPr>
      <w:r w:rsidRPr="00BE1811">
        <w:rPr>
          <w:b/>
          <w:bCs/>
          <w:color w:val="000000" w:themeColor="text1"/>
          <w:lang w:eastAsia="ro-RO"/>
        </w:rPr>
        <w:t xml:space="preserve">ACT ADIȚIONAL NR. </w:t>
      </w:r>
    </w:p>
    <w:p w14:paraId="7D6FCE5A" w14:textId="77777777" w:rsidR="00610BA4" w:rsidRPr="00BE1811" w:rsidRDefault="00610BA4" w:rsidP="00610BA4">
      <w:pPr>
        <w:autoSpaceDE w:val="0"/>
        <w:autoSpaceDN w:val="0"/>
        <w:adjustRightInd w:val="0"/>
        <w:spacing w:before="50" w:line="240" w:lineRule="auto"/>
        <w:jc w:val="center"/>
        <w:rPr>
          <w:b/>
          <w:bCs/>
          <w:color w:val="000000" w:themeColor="text1"/>
          <w:lang w:eastAsia="ro-RO"/>
        </w:rPr>
      </w:pPr>
      <w:r w:rsidRPr="00BE1811">
        <w:rPr>
          <w:b/>
          <w:bCs/>
          <w:color w:val="000000" w:themeColor="text1"/>
          <w:lang w:eastAsia="ro-RO"/>
        </w:rPr>
        <w:t xml:space="preserve">CONTRACT DE FINANŢARE NR. </w:t>
      </w:r>
    </w:p>
    <w:p w14:paraId="454C475C" w14:textId="77777777" w:rsidR="00610BA4" w:rsidRPr="00BE1811" w:rsidRDefault="00610BA4" w:rsidP="00610BA4">
      <w:pPr>
        <w:autoSpaceDE w:val="0"/>
        <w:autoSpaceDN w:val="0"/>
        <w:adjustRightInd w:val="0"/>
        <w:spacing w:line="240" w:lineRule="auto"/>
        <w:rPr>
          <w:color w:val="000000" w:themeColor="text1"/>
          <w:lang w:eastAsia="ro-RO"/>
        </w:rPr>
      </w:pPr>
    </w:p>
    <w:p w14:paraId="1A5A6738" w14:textId="77777777" w:rsidR="00610BA4" w:rsidRPr="00BE1811" w:rsidRDefault="00610BA4" w:rsidP="00610BA4">
      <w:pPr>
        <w:autoSpaceDE w:val="0"/>
        <w:autoSpaceDN w:val="0"/>
        <w:adjustRightInd w:val="0"/>
        <w:spacing w:before="24" w:line="240" w:lineRule="auto"/>
        <w:rPr>
          <w:b/>
          <w:bCs/>
          <w:color w:val="000000" w:themeColor="text1"/>
          <w:lang w:eastAsia="ro-RO"/>
        </w:rPr>
      </w:pPr>
      <w:r w:rsidRPr="00BE1811">
        <w:rPr>
          <w:b/>
          <w:bCs/>
          <w:color w:val="000000" w:themeColor="text1"/>
          <w:lang w:eastAsia="ro-RO"/>
        </w:rPr>
        <w:t xml:space="preserve">1. </w:t>
      </w:r>
      <w:proofErr w:type="spellStart"/>
      <w:r w:rsidRPr="00BE1811">
        <w:rPr>
          <w:b/>
          <w:bCs/>
          <w:color w:val="000000" w:themeColor="text1"/>
          <w:lang w:eastAsia="ro-RO"/>
        </w:rPr>
        <w:t>Părţile</w:t>
      </w:r>
      <w:proofErr w:type="spellEnd"/>
    </w:p>
    <w:p w14:paraId="19369E2C" w14:textId="77777777" w:rsidR="00610BA4" w:rsidRPr="00BE1811" w:rsidRDefault="00610BA4" w:rsidP="00610BA4">
      <w:pPr>
        <w:autoSpaceDE w:val="0"/>
        <w:autoSpaceDN w:val="0"/>
        <w:adjustRightInd w:val="0"/>
        <w:spacing w:line="240" w:lineRule="exact"/>
        <w:rPr>
          <w:color w:val="000000" w:themeColor="text1"/>
          <w:lang w:eastAsia="ro-RO"/>
        </w:rPr>
      </w:pPr>
    </w:p>
    <w:p w14:paraId="5F5EB4C1" w14:textId="77777777" w:rsidR="00610BA4" w:rsidRPr="00BE1811" w:rsidRDefault="00610BA4" w:rsidP="00280017">
      <w:pPr>
        <w:autoSpaceDE w:val="0"/>
        <w:autoSpaceDN w:val="0"/>
        <w:adjustRightInd w:val="0"/>
        <w:spacing w:line="240" w:lineRule="exact"/>
        <w:jc w:val="both"/>
        <w:rPr>
          <w:color w:val="000000" w:themeColor="text1"/>
          <w:lang w:eastAsia="ro-RO"/>
        </w:rPr>
      </w:pPr>
      <w:r w:rsidRPr="00BE1811">
        <w:rPr>
          <w:b/>
          <w:bCs/>
          <w:color w:val="000000" w:themeColor="text1"/>
          <w:lang w:eastAsia="ro-RO"/>
        </w:rPr>
        <w:t xml:space="preserve">Ministerul ………………, în calitate de Organism Intermediar pentru Programul </w:t>
      </w:r>
      <w:proofErr w:type="spellStart"/>
      <w:r w:rsidRPr="00BE1811">
        <w:rPr>
          <w:b/>
          <w:bCs/>
          <w:color w:val="000000" w:themeColor="text1"/>
          <w:lang w:eastAsia="ro-RO"/>
        </w:rPr>
        <w:t>Operaţional</w:t>
      </w:r>
      <w:proofErr w:type="spellEnd"/>
      <w:r w:rsidRPr="00BE1811">
        <w:rPr>
          <w:b/>
          <w:bCs/>
          <w:color w:val="000000" w:themeColor="text1"/>
          <w:lang w:eastAsia="ro-RO"/>
        </w:rPr>
        <w:t xml:space="preserve"> Competitivitate, cu sediul în ………….., nr…., sector …., localitatea …….., România, cod poștal …………., telefon ……….., fax …………., poștă electronică: ………….. , cod fiscal ……, reprezentat de …………………, în calitate de Ministru, denumit în cele ce urmează …….</w:t>
      </w:r>
    </w:p>
    <w:p w14:paraId="4F4947D9" w14:textId="77777777" w:rsidR="00610BA4" w:rsidRPr="00BE1811" w:rsidRDefault="00610BA4" w:rsidP="00280017">
      <w:pPr>
        <w:autoSpaceDE w:val="0"/>
        <w:autoSpaceDN w:val="0"/>
        <w:adjustRightInd w:val="0"/>
        <w:spacing w:before="84" w:line="240" w:lineRule="auto"/>
        <w:jc w:val="both"/>
        <w:rPr>
          <w:b/>
          <w:color w:val="000000" w:themeColor="text1"/>
          <w:lang w:eastAsia="ro-RO"/>
        </w:rPr>
      </w:pPr>
      <w:proofErr w:type="spellStart"/>
      <w:r w:rsidRPr="00BE1811">
        <w:rPr>
          <w:b/>
          <w:color w:val="000000" w:themeColor="text1"/>
          <w:lang w:eastAsia="ro-RO"/>
        </w:rPr>
        <w:t>şi</w:t>
      </w:r>
      <w:proofErr w:type="spellEnd"/>
    </w:p>
    <w:p w14:paraId="495633B6" w14:textId="77777777" w:rsidR="00610BA4" w:rsidRPr="00BE1811" w:rsidRDefault="00610BA4" w:rsidP="00280017">
      <w:pPr>
        <w:tabs>
          <w:tab w:val="left" w:leader="dot" w:pos="6221"/>
        </w:tabs>
        <w:autoSpaceDE w:val="0"/>
        <w:autoSpaceDN w:val="0"/>
        <w:adjustRightInd w:val="0"/>
        <w:spacing w:before="209" w:line="252" w:lineRule="exact"/>
        <w:jc w:val="both"/>
        <w:rPr>
          <w:b/>
          <w:bCs/>
          <w:color w:val="000000" w:themeColor="text1"/>
          <w:lang w:eastAsia="ro-RO"/>
        </w:rPr>
      </w:pPr>
      <w:r w:rsidRPr="00BE1811">
        <w:rPr>
          <w:b/>
          <w:bCs/>
          <w:color w:val="000000" w:themeColor="text1"/>
          <w:lang w:eastAsia="ro-RO"/>
        </w:rPr>
        <w:t xml:space="preserve">[ Persoană juridică ]..................., cod de identificare fiscală ……….., înregistrată la </w:t>
      </w:r>
      <w:r w:rsidR="00ED70C5" w:rsidRPr="00BE1811">
        <w:rPr>
          <w:b/>
          <w:bCs/>
          <w:color w:val="000000" w:themeColor="text1"/>
          <w:lang w:eastAsia="ro-RO"/>
        </w:rPr>
        <w:t>.......................</w:t>
      </w:r>
      <w:r w:rsidRPr="00BE1811">
        <w:rPr>
          <w:b/>
          <w:bCs/>
          <w:color w:val="000000" w:themeColor="text1"/>
          <w:lang w:eastAsia="ro-RO"/>
        </w:rPr>
        <w:t xml:space="preserve"> sub   nr. .../……/…..,   cu sediul în localitatea ………., str. ………. nr. …, bl…, sc…, et…, sector 4, România, telefon …………., fax …………., </w:t>
      </w:r>
      <w:proofErr w:type="spellStart"/>
      <w:r w:rsidRPr="00BE1811">
        <w:rPr>
          <w:b/>
          <w:bCs/>
          <w:color w:val="000000" w:themeColor="text1"/>
          <w:lang w:eastAsia="ro-RO"/>
        </w:rPr>
        <w:t>poştă</w:t>
      </w:r>
      <w:proofErr w:type="spellEnd"/>
      <w:r w:rsidRPr="00BE1811">
        <w:rPr>
          <w:b/>
          <w:bCs/>
          <w:color w:val="000000" w:themeColor="text1"/>
          <w:lang w:eastAsia="ro-RO"/>
        </w:rPr>
        <w:t xml:space="preserve"> electronică: </w:t>
      </w:r>
      <w:hyperlink r:id="rId22" w:history="1">
        <w:r w:rsidRPr="00BE1811">
          <w:rPr>
            <w:color w:val="000000" w:themeColor="text1"/>
            <w:u w:val="single"/>
            <w:lang w:eastAsia="ro-RO"/>
          </w:rPr>
          <w:t>……….</w:t>
        </w:r>
      </w:hyperlink>
      <w:r w:rsidRPr="00BE1811">
        <w:rPr>
          <w:b/>
          <w:bCs/>
          <w:color w:val="000000" w:themeColor="text1"/>
          <w:lang w:eastAsia="ro-RO"/>
        </w:rPr>
        <w:t xml:space="preserve">, reprezentată legal prin ……….., , identificat prin …, seria …, nr. ………, în calitate de Beneficiar al </w:t>
      </w:r>
      <w:proofErr w:type="spellStart"/>
      <w:r w:rsidRPr="00BE1811">
        <w:rPr>
          <w:b/>
          <w:bCs/>
          <w:color w:val="000000" w:themeColor="text1"/>
          <w:lang w:eastAsia="ro-RO"/>
        </w:rPr>
        <w:t>finanţării</w:t>
      </w:r>
      <w:proofErr w:type="spellEnd"/>
      <w:r w:rsidRPr="00BE1811">
        <w:rPr>
          <w:b/>
          <w:bCs/>
          <w:color w:val="000000" w:themeColor="text1"/>
          <w:lang w:eastAsia="ro-RO"/>
        </w:rPr>
        <w:t>,</w:t>
      </w:r>
    </w:p>
    <w:p w14:paraId="0B0AABD5" w14:textId="77777777" w:rsidR="00610BA4" w:rsidRPr="00BE1811" w:rsidRDefault="00610BA4" w:rsidP="00610BA4">
      <w:pPr>
        <w:autoSpaceDE w:val="0"/>
        <w:autoSpaceDN w:val="0"/>
        <w:adjustRightInd w:val="0"/>
        <w:spacing w:line="240" w:lineRule="auto"/>
        <w:rPr>
          <w:color w:val="000000" w:themeColor="text1"/>
          <w:lang w:eastAsia="ro-RO"/>
        </w:rPr>
      </w:pPr>
    </w:p>
    <w:p w14:paraId="336EAE45" w14:textId="77777777" w:rsidR="00610BA4" w:rsidRPr="00BE1811" w:rsidRDefault="00610BA4" w:rsidP="00610BA4">
      <w:pPr>
        <w:autoSpaceDE w:val="0"/>
        <w:autoSpaceDN w:val="0"/>
        <w:adjustRightInd w:val="0"/>
        <w:spacing w:line="240" w:lineRule="auto"/>
        <w:rPr>
          <w:b/>
          <w:bCs/>
          <w:color w:val="000000" w:themeColor="text1"/>
          <w:lang w:eastAsia="ro-RO"/>
        </w:rPr>
      </w:pPr>
      <w:r w:rsidRPr="00BE1811">
        <w:rPr>
          <w:b/>
          <w:bCs/>
          <w:color w:val="000000" w:themeColor="text1"/>
          <w:lang w:eastAsia="ro-RO"/>
        </w:rPr>
        <w:t>Având în vedere:</w:t>
      </w:r>
    </w:p>
    <w:p w14:paraId="38206722" w14:textId="77777777" w:rsidR="00610BA4" w:rsidRPr="00BE1811" w:rsidRDefault="00610BA4" w:rsidP="005A0953">
      <w:pPr>
        <w:autoSpaceDE w:val="0"/>
        <w:autoSpaceDN w:val="0"/>
        <w:adjustRightInd w:val="0"/>
        <w:spacing w:line="240" w:lineRule="auto"/>
        <w:rPr>
          <w:bCs/>
          <w:color w:val="000000" w:themeColor="text1"/>
          <w:lang w:eastAsia="ro-RO"/>
        </w:rPr>
      </w:pPr>
      <w:r w:rsidRPr="00BE1811">
        <w:rPr>
          <w:bCs/>
          <w:color w:val="000000" w:themeColor="text1"/>
          <w:lang w:eastAsia="ro-RO"/>
        </w:rPr>
        <w:t>s-a convenit încheierea prezentului Act Adițional la contractul de finanțare astfel:</w:t>
      </w:r>
    </w:p>
    <w:p w14:paraId="4E214391" w14:textId="77777777" w:rsidR="00610BA4" w:rsidRPr="00BE1811" w:rsidRDefault="00610BA4" w:rsidP="00610BA4">
      <w:pPr>
        <w:autoSpaceDE w:val="0"/>
        <w:autoSpaceDN w:val="0"/>
        <w:adjustRightInd w:val="0"/>
        <w:spacing w:before="55" w:line="240" w:lineRule="auto"/>
        <w:rPr>
          <w:bCs/>
          <w:color w:val="000000" w:themeColor="text1"/>
          <w:lang w:eastAsia="ro-RO"/>
        </w:rPr>
      </w:pPr>
      <w:r w:rsidRPr="00BE1811">
        <w:rPr>
          <w:b/>
          <w:bCs/>
          <w:color w:val="000000" w:themeColor="text1"/>
          <w:lang w:eastAsia="ro-RO"/>
        </w:rPr>
        <w:t xml:space="preserve">Art. 1 </w:t>
      </w:r>
      <w:r w:rsidRPr="00BE1811">
        <w:rPr>
          <w:bCs/>
          <w:color w:val="000000" w:themeColor="text1"/>
          <w:lang w:eastAsia="ro-RO"/>
        </w:rPr>
        <w:t>Se modifică cererea de finanțare în sensul:</w:t>
      </w:r>
    </w:p>
    <w:p w14:paraId="6D29DEB3" w14:textId="77777777" w:rsidR="00610BA4" w:rsidRPr="00BE1811" w:rsidRDefault="00610BA4" w:rsidP="00610BA4">
      <w:pPr>
        <w:spacing w:line="240" w:lineRule="auto"/>
        <w:ind w:left="1571"/>
        <w:contextualSpacing/>
        <w:rPr>
          <w:color w:val="000000" w:themeColor="text1"/>
        </w:rPr>
      </w:pPr>
    </w:p>
    <w:p w14:paraId="7A516EBD" w14:textId="77777777" w:rsidR="00610BA4" w:rsidRPr="00BE1811" w:rsidRDefault="00610BA4" w:rsidP="00610BA4">
      <w:pPr>
        <w:autoSpaceDE w:val="0"/>
        <w:autoSpaceDN w:val="0"/>
        <w:adjustRightInd w:val="0"/>
        <w:spacing w:before="55" w:line="240" w:lineRule="auto"/>
        <w:rPr>
          <w:bCs/>
          <w:color w:val="000000" w:themeColor="text1"/>
          <w:lang w:eastAsia="ro-RO"/>
        </w:rPr>
      </w:pPr>
      <w:r w:rsidRPr="00BE1811">
        <w:rPr>
          <w:b/>
          <w:bCs/>
          <w:color w:val="000000" w:themeColor="text1"/>
          <w:lang w:eastAsia="ro-RO"/>
        </w:rPr>
        <w:t xml:space="preserve">Art. 2 </w:t>
      </w:r>
      <w:r w:rsidRPr="00BE1811">
        <w:rPr>
          <w:bCs/>
          <w:color w:val="000000" w:themeColor="text1"/>
          <w:lang w:eastAsia="ro-RO"/>
        </w:rPr>
        <w:t>Se modifică bugetul proiectului, conform Anexei 1 la prezentul act adițional, în sensul ……………….</w:t>
      </w:r>
    </w:p>
    <w:p w14:paraId="2112304A" w14:textId="77777777" w:rsidR="00610BA4" w:rsidRPr="00BE1811" w:rsidRDefault="00610BA4" w:rsidP="00610BA4">
      <w:pPr>
        <w:autoSpaceDE w:val="0"/>
        <w:autoSpaceDN w:val="0"/>
        <w:adjustRightInd w:val="0"/>
        <w:spacing w:before="55" w:line="240" w:lineRule="auto"/>
        <w:rPr>
          <w:bCs/>
          <w:color w:val="000000" w:themeColor="text1"/>
          <w:lang w:eastAsia="ro-RO"/>
        </w:rPr>
      </w:pPr>
      <w:r w:rsidRPr="00BE1811">
        <w:rPr>
          <w:b/>
          <w:bCs/>
          <w:color w:val="000000" w:themeColor="text1"/>
          <w:lang w:eastAsia="ro-RO"/>
        </w:rPr>
        <w:t>Art. 3</w:t>
      </w:r>
      <w:r w:rsidRPr="00BE1811">
        <w:rPr>
          <w:bCs/>
          <w:color w:val="000000" w:themeColor="text1"/>
          <w:lang w:eastAsia="ro-RO"/>
        </w:rPr>
        <w:t xml:space="preserve"> Toate celelalte condiții și termene ale Contractului de Finanțare nr. ………..rămân nemodificate.</w:t>
      </w:r>
    </w:p>
    <w:p w14:paraId="51D34273" w14:textId="77777777" w:rsidR="00610BA4" w:rsidRPr="00BE1811" w:rsidRDefault="00610BA4" w:rsidP="00610BA4">
      <w:pPr>
        <w:autoSpaceDE w:val="0"/>
        <w:autoSpaceDN w:val="0"/>
        <w:adjustRightInd w:val="0"/>
        <w:spacing w:before="55" w:line="240" w:lineRule="auto"/>
        <w:rPr>
          <w:bCs/>
          <w:color w:val="000000" w:themeColor="text1"/>
          <w:lang w:eastAsia="ro-RO"/>
        </w:rPr>
      </w:pPr>
    </w:p>
    <w:p w14:paraId="30A91F21" w14:textId="77777777" w:rsidR="00610BA4" w:rsidRPr="00BE1811" w:rsidRDefault="00610BA4" w:rsidP="00610BA4">
      <w:pPr>
        <w:autoSpaceDE w:val="0"/>
        <w:autoSpaceDN w:val="0"/>
        <w:adjustRightInd w:val="0"/>
        <w:spacing w:before="55" w:line="240" w:lineRule="auto"/>
        <w:rPr>
          <w:bCs/>
          <w:color w:val="000000" w:themeColor="text1"/>
          <w:lang w:eastAsia="ro-RO"/>
        </w:rPr>
      </w:pPr>
      <w:r w:rsidRPr="00BE1811">
        <w:rPr>
          <w:b/>
          <w:bCs/>
          <w:color w:val="000000" w:themeColor="text1"/>
          <w:lang w:eastAsia="ro-RO"/>
        </w:rPr>
        <w:t xml:space="preserve">Art. 4 </w:t>
      </w:r>
      <w:r w:rsidRPr="00BE1811">
        <w:rPr>
          <w:bCs/>
          <w:color w:val="000000" w:themeColor="text1"/>
          <w:lang w:eastAsia="ro-RO"/>
        </w:rPr>
        <w:t>Prezentul Act Adițional nu aduce atingere dreptului OI de aplicare a corecțiilor financiare conform prevederilor legale în vigoare.</w:t>
      </w:r>
    </w:p>
    <w:p w14:paraId="631BF74C" w14:textId="77777777" w:rsidR="00610BA4" w:rsidRPr="00BE1811" w:rsidRDefault="00610BA4" w:rsidP="00610BA4">
      <w:pPr>
        <w:autoSpaceDE w:val="0"/>
        <w:autoSpaceDN w:val="0"/>
        <w:adjustRightInd w:val="0"/>
        <w:spacing w:before="55" w:line="240" w:lineRule="auto"/>
        <w:rPr>
          <w:bCs/>
          <w:color w:val="000000" w:themeColor="text1"/>
          <w:lang w:eastAsia="ro-RO"/>
        </w:rPr>
      </w:pPr>
    </w:p>
    <w:p w14:paraId="42EB154C" w14:textId="77777777" w:rsidR="00610BA4" w:rsidRPr="00BE1811" w:rsidRDefault="00610BA4" w:rsidP="00610BA4">
      <w:pPr>
        <w:autoSpaceDE w:val="0"/>
        <w:autoSpaceDN w:val="0"/>
        <w:adjustRightInd w:val="0"/>
        <w:spacing w:before="55" w:line="240" w:lineRule="auto"/>
        <w:rPr>
          <w:bCs/>
          <w:color w:val="000000" w:themeColor="text1"/>
          <w:lang w:eastAsia="ro-RO"/>
        </w:rPr>
      </w:pPr>
      <w:r w:rsidRPr="00BE1811">
        <w:rPr>
          <w:bCs/>
          <w:color w:val="000000" w:themeColor="text1"/>
          <w:lang w:eastAsia="ro-RO"/>
        </w:rPr>
        <w:t xml:space="preserve"> </w:t>
      </w:r>
      <w:r w:rsidRPr="00BE1811">
        <w:rPr>
          <w:b/>
          <w:bCs/>
          <w:color w:val="000000" w:themeColor="text1"/>
          <w:lang w:eastAsia="ro-RO"/>
        </w:rPr>
        <w:t>Art. 5</w:t>
      </w:r>
      <w:r w:rsidRPr="00BE1811">
        <w:rPr>
          <w:bCs/>
          <w:color w:val="000000" w:themeColor="text1"/>
          <w:lang w:eastAsia="ro-RO"/>
        </w:rPr>
        <w:t xml:space="preserve"> Prezentul Act Adițional este elaborat într-un singur exemplar, semnat electronic de toate părțile și transmis prin sistemul electronic </w:t>
      </w:r>
      <w:proofErr w:type="spellStart"/>
      <w:r w:rsidRPr="00BE1811">
        <w:rPr>
          <w:bCs/>
          <w:color w:val="000000" w:themeColor="text1"/>
          <w:lang w:eastAsia="ro-RO"/>
        </w:rPr>
        <w:t>MySMIS</w:t>
      </w:r>
      <w:proofErr w:type="spellEnd"/>
      <w:r w:rsidRPr="00BE1811">
        <w:rPr>
          <w:bCs/>
          <w:color w:val="000000" w:themeColor="text1"/>
          <w:lang w:eastAsia="ro-RO"/>
        </w:rPr>
        <w:t xml:space="preserve"> 2014.</w:t>
      </w:r>
    </w:p>
    <w:p w14:paraId="4F9CD3A8" w14:textId="77777777" w:rsidR="00610BA4" w:rsidRPr="00BE1811" w:rsidRDefault="00610BA4" w:rsidP="00610BA4">
      <w:pPr>
        <w:autoSpaceDE w:val="0"/>
        <w:autoSpaceDN w:val="0"/>
        <w:adjustRightInd w:val="0"/>
        <w:spacing w:before="209" w:line="295" w:lineRule="exact"/>
        <w:rPr>
          <w:color w:val="000000" w:themeColor="text1"/>
          <w:lang w:eastAsia="ro-RO"/>
        </w:rPr>
      </w:pPr>
    </w:p>
    <w:p w14:paraId="4E70C612" w14:textId="77777777" w:rsidR="00610BA4" w:rsidRPr="00BE1811" w:rsidRDefault="00610BA4" w:rsidP="00610BA4">
      <w:pPr>
        <w:pStyle w:val="Style10"/>
        <w:widowControl/>
        <w:tabs>
          <w:tab w:val="left" w:pos="5443"/>
        </w:tabs>
        <w:spacing w:before="134"/>
        <w:ind w:firstLine="0"/>
        <w:jc w:val="both"/>
        <w:rPr>
          <w:rStyle w:val="FontStyle30"/>
          <w:rFonts w:ascii="Times New Roman" w:hAnsi="Times New Roman"/>
          <w:bCs/>
          <w:color w:val="000000" w:themeColor="text1"/>
          <w:sz w:val="22"/>
          <w:szCs w:val="22"/>
        </w:rPr>
      </w:pPr>
      <w:r w:rsidRPr="00BE1811">
        <w:rPr>
          <w:rStyle w:val="FontStyle30"/>
          <w:rFonts w:ascii="Times New Roman" w:hAnsi="Times New Roman"/>
          <w:bCs/>
          <w:color w:val="000000" w:themeColor="text1"/>
          <w:sz w:val="22"/>
          <w:szCs w:val="22"/>
        </w:rPr>
        <w:t>Pentru Organismul Intermediar</w:t>
      </w:r>
      <w:r w:rsidRPr="00BE1811">
        <w:rPr>
          <w:rStyle w:val="FontStyle30"/>
          <w:rFonts w:ascii="Times New Roman" w:hAnsi="Times New Roman"/>
          <w:bCs/>
          <w:color w:val="000000" w:themeColor="text1"/>
          <w:sz w:val="22"/>
          <w:szCs w:val="22"/>
        </w:rPr>
        <w:tab/>
        <w:t xml:space="preserve">           Pentru Beneficiar</w:t>
      </w:r>
    </w:p>
    <w:p w14:paraId="576B8BE9" w14:textId="77777777" w:rsidR="00610BA4" w:rsidRPr="00BE1811" w:rsidRDefault="00610BA4" w:rsidP="00610BA4">
      <w:pPr>
        <w:pStyle w:val="Style10"/>
        <w:widowControl/>
        <w:tabs>
          <w:tab w:val="left" w:leader="dot" w:pos="2218"/>
          <w:tab w:val="left" w:pos="5443"/>
          <w:tab w:val="left" w:leader="dot" w:pos="7279"/>
        </w:tabs>
        <w:ind w:firstLine="0"/>
        <w:jc w:val="both"/>
        <w:rPr>
          <w:rStyle w:val="FontStyle30"/>
          <w:rFonts w:ascii="Times New Roman" w:hAnsi="Times New Roman"/>
          <w:bCs/>
          <w:color w:val="000000" w:themeColor="text1"/>
          <w:sz w:val="22"/>
          <w:szCs w:val="22"/>
        </w:rPr>
      </w:pPr>
      <w:r w:rsidRPr="00BE1811">
        <w:rPr>
          <w:rStyle w:val="FontStyle30"/>
          <w:rFonts w:ascii="Times New Roman" w:hAnsi="Times New Roman"/>
          <w:bCs/>
          <w:color w:val="000000" w:themeColor="text1"/>
          <w:sz w:val="22"/>
          <w:szCs w:val="22"/>
        </w:rPr>
        <w:t>Nume:</w:t>
      </w:r>
      <w:r w:rsidRPr="00BE1811">
        <w:rPr>
          <w:rStyle w:val="FontStyle30"/>
          <w:rFonts w:ascii="Times New Roman" w:hAnsi="Times New Roman"/>
          <w:bCs/>
          <w:color w:val="000000" w:themeColor="text1"/>
          <w:sz w:val="22"/>
          <w:szCs w:val="22"/>
        </w:rPr>
        <w:tab/>
      </w:r>
      <w:r w:rsidRPr="00BE1811">
        <w:rPr>
          <w:rStyle w:val="FontStyle30"/>
          <w:rFonts w:ascii="Times New Roman" w:hAnsi="Times New Roman"/>
          <w:bCs/>
          <w:color w:val="000000" w:themeColor="text1"/>
          <w:sz w:val="22"/>
          <w:szCs w:val="22"/>
        </w:rPr>
        <w:tab/>
        <w:t xml:space="preserve">           Nume:………………….</w:t>
      </w:r>
    </w:p>
    <w:p w14:paraId="53E34EA6" w14:textId="77777777" w:rsidR="00610BA4" w:rsidRPr="00BE1811" w:rsidRDefault="00610BA4" w:rsidP="00610BA4">
      <w:pPr>
        <w:pStyle w:val="Style10"/>
        <w:widowControl/>
        <w:tabs>
          <w:tab w:val="left" w:leader="dot" w:pos="2693"/>
          <w:tab w:val="left" w:pos="5443"/>
          <w:tab w:val="left" w:leader="dot" w:pos="7272"/>
        </w:tabs>
        <w:spacing w:before="7"/>
        <w:ind w:firstLine="0"/>
        <w:jc w:val="both"/>
        <w:rPr>
          <w:rStyle w:val="FontStyle30"/>
          <w:rFonts w:ascii="Times New Roman" w:hAnsi="Times New Roman"/>
          <w:bCs/>
          <w:color w:val="000000" w:themeColor="text1"/>
          <w:sz w:val="22"/>
          <w:szCs w:val="22"/>
        </w:rPr>
      </w:pPr>
      <w:proofErr w:type="spellStart"/>
      <w:r w:rsidRPr="00BE1811">
        <w:rPr>
          <w:rStyle w:val="FontStyle30"/>
          <w:rFonts w:ascii="Times New Roman" w:hAnsi="Times New Roman"/>
          <w:bCs/>
          <w:color w:val="000000" w:themeColor="text1"/>
          <w:sz w:val="22"/>
          <w:szCs w:val="22"/>
        </w:rPr>
        <w:t>Funcţie</w:t>
      </w:r>
      <w:proofErr w:type="spellEnd"/>
      <w:r w:rsidRPr="00BE1811">
        <w:rPr>
          <w:rStyle w:val="FontStyle30"/>
          <w:rFonts w:ascii="Times New Roman" w:hAnsi="Times New Roman"/>
          <w:bCs/>
          <w:color w:val="000000" w:themeColor="text1"/>
          <w:sz w:val="22"/>
          <w:szCs w:val="22"/>
        </w:rPr>
        <w:t>:</w:t>
      </w:r>
      <w:r w:rsidRPr="00BE1811">
        <w:rPr>
          <w:rStyle w:val="FontStyle30"/>
          <w:rFonts w:ascii="Times New Roman" w:hAnsi="Times New Roman"/>
          <w:bCs/>
          <w:color w:val="000000" w:themeColor="text1"/>
          <w:sz w:val="22"/>
          <w:szCs w:val="22"/>
        </w:rPr>
        <w:tab/>
      </w:r>
      <w:r w:rsidRPr="00BE1811">
        <w:rPr>
          <w:rStyle w:val="FontStyle30"/>
          <w:rFonts w:ascii="Times New Roman" w:hAnsi="Times New Roman"/>
          <w:bCs/>
          <w:color w:val="000000" w:themeColor="text1"/>
          <w:sz w:val="22"/>
          <w:szCs w:val="22"/>
        </w:rPr>
        <w:tab/>
        <w:t xml:space="preserve">           </w:t>
      </w:r>
      <w:proofErr w:type="spellStart"/>
      <w:r w:rsidRPr="00BE1811">
        <w:rPr>
          <w:rStyle w:val="FontStyle30"/>
          <w:rFonts w:ascii="Times New Roman" w:hAnsi="Times New Roman"/>
          <w:bCs/>
          <w:color w:val="000000" w:themeColor="text1"/>
          <w:sz w:val="22"/>
          <w:szCs w:val="22"/>
        </w:rPr>
        <w:t>Funcţie</w:t>
      </w:r>
      <w:proofErr w:type="spellEnd"/>
      <w:r w:rsidRPr="00BE1811">
        <w:rPr>
          <w:rStyle w:val="FontStyle30"/>
          <w:rFonts w:ascii="Times New Roman" w:hAnsi="Times New Roman"/>
          <w:bCs/>
          <w:color w:val="000000" w:themeColor="text1"/>
          <w:sz w:val="22"/>
          <w:szCs w:val="22"/>
        </w:rPr>
        <w:t>:……………….</w:t>
      </w:r>
    </w:p>
    <w:p w14:paraId="524D0A73" w14:textId="77777777" w:rsidR="00610BA4" w:rsidRPr="00BE1811" w:rsidRDefault="00610BA4" w:rsidP="00610BA4">
      <w:pPr>
        <w:pStyle w:val="Style10"/>
        <w:widowControl/>
        <w:tabs>
          <w:tab w:val="left" w:pos="5443"/>
        </w:tabs>
        <w:ind w:firstLine="0"/>
        <w:jc w:val="both"/>
        <w:rPr>
          <w:rStyle w:val="FontStyle30"/>
          <w:rFonts w:ascii="Times New Roman" w:hAnsi="Times New Roman"/>
          <w:bCs/>
          <w:color w:val="000000" w:themeColor="text1"/>
          <w:sz w:val="22"/>
          <w:szCs w:val="22"/>
        </w:rPr>
      </w:pPr>
      <w:r w:rsidRPr="00BE1811">
        <w:rPr>
          <w:rStyle w:val="FontStyle30"/>
          <w:rFonts w:ascii="Times New Roman" w:hAnsi="Times New Roman"/>
          <w:bCs/>
          <w:color w:val="000000" w:themeColor="text1"/>
          <w:sz w:val="22"/>
          <w:szCs w:val="22"/>
        </w:rPr>
        <w:t>Semnătura:……………………..</w:t>
      </w:r>
      <w:r w:rsidRPr="00BE1811">
        <w:rPr>
          <w:rStyle w:val="FontStyle30"/>
          <w:rFonts w:ascii="Times New Roman" w:hAnsi="Times New Roman"/>
          <w:bCs/>
          <w:color w:val="000000" w:themeColor="text1"/>
          <w:sz w:val="22"/>
          <w:szCs w:val="22"/>
        </w:rPr>
        <w:tab/>
        <w:t xml:space="preserve">           Semnătura:………….</w:t>
      </w:r>
    </w:p>
    <w:p w14:paraId="7096B6F0" w14:textId="77777777" w:rsidR="00610BA4" w:rsidRPr="00BE1811" w:rsidRDefault="00610BA4" w:rsidP="00610BA4">
      <w:pPr>
        <w:pStyle w:val="Style10"/>
        <w:widowControl/>
        <w:spacing w:line="240" w:lineRule="exact"/>
        <w:ind w:left="648" w:firstLine="0"/>
        <w:jc w:val="both"/>
        <w:rPr>
          <w:color w:val="000000" w:themeColor="text1"/>
          <w:sz w:val="22"/>
          <w:szCs w:val="22"/>
        </w:rPr>
      </w:pPr>
    </w:p>
    <w:p w14:paraId="60F51B3C" w14:textId="22FC1776" w:rsidR="001136CE" w:rsidRPr="00BE1811" w:rsidRDefault="00610BA4" w:rsidP="00D24931">
      <w:pPr>
        <w:rPr>
          <w:rStyle w:val="FontStyle30"/>
          <w:rFonts w:ascii="Times New Roman" w:hAnsi="Times New Roman"/>
          <w:bCs/>
          <w:color w:val="000000" w:themeColor="text1"/>
          <w:sz w:val="22"/>
        </w:rPr>
      </w:pPr>
      <w:r w:rsidRPr="00BE1811">
        <w:rPr>
          <w:rStyle w:val="FontStyle30"/>
          <w:rFonts w:ascii="Times New Roman" w:hAnsi="Times New Roman"/>
          <w:bCs/>
          <w:color w:val="000000" w:themeColor="text1"/>
          <w:sz w:val="22"/>
        </w:rPr>
        <w:t>Data:</w:t>
      </w:r>
      <w:r w:rsidRPr="00BE1811">
        <w:rPr>
          <w:rStyle w:val="FontStyle30"/>
          <w:rFonts w:ascii="Times New Roman" w:hAnsi="Times New Roman"/>
          <w:bCs/>
          <w:color w:val="000000" w:themeColor="text1"/>
          <w:sz w:val="22"/>
        </w:rPr>
        <w:tab/>
      </w:r>
    </w:p>
    <w:p w14:paraId="3DA19AD3" w14:textId="7BBD75CD" w:rsidR="002E6C49" w:rsidRPr="00BE1811" w:rsidRDefault="002E6C49" w:rsidP="00D24931">
      <w:pPr>
        <w:rPr>
          <w:rStyle w:val="FontStyle30"/>
          <w:rFonts w:ascii="Times New Roman" w:hAnsi="Times New Roman"/>
          <w:bCs/>
          <w:color w:val="000000" w:themeColor="text1"/>
          <w:sz w:val="22"/>
        </w:rPr>
      </w:pPr>
    </w:p>
    <w:p w14:paraId="2E5D41EB" w14:textId="4AB6A55E" w:rsidR="002E6C49" w:rsidRPr="00BE1811" w:rsidRDefault="002E6C49" w:rsidP="00D24931">
      <w:pPr>
        <w:rPr>
          <w:rStyle w:val="FontStyle30"/>
          <w:rFonts w:ascii="Times New Roman" w:hAnsi="Times New Roman"/>
          <w:bCs/>
          <w:color w:val="000000" w:themeColor="text1"/>
          <w:sz w:val="22"/>
        </w:rPr>
      </w:pPr>
    </w:p>
    <w:p w14:paraId="5BF2EE8C" w14:textId="11B6642D" w:rsidR="002E6C49" w:rsidRPr="00BE1811" w:rsidRDefault="002E6C49" w:rsidP="00D24931">
      <w:pPr>
        <w:rPr>
          <w:rStyle w:val="FontStyle30"/>
          <w:rFonts w:ascii="Times New Roman" w:hAnsi="Times New Roman"/>
          <w:bCs/>
          <w:color w:val="000000" w:themeColor="text1"/>
          <w:sz w:val="22"/>
        </w:rPr>
      </w:pPr>
    </w:p>
    <w:p w14:paraId="1D2DDABB" w14:textId="032CFD3F" w:rsidR="002E6C49" w:rsidRPr="00BE1811" w:rsidRDefault="002E6C49" w:rsidP="00D24931">
      <w:pPr>
        <w:rPr>
          <w:rStyle w:val="FontStyle30"/>
          <w:rFonts w:ascii="Times New Roman" w:hAnsi="Times New Roman"/>
          <w:bCs/>
          <w:color w:val="000000" w:themeColor="text1"/>
          <w:sz w:val="22"/>
        </w:rPr>
      </w:pPr>
    </w:p>
    <w:p w14:paraId="6FFC0E09" w14:textId="33B3594C" w:rsidR="002E6C49" w:rsidRPr="00BE1811" w:rsidRDefault="002E6C49" w:rsidP="00D24931">
      <w:pPr>
        <w:rPr>
          <w:rStyle w:val="FontStyle30"/>
          <w:rFonts w:ascii="Times New Roman" w:hAnsi="Times New Roman"/>
          <w:bCs/>
          <w:color w:val="000000" w:themeColor="text1"/>
          <w:sz w:val="22"/>
        </w:rPr>
      </w:pPr>
    </w:p>
    <w:p w14:paraId="7F81FC32" w14:textId="77777777" w:rsidR="00705EF7" w:rsidRPr="00BE1811" w:rsidRDefault="00705EF7" w:rsidP="00705EF7">
      <w:pPr>
        <w:pStyle w:val="Bodytext60"/>
        <w:spacing w:after="98" w:line="220" w:lineRule="exact"/>
        <w:ind w:left="440"/>
        <w:jc w:val="right"/>
        <w:rPr>
          <w:rFonts w:ascii="Times New Roman" w:hAnsi="Times New Roman" w:cs="Times New Roman"/>
          <w:lang w:val="fr-FR"/>
        </w:rPr>
      </w:pPr>
      <w:r w:rsidRPr="00BE1811">
        <w:rPr>
          <w:rFonts w:ascii="Times New Roman" w:hAnsi="Times New Roman" w:cs="Times New Roman"/>
          <w:lang w:val="fr-FR"/>
        </w:rPr>
        <w:t>ANEXA 10</w:t>
      </w:r>
    </w:p>
    <w:p w14:paraId="38B509C5" w14:textId="77777777" w:rsidR="00705EF7" w:rsidRPr="00BE1811" w:rsidRDefault="00705EF7" w:rsidP="00705EF7">
      <w:pPr>
        <w:pStyle w:val="Bodytext60"/>
        <w:spacing w:after="98" w:line="220" w:lineRule="exact"/>
        <w:ind w:left="440"/>
        <w:jc w:val="right"/>
        <w:rPr>
          <w:rFonts w:ascii="Times New Roman" w:hAnsi="Times New Roman" w:cs="Times New Roman"/>
          <w:lang w:val="fr-FR"/>
        </w:rPr>
      </w:pPr>
    </w:p>
    <w:p w14:paraId="14448AEF" w14:textId="77777777" w:rsidR="00705EF7" w:rsidRPr="00BE1811" w:rsidRDefault="00705EF7" w:rsidP="00705EF7">
      <w:pPr>
        <w:pStyle w:val="Bodytext60"/>
        <w:spacing w:after="98" w:line="220" w:lineRule="exact"/>
        <w:ind w:left="440"/>
        <w:jc w:val="center"/>
        <w:rPr>
          <w:rFonts w:ascii="Times New Roman" w:hAnsi="Times New Roman" w:cs="Times New Roman"/>
          <w:lang w:val="fr-FR"/>
        </w:rPr>
      </w:pPr>
      <w:proofErr w:type="spellStart"/>
      <w:r w:rsidRPr="00BE1811">
        <w:rPr>
          <w:rFonts w:ascii="Times New Roman" w:hAnsi="Times New Roman" w:cs="Times New Roman"/>
          <w:lang w:val="fr-FR"/>
        </w:rPr>
        <w:t>Metodologie</w:t>
      </w:r>
      <w:proofErr w:type="spellEnd"/>
      <w:r w:rsidRPr="00BE1811">
        <w:rPr>
          <w:rFonts w:ascii="Times New Roman" w:hAnsi="Times New Roman" w:cs="Times New Roman"/>
          <w:lang w:val="fr-FR"/>
        </w:rPr>
        <w:t xml:space="preserve"> de </w:t>
      </w:r>
      <w:proofErr w:type="spellStart"/>
      <w:r w:rsidRPr="00BE1811">
        <w:rPr>
          <w:rFonts w:ascii="Times New Roman" w:hAnsi="Times New Roman" w:cs="Times New Roman"/>
          <w:lang w:val="fr-FR"/>
        </w:rPr>
        <w:t>verificare</w:t>
      </w:r>
      <w:proofErr w:type="spellEnd"/>
      <w:r w:rsidRPr="00BE1811">
        <w:rPr>
          <w:rFonts w:ascii="Times New Roman" w:hAnsi="Times New Roman" w:cs="Times New Roman"/>
          <w:lang w:val="fr-FR"/>
        </w:rPr>
        <w:t xml:space="preserve"> a </w:t>
      </w:r>
      <w:proofErr w:type="spellStart"/>
      <w:r w:rsidRPr="00BE1811">
        <w:rPr>
          <w:rFonts w:ascii="Times New Roman" w:hAnsi="Times New Roman" w:cs="Times New Roman"/>
          <w:lang w:val="fr-FR"/>
        </w:rPr>
        <w:t>declaraţiei</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pe</w:t>
      </w:r>
      <w:proofErr w:type="spellEnd"/>
      <w:r w:rsidRPr="00BE1811">
        <w:rPr>
          <w:rFonts w:ascii="Times New Roman" w:hAnsi="Times New Roman" w:cs="Times New Roman"/>
          <w:lang w:val="fr-FR"/>
        </w:rPr>
        <w:t xml:space="preserve"> propria </w:t>
      </w:r>
      <w:proofErr w:type="spellStart"/>
      <w:r w:rsidRPr="00BE1811">
        <w:rPr>
          <w:rFonts w:ascii="Times New Roman" w:hAnsi="Times New Roman" w:cs="Times New Roman"/>
          <w:lang w:val="fr-FR"/>
        </w:rPr>
        <w:t>răspundere</w:t>
      </w:r>
      <w:proofErr w:type="spellEnd"/>
      <w:r w:rsidRPr="00BE1811">
        <w:rPr>
          <w:rFonts w:ascii="Times New Roman" w:hAnsi="Times New Roman" w:cs="Times New Roman"/>
          <w:lang w:val="fr-FR"/>
        </w:rPr>
        <w:t xml:space="preserve"> a </w:t>
      </w:r>
      <w:proofErr w:type="spellStart"/>
      <w:r w:rsidRPr="00BE1811">
        <w:rPr>
          <w:rFonts w:ascii="Times New Roman" w:hAnsi="Times New Roman" w:cs="Times New Roman"/>
          <w:lang w:val="fr-FR"/>
        </w:rPr>
        <w:t>reprezentantului</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întreprinderii</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privind</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încadrarea</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în</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categoria</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întreprindere</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în</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dificultate</w:t>
      </w:r>
      <w:proofErr w:type="spellEnd"/>
      <w:r w:rsidRPr="00BE1811">
        <w:rPr>
          <w:rFonts w:ascii="Times New Roman" w:hAnsi="Times New Roman" w:cs="Times New Roman"/>
          <w:lang w:val="fr-FR"/>
        </w:rPr>
        <w:t>"</w:t>
      </w:r>
    </w:p>
    <w:p w14:paraId="2492A76D" w14:textId="77777777" w:rsidR="00705EF7" w:rsidRPr="00BE1811" w:rsidRDefault="00705EF7" w:rsidP="00705EF7">
      <w:pPr>
        <w:pStyle w:val="Bodytext60"/>
        <w:shd w:val="clear" w:color="auto" w:fill="auto"/>
        <w:spacing w:after="98" w:line="220" w:lineRule="exact"/>
        <w:ind w:firstLine="0"/>
        <w:rPr>
          <w:rFonts w:ascii="Times New Roman" w:hAnsi="Times New Roman" w:cs="Times New Roman"/>
          <w:lang w:val="fr-FR"/>
        </w:rPr>
      </w:pPr>
    </w:p>
    <w:p w14:paraId="292DC7B5" w14:textId="77777777" w:rsidR="00705EF7" w:rsidRPr="00BE1811" w:rsidRDefault="00705EF7" w:rsidP="00705EF7">
      <w:pPr>
        <w:pStyle w:val="Bodytext60"/>
        <w:shd w:val="clear" w:color="auto" w:fill="auto"/>
        <w:spacing w:after="98" w:line="220" w:lineRule="exact"/>
        <w:ind w:firstLine="0"/>
        <w:rPr>
          <w:rFonts w:ascii="Times New Roman" w:hAnsi="Times New Roman" w:cs="Times New Roman"/>
          <w:lang w:val="fr-FR"/>
        </w:rPr>
      </w:pPr>
      <w:r w:rsidRPr="00BE1811">
        <w:rPr>
          <w:rFonts w:ascii="Times New Roman" w:hAnsi="Times New Roman" w:cs="Times New Roman"/>
          <w:lang w:val="fr-FR"/>
        </w:rPr>
        <w:t xml:space="preserve">Din </w:t>
      </w:r>
      <w:proofErr w:type="spellStart"/>
      <w:r w:rsidRPr="00BE1811">
        <w:rPr>
          <w:rFonts w:ascii="Times New Roman" w:hAnsi="Times New Roman" w:cs="Times New Roman"/>
          <w:lang w:val="fr-FR"/>
        </w:rPr>
        <w:t>punct</w:t>
      </w:r>
      <w:proofErr w:type="spellEnd"/>
      <w:r w:rsidRPr="00BE1811">
        <w:rPr>
          <w:rFonts w:ascii="Times New Roman" w:hAnsi="Times New Roman" w:cs="Times New Roman"/>
          <w:lang w:val="fr-FR"/>
        </w:rPr>
        <w:t xml:space="preserve"> de </w:t>
      </w:r>
      <w:proofErr w:type="spellStart"/>
      <w:r w:rsidRPr="00BE1811">
        <w:rPr>
          <w:rFonts w:ascii="Times New Roman" w:hAnsi="Times New Roman" w:cs="Times New Roman"/>
          <w:lang w:val="fr-FR"/>
        </w:rPr>
        <w:t>vedere</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procedural</w:t>
      </w:r>
      <w:proofErr w:type="spellEnd"/>
      <w:r w:rsidRPr="00BE1811">
        <w:rPr>
          <w:rFonts w:ascii="Times New Roman" w:hAnsi="Times New Roman" w:cs="Times New Roman"/>
          <w:lang w:val="fr-FR"/>
        </w:rPr>
        <w:t xml:space="preserve">, </w:t>
      </w:r>
      <w:proofErr w:type="spellStart"/>
      <w:r w:rsidRPr="00BE1811">
        <w:rPr>
          <w:rFonts w:ascii="Times New Roman" w:hAnsi="Times New Roman" w:cs="Times New Roman"/>
          <w:lang w:val="fr-FR"/>
        </w:rPr>
        <w:t>etapele</w:t>
      </w:r>
      <w:proofErr w:type="spellEnd"/>
      <w:r w:rsidRPr="00BE1811">
        <w:rPr>
          <w:rFonts w:ascii="Times New Roman" w:hAnsi="Times New Roman" w:cs="Times New Roman"/>
          <w:lang w:val="fr-FR"/>
        </w:rPr>
        <w:t xml:space="preserve"> de </w:t>
      </w:r>
      <w:proofErr w:type="spellStart"/>
      <w:r w:rsidRPr="00BE1811">
        <w:rPr>
          <w:rFonts w:ascii="Times New Roman" w:hAnsi="Times New Roman" w:cs="Times New Roman"/>
          <w:lang w:val="fr-FR"/>
        </w:rPr>
        <w:t>parcurs</w:t>
      </w:r>
      <w:proofErr w:type="spellEnd"/>
      <w:r w:rsidRPr="00BE1811">
        <w:rPr>
          <w:rFonts w:ascii="Times New Roman" w:hAnsi="Times New Roman" w:cs="Times New Roman"/>
          <w:lang w:val="fr-FR"/>
        </w:rPr>
        <w:t xml:space="preserve"> </w:t>
      </w:r>
      <w:proofErr w:type="spellStart"/>
      <w:proofErr w:type="gramStart"/>
      <w:r w:rsidRPr="00BE1811">
        <w:rPr>
          <w:rFonts w:ascii="Times New Roman" w:hAnsi="Times New Roman" w:cs="Times New Roman"/>
          <w:lang w:val="fr-FR"/>
        </w:rPr>
        <w:t>vizează</w:t>
      </w:r>
      <w:proofErr w:type="spellEnd"/>
      <w:r w:rsidRPr="00BE1811">
        <w:rPr>
          <w:rFonts w:ascii="Times New Roman" w:hAnsi="Times New Roman" w:cs="Times New Roman"/>
          <w:lang w:val="fr-FR"/>
        </w:rPr>
        <w:t>:</w:t>
      </w:r>
      <w:proofErr w:type="gramEnd"/>
    </w:p>
    <w:p w14:paraId="5C532CB0" w14:textId="77777777" w:rsidR="00705EF7" w:rsidRPr="00BE1811" w:rsidRDefault="00705EF7" w:rsidP="00705EF7">
      <w:pPr>
        <w:widowControl w:val="0"/>
        <w:numPr>
          <w:ilvl w:val="0"/>
          <w:numId w:val="153"/>
        </w:numPr>
        <w:spacing w:after="98" w:line="288" w:lineRule="exact"/>
        <w:jc w:val="both"/>
      </w:pPr>
      <w:proofErr w:type="spellStart"/>
      <w:r w:rsidRPr="00BE1811">
        <w:t>Declaraţia</w:t>
      </w:r>
      <w:proofErr w:type="spellEnd"/>
      <w:r w:rsidRPr="00BE1811">
        <w:t xml:space="preserve"> pe propria răspundere a reprezentantului întreprinderii cu privire la faptul că aceasta nu se încadrează în categoria „întreprindere în dificultate" </w:t>
      </w:r>
      <w:proofErr w:type="spellStart"/>
      <w:r w:rsidRPr="00BE1811">
        <w:t>şi</w:t>
      </w:r>
      <w:proofErr w:type="spellEnd"/>
      <w:r w:rsidRPr="00BE1811">
        <w:t xml:space="preserve"> nu se află în procedură de </w:t>
      </w:r>
      <w:proofErr w:type="spellStart"/>
      <w:r w:rsidRPr="00BE1811">
        <w:t>insolvenţă</w:t>
      </w:r>
      <w:proofErr w:type="spellEnd"/>
      <w:r w:rsidRPr="00BE1811">
        <w:t xml:space="preserve"> va fi anexată Cererii de </w:t>
      </w:r>
      <w:proofErr w:type="spellStart"/>
      <w:r w:rsidRPr="00BE1811">
        <w:t>finanţare</w:t>
      </w:r>
      <w:proofErr w:type="spellEnd"/>
      <w:r w:rsidRPr="00BE1811">
        <w:t xml:space="preserve"> ca parte din </w:t>
      </w:r>
      <w:proofErr w:type="spellStart"/>
      <w:r w:rsidRPr="00BE1811">
        <w:t>Declaraţia</w:t>
      </w:r>
      <w:proofErr w:type="spellEnd"/>
      <w:r w:rsidRPr="00BE1811">
        <w:t xml:space="preserve"> de eligibilitate.</w:t>
      </w:r>
    </w:p>
    <w:p w14:paraId="7DE65624" w14:textId="77777777" w:rsidR="00705EF7" w:rsidRPr="00BE1811" w:rsidRDefault="00705EF7" w:rsidP="00705EF7">
      <w:pPr>
        <w:pStyle w:val="Bodytext40"/>
        <w:numPr>
          <w:ilvl w:val="0"/>
          <w:numId w:val="153"/>
        </w:numPr>
        <w:shd w:val="clear" w:color="auto" w:fill="auto"/>
        <w:spacing w:after="75" w:line="240" w:lineRule="exact"/>
        <w:rPr>
          <w:rFonts w:ascii="Times New Roman" w:hAnsi="Times New Roman" w:cs="Times New Roman"/>
          <w:sz w:val="22"/>
          <w:szCs w:val="22"/>
        </w:rPr>
      </w:pPr>
      <w:proofErr w:type="spellStart"/>
      <w:r w:rsidRPr="00BE1811">
        <w:rPr>
          <w:rFonts w:ascii="Times New Roman" w:hAnsi="Times New Roman" w:cs="Times New Roman"/>
          <w:sz w:val="22"/>
          <w:szCs w:val="22"/>
        </w:rPr>
        <w:t>Evaluarea</w:t>
      </w:r>
      <w:proofErr w:type="spellEnd"/>
      <w:r w:rsidRPr="00BE1811">
        <w:rPr>
          <w:rFonts w:ascii="Times New Roman" w:hAnsi="Times New Roman" w:cs="Times New Roman"/>
          <w:sz w:val="22"/>
          <w:szCs w:val="22"/>
        </w:rPr>
        <w:t xml:space="preserve"> </w:t>
      </w:r>
      <w:proofErr w:type="spellStart"/>
      <w:r w:rsidRPr="00BE1811">
        <w:rPr>
          <w:rFonts w:ascii="Times New Roman" w:hAnsi="Times New Roman" w:cs="Times New Roman"/>
          <w:sz w:val="22"/>
          <w:szCs w:val="22"/>
        </w:rPr>
        <w:t>Cererii</w:t>
      </w:r>
      <w:proofErr w:type="spellEnd"/>
      <w:r w:rsidRPr="00BE1811">
        <w:rPr>
          <w:rFonts w:ascii="Times New Roman" w:hAnsi="Times New Roman" w:cs="Times New Roman"/>
          <w:sz w:val="22"/>
          <w:szCs w:val="22"/>
        </w:rPr>
        <w:t xml:space="preserve"> de </w:t>
      </w:r>
      <w:proofErr w:type="spellStart"/>
      <w:r w:rsidRPr="00BE1811">
        <w:rPr>
          <w:rFonts w:ascii="Times New Roman" w:hAnsi="Times New Roman" w:cs="Times New Roman"/>
          <w:sz w:val="22"/>
          <w:szCs w:val="22"/>
        </w:rPr>
        <w:t>finanţare</w:t>
      </w:r>
      <w:proofErr w:type="spellEnd"/>
      <w:r w:rsidRPr="00BE1811">
        <w:rPr>
          <w:rFonts w:ascii="Times New Roman" w:hAnsi="Times New Roman" w:cs="Times New Roman"/>
          <w:sz w:val="22"/>
          <w:szCs w:val="22"/>
        </w:rPr>
        <w:t>:</w:t>
      </w:r>
    </w:p>
    <w:p w14:paraId="0883AD1A" w14:textId="77777777" w:rsidR="00705EF7" w:rsidRPr="00BE1811" w:rsidRDefault="00705EF7" w:rsidP="00705EF7">
      <w:pPr>
        <w:widowControl w:val="0"/>
        <w:numPr>
          <w:ilvl w:val="0"/>
          <w:numId w:val="152"/>
        </w:numPr>
        <w:tabs>
          <w:tab w:val="left" w:pos="726"/>
        </w:tabs>
        <w:spacing w:after="0" w:line="288" w:lineRule="exact"/>
        <w:ind w:left="440"/>
        <w:jc w:val="both"/>
      </w:pPr>
      <w:r w:rsidRPr="00BE1811">
        <w:t xml:space="preserve">administrativ se verifică existenta </w:t>
      </w:r>
      <w:proofErr w:type="spellStart"/>
      <w:r w:rsidRPr="00BE1811">
        <w:t>declaraţiei</w:t>
      </w:r>
      <w:proofErr w:type="spellEnd"/>
      <w:r w:rsidRPr="00BE1811">
        <w:t xml:space="preserve"> de eligibilitate</w:t>
      </w:r>
    </w:p>
    <w:p w14:paraId="3E946209" w14:textId="77777777" w:rsidR="00705EF7" w:rsidRPr="00BE1811" w:rsidRDefault="00705EF7" w:rsidP="00705EF7">
      <w:pPr>
        <w:tabs>
          <w:tab w:val="left" w:pos="726"/>
        </w:tabs>
        <w:spacing w:after="98" w:line="288" w:lineRule="exact"/>
        <w:ind w:left="440"/>
        <w:jc w:val="both"/>
      </w:pPr>
      <w:r w:rsidRPr="00BE1811">
        <w:t xml:space="preserve">tehnic se verifică corectitudinea </w:t>
      </w:r>
      <w:proofErr w:type="spellStart"/>
      <w:r w:rsidRPr="00BE1811">
        <w:t>declaraţiei</w:t>
      </w:r>
      <w:proofErr w:type="spellEnd"/>
      <w:r w:rsidRPr="00BE1811">
        <w:t xml:space="preserve"> </w:t>
      </w:r>
      <w:proofErr w:type="spellStart"/>
      <w:r w:rsidRPr="00BE1811">
        <w:t>menţionate</w:t>
      </w:r>
      <w:proofErr w:type="spellEnd"/>
      <w:r w:rsidRPr="00BE1811">
        <w:t xml:space="preserve"> anterior prin aplicarea metodologiei de calcul, în </w:t>
      </w:r>
      <w:proofErr w:type="spellStart"/>
      <w:r w:rsidRPr="00BE1811">
        <w:t>funcţie</w:t>
      </w:r>
      <w:proofErr w:type="spellEnd"/>
      <w:r w:rsidRPr="00BE1811">
        <w:t xml:space="preserve"> de tipul de întreprindere, având în vedere datele cuprinse în </w:t>
      </w:r>
      <w:proofErr w:type="spellStart"/>
      <w:r w:rsidRPr="00BE1811">
        <w:t>Situaţiile</w:t>
      </w:r>
      <w:proofErr w:type="spellEnd"/>
      <w:r w:rsidRPr="00BE1811">
        <w:t xml:space="preserve"> financiare anuale care au fost anexate la Cererea de </w:t>
      </w:r>
      <w:proofErr w:type="spellStart"/>
      <w:r w:rsidRPr="00BE1811">
        <w:t>finanţare</w:t>
      </w:r>
      <w:proofErr w:type="spellEnd"/>
      <w:r w:rsidRPr="00BE1811">
        <w:t>.</w:t>
      </w:r>
    </w:p>
    <w:p w14:paraId="5D81D7D2" w14:textId="77777777" w:rsidR="00705EF7" w:rsidRPr="00BE1811" w:rsidRDefault="00705EF7" w:rsidP="00705EF7">
      <w:pPr>
        <w:widowControl w:val="0"/>
        <w:numPr>
          <w:ilvl w:val="0"/>
          <w:numId w:val="155"/>
        </w:numPr>
        <w:tabs>
          <w:tab w:val="left" w:pos="726"/>
        </w:tabs>
        <w:spacing w:after="98" w:line="288" w:lineRule="exact"/>
        <w:ind w:hanging="915"/>
        <w:jc w:val="both"/>
      </w:pPr>
      <w:r w:rsidRPr="00BE1811">
        <w:t>Contractarea:</w:t>
      </w:r>
    </w:p>
    <w:p w14:paraId="59418A59" w14:textId="77777777" w:rsidR="00705EF7" w:rsidRPr="00BE1811" w:rsidRDefault="00705EF7" w:rsidP="00705EF7">
      <w:pPr>
        <w:widowControl w:val="0"/>
        <w:numPr>
          <w:ilvl w:val="0"/>
          <w:numId w:val="152"/>
        </w:numPr>
        <w:tabs>
          <w:tab w:val="left" w:pos="726"/>
        </w:tabs>
        <w:spacing w:after="60" w:line="288" w:lineRule="exact"/>
        <w:ind w:left="440"/>
        <w:jc w:val="both"/>
      </w:pPr>
      <w:r w:rsidRPr="00BE1811">
        <w:t xml:space="preserve">în cazul în care, la momentul contractării, întreprinderea </w:t>
      </w:r>
      <w:proofErr w:type="spellStart"/>
      <w:r w:rsidRPr="00BE1811">
        <w:t>deţine</w:t>
      </w:r>
      <w:proofErr w:type="spellEnd"/>
      <w:r w:rsidRPr="00BE1811">
        <w:t xml:space="preserve"> un nou set de </w:t>
      </w:r>
      <w:proofErr w:type="spellStart"/>
      <w:r w:rsidRPr="00BE1811">
        <w:t>situaţii</w:t>
      </w:r>
      <w:proofErr w:type="spellEnd"/>
      <w:r w:rsidRPr="00BE1811">
        <w:t xml:space="preserve"> financiare, le depune la Autoritatea de Management care reia verificarea </w:t>
      </w:r>
      <w:proofErr w:type="spellStart"/>
      <w:r w:rsidRPr="00BE1811">
        <w:t>eligibilităţii</w:t>
      </w:r>
      <w:proofErr w:type="spellEnd"/>
      <w:r w:rsidRPr="00BE1811">
        <w:t xml:space="preserve"> conform metodologiei.</w:t>
      </w:r>
    </w:p>
    <w:p w14:paraId="42656A39" w14:textId="77777777" w:rsidR="00705EF7" w:rsidRPr="00BE1811" w:rsidRDefault="00705EF7" w:rsidP="00705EF7">
      <w:pPr>
        <w:spacing w:after="98" w:line="288" w:lineRule="exact"/>
        <w:ind w:left="440"/>
        <w:jc w:val="both"/>
      </w:pPr>
      <w:r w:rsidRPr="00BE1811">
        <w:t xml:space="preserve">Ghidul solicitantului </w:t>
      </w:r>
      <w:proofErr w:type="spellStart"/>
      <w:r w:rsidRPr="00BE1811">
        <w:t>condiţii</w:t>
      </w:r>
      <w:proofErr w:type="spellEnd"/>
      <w:r w:rsidRPr="00BE1811">
        <w:t xml:space="preserve"> specifice /Contractul de </w:t>
      </w:r>
      <w:proofErr w:type="spellStart"/>
      <w:r w:rsidRPr="00BE1811">
        <w:t>finanţare</w:t>
      </w:r>
      <w:proofErr w:type="spellEnd"/>
      <w:r w:rsidRPr="00BE1811">
        <w:t xml:space="preserve"> va include, după caz, prevederi care să impună respectarea criteriului de eligibilitate începând cu data depunerii cererii de </w:t>
      </w:r>
      <w:proofErr w:type="spellStart"/>
      <w:r w:rsidRPr="00BE1811">
        <w:t>finanţare</w:t>
      </w:r>
      <w:proofErr w:type="spellEnd"/>
      <w:r w:rsidRPr="00BE1811">
        <w:t xml:space="preserve">, pe tot parcursul procesului de evaluare, </w:t>
      </w:r>
      <w:proofErr w:type="spellStart"/>
      <w:r w:rsidRPr="00BE1811">
        <w:t>selecţie</w:t>
      </w:r>
      <w:proofErr w:type="spellEnd"/>
      <w:r w:rsidRPr="00BE1811">
        <w:t xml:space="preserve"> </w:t>
      </w:r>
      <w:proofErr w:type="spellStart"/>
      <w:r w:rsidRPr="00BE1811">
        <w:t>şi</w:t>
      </w:r>
      <w:proofErr w:type="spellEnd"/>
      <w:r w:rsidRPr="00BE1811">
        <w:t xml:space="preserve"> contractare, precum </w:t>
      </w:r>
      <w:proofErr w:type="spellStart"/>
      <w:r w:rsidRPr="00BE1811">
        <w:t>şi</w:t>
      </w:r>
      <w:proofErr w:type="spellEnd"/>
      <w:r w:rsidRPr="00BE1811">
        <w:t xml:space="preserve"> pe perioada de implementare </w:t>
      </w:r>
      <w:proofErr w:type="spellStart"/>
      <w:r w:rsidRPr="00BE1811">
        <w:t>şi</w:t>
      </w:r>
      <w:proofErr w:type="spellEnd"/>
      <w:r w:rsidRPr="00BE1811">
        <w:t xml:space="preserve"> durabilitate a proiectului, în </w:t>
      </w:r>
      <w:proofErr w:type="spellStart"/>
      <w:r w:rsidRPr="00BE1811">
        <w:t>condiţiile</w:t>
      </w:r>
      <w:proofErr w:type="spellEnd"/>
      <w:r w:rsidRPr="00BE1811">
        <w:t xml:space="preserve"> stabilite prin Ghid/Contract.</w:t>
      </w:r>
    </w:p>
    <w:p w14:paraId="47A8EA24" w14:textId="77777777" w:rsidR="00705EF7" w:rsidRPr="00BE1811" w:rsidRDefault="00705EF7" w:rsidP="00705EF7">
      <w:pPr>
        <w:pStyle w:val="Bodytext40"/>
        <w:numPr>
          <w:ilvl w:val="0"/>
          <w:numId w:val="154"/>
        </w:numPr>
        <w:shd w:val="clear" w:color="auto" w:fill="auto"/>
        <w:spacing w:after="108" w:line="240" w:lineRule="exact"/>
        <w:rPr>
          <w:rFonts w:ascii="Times New Roman" w:hAnsi="Times New Roman" w:cs="Times New Roman"/>
          <w:sz w:val="22"/>
          <w:szCs w:val="22"/>
        </w:rPr>
      </w:pPr>
      <w:proofErr w:type="spellStart"/>
      <w:r w:rsidRPr="00BE1811">
        <w:rPr>
          <w:rFonts w:ascii="Times New Roman" w:hAnsi="Times New Roman" w:cs="Times New Roman"/>
          <w:sz w:val="22"/>
          <w:szCs w:val="22"/>
        </w:rPr>
        <w:t>Monitorizarea</w:t>
      </w:r>
      <w:proofErr w:type="spellEnd"/>
      <w:r w:rsidRPr="00BE1811">
        <w:rPr>
          <w:rFonts w:ascii="Times New Roman" w:hAnsi="Times New Roman" w:cs="Times New Roman"/>
          <w:sz w:val="22"/>
          <w:szCs w:val="22"/>
        </w:rPr>
        <w:t>:</w:t>
      </w:r>
    </w:p>
    <w:p w14:paraId="362B5453" w14:textId="77777777" w:rsidR="00705EF7" w:rsidRPr="00BE1811" w:rsidRDefault="00705EF7" w:rsidP="00705EF7">
      <w:pPr>
        <w:spacing w:after="120" w:line="288" w:lineRule="exact"/>
        <w:ind w:left="440"/>
        <w:jc w:val="both"/>
      </w:pPr>
      <w:r w:rsidRPr="00BE1811">
        <w:t xml:space="preserve">în principiu, încadrarea în categoria de întreprindere în dificultate se verifică la acordarea ajutorului (respectiv la semnarea Contractului de </w:t>
      </w:r>
      <w:proofErr w:type="spellStart"/>
      <w:r w:rsidRPr="00BE1811">
        <w:t>finanţare</w:t>
      </w:r>
      <w:proofErr w:type="spellEnd"/>
      <w:r w:rsidRPr="00BE1811">
        <w:t xml:space="preserve">). Pentru proiectele cu perioadă de implementare mai mare de 2 ani, care presupun </w:t>
      </w:r>
      <w:proofErr w:type="spellStart"/>
      <w:r w:rsidRPr="00BE1811">
        <w:t>finanţare</w:t>
      </w:r>
      <w:proofErr w:type="spellEnd"/>
      <w:r w:rsidRPr="00BE1811">
        <w:t xml:space="preserve"> semnificativă (conform aprecierii </w:t>
      </w:r>
      <w:proofErr w:type="spellStart"/>
      <w:r w:rsidRPr="00BE1811">
        <w:t>Autorităţii</w:t>
      </w:r>
      <w:proofErr w:type="spellEnd"/>
      <w:r w:rsidRPr="00BE1811">
        <w:t xml:space="preserve"> de Management) este indicat ca verificarea privind încadrarea în categoria „întreprindere în dificultate"/procedură de </w:t>
      </w:r>
      <w:proofErr w:type="spellStart"/>
      <w:r w:rsidRPr="00BE1811">
        <w:t>insolvenţă</w:t>
      </w:r>
      <w:proofErr w:type="spellEnd"/>
      <w:r w:rsidRPr="00BE1811">
        <w:t xml:space="preserve"> sa fie reluată după anul 2 de implementare sau după ce 50% din valoarea eligibilă a proiectului a fost rambursată. în cazul în care se constată că întreprinderea se încadrează în categoria de „întreprindere în dificultate" sau se află în procedură de </w:t>
      </w:r>
      <w:proofErr w:type="spellStart"/>
      <w:r w:rsidRPr="00BE1811">
        <w:t>insolvenţă</w:t>
      </w:r>
      <w:proofErr w:type="spellEnd"/>
      <w:r w:rsidRPr="00BE1811">
        <w:t xml:space="preserve"> se va trece la aplicarea procedurii de recuperare a ajutorului.</w:t>
      </w:r>
    </w:p>
    <w:p w14:paraId="374EC78C" w14:textId="77777777" w:rsidR="00705EF7" w:rsidRPr="00BE1811" w:rsidRDefault="00705EF7" w:rsidP="00705EF7">
      <w:pPr>
        <w:spacing w:after="120" w:line="190" w:lineRule="exact"/>
        <w:rPr>
          <w:b/>
          <w:bCs/>
        </w:rPr>
      </w:pPr>
      <w:r w:rsidRPr="00BE1811">
        <w:rPr>
          <w:rStyle w:val="Bodytext7Exact"/>
          <w:rFonts w:ascii="Times New Roman" w:hAnsi="Times New Roman" w:cs="Times New Roman"/>
          <w:b/>
          <w:bCs/>
          <w:sz w:val="22"/>
          <w:szCs w:val="22"/>
        </w:rPr>
        <w:t>Prevederi Reg. (UE) nr. 651/2014                         Elemente metodologice/transpunere regulament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86"/>
      </w:tblGrid>
      <w:tr w:rsidR="00705EF7" w:rsidRPr="00BE1811" w14:paraId="105CC020" w14:textId="77777777" w:rsidTr="00730A59">
        <w:tc>
          <w:tcPr>
            <w:tcW w:w="2830" w:type="dxa"/>
            <w:shd w:val="clear" w:color="auto" w:fill="auto"/>
          </w:tcPr>
          <w:p w14:paraId="644A2611" w14:textId="77777777" w:rsidR="00705EF7" w:rsidRPr="00BE1811" w:rsidRDefault="00705EF7" w:rsidP="00730A59">
            <w:r w:rsidRPr="00BE1811">
              <w:rPr>
                <w:rStyle w:val="Bodytext7Exact"/>
                <w:rFonts w:ascii="Times New Roman" w:hAnsi="Times New Roman" w:cs="Times New Roman"/>
                <w:sz w:val="22"/>
                <w:szCs w:val="22"/>
              </w:rPr>
              <w:t xml:space="preserve">Conform Regulamentului (UE) nr. 651/2014 al Comisiei de declarare a anumitor categorii de ajutoare compatibile cu </w:t>
            </w:r>
            <w:proofErr w:type="spellStart"/>
            <w:r w:rsidRPr="00BE1811">
              <w:rPr>
                <w:rStyle w:val="Bodytext7Exact"/>
                <w:rFonts w:ascii="Times New Roman" w:hAnsi="Times New Roman" w:cs="Times New Roman"/>
                <w:sz w:val="22"/>
                <w:szCs w:val="22"/>
              </w:rPr>
              <w:t>piaţa</w:t>
            </w:r>
            <w:proofErr w:type="spellEnd"/>
            <w:r w:rsidRPr="00BE1811">
              <w:rPr>
                <w:rStyle w:val="Bodytext7Exact"/>
                <w:rFonts w:ascii="Times New Roman" w:hAnsi="Times New Roman" w:cs="Times New Roman"/>
                <w:sz w:val="22"/>
                <w:szCs w:val="22"/>
              </w:rPr>
              <w:t xml:space="preserve"> internă în aplicarea articolelor 107 </w:t>
            </w:r>
            <w:proofErr w:type="spellStart"/>
            <w:r w:rsidRPr="00BE1811">
              <w:rPr>
                <w:rStyle w:val="Bodytext7Exact"/>
                <w:rFonts w:ascii="Times New Roman" w:hAnsi="Times New Roman" w:cs="Times New Roman"/>
                <w:sz w:val="22"/>
                <w:szCs w:val="22"/>
              </w:rPr>
              <w:t>şi</w:t>
            </w:r>
            <w:proofErr w:type="spellEnd"/>
            <w:r w:rsidRPr="00BE1811">
              <w:rPr>
                <w:rStyle w:val="Bodytext7Exact"/>
                <w:rFonts w:ascii="Times New Roman" w:hAnsi="Times New Roman" w:cs="Times New Roman"/>
                <w:sz w:val="22"/>
                <w:szCs w:val="22"/>
              </w:rPr>
              <w:t xml:space="preserve"> 108 din tratat o întreprindere în dificultate înseamnă o întreprindere care se află în cel </w:t>
            </w:r>
            <w:proofErr w:type="spellStart"/>
            <w:r w:rsidRPr="00BE1811">
              <w:rPr>
                <w:rStyle w:val="Bodytext7Exact"/>
                <w:rFonts w:ascii="Times New Roman" w:hAnsi="Times New Roman" w:cs="Times New Roman"/>
                <w:sz w:val="22"/>
                <w:szCs w:val="22"/>
              </w:rPr>
              <w:t>puţin</w:t>
            </w:r>
            <w:proofErr w:type="spellEnd"/>
            <w:r w:rsidRPr="00BE1811">
              <w:rPr>
                <w:rStyle w:val="Bodytext7Exact"/>
                <w:rFonts w:ascii="Times New Roman" w:hAnsi="Times New Roman" w:cs="Times New Roman"/>
                <w:sz w:val="22"/>
                <w:szCs w:val="22"/>
              </w:rPr>
              <w:t xml:space="preserve"> una din </w:t>
            </w:r>
            <w:proofErr w:type="spellStart"/>
            <w:r w:rsidRPr="00BE1811">
              <w:rPr>
                <w:rStyle w:val="Bodytext7Exact"/>
                <w:rFonts w:ascii="Times New Roman" w:hAnsi="Times New Roman" w:cs="Times New Roman"/>
                <w:sz w:val="22"/>
                <w:szCs w:val="22"/>
              </w:rPr>
              <w:t>situaţiile</w:t>
            </w:r>
            <w:proofErr w:type="spellEnd"/>
            <w:r w:rsidRPr="00BE1811">
              <w:rPr>
                <w:rStyle w:val="Bodytext7Exact"/>
                <w:rFonts w:ascii="Times New Roman" w:hAnsi="Times New Roman" w:cs="Times New Roman"/>
                <w:sz w:val="22"/>
                <w:szCs w:val="22"/>
              </w:rPr>
              <w:t xml:space="preserve"> următoare:</w:t>
            </w:r>
          </w:p>
        </w:tc>
        <w:tc>
          <w:tcPr>
            <w:tcW w:w="6186" w:type="dxa"/>
            <w:shd w:val="clear" w:color="auto" w:fill="auto"/>
          </w:tcPr>
          <w:p w14:paraId="0BA33CB6" w14:textId="77777777" w:rsidR="00705EF7" w:rsidRPr="00BE1811" w:rsidRDefault="00705EF7" w:rsidP="00730A59">
            <w:r w:rsidRPr="00BE1811">
              <w:rPr>
                <w:rStyle w:val="Bodytext7Exact"/>
                <w:rFonts w:ascii="Times New Roman" w:hAnsi="Times New Roman" w:cs="Times New Roman"/>
                <w:sz w:val="22"/>
                <w:szCs w:val="22"/>
              </w:rPr>
              <w:t xml:space="preserve">Analiza întreprinderii/calculele de verificare se fac conform datelor din </w:t>
            </w:r>
            <w:proofErr w:type="spellStart"/>
            <w:r w:rsidRPr="00BE1811">
              <w:rPr>
                <w:rStyle w:val="Bodytext7Exact"/>
                <w:rFonts w:ascii="Times New Roman" w:hAnsi="Times New Roman" w:cs="Times New Roman"/>
                <w:sz w:val="22"/>
                <w:szCs w:val="22"/>
              </w:rPr>
              <w:t>situaţiile</w:t>
            </w:r>
            <w:proofErr w:type="spellEnd"/>
            <w:r w:rsidRPr="00BE1811">
              <w:rPr>
                <w:rStyle w:val="Bodytext7Exact"/>
                <w:rFonts w:ascii="Times New Roman" w:hAnsi="Times New Roman" w:cs="Times New Roman"/>
                <w:sz w:val="22"/>
                <w:szCs w:val="22"/>
              </w:rPr>
              <w:t xml:space="preserve"> financiare anuale complete încheiate pentru anul precedent depunerii Cererii de </w:t>
            </w:r>
            <w:proofErr w:type="spellStart"/>
            <w:r w:rsidRPr="00BE1811">
              <w:rPr>
                <w:rStyle w:val="Bodytext7Exact"/>
                <w:rFonts w:ascii="Times New Roman" w:hAnsi="Times New Roman" w:cs="Times New Roman"/>
                <w:sz w:val="22"/>
                <w:szCs w:val="22"/>
              </w:rPr>
              <w:t>Finanţare</w:t>
            </w:r>
            <w:proofErr w:type="spellEnd"/>
            <w:r w:rsidRPr="00BE1811">
              <w:rPr>
                <w:rStyle w:val="Bodytext7Exact"/>
                <w:rFonts w:ascii="Times New Roman" w:hAnsi="Times New Roman" w:cs="Times New Roman"/>
                <w:sz w:val="22"/>
                <w:szCs w:val="22"/>
              </w:rPr>
              <w:t xml:space="preserve"> (conform cu </w:t>
            </w:r>
            <w:r w:rsidRPr="00BE1811">
              <w:rPr>
                <w:rStyle w:val="Bodytext7ItalicExact"/>
                <w:rFonts w:ascii="Times New Roman" w:hAnsi="Times New Roman" w:cs="Times New Roman"/>
                <w:sz w:val="22"/>
                <w:szCs w:val="22"/>
              </w:rPr>
              <w:t xml:space="preserve">Normele de închidere a </w:t>
            </w:r>
            <w:proofErr w:type="spellStart"/>
            <w:r w:rsidRPr="00BE1811">
              <w:rPr>
                <w:rStyle w:val="Bodytext7ItalicExact"/>
                <w:rFonts w:ascii="Times New Roman" w:hAnsi="Times New Roman" w:cs="Times New Roman"/>
                <w:sz w:val="22"/>
                <w:szCs w:val="22"/>
              </w:rPr>
              <w:t>exerciţiului</w:t>
            </w:r>
            <w:proofErr w:type="spellEnd"/>
            <w:r w:rsidRPr="00BE1811">
              <w:rPr>
                <w:rStyle w:val="Bodytext7ItalicExact"/>
                <w:rFonts w:ascii="Times New Roman" w:hAnsi="Times New Roman" w:cs="Times New Roman"/>
                <w:sz w:val="22"/>
                <w:szCs w:val="22"/>
              </w:rPr>
              <w:t xml:space="preserve"> financiar),</w:t>
            </w:r>
            <w:r w:rsidRPr="00BE1811">
              <w:rPr>
                <w:rStyle w:val="Bodytext7Exact"/>
                <w:rFonts w:ascii="Times New Roman" w:hAnsi="Times New Roman" w:cs="Times New Roman"/>
                <w:sz w:val="22"/>
                <w:szCs w:val="22"/>
              </w:rPr>
              <w:t xml:space="preserve"> aprobate </w:t>
            </w:r>
            <w:proofErr w:type="spellStart"/>
            <w:r w:rsidRPr="00BE1811">
              <w:rPr>
                <w:rStyle w:val="Bodytext7Exact"/>
                <w:rFonts w:ascii="Times New Roman" w:hAnsi="Times New Roman" w:cs="Times New Roman"/>
                <w:sz w:val="22"/>
                <w:szCs w:val="22"/>
              </w:rPr>
              <w:t>şi</w:t>
            </w:r>
            <w:proofErr w:type="spellEnd"/>
            <w:r w:rsidRPr="00BE1811">
              <w:rPr>
                <w:rStyle w:val="Bodytext7Exact"/>
                <w:rFonts w:ascii="Times New Roman" w:hAnsi="Times New Roman" w:cs="Times New Roman"/>
                <w:sz w:val="22"/>
                <w:szCs w:val="22"/>
              </w:rPr>
              <w:t xml:space="preserve"> depuse la </w:t>
            </w:r>
            <w:proofErr w:type="spellStart"/>
            <w:r w:rsidRPr="00BE1811">
              <w:rPr>
                <w:rStyle w:val="Bodytext7Exact"/>
                <w:rFonts w:ascii="Times New Roman" w:hAnsi="Times New Roman" w:cs="Times New Roman"/>
                <w:sz w:val="22"/>
                <w:szCs w:val="22"/>
              </w:rPr>
              <w:t>administraţiile</w:t>
            </w:r>
            <w:proofErr w:type="spellEnd"/>
            <w:r w:rsidRPr="00BE1811">
              <w:rPr>
                <w:rStyle w:val="Bodytext7Exact"/>
                <w:rFonts w:ascii="Times New Roman" w:hAnsi="Times New Roman" w:cs="Times New Roman"/>
                <w:sz w:val="22"/>
                <w:szCs w:val="22"/>
              </w:rPr>
              <w:t xml:space="preserve"> fiscale din raza teritorială unde întreprinderea are domiciliul fiscal</w:t>
            </w:r>
          </w:p>
        </w:tc>
      </w:tr>
      <w:tr w:rsidR="00705EF7" w:rsidRPr="00BE1811" w14:paraId="22A3B729" w14:textId="77777777" w:rsidTr="00730A59">
        <w:tc>
          <w:tcPr>
            <w:tcW w:w="2830" w:type="dxa"/>
            <w:shd w:val="clear" w:color="auto" w:fill="auto"/>
          </w:tcPr>
          <w:p w14:paraId="51435355" w14:textId="77777777" w:rsidR="00705EF7" w:rsidRPr="00BE1811" w:rsidRDefault="00705EF7" w:rsidP="00730A59">
            <w:r w:rsidRPr="00BE1811">
              <w:rPr>
                <w:rStyle w:val="Bodytext7Exact"/>
                <w:rFonts w:ascii="Times New Roman" w:hAnsi="Times New Roman" w:cs="Times New Roman"/>
                <w:sz w:val="22"/>
                <w:szCs w:val="22"/>
              </w:rPr>
              <w:t xml:space="preserve">a) în cazul unei </w:t>
            </w:r>
            <w:proofErr w:type="spellStart"/>
            <w:r w:rsidRPr="00BE1811">
              <w:rPr>
                <w:rStyle w:val="Bodytext7Exact"/>
                <w:rFonts w:ascii="Times New Roman" w:hAnsi="Times New Roman" w:cs="Times New Roman"/>
                <w:sz w:val="22"/>
                <w:szCs w:val="22"/>
              </w:rPr>
              <w:t>societăţi</w:t>
            </w:r>
            <w:proofErr w:type="spellEnd"/>
            <w:r w:rsidRPr="00BE1811">
              <w:rPr>
                <w:rStyle w:val="Bodytext7Exact"/>
                <w:rFonts w:ascii="Times New Roman" w:hAnsi="Times New Roman" w:cs="Times New Roman"/>
                <w:sz w:val="22"/>
                <w:szCs w:val="22"/>
              </w:rPr>
              <w:t xml:space="preserve"> comerciale cu răspundere </w:t>
            </w:r>
            <w:r w:rsidRPr="00BE1811">
              <w:rPr>
                <w:rStyle w:val="Bodytext7Exact"/>
                <w:rFonts w:ascii="Times New Roman" w:hAnsi="Times New Roman" w:cs="Times New Roman"/>
                <w:sz w:val="22"/>
                <w:szCs w:val="22"/>
              </w:rPr>
              <w:lastRenderedPageBreak/>
              <w:t xml:space="preserve">limitată (alta decât un IMM care există de mai </w:t>
            </w:r>
            <w:proofErr w:type="spellStart"/>
            <w:r w:rsidRPr="00BE1811">
              <w:rPr>
                <w:rStyle w:val="Bodytext7Exact"/>
                <w:rFonts w:ascii="Times New Roman" w:hAnsi="Times New Roman" w:cs="Times New Roman"/>
                <w:sz w:val="22"/>
                <w:szCs w:val="22"/>
              </w:rPr>
              <w:t>puţin</w:t>
            </w:r>
            <w:proofErr w:type="spellEnd"/>
            <w:r w:rsidRPr="00BE1811">
              <w:rPr>
                <w:rStyle w:val="Bodytext7Exact"/>
                <w:rFonts w:ascii="Times New Roman" w:hAnsi="Times New Roman" w:cs="Times New Roman"/>
                <w:sz w:val="22"/>
                <w:szCs w:val="22"/>
              </w:rPr>
              <w:t xml:space="preserve"> trei ani sau, în sensul </w:t>
            </w:r>
            <w:proofErr w:type="spellStart"/>
            <w:r w:rsidRPr="00BE1811">
              <w:rPr>
                <w:rStyle w:val="Bodytext7Exact"/>
                <w:rFonts w:ascii="Times New Roman" w:hAnsi="Times New Roman" w:cs="Times New Roman"/>
                <w:sz w:val="22"/>
                <w:szCs w:val="22"/>
              </w:rPr>
              <w:t>eligibilităţii</w:t>
            </w:r>
            <w:proofErr w:type="spellEnd"/>
            <w:r w:rsidRPr="00BE1811">
              <w:rPr>
                <w:rStyle w:val="Bodytext7Exact"/>
                <w:rFonts w:ascii="Times New Roman" w:hAnsi="Times New Roman" w:cs="Times New Roman"/>
                <w:sz w:val="22"/>
                <w:szCs w:val="22"/>
              </w:rPr>
              <w:t xml:space="preserve"> pentru ajutor pentru </w:t>
            </w:r>
            <w:proofErr w:type="spellStart"/>
            <w:r w:rsidRPr="00BE1811">
              <w:rPr>
                <w:rStyle w:val="Bodytext7Exact"/>
                <w:rFonts w:ascii="Times New Roman" w:hAnsi="Times New Roman" w:cs="Times New Roman"/>
                <w:sz w:val="22"/>
                <w:szCs w:val="22"/>
              </w:rPr>
              <w:t>finanţare</w:t>
            </w:r>
            <w:proofErr w:type="spellEnd"/>
            <w:r w:rsidRPr="00BE1811">
              <w:rPr>
                <w:rStyle w:val="Bodytext7Exact"/>
                <w:rFonts w:ascii="Times New Roman" w:hAnsi="Times New Roman" w:cs="Times New Roman"/>
                <w:sz w:val="22"/>
                <w:szCs w:val="22"/>
              </w:rPr>
              <w:t xml:space="preserve"> de risc, un IMM aflat la 7 ani de la prima sa vânzare comercială care se califică pentru </w:t>
            </w:r>
            <w:proofErr w:type="spellStart"/>
            <w:r w:rsidRPr="00BE1811">
              <w:rPr>
                <w:rStyle w:val="Bodytext7Exact"/>
                <w:rFonts w:ascii="Times New Roman" w:hAnsi="Times New Roman" w:cs="Times New Roman"/>
                <w:sz w:val="22"/>
                <w:szCs w:val="22"/>
              </w:rPr>
              <w:t>investiţii</w:t>
            </w:r>
            <w:proofErr w:type="spellEnd"/>
            <w:r w:rsidRPr="00BE1811">
              <w:rPr>
                <w:rStyle w:val="Bodytext7Exact"/>
                <w:rFonts w:ascii="Times New Roman" w:hAnsi="Times New Roman" w:cs="Times New Roman"/>
                <w:sz w:val="22"/>
                <w:szCs w:val="22"/>
              </w:rPr>
              <w:t xml:space="preserve"> pentru </w:t>
            </w:r>
            <w:proofErr w:type="spellStart"/>
            <w:r w:rsidRPr="00BE1811">
              <w:rPr>
                <w:rStyle w:val="Bodytext7Exact"/>
                <w:rFonts w:ascii="Times New Roman" w:hAnsi="Times New Roman" w:cs="Times New Roman"/>
                <w:sz w:val="22"/>
                <w:szCs w:val="22"/>
              </w:rPr>
              <w:t>finanţare</w:t>
            </w:r>
            <w:proofErr w:type="spellEnd"/>
            <w:r w:rsidRPr="00BE1811">
              <w:rPr>
                <w:rStyle w:val="Bodytext7Exact"/>
                <w:rFonts w:ascii="Times New Roman" w:hAnsi="Times New Roman" w:cs="Times New Roman"/>
                <w:sz w:val="22"/>
                <w:szCs w:val="22"/>
              </w:rPr>
              <w:t xml:space="preserve"> de risc în urma unui proces de </w:t>
            </w:r>
            <w:proofErr w:type="spellStart"/>
            <w:r w:rsidRPr="00BE1811">
              <w:rPr>
                <w:rStyle w:val="Bodytext7Exact"/>
                <w:rFonts w:ascii="Times New Roman" w:hAnsi="Times New Roman" w:cs="Times New Roman"/>
                <w:sz w:val="22"/>
                <w:szCs w:val="22"/>
              </w:rPr>
              <w:t>diligenţă</w:t>
            </w:r>
            <w:proofErr w:type="spellEnd"/>
            <w:r w:rsidRPr="00BE1811">
              <w:rPr>
                <w:rStyle w:val="Bodytext7Exact"/>
                <w:rFonts w:ascii="Times New Roman" w:hAnsi="Times New Roman" w:cs="Times New Roman"/>
                <w:sz w:val="22"/>
                <w:szCs w:val="22"/>
              </w:rPr>
              <w:t xml:space="preserve"> efectuat de un intermediar financiar selectat), atunci când mai mult de jumătate din capitalul său social subscris a dispărut din cauza pierderilor acumulate. Această </w:t>
            </w:r>
            <w:proofErr w:type="spellStart"/>
            <w:r w:rsidRPr="00BE1811">
              <w:rPr>
                <w:rStyle w:val="Bodytext7Exact"/>
                <w:rFonts w:ascii="Times New Roman" w:hAnsi="Times New Roman" w:cs="Times New Roman"/>
                <w:sz w:val="22"/>
                <w:szCs w:val="22"/>
              </w:rPr>
              <w:t>situaţie</w:t>
            </w:r>
            <w:proofErr w:type="spellEnd"/>
            <w:r w:rsidRPr="00BE1811">
              <w:rPr>
                <w:rStyle w:val="Bodytext7Exact"/>
                <w:rFonts w:ascii="Times New Roman" w:hAnsi="Times New Roman" w:cs="Times New Roman"/>
                <w:sz w:val="22"/>
                <w:szCs w:val="22"/>
              </w:rPr>
              <w:t xml:space="preserve"> survine atunci când deducerea pierderilor acumulate din rezerve (</w:t>
            </w:r>
            <w:proofErr w:type="spellStart"/>
            <w:r w:rsidRPr="00BE1811">
              <w:rPr>
                <w:rStyle w:val="Bodytext7Exact"/>
                <w:rFonts w:ascii="Times New Roman" w:hAnsi="Times New Roman" w:cs="Times New Roman"/>
                <w:sz w:val="22"/>
                <w:szCs w:val="22"/>
              </w:rPr>
              <w:t>şi</w:t>
            </w:r>
            <w:proofErr w:type="spellEnd"/>
            <w:r w:rsidRPr="00BE1811">
              <w:rPr>
                <w:rStyle w:val="Bodytext7Exact"/>
                <w:rFonts w:ascii="Times New Roman" w:hAnsi="Times New Roman" w:cs="Times New Roman"/>
                <w:sz w:val="22"/>
                <w:szCs w:val="22"/>
              </w:rPr>
              <w:t xml:space="preserve"> din toate celelalte elemente considerate în general ca făcând parte din fondurile proprii ale </w:t>
            </w:r>
            <w:proofErr w:type="spellStart"/>
            <w:r w:rsidRPr="00BE1811">
              <w:rPr>
                <w:rStyle w:val="Bodytext7Exact"/>
                <w:rFonts w:ascii="Times New Roman" w:hAnsi="Times New Roman" w:cs="Times New Roman"/>
                <w:sz w:val="22"/>
                <w:szCs w:val="22"/>
              </w:rPr>
              <w:t>societăţii</w:t>
            </w:r>
            <w:proofErr w:type="spellEnd"/>
            <w:r w:rsidRPr="00BE1811">
              <w:rPr>
                <w:rStyle w:val="Bodytext7Exact"/>
                <w:rFonts w:ascii="Times New Roman" w:hAnsi="Times New Roman" w:cs="Times New Roman"/>
                <w:sz w:val="22"/>
                <w:szCs w:val="22"/>
              </w:rPr>
              <w:t xml:space="preserve">) conduce la un rezultat negativ care </w:t>
            </w:r>
            <w:proofErr w:type="spellStart"/>
            <w:r w:rsidRPr="00BE1811">
              <w:rPr>
                <w:rStyle w:val="Bodytext7Exact"/>
                <w:rFonts w:ascii="Times New Roman" w:hAnsi="Times New Roman" w:cs="Times New Roman"/>
                <w:sz w:val="22"/>
                <w:szCs w:val="22"/>
              </w:rPr>
              <w:t>depăşeşte</w:t>
            </w:r>
            <w:proofErr w:type="spellEnd"/>
            <w:r w:rsidRPr="00BE1811">
              <w:rPr>
                <w:rStyle w:val="Bodytext7Exact"/>
                <w:rFonts w:ascii="Times New Roman" w:hAnsi="Times New Roman" w:cs="Times New Roman"/>
                <w:sz w:val="22"/>
                <w:szCs w:val="22"/>
              </w:rPr>
              <w:t xml:space="preserve"> jumătate din capitalul social subscris. în sensul acestei </w:t>
            </w:r>
            <w:proofErr w:type="spellStart"/>
            <w:r w:rsidRPr="00BE1811">
              <w:rPr>
                <w:rStyle w:val="Bodytext7Exact"/>
                <w:rFonts w:ascii="Times New Roman" w:hAnsi="Times New Roman" w:cs="Times New Roman"/>
                <w:sz w:val="22"/>
                <w:szCs w:val="22"/>
              </w:rPr>
              <w:t>dispoziţii</w:t>
            </w:r>
            <w:proofErr w:type="spellEnd"/>
            <w:r w:rsidRPr="00BE1811">
              <w:rPr>
                <w:rStyle w:val="Bodytext7Exact"/>
                <w:rFonts w:ascii="Times New Roman" w:hAnsi="Times New Roman" w:cs="Times New Roman"/>
                <w:sz w:val="22"/>
                <w:szCs w:val="22"/>
              </w:rPr>
              <w:t xml:space="preserve">, „societate cu răspundere limitată" se referă în special la tipurile de </w:t>
            </w:r>
            <w:proofErr w:type="spellStart"/>
            <w:r w:rsidRPr="00BE1811">
              <w:rPr>
                <w:rStyle w:val="Bodytext7Exact"/>
                <w:rFonts w:ascii="Times New Roman" w:hAnsi="Times New Roman" w:cs="Times New Roman"/>
                <w:sz w:val="22"/>
                <w:szCs w:val="22"/>
              </w:rPr>
              <w:t>societăţi</w:t>
            </w:r>
            <w:proofErr w:type="spellEnd"/>
            <w:r w:rsidRPr="00BE1811">
              <w:rPr>
                <w:rStyle w:val="Bodytext7Exact"/>
                <w:rFonts w:ascii="Times New Roman" w:hAnsi="Times New Roman" w:cs="Times New Roman"/>
                <w:sz w:val="22"/>
                <w:szCs w:val="22"/>
              </w:rPr>
              <w:t xml:space="preserve"> </w:t>
            </w:r>
            <w:proofErr w:type="spellStart"/>
            <w:r w:rsidRPr="00BE1811">
              <w:rPr>
                <w:rStyle w:val="Bodytext7Exact"/>
                <w:rFonts w:ascii="Times New Roman" w:hAnsi="Times New Roman" w:cs="Times New Roman"/>
                <w:sz w:val="22"/>
                <w:szCs w:val="22"/>
              </w:rPr>
              <w:t>menţionate</w:t>
            </w:r>
            <w:proofErr w:type="spellEnd"/>
            <w:r w:rsidRPr="00BE1811">
              <w:rPr>
                <w:rStyle w:val="Bodytext7Exact"/>
                <w:rFonts w:ascii="Times New Roman" w:hAnsi="Times New Roman" w:cs="Times New Roman"/>
                <w:sz w:val="22"/>
                <w:szCs w:val="22"/>
              </w:rPr>
              <w:t xml:space="preserve"> în anexa I la Directiva 2013/34/UE</w:t>
            </w:r>
            <w:r w:rsidRPr="00BE1811">
              <w:rPr>
                <w:rStyle w:val="Bodytext7Exact"/>
                <w:rFonts w:ascii="Times New Roman" w:hAnsi="Times New Roman" w:cs="Times New Roman"/>
                <w:sz w:val="22"/>
                <w:szCs w:val="22"/>
                <w:vertAlign w:val="superscript"/>
              </w:rPr>
              <w:footnoteReference w:id="29"/>
            </w:r>
            <w:r w:rsidRPr="00BE1811">
              <w:rPr>
                <w:rStyle w:val="Bodytext7Exact"/>
                <w:rFonts w:ascii="Times New Roman" w:hAnsi="Times New Roman" w:cs="Times New Roman"/>
                <w:sz w:val="22"/>
                <w:szCs w:val="22"/>
              </w:rPr>
              <w:t>, iar „capital social" include, dacă este cazul, orice capital suplimentar</w:t>
            </w:r>
          </w:p>
        </w:tc>
        <w:tc>
          <w:tcPr>
            <w:tcW w:w="6186" w:type="dxa"/>
            <w:shd w:val="clear" w:color="auto" w:fill="auto"/>
          </w:tcPr>
          <w:p w14:paraId="1EE0B734" w14:textId="77777777" w:rsidR="00705EF7" w:rsidRPr="00BE1811" w:rsidRDefault="00705EF7" w:rsidP="00730A59">
            <w:pPr>
              <w:pBdr>
                <w:top w:val="single" w:sz="4" w:space="1" w:color="auto"/>
              </w:pBdr>
              <w:spacing w:after="69" w:line="190" w:lineRule="exact"/>
              <w:jc w:val="both"/>
            </w:pPr>
            <w:proofErr w:type="spellStart"/>
            <w:r w:rsidRPr="00BE1811">
              <w:lastRenderedPageBreak/>
              <w:t>Intreprinderea</w:t>
            </w:r>
            <w:proofErr w:type="spellEnd"/>
            <w:r w:rsidRPr="00BE1811">
              <w:t xml:space="preserve"> nu este în dificultate dacă:</w:t>
            </w:r>
          </w:p>
          <w:p w14:paraId="2DE0F8C5" w14:textId="77777777" w:rsidR="00705EF7" w:rsidRPr="00BE1811" w:rsidRDefault="00705EF7" w:rsidP="00730A59">
            <w:pPr>
              <w:pStyle w:val="Heading51"/>
              <w:keepNext/>
              <w:keepLines/>
              <w:shd w:val="clear" w:color="auto" w:fill="auto"/>
              <w:spacing w:before="0" w:after="87" w:line="220" w:lineRule="exact"/>
              <w:ind w:left="40"/>
              <w:rPr>
                <w:rFonts w:ascii="Times New Roman" w:eastAsia="Calibri" w:hAnsi="Times New Roman" w:cs="Times New Roman"/>
                <w:lang w:val="fr-FR"/>
              </w:rPr>
            </w:pPr>
            <w:bookmarkStart w:id="396" w:name="bookmark4"/>
            <w:r w:rsidRPr="00BE1811">
              <w:rPr>
                <w:rStyle w:val="Heading5NotBold"/>
                <w:rFonts w:ascii="Times New Roman" w:eastAsia="Calibri" w:hAnsi="Times New Roman" w:cs="Times New Roman"/>
              </w:rPr>
              <w:lastRenderedPageBreak/>
              <w:t>Pierderi de capital &lt;</w:t>
            </w:r>
            <w:r w:rsidRPr="00BE1811">
              <w:rPr>
                <w:rFonts w:ascii="Times New Roman" w:eastAsia="Calibri" w:hAnsi="Times New Roman" w:cs="Times New Roman"/>
                <w:lang w:val="fr-FR"/>
              </w:rPr>
              <w:t xml:space="preserve">50% x Capital social </w:t>
            </w:r>
            <w:proofErr w:type="spellStart"/>
            <w:r w:rsidRPr="00BE1811">
              <w:rPr>
                <w:rFonts w:ascii="Times New Roman" w:eastAsia="Calibri" w:hAnsi="Times New Roman" w:cs="Times New Roman"/>
                <w:lang w:val="fr-FR"/>
              </w:rPr>
              <w:t>subscris</w:t>
            </w:r>
            <w:proofErr w:type="spellEnd"/>
            <w:r w:rsidRPr="00BE1811">
              <w:rPr>
                <w:rFonts w:ascii="Times New Roman" w:eastAsia="Calibri" w:hAnsi="Times New Roman" w:cs="Times New Roman"/>
                <w:lang w:val="fr-FR"/>
              </w:rPr>
              <w:t xml:space="preserve"> </w:t>
            </w:r>
            <w:proofErr w:type="spellStart"/>
            <w:r w:rsidRPr="00BE1811">
              <w:rPr>
                <w:rFonts w:ascii="Times New Roman" w:eastAsia="Calibri" w:hAnsi="Times New Roman" w:cs="Times New Roman"/>
                <w:lang w:val="fr-FR"/>
              </w:rPr>
              <w:t>şi</w:t>
            </w:r>
            <w:proofErr w:type="spellEnd"/>
            <w:r w:rsidRPr="00BE1811">
              <w:rPr>
                <w:rFonts w:ascii="Times New Roman" w:eastAsia="Calibri" w:hAnsi="Times New Roman" w:cs="Times New Roman"/>
                <w:lang w:val="fr-FR"/>
              </w:rPr>
              <w:t xml:space="preserve"> </w:t>
            </w:r>
            <w:proofErr w:type="spellStart"/>
            <w:r w:rsidRPr="00BE1811">
              <w:rPr>
                <w:rFonts w:ascii="Times New Roman" w:eastAsia="Calibri" w:hAnsi="Times New Roman" w:cs="Times New Roman"/>
                <w:lang w:val="fr-FR"/>
              </w:rPr>
              <w:t>vărsat</w:t>
            </w:r>
            <w:bookmarkEnd w:id="396"/>
            <w:proofErr w:type="spellEnd"/>
          </w:p>
          <w:p w14:paraId="2AB45DDB" w14:textId="77777777" w:rsidR="00705EF7" w:rsidRPr="00BE1811" w:rsidRDefault="00705EF7" w:rsidP="00730A59">
            <w:pPr>
              <w:pStyle w:val="Bodytext80"/>
              <w:shd w:val="clear" w:color="auto" w:fill="auto"/>
              <w:spacing w:before="0" w:after="0" w:line="160" w:lineRule="exact"/>
              <w:rPr>
                <w:rFonts w:ascii="Times New Roman" w:eastAsia="Calibri" w:hAnsi="Times New Roman" w:cs="Times New Roman"/>
                <w:sz w:val="22"/>
                <w:szCs w:val="22"/>
                <w:lang w:val="fr-FR"/>
              </w:rPr>
            </w:pPr>
            <w:proofErr w:type="spellStart"/>
            <w:proofErr w:type="gramStart"/>
            <w:r w:rsidRPr="00BE1811">
              <w:rPr>
                <w:rFonts w:ascii="Times New Roman" w:eastAsia="Calibri" w:hAnsi="Times New Roman" w:cs="Times New Roman"/>
                <w:sz w:val="22"/>
                <w:szCs w:val="22"/>
                <w:lang w:val="fr-FR"/>
              </w:rPr>
              <w:t>unde</w:t>
            </w:r>
            <w:proofErr w:type="spellEnd"/>
            <w:r w:rsidRPr="00BE1811">
              <w:rPr>
                <w:rFonts w:ascii="Times New Roman" w:eastAsia="Calibri" w:hAnsi="Times New Roman" w:cs="Times New Roman"/>
                <w:sz w:val="22"/>
                <w:szCs w:val="22"/>
                <w:lang w:val="fr-FR"/>
              </w:rPr>
              <w:t>:</w:t>
            </w:r>
            <w:proofErr w:type="gramEnd"/>
          </w:p>
          <w:p w14:paraId="64816E8D" w14:textId="77777777" w:rsidR="00705EF7" w:rsidRPr="00BE1811" w:rsidRDefault="00705EF7" w:rsidP="00730A59">
            <w:pPr>
              <w:spacing w:line="346" w:lineRule="exact"/>
              <w:ind w:left="1920"/>
            </w:pPr>
            <w:r w:rsidRPr="00BE1811">
              <w:rPr>
                <w:rStyle w:val="Bodytext70"/>
                <w:rFonts w:ascii="Times New Roman" w:hAnsi="Times New Roman" w:cs="Times New Roman"/>
                <w:sz w:val="22"/>
                <w:szCs w:val="22"/>
              </w:rPr>
              <w:t xml:space="preserve">Pierderi de capital </w:t>
            </w:r>
            <w:r w:rsidRPr="00BE1811">
              <w:t xml:space="preserve">= Pierderi reportate + </w:t>
            </w:r>
            <w:r w:rsidRPr="00BE1811">
              <w:rPr>
                <w:rStyle w:val="Bodytext7Italic"/>
                <w:rFonts w:ascii="Times New Roman" w:hAnsi="Times New Roman" w:cs="Times New Roman"/>
                <w:sz w:val="22"/>
                <w:szCs w:val="22"/>
              </w:rPr>
              <w:t>(+/-)</w:t>
            </w:r>
            <w:r w:rsidRPr="00BE1811">
              <w:t xml:space="preserve"> Rezultatul </w:t>
            </w:r>
            <w:proofErr w:type="spellStart"/>
            <w:r w:rsidRPr="00BE1811">
              <w:t>exerciţiului</w:t>
            </w:r>
            <w:proofErr w:type="spellEnd"/>
            <w:r w:rsidRPr="00BE1811">
              <w:t xml:space="preserve"> financiar + Prime de capital + Rezerve din reevaluare + Rezerve</w:t>
            </w:r>
          </w:p>
          <w:p w14:paraId="547B08D0" w14:textId="77777777" w:rsidR="00705EF7" w:rsidRPr="00BE1811" w:rsidRDefault="00705EF7" w:rsidP="00730A59">
            <w:pPr>
              <w:spacing w:after="68" w:line="317" w:lineRule="exact"/>
              <w:ind w:left="720" w:right="2900"/>
            </w:pPr>
            <w:r w:rsidRPr="00BE1811">
              <w:rPr>
                <w:rStyle w:val="Bodytext7Italic"/>
                <w:rFonts w:ascii="Times New Roman" w:hAnsi="Times New Roman" w:cs="Times New Roman"/>
                <w:sz w:val="22"/>
                <w:szCs w:val="22"/>
              </w:rPr>
              <w:t xml:space="preserve">-^Rezultatul </w:t>
            </w:r>
            <w:proofErr w:type="spellStart"/>
            <w:r w:rsidRPr="00BE1811">
              <w:rPr>
                <w:rStyle w:val="Bodytext7Italic"/>
                <w:rFonts w:ascii="Times New Roman" w:hAnsi="Times New Roman" w:cs="Times New Roman"/>
                <w:sz w:val="22"/>
                <w:szCs w:val="22"/>
              </w:rPr>
              <w:t>exerciţiului</w:t>
            </w:r>
            <w:proofErr w:type="spellEnd"/>
            <w:r w:rsidRPr="00BE1811">
              <w:rPr>
                <w:rStyle w:val="Bodytext7Italic"/>
                <w:rFonts w:ascii="Times New Roman" w:hAnsi="Times New Roman" w:cs="Times New Roman"/>
                <w:sz w:val="22"/>
                <w:szCs w:val="22"/>
              </w:rPr>
              <w:t xml:space="preserve"> financiar</w:t>
            </w:r>
            <w:r w:rsidRPr="00BE1811">
              <w:t xml:space="preserve"> poate fi Profit sau Pierdere </w:t>
            </w:r>
            <w:proofErr w:type="spellStart"/>
            <w:r w:rsidRPr="00BE1811">
              <w:t>exerciţiu</w:t>
            </w:r>
            <w:proofErr w:type="spellEnd"/>
            <w:r w:rsidRPr="00BE1811">
              <w:t xml:space="preserve"> financiar -^Pierderea se ia în calcul cu semnul (-)</w:t>
            </w:r>
          </w:p>
          <w:p w14:paraId="0F0DFB7E" w14:textId="77777777" w:rsidR="00705EF7" w:rsidRPr="00BE1811" w:rsidRDefault="00705EF7" w:rsidP="00730A59">
            <w:pPr>
              <w:spacing w:after="0" w:line="307" w:lineRule="exact"/>
              <w:jc w:val="both"/>
            </w:pPr>
            <w:r w:rsidRPr="00BE1811">
              <w:t>Calculul se aplică întreprinderilor cu vechime mai mare de 3 ani</w:t>
            </w:r>
            <w:r w:rsidRPr="00BE1811">
              <w:rPr>
                <w:vertAlign w:val="superscript"/>
              </w:rPr>
              <w:footnoteReference w:id="30"/>
            </w:r>
            <w:r w:rsidRPr="00BE1811">
              <w:t xml:space="preserve"> de tipul Societate pe </w:t>
            </w:r>
            <w:proofErr w:type="spellStart"/>
            <w:r w:rsidRPr="00BE1811">
              <w:t>acţiuni</w:t>
            </w:r>
            <w:proofErr w:type="spellEnd"/>
            <w:r w:rsidRPr="00BE1811">
              <w:t xml:space="preserve"> (SA), Societate cu răspundere limitată (SRL) </w:t>
            </w:r>
            <w:proofErr w:type="spellStart"/>
            <w:r w:rsidRPr="00BE1811">
              <w:t>şi</w:t>
            </w:r>
            <w:proofErr w:type="spellEnd"/>
            <w:r w:rsidRPr="00BE1811">
              <w:t xml:space="preserve"> Societate în comandită pe </w:t>
            </w:r>
            <w:proofErr w:type="spellStart"/>
            <w:r w:rsidRPr="00BE1811">
              <w:t>acţiuni</w:t>
            </w:r>
            <w:proofErr w:type="spellEnd"/>
            <w:r w:rsidRPr="00BE1811">
              <w:t xml:space="preserve"> (SCA).</w:t>
            </w:r>
          </w:p>
          <w:p w14:paraId="2675C1C7" w14:textId="77777777" w:rsidR="00705EF7" w:rsidRPr="00BE1811" w:rsidRDefault="00705EF7" w:rsidP="00730A59">
            <w:pPr>
              <w:spacing w:line="240" w:lineRule="exact"/>
              <w:jc w:val="both"/>
            </w:pPr>
            <w:r w:rsidRPr="00BE1811">
              <w:rPr>
                <w:rStyle w:val="Bodytext70"/>
                <w:rFonts w:ascii="Times New Roman" w:hAnsi="Times New Roman" w:cs="Times New Roman"/>
                <w:sz w:val="22"/>
                <w:szCs w:val="22"/>
              </w:rPr>
              <w:t>Exemplu:</w:t>
            </w:r>
          </w:p>
          <w:p w14:paraId="56D1F93A" w14:textId="77777777" w:rsidR="00C76915" w:rsidRPr="00BE1811" w:rsidRDefault="00705EF7" w:rsidP="00730A59">
            <w:pPr>
              <w:tabs>
                <w:tab w:val="left" w:pos="3458"/>
              </w:tabs>
              <w:spacing w:line="240" w:lineRule="exact"/>
            </w:pPr>
            <w:r w:rsidRPr="00BE1811">
              <w:t xml:space="preserve">Capital social subscris </w:t>
            </w:r>
            <w:proofErr w:type="spellStart"/>
            <w:r w:rsidRPr="00BE1811">
              <w:t>şi</w:t>
            </w:r>
            <w:proofErr w:type="spellEnd"/>
            <w:r w:rsidRPr="00BE1811">
              <w:t xml:space="preserve"> vărsat 2 060 000,00 </w:t>
            </w:r>
          </w:p>
          <w:p w14:paraId="0E97C131" w14:textId="7572F946" w:rsidR="00705EF7" w:rsidRPr="00BE1811" w:rsidRDefault="00705EF7" w:rsidP="00730A59">
            <w:pPr>
              <w:tabs>
                <w:tab w:val="left" w:pos="3458"/>
              </w:tabs>
              <w:spacing w:line="240" w:lineRule="exact"/>
            </w:pPr>
            <w:r w:rsidRPr="00BE1811">
              <w:t>Prime de capital</w:t>
            </w:r>
            <w:r w:rsidRPr="00BE1811">
              <w:tab/>
              <w:t>0,00</w:t>
            </w:r>
          </w:p>
          <w:p w14:paraId="6EDB3CBB" w14:textId="77777777" w:rsidR="00705EF7" w:rsidRPr="00BE1811" w:rsidRDefault="00705EF7" w:rsidP="00730A59">
            <w:pPr>
              <w:tabs>
                <w:tab w:val="left" w:pos="3458"/>
              </w:tabs>
              <w:spacing w:line="240" w:lineRule="exact"/>
              <w:jc w:val="both"/>
            </w:pPr>
            <w:r w:rsidRPr="00BE1811">
              <w:t>Rezerve din reevaluare</w:t>
            </w:r>
            <w:r w:rsidRPr="00BE1811">
              <w:tab/>
              <w:t>0,00</w:t>
            </w:r>
          </w:p>
          <w:p w14:paraId="6BB5BA28" w14:textId="77777777" w:rsidR="00705EF7" w:rsidRPr="00BE1811" w:rsidRDefault="00705EF7" w:rsidP="00730A59">
            <w:pPr>
              <w:tabs>
                <w:tab w:val="left" w:pos="2791"/>
              </w:tabs>
              <w:spacing w:line="240" w:lineRule="exact"/>
              <w:jc w:val="both"/>
            </w:pPr>
            <w:r w:rsidRPr="00BE1811">
              <w:t>Rezerve</w:t>
            </w:r>
            <w:r w:rsidRPr="00BE1811">
              <w:tab/>
              <w:t>3 000 000,00</w:t>
            </w:r>
          </w:p>
          <w:p w14:paraId="35B383D9" w14:textId="77777777" w:rsidR="00705EF7" w:rsidRPr="00BE1811" w:rsidRDefault="00705EF7" w:rsidP="00730A59">
            <w:r w:rsidRPr="00BE1811">
              <w:t xml:space="preserve">Pierderi reportate (neacoperite) 3 000 608,02 </w:t>
            </w:r>
          </w:p>
          <w:p w14:paraId="42D5E44A" w14:textId="77777777" w:rsidR="00705EF7" w:rsidRPr="00BE1811" w:rsidRDefault="00705EF7" w:rsidP="00730A59">
            <w:r w:rsidRPr="00BE1811">
              <w:t xml:space="preserve">Pierderi </w:t>
            </w:r>
            <w:proofErr w:type="spellStart"/>
            <w:r w:rsidRPr="00BE1811">
              <w:t>exerciţiu</w:t>
            </w:r>
            <w:proofErr w:type="spellEnd"/>
            <w:r w:rsidRPr="00BE1811">
              <w:t xml:space="preserve"> financiar</w:t>
            </w:r>
            <w:r w:rsidRPr="00BE1811">
              <w:tab/>
              <w:t>1 006 176,41</w:t>
            </w:r>
          </w:p>
        </w:tc>
      </w:tr>
    </w:tbl>
    <w:p w14:paraId="7DB67649" w14:textId="77777777" w:rsidR="00705EF7" w:rsidRPr="00BE1811" w:rsidRDefault="00705EF7" w:rsidP="00705EF7"/>
    <w:tbl>
      <w:tblPr>
        <w:tblW w:w="9976" w:type="dxa"/>
        <w:tblInd w:w="-132" w:type="dxa"/>
        <w:tblLayout w:type="fixed"/>
        <w:tblCellMar>
          <w:left w:w="10" w:type="dxa"/>
          <w:right w:w="10" w:type="dxa"/>
        </w:tblCellMar>
        <w:tblLook w:val="04A0" w:firstRow="1" w:lastRow="0" w:firstColumn="1" w:lastColumn="0" w:noHBand="0" w:noVBand="1"/>
      </w:tblPr>
      <w:tblGrid>
        <w:gridCol w:w="3388"/>
        <w:gridCol w:w="2456"/>
        <w:gridCol w:w="2846"/>
        <w:gridCol w:w="1286"/>
      </w:tblGrid>
      <w:tr w:rsidR="00705EF7" w:rsidRPr="00BE1811" w14:paraId="381E7219" w14:textId="77777777" w:rsidTr="00BE1811">
        <w:trPr>
          <w:trHeight w:hRule="exact" w:val="610"/>
        </w:trPr>
        <w:tc>
          <w:tcPr>
            <w:tcW w:w="3388" w:type="dxa"/>
            <w:tcBorders>
              <w:top w:val="single" w:sz="4" w:space="0" w:color="auto"/>
              <w:left w:val="single" w:sz="4" w:space="0" w:color="auto"/>
            </w:tcBorders>
            <w:shd w:val="clear" w:color="auto" w:fill="FFFFFF"/>
            <w:vAlign w:val="bottom"/>
          </w:tcPr>
          <w:p w14:paraId="5BE4B8EB" w14:textId="77777777" w:rsidR="00705EF7" w:rsidRPr="00BE1811" w:rsidRDefault="00705EF7" w:rsidP="00730A59">
            <w:pPr>
              <w:spacing w:after="0" w:line="197" w:lineRule="exact"/>
              <w:ind w:left="1340"/>
            </w:pPr>
            <w:r w:rsidRPr="00BE1811">
              <w:rPr>
                <w:rStyle w:val="Bodytext28pt"/>
                <w:rFonts w:ascii="Times New Roman" w:hAnsi="Times New Roman" w:cs="Times New Roman"/>
                <w:sz w:val="22"/>
                <w:szCs w:val="22"/>
              </w:rPr>
              <w:t>Pierderi de capital (valoare absolută)</w:t>
            </w:r>
          </w:p>
        </w:tc>
        <w:tc>
          <w:tcPr>
            <w:tcW w:w="2456" w:type="dxa"/>
            <w:tcBorders>
              <w:top w:val="single" w:sz="4" w:space="0" w:color="auto"/>
              <w:left w:val="single" w:sz="4" w:space="0" w:color="auto"/>
            </w:tcBorders>
            <w:shd w:val="clear" w:color="auto" w:fill="FFFFFF"/>
            <w:vAlign w:val="center"/>
          </w:tcPr>
          <w:p w14:paraId="7096E683" w14:textId="77777777" w:rsidR="00705EF7" w:rsidRPr="00BE1811" w:rsidRDefault="00705EF7" w:rsidP="00730A59">
            <w:pPr>
              <w:spacing w:after="0" w:line="160" w:lineRule="exact"/>
            </w:pPr>
            <w:r w:rsidRPr="00BE1811">
              <w:rPr>
                <w:rStyle w:val="Bodytext28pt"/>
                <w:rFonts w:ascii="Times New Roman" w:hAnsi="Times New Roman" w:cs="Times New Roman"/>
                <w:sz w:val="22"/>
                <w:szCs w:val="22"/>
              </w:rPr>
              <w:t>Jumătate din capital</w:t>
            </w:r>
          </w:p>
        </w:tc>
        <w:tc>
          <w:tcPr>
            <w:tcW w:w="2846" w:type="dxa"/>
            <w:tcBorders>
              <w:top w:val="single" w:sz="4" w:space="0" w:color="auto"/>
              <w:left w:val="single" w:sz="4" w:space="0" w:color="auto"/>
            </w:tcBorders>
            <w:shd w:val="clear" w:color="auto" w:fill="FFFFFF"/>
          </w:tcPr>
          <w:p w14:paraId="681612F1" w14:textId="77777777" w:rsidR="00705EF7" w:rsidRPr="00BE1811" w:rsidRDefault="00705EF7" w:rsidP="00730A59">
            <w:pPr>
              <w:spacing w:after="0" w:line="192" w:lineRule="exact"/>
            </w:pPr>
            <w:r w:rsidRPr="00BE1811">
              <w:rPr>
                <w:rStyle w:val="Bodytext28pt"/>
                <w:rFonts w:ascii="Times New Roman" w:hAnsi="Times New Roman" w:cs="Times New Roman"/>
                <w:sz w:val="22"/>
                <w:szCs w:val="22"/>
              </w:rPr>
              <w:t xml:space="preserve">Mai mult de jumătate din Capitalul social subscris </w:t>
            </w:r>
            <w:proofErr w:type="spellStart"/>
            <w:r w:rsidRPr="00BE1811">
              <w:rPr>
                <w:rStyle w:val="Bodytext28pt"/>
                <w:rFonts w:ascii="Times New Roman" w:hAnsi="Times New Roman" w:cs="Times New Roman"/>
                <w:sz w:val="22"/>
                <w:szCs w:val="22"/>
              </w:rPr>
              <w:t>şi</w:t>
            </w:r>
            <w:proofErr w:type="spellEnd"/>
            <w:r w:rsidRPr="00BE1811">
              <w:rPr>
                <w:rStyle w:val="Bodytext28pt"/>
                <w:rFonts w:ascii="Times New Roman" w:hAnsi="Times New Roman" w:cs="Times New Roman"/>
                <w:sz w:val="22"/>
                <w:szCs w:val="22"/>
              </w:rPr>
              <w:t xml:space="preserve"> vărsat a dispărut din cauza pierderilor acumulate?</w:t>
            </w:r>
          </w:p>
        </w:tc>
        <w:tc>
          <w:tcPr>
            <w:tcW w:w="1286" w:type="dxa"/>
            <w:tcBorders>
              <w:top w:val="single" w:sz="4" w:space="0" w:color="auto"/>
              <w:left w:val="single" w:sz="4" w:space="0" w:color="auto"/>
              <w:right w:val="single" w:sz="4" w:space="0" w:color="auto"/>
            </w:tcBorders>
            <w:shd w:val="clear" w:color="auto" w:fill="FFFFFF"/>
          </w:tcPr>
          <w:p w14:paraId="31E1A25C" w14:textId="77777777" w:rsidR="00705EF7" w:rsidRPr="00BE1811" w:rsidRDefault="00705EF7" w:rsidP="00730A59">
            <w:pPr>
              <w:spacing w:after="0" w:line="192" w:lineRule="exact"/>
            </w:pPr>
            <w:r w:rsidRPr="00BE1811">
              <w:rPr>
                <w:rStyle w:val="Bodytext28pt"/>
                <w:rFonts w:ascii="Times New Roman" w:hAnsi="Times New Roman" w:cs="Times New Roman"/>
                <w:sz w:val="22"/>
                <w:szCs w:val="22"/>
              </w:rPr>
              <w:t>Întreprinderea este în dificultate?</w:t>
            </w:r>
          </w:p>
        </w:tc>
      </w:tr>
      <w:tr w:rsidR="00705EF7" w:rsidRPr="00BE1811" w14:paraId="3C0AA745" w14:textId="77777777" w:rsidTr="00BE1811">
        <w:trPr>
          <w:trHeight w:hRule="exact" w:val="913"/>
        </w:trPr>
        <w:tc>
          <w:tcPr>
            <w:tcW w:w="3388" w:type="dxa"/>
            <w:tcBorders>
              <w:top w:val="single" w:sz="4" w:space="0" w:color="auto"/>
              <w:left w:val="single" w:sz="4" w:space="0" w:color="auto"/>
              <w:bottom w:val="single" w:sz="4" w:space="0" w:color="auto"/>
            </w:tcBorders>
            <w:shd w:val="clear" w:color="auto" w:fill="FFFFFF"/>
          </w:tcPr>
          <w:p w14:paraId="030BF849" w14:textId="77777777" w:rsidR="00705EF7" w:rsidRPr="00BE1811" w:rsidRDefault="00705EF7" w:rsidP="00730A59">
            <w:pPr>
              <w:spacing w:after="0" w:line="197" w:lineRule="exact"/>
              <w:jc w:val="both"/>
            </w:pPr>
            <w:r w:rsidRPr="00BE1811">
              <w:rPr>
                <w:rStyle w:val="Bodytext28pt"/>
                <w:rFonts w:ascii="Times New Roman" w:hAnsi="Times New Roman" w:cs="Times New Roman"/>
                <w:sz w:val="22"/>
                <w:szCs w:val="22"/>
              </w:rPr>
              <w:t xml:space="preserve">Pierderi reportate + (+/-) Rezultatul </w:t>
            </w:r>
            <w:proofErr w:type="spellStart"/>
            <w:r w:rsidRPr="00BE1811">
              <w:rPr>
                <w:rStyle w:val="Bodytext28pt"/>
                <w:rFonts w:ascii="Times New Roman" w:hAnsi="Times New Roman" w:cs="Times New Roman"/>
                <w:sz w:val="22"/>
                <w:szCs w:val="22"/>
              </w:rPr>
              <w:t>exerciţiului</w:t>
            </w:r>
            <w:proofErr w:type="spellEnd"/>
            <w:r w:rsidRPr="00BE1811">
              <w:rPr>
                <w:rStyle w:val="Bodytext28pt"/>
                <w:rFonts w:ascii="Times New Roman" w:hAnsi="Times New Roman" w:cs="Times New Roman"/>
                <w:sz w:val="22"/>
                <w:szCs w:val="22"/>
              </w:rPr>
              <w:t xml:space="preserve"> financiar + Prime de capital + Rezerve din reevaluare + Rezerve =              1 006 784,43</w:t>
            </w:r>
          </w:p>
        </w:tc>
        <w:tc>
          <w:tcPr>
            <w:tcW w:w="2456" w:type="dxa"/>
            <w:tcBorders>
              <w:top w:val="single" w:sz="4" w:space="0" w:color="auto"/>
              <w:left w:val="single" w:sz="4" w:space="0" w:color="auto"/>
              <w:bottom w:val="single" w:sz="4" w:space="0" w:color="auto"/>
            </w:tcBorders>
            <w:shd w:val="clear" w:color="auto" w:fill="FFFFFF"/>
          </w:tcPr>
          <w:p w14:paraId="7D40BBC4" w14:textId="77777777" w:rsidR="00705EF7" w:rsidRPr="00BE1811" w:rsidRDefault="00705EF7" w:rsidP="00730A59">
            <w:pPr>
              <w:spacing w:after="0" w:line="192" w:lineRule="exact"/>
              <w:jc w:val="both"/>
            </w:pPr>
            <w:r w:rsidRPr="00BE1811">
              <w:rPr>
                <w:rStyle w:val="Bodytext28pt"/>
                <w:rFonts w:ascii="Times New Roman" w:hAnsi="Times New Roman" w:cs="Times New Roman"/>
                <w:sz w:val="22"/>
                <w:szCs w:val="22"/>
              </w:rPr>
              <w:t>50% x Capital social     subscris = 1 030 000,00</w:t>
            </w:r>
          </w:p>
        </w:tc>
        <w:tc>
          <w:tcPr>
            <w:tcW w:w="2846" w:type="dxa"/>
            <w:tcBorders>
              <w:top w:val="single" w:sz="4" w:space="0" w:color="auto"/>
              <w:left w:val="single" w:sz="4" w:space="0" w:color="auto"/>
              <w:bottom w:val="single" w:sz="4" w:space="0" w:color="auto"/>
            </w:tcBorders>
            <w:shd w:val="clear" w:color="auto" w:fill="FFFFFF"/>
          </w:tcPr>
          <w:p w14:paraId="377057B3" w14:textId="77777777" w:rsidR="00705EF7" w:rsidRPr="00BE1811" w:rsidRDefault="00705EF7" w:rsidP="00730A59">
            <w:pPr>
              <w:spacing w:after="0" w:line="302" w:lineRule="exact"/>
              <w:ind w:left="1320" w:hanging="1320"/>
            </w:pPr>
            <w:r w:rsidRPr="00BE1811">
              <w:rPr>
                <w:rStyle w:val="Bodytext28pt"/>
                <w:rFonts w:ascii="Times New Roman" w:hAnsi="Times New Roman" w:cs="Times New Roman"/>
                <w:sz w:val="22"/>
                <w:szCs w:val="22"/>
              </w:rPr>
              <w:t>1 006 784,43 &lt; 1 030 000,00                      NU</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14:paraId="6BE1446B" w14:textId="77777777" w:rsidR="00705EF7" w:rsidRPr="00BE1811" w:rsidRDefault="00705EF7" w:rsidP="00730A59">
            <w:pPr>
              <w:spacing w:after="0" w:line="160" w:lineRule="exact"/>
            </w:pPr>
            <w:r w:rsidRPr="00BE1811">
              <w:rPr>
                <w:rStyle w:val="Bodytext28pt"/>
                <w:rFonts w:ascii="Times New Roman" w:hAnsi="Times New Roman" w:cs="Times New Roman"/>
                <w:sz w:val="22"/>
                <w:szCs w:val="22"/>
              </w:rPr>
              <w:t>NU</w:t>
            </w:r>
          </w:p>
        </w:tc>
      </w:tr>
    </w:tbl>
    <w:p w14:paraId="7FBFD934" w14:textId="77777777" w:rsidR="00705EF7" w:rsidRPr="00BE1811" w:rsidRDefault="00705EF7" w:rsidP="00705EF7"/>
    <w:tbl>
      <w:tblPr>
        <w:tblStyle w:val="TableGrid"/>
        <w:tblW w:w="0" w:type="auto"/>
        <w:tblLook w:val="04A0" w:firstRow="1" w:lastRow="0" w:firstColumn="1" w:lastColumn="0" w:noHBand="0" w:noVBand="1"/>
      </w:tblPr>
      <w:tblGrid>
        <w:gridCol w:w="4235"/>
        <w:gridCol w:w="5404"/>
      </w:tblGrid>
      <w:tr w:rsidR="00705EF7" w:rsidRPr="00BE1811" w14:paraId="3C629979" w14:textId="77777777" w:rsidTr="00730A59">
        <w:tc>
          <w:tcPr>
            <w:tcW w:w="4621" w:type="dxa"/>
          </w:tcPr>
          <w:p w14:paraId="7DFCA99B" w14:textId="77777777" w:rsidR="00705EF7" w:rsidRPr="00BE1811" w:rsidRDefault="00705EF7" w:rsidP="00730A59">
            <w:pPr>
              <w:rPr>
                <w:sz w:val="22"/>
                <w:szCs w:val="22"/>
              </w:rPr>
            </w:pPr>
            <w:r w:rsidRPr="00BE1811">
              <w:rPr>
                <w:rStyle w:val="Bodytext295pt0"/>
                <w:rFonts w:ascii="Times New Roman" w:hAnsi="Times New Roman" w:cs="Times New Roman"/>
                <w:sz w:val="22"/>
                <w:szCs w:val="22"/>
              </w:rPr>
              <w:t xml:space="preserve">b) în cazul unei </w:t>
            </w:r>
            <w:proofErr w:type="spellStart"/>
            <w:r w:rsidRPr="00BE1811">
              <w:rPr>
                <w:rStyle w:val="Bodytext295pt0"/>
                <w:rFonts w:ascii="Times New Roman" w:hAnsi="Times New Roman" w:cs="Times New Roman"/>
                <w:sz w:val="22"/>
                <w:szCs w:val="22"/>
              </w:rPr>
              <w:t>societăţi</w:t>
            </w:r>
            <w:proofErr w:type="spellEnd"/>
            <w:r w:rsidRPr="00BE1811">
              <w:rPr>
                <w:rStyle w:val="Bodytext295pt0"/>
                <w:rFonts w:ascii="Times New Roman" w:hAnsi="Times New Roman" w:cs="Times New Roman"/>
                <w:sz w:val="22"/>
                <w:szCs w:val="22"/>
              </w:rPr>
              <w:t xml:space="preserve"> comerciale în care cel </w:t>
            </w:r>
            <w:proofErr w:type="spellStart"/>
            <w:r w:rsidRPr="00BE1811">
              <w:rPr>
                <w:rStyle w:val="Bodytext295pt0"/>
                <w:rFonts w:ascii="Times New Roman" w:hAnsi="Times New Roman" w:cs="Times New Roman"/>
                <w:sz w:val="22"/>
                <w:szCs w:val="22"/>
              </w:rPr>
              <w:t>puţin</w:t>
            </w:r>
            <w:proofErr w:type="spellEnd"/>
            <w:r w:rsidRPr="00BE1811">
              <w:rPr>
                <w:rStyle w:val="Bodytext295pt0"/>
                <w:rFonts w:ascii="Times New Roman" w:hAnsi="Times New Roman" w:cs="Times New Roman"/>
                <w:sz w:val="22"/>
                <w:szCs w:val="22"/>
              </w:rPr>
              <w:t xml:space="preserve"> unii dintre </w:t>
            </w:r>
            <w:proofErr w:type="spellStart"/>
            <w:r w:rsidRPr="00BE1811">
              <w:rPr>
                <w:rStyle w:val="Bodytext295pt0"/>
                <w:rFonts w:ascii="Times New Roman" w:hAnsi="Times New Roman" w:cs="Times New Roman"/>
                <w:sz w:val="22"/>
                <w:szCs w:val="22"/>
              </w:rPr>
              <w:t>asociaţi</w:t>
            </w:r>
            <w:proofErr w:type="spellEnd"/>
            <w:r w:rsidRPr="00BE1811">
              <w:rPr>
                <w:rStyle w:val="Bodytext295pt0"/>
                <w:rFonts w:ascii="Times New Roman" w:hAnsi="Times New Roman" w:cs="Times New Roman"/>
                <w:sz w:val="22"/>
                <w:szCs w:val="22"/>
              </w:rPr>
              <w:t xml:space="preserve"> au răspundere nelimitată pentru </w:t>
            </w:r>
            <w:proofErr w:type="spellStart"/>
            <w:r w:rsidRPr="00BE1811">
              <w:rPr>
                <w:rStyle w:val="Bodytext295pt0"/>
                <w:rFonts w:ascii="Times New Roman" w:hAnsi="Times New Roman" w:cs="Times New Roman"/>
                <w:sz w:val="22"/>
                <w:szCs w:val="22"/>
              </w:rPr>
              <w:t>creanţele</w:t>
            </w:r>
            <w:proofErr w:type="spellEnd"/>
            <w:r w:rsidRPr="00BE1811">
              <w:rPr>
                <w:rStyle w:val="Bodytext295pt0"/>
                <w:rFonts w:ascii="Times New Roman" w:hAnsi="Times New Roman" w:cs="Times New Roman"/>
                <w:sz w:val="22"/>
                <w:szCs w:val="22"/>
              </w:rPr>
              <w:t xml:space="preserve"> </w:t>
            </w:r>
            <w:proofErr w:type="spellStart"/>
            <w:r w:rsidRPr="00BE1811">
              <w:rPr>
                <w:rStyle w:val="Bodytext295pt0"/>
                <w:rFonts w:ascii="Times New Roman" w:hAnsi="Times New Roman" w:cs="Times New Roman"/>
                <w:sz w:val="22"/>
                <w:szCs w:val="22"/>
              </w:rPr>
              <w:t>societăţii</w:t>
            </w:r>
            <w:proofErr w:type="spellEnd"/>
            <w:r w:rsidRPr="00BE1811">
              <w:rPr>
                <w:rStyle w:val="Bodytext295pt0"/>
                <w:rFonts w:ascii="Times New Roman" w:hAnsi="Times New Roman" w:cs="Times New Roman"/>
                <w:sz w:val="22"/>
                <w:szCs w:val="22"/>
              </w:rPr>
              <w:t xml:space="preserve"> (alta decât un IMM care există de mai </w:t>
            </w:r>
            <w:proofErr w:type="spellStart"/>
            <w:r w:rsidRPr="00BE1811">
              <w:rPr>
                <w:rStyle w:val="Bodytext295pt0"/>
                <w:rFonts w:ascii="Times New Roman" w:hAnsi="Times New Roman" w:cs="Times New Roman"/>
                <w:sz w:val="22"/>
                <w:szCs w:val="22"/>
              </w:rPr>
              <w:t>puţin</w:t>
            </w:r>
            <w:proofErr w:type="spellEnd"/>
            <w:r w:rsidRPr="00BE1811">
              <w:rPr>
                <w:rStyle w:val="Bodytext295pt0"/>
                <w:rFonts w:ascii="Times New Roman" w:hAnsi="Times New Roman" w:cs="Times New Roman"/>
                <w:sz w:val="22"/>
                <w:szCs w:val="22"/>
              </w:rPr>
              <w:t xml:space="preserve"> trei ani sau, în sensul </w:t>
            </w:r>
            <w:proofErr w:type="spellStart"/>
            <w:r w:rsidRPr="00BE1811">
              <w:rPr>
                <w:rStyle w:val="Bodytext295pt0"/>
                <w:rFonts w:ascii="Times New Roman" w:hAnsi="Times New Roman" w:cs="Times New Roman"/>
                <w:sz w:val="22"/>
                <w:szCs w:val="22"/>
              </w:rPr>
              <w:t>eligibilităţii</w:t>
            </w:r>
            <w:proofErr w:type="spellEnd"/>
            <w:r w:rsidRPr="00BE1811">
              <w:rPr>
                <w:rStyle w:val="Bodytext295pt0"/>
                <w:rFonts w:ascii="Times New Roman" w:hAnsi="Times New Roman" w:cs="Times New Roman"/>
                <w:sz w:val="22"/>
                <w:szCs w:val="22"/>
              </w:rPr>
              <w:t xml:space="preserve"> pentru ajutor pentru </w:t>
            </w:r>
            <w:proofErr w:type="spellStart"/>
            <w:r w:rsidRPr="00BE1811">
              <w:rPr>
                <w:rStyle w:val="Bodytext295pt0"/>
                <w:rFonts w:ascii="Times New Roman" w:hAnsi="Times New Roman" w:cs="Times New Roman"/>
                <w:sz w:val="22"/>
                <w:szCs w:val="22"/>
              </w:rPr>
              <w:t>finanţare</w:t>
            </w:r>
            <w:proofErr w:type="spellEnd"/>
            <w:r w:rsidRPr="00BE1811">
              <w:rPr>
                <w:rStyle w:val="Bodytext295pt0"/>
                <w:rFonts w:ascii="Times New Roman" w:hAnsi="Times New Roman" w:cs="Times New Roman"/>
                <w:sz w:val="22"/>
                <w:szCs w:val="22"/>
              </w:rPr>
              <w:t xml:space="preserve"> de risc, un IMM aflat la 7 ani de la prima sa vânzare comercială care se califică pentru </w:t>
            </w:r>
            <w:proofErr w:type="spellStart"/>
            <w:r w:rsidRPr="00BE1811">
              <w:rPr>
                <w:rStyle w:val="Bodytext295pt0"/>
                <w:rFonts w:ascii="Times New Roman" w:hAnsi="Times New Roman" w:cs="Times New Roman"/>
                <w:sz w:val="22"/>
                <w:szCs w:val="22"/>
              </w:rPr>
              <w:t>investiţii</w:t>
            </w:r>
            <w:proofErr w:type="spellEnd"/>
            <w:r w:rsidRPr="00BE1811">
              <w:rPr>
                <w:rStyle w:val="Bodytext295pt0"/>
                <w:rFonts w:ascii="Times New Roman" w:hAnsi="Times New Roman" w:cs="Times New Roman"/>
                <w:sz w:val="22"/>
                <w:szCs w:val="22"/>
              </w:rPr>
              <w:t xml:space="preserve"> pentru </w:t>
            </w:r>
            <w:proofErr w:type="spellStart"/>
            <w:r w:rsidRPr="00BE1811">
              <w:rPr>
                <w:rStyle w:val="Bodytext295pt0"/>
                <w:rFonts w:ascii="Times New Roman" w:hAnsi="Times New Roman" w:cs="Times New Roman"/>
                <w:sz w:val="22"/>
                <w:szCs w:val="22"/>
              </w:rPr>
              <w:t>finanţare</w:t>
            </w:r>
            <w:proofErr w:type="spellEnd"/>
            <w:r w:rsidRPr="00BE1811">
              <w:rPr>
                <w:rStyle w:val="Bodytext295pt0"/>
                <w:rFonts w:ascii="Times New Roman" w:hAnsi="Times New Roman" w:cs="Times New Roman"/>
                <w:sz w:val="22"/>
                <w:szCs w:val="22"/>
              </w:rPr>
              <w:t xml:space="preserve"> de risc în urma unui proces de </w:t>
            </w:r>
            <w:proofErr w:type="spellStart"/>
            <w:r w:rsidRPr="00BE1811">
              <w:rPr>
                <w:rStyle w:val="Bodytext295pt0"/>
                <w:rFonts w:ascii="Times New Roman" w:hAnsi="Times New Roman" w:cs="Times New Roman"/>
                <w:sz w:val="22"/>
                <w:szCs w:val="22"/>
              </w:rPr>
              <w:t>diligenţă</w:t>
            </w:r>
            <w:proofErr w:type="spellEnd"/>
            <w:r w:rsidRPr="00BE1811">
              <w:rPr>
                <w:rStyle w:val="Bodytext295pt0"/>
                <w:rFonts w:ascii="Times New Roman" w:hAnsi="Times New Roman" w:cs="Times New Roman"/>
                <w:sz w:val="22"/>
                <w:szCs w:val="22"/>
              </w:rPr>
              <w:t xml:space="preserve"> efectuat de un intermediar financiar selectat), atunci când mai mult de jumătate din capitalul său </w:t>
            </w:r>
            <w:proofErr w:type="spellStart"/>
            <w:r w:rsidRPr="00BE1811">
              <w:rPr>
                <w:rStyle w:val="Bodytext295pt0"/>
                <w:rFonts w:ascii="Times New Roman" w:hAnsi="Times New Roman" w:cs="Times New Roman"/>
                <w:sz w:val="22"/>
                <w:szCs w:val="22"/>
              </w:rPr>
              <w:t>aşa</w:t>
            </w:r>
            <w:proofErr w:type="spellEnd"/>
            <w:r w:rsidRPr="00BE1811">
              <w:rPr>
                <w:rStyle w:val="Bodytext295pt0"/>
                <w:rFonts w:ascii="Times New Roman" w:hAnsi="Times New Roman" w:cs="Times New Roman"/>
                <w:sz w:val="22"/>
                <w:szCs w:val="22"/>
              </w:rPr>
              <w:t xml:space="preserve"> cum reiese din contabilitatea </w:t>
            </w:r>
            <w:proofErr w:type="spellStart"/>
            <w:r w:rsidRPr="00BE1811">
              <w:rPr>
                <w:rStyle w:val="Bodytext295pt0"/>
                <w:rFonts w:ascii="Times New Roman" w:hAnsi="Times New Roman" w:cs="Times New Roman"/>
                <w:sz w:val="22"/>
                <w:szCs w:val="22"/>
              </w:rPr>
              <w:t>societăţii</w:t>
            </w:r>
            <w:proofErr w:type="spellEnd"/>
            <w:r w:rsidRPr="00BE1811">
              <w:rPr>
                <w:rStyle w:val="Bodytext295pt0"/>
                <w:rFonts w:ascii="Times New Roman" w:hAnsi="Times New Roman" w:cs="Times New Roman"/>
                <w:sz w:val="22"/>
                <w:szCs w:val="22"/>
              </w:rPr>
              <w:t xml:space="preserve"> a dispărut din cauza pierderilor acumulate. în sensul prezentei </w:t>
            </w:r>
            <w:proofErr w:type="spellStart"/>
            <w:r w:rsidRPr="00BE1811">
              <w:rPr>
                <w:rStyle w:val="Bodytext295pt0"/>
                <w:rFonts w:ascii="Times New Roman" w:hAnsi="Times New Roman" w:cs="Times New Roman"/>
                <w:sz w:val="22"/>
                <w:szCs w:val="22"/>
              </w:rPr>
              <w:t>dispoziţii</w:t>
            </w:r>
            <w:proofErr w:type="spellEnd"/>
            <w:r w:rsidRPr="00BE1811">
              <w:rPr>
                <w:rStyle w:val="Bodytext295pt0"/>
                <w:rFonts w:ascii="Times New Roman" w:hAnsi="Times New Roman" w:cs="Times New Roman"/>
                <w:sz w:val="22"/>
                <w:szCs w:val="22"/>
              </w:rPr>
              <w:t xml:space="preserve">, „o societate comercială în care cel </w:t>
            </w:r>
            <w:proofErr w:type="spellStart"/>
            <w:r w:rsidRPr="00BE1811">
              <w:rPr>
                <w:rStyle w:val="Bodytext295pt0"/>
                <w:rFonts w:ascii="Times New Roman" w:hAnsi="Times New Roman" w:cs="Times New Roman"/>
                <w:sz w:val="22"/>
                <w:szCs w:val="22"/>
              </w:rPr>
              <w:t>puţin</w:t>
            </w:r>
            <w:proofErr w:type="spellEnd"/>
            <w:r w:rsidRPr="00BE1811">
              <w:rPr>
                <w:rStyle w:val="Bodytext295pt0"/>
                <w:rFonts w:ascii="Times New Roman" w:hAnsi="Times New Roman" w:cs="Times New Roman"/>
                <w:sz w:val="22"/>
                <w:szCs w:val="22"/>
              </w:rPr>
              <w:t xml:space="preserve"> unii dintre </w:t>
            </w:r>
            <w:proofErr w:type="spellStart"/>
            <w:r w:rsidRPr="00BE1811">
              <w:rPr>
                <w:rStyle w:val="Bodytext295pt0"/>
                <w:rFonts w:ascii="Times New Roman" w:hAnsi="Times New Roman" w:cs="Times New Roman"/>
                <w:sz w:val="22"/>
                <w:szCs w:val="22"/>
              </w:rPr>
              <w:t>asociaţi</w:t>
            </w:r>
            <w:proofErr w:type="spellEnd"/>
            <w:r w:rsidRPr="00BE1811">
              <w:rPr>
                <w:rStyle w:val="Bodytext295pt0"/>
                <w:rFonts w:ascii="Times New Roman" w:hAnsi="Times New Roman" w:cs="Times New Roman"/>
                <w:sz w:val="22"/>
                <w:szCs w:val="22"/>
              </w:rPr>
              <w:t xml:space="preserve"> au răspundere nelimitată pentru </w:t>
            </w:r>
            <w:proofErr w:type="spellStart"/>
            <w:r w:rsidRPr="00BE1811">
              <w:rPr>
                <w:rStyle w:val="Bodytext295pt0"/>
                <w:rFonts w:ascii="Times New Roman" w:hAnsi="Times New Roman" w:cs="Times New Roman"/>
                <w:sz w:val="22"/>
                <w:szCs w:val="22"/>
              </w:rPr>
              <w:t>creanţele</w:t>
            </w:r>
            <w:proofErr w:type="spellEnd"/>
            <w:r w:rsidRPr="00BE1811">
              <w:rPr>
                <w:rStyle w:val="Bodytext295pt0"/>
                <w:rFonts w:ascii="Times New Roman" w:hAnsi="Times New Roman" w:cs="Times New Roman"/>
                <w:sz w:val="22"/>
                <w:szCs w:val="22"/>
              </w:rPr>
              <w:t xml:space="preserve"> </w:t>
            </w:r>
            <w:proofErr w:type="spellStart"/>
            <w:r w:rsidRPr="00BE1811">
              <w:rPr>
                <w:rStyle w:val="Bodytext295pt0"/>
                <w:rFonts w:ascii="Times New Roman" w:hAnsi="Times New Roman" w:cs="Times New Roman"/>
                <w:sz w:val="22"/>
                <w:szCs w:val="22"/>
              </w:rPr>
              <w:t>societăţii</w:t>
            </w:r>
            <w:proofErr w:type="spellEnd"/>
            <w:r w:rsidRPr="00BE1811">
              <w:rPr>
                <w:rStyle w:val="Bodytext295pt0"/>
                <w:rFonts w:ascii="Times New Roman" w:hAnsi="Times New Roman" w:cs="Times New Roman"/>
                <w:sz w:val="22"/>
                <w:szCs w:val="22"/>
              </w:rPr>
              <w:t xml:space="preserve">" se referă în special la acele tipuri de </w:t>
            </w:r>
            <w:proofErr w:type="spellStart"/>
            <w:r w:rsidRPr="00BE1811">
              <w:rPr>
                <w:rStyle w:val="Bodytext295pt0"/>
                <w:rFonts w:ascii="Times New Roman" w:hAnsi="Times New Roman" w:cs="Times New Roman"/>
                <w:sz w:val="22"/>
                <w:szCs w:val="22"/>
              </w:rPr>
              <w:t>societăţi</w:t>
            </w:r>
            <w:proofErr w:type="spellEnd"/>
            <w:r w:rsidRPr="00BE1811">
              <w:rPr>
                <w:rStyle w:val="Bodytext295pt0"/>
                <w:rFonts w:ascii="Times New Roman" w:hAnsi="Times New Roman" w:cs="Times New Roman"/>
                <w:sz w:val="22"/>
                <w:szCs w:val="22"/>
              </w:rPr>
              <w:t xml:space="preserve"> </w:t>
            </w:r>
            <w:proofErr w:type="spellStart"/>
            <w:r w:rsidRPr="00BE1811">
              <w:rPr>
                <w:rStyle w:val="Bodytext295pt0"/>
                <w:rFonts w:ascii="Times New Roman" w:hAnsi="Times New Roman" w:cs="Times New Roman"/>
                <w:sz w:val="22"/>
                <w:szCs w:val="22"/>
              </w:rPr>
              <w:t>menţionate</w:t>
            </w:r>
            <w:proofErr w:type="spellEnd"/>
            <w:r w:rsidRPr="00BE1811">
              <w:rPr>
                <w:rStyle w:val="Bodytext295pt0"/>
                <w:rFonts w:ascii="Times New Roman" w:hAnsi="Times New Roman" w:cs="Times New Roman"/>
                <w:sz w:val="22"/>
                <w:szCs w:val="22"/>
              </w:rPr>
              <w:t xml:space="preserve"> în anexa II la Directiva 2013/34/UE.</w:t>
            </w:r>
          </w:p>
        </w:tc>
        <w:tc>
          <w:tcPr>
            <w:tcW w:w="4621" w:type="dxa"/>
          </w:tcPr>
          <w:p w14:paraId="61039A1D" w14:textId="77777777" w:rsidR="00705EF7" w:rsidRPr="00BE1811" w:rsidRDefault="00705EF7" w:rsidP="00730A59">
            <w:pPr>
              <w:spacing w:after="180" w:line="220" w:lineRule="exact"/>
              <w:jc w:val="both"/>
              <w:rPr>
                <w:sz w:val="22"/>
                <w:szCs w:val="22"/>
              </w:rPr>
            </w:pPr>
            <w:r w:rsidRPr="00BE1811">
              <w:rPr>
                <w:rStyle w:val="Bodytext22"/>
                <w:rFonts w:ascii="Times New Roman" w:hAnsi="Times New Roman" w:cs="Times New Roman"/>
              </w:rPr>
              <w:t>Se calculează ca la pct. a).</w:t>
            </w:r>
          </w:p>
          <w:p w14:paraId="623C3FA5" w14:textId="77777777" w:rsidR="00705EF7" w:rsidRPr="00BE1811" w:rsidRDefault="00705EF7" w:rsidP="00730A59">
            <w:pPr>
              <w:rPr>
                <w:sz w:val="22"/>
                <w:szCs w:val="22"/>
              </w:rPr>
            </w:pPr>
            <w:r w:rsidRPr="00BE1811">
              <w:rPr>
                <w:rStyle w:val="Bodytext22"/>
                <w:rFonts w:ascii="Times New Roman" w:hAnsi="Times New Roman" w:cs="Times New Roman"/>
              </w:rPr>
              <w:t xml:space="preserve">Calculul se aplică întreprinderilor vechime mai mare de 3 ani de tipul Societate în nume colectiv (SNC) </w:t>
            </w:r>
            <w:proofErr w:type="spellStart"/>
            <w:r w:rsidRPr="00BE1811">
              <w:rPr>
                <w:rStyle w:val="Bodytext22"/>
                <w:rFonts w:ascii="Times New Roman" w:hAnsi="Times New Roman" w:cs="Times New Roman"/>
              </w:rPr>
              <w:t>şi</w:t>
            </w:r>
            <w:proofErr w:type="spellEnd"/>
            <w:r w:rsidRPr="00BE1811">
              <w:rPr>
                <w:rStyle w:val="Bodytext22"/>
                <w:rFonts w:ascii="Times New Roman" w:hAnsi="Times New Roman" w:cs="Times New Roman"/>
              </w:rPr>
              <w:t xml:space="preserve"> Societate în comandită simplă (SCS).</w:t>
            </w:r>
          </w:p>
        </w:tc>
      </w:tr>
      <w:tr w:rsidR="00705EF7" w:rsidRPr="00BE1811" w14:paraId="2EC2DB63" w14:textId="77777777" w:rsidTr="00730A59">
        <w:tc>
          <w:tcPr>
            <w:tcW w:w="4621" w:type="dxa"/>
          </w:tcPr>
          <w:p w14:paraId="2DA68C74" w14:textId="77777777" w:rsidR="00705EF7" w:rsidRPr="00BE1811" w:rsidRDefault="00705EF7" w:rsidP="00730A59">
            <w:pPr>
              <w:rPr>
                <w:sz w:val="22"/>
                <w:szCs w:val="22"/>
              </w:rPr>
            </w:pPr>
            <w:r w:rsidRPr="00BE1811">
              <w:rPr>
                <w:rStyle w:val="Bodytext295pt0"/>
                <w:rFonts w:ascii="Times New Roman" w:hAnsi="Times New Roman" w:cs="Times New Roman"/>
                <w:sz w:val="22"/>
                <w:szCs w:val="22"/>
              </w:rPr>
              <w:t xml:space="preserve">c) Atunci când întreprinderea face obiectul unei proceduri colective de </w:t>
            </w:r>
            <w:proofErr w:type="spellStart"/>
            <w:r w:rsidRPr="00BE1811">
              <w:rPr>
                <w:rStyle w:val="Bodytext295pt0"/>
                <w:rFonts w:ascii="Times New Roman" w:hAnsi="Times New Roman" w:cs="Times New Roman"/>
                <w:sz w:val="22"/>
                <w:szCs w:val="22"/>
              </w:rPr>
              <w:t>insolvenţă</w:t>
            </w:r>
            <w:proofErr w:type="spellEnd"/>
            <w:r w:rsidRPr="00BE1811">
              <w:rPr>
                <w:rStyle w:val="Bodytext295pt0"/>
                <w:rFonts w:ascii="Times New Roman" w:hAnsi="Times New Roman" w:cs="Times New Roman"/>
                <w:sz w:val="22"/>
                <w:szCs w:val="22"/>
              </w:rPr>
              <w:t xml:space="preserve"> sau </w:t>
            </w:r>
            <w:proofErr w:type="spellStart"/>
            <w:r w:rsidRPr="00BE1811">
              <w:rPr>
                <w:rStyle w:val="Bodytext295pt0"/>
                <w:rFonts w:ascii="Times New Roman" w:hAnsi="Times New Roman" w:cs="Times New Roman"/>
                <w:sz w:val="22"/>
                <w:szCs w:val="22"/>
              </w:rPr>
              <w:t>îndeplineşte</w:t>
            </w:r>
            <w:proofErr w:type="spellEnd"/>
            <w:r w:rsidRPr="00BE1811">
              <w:rPr>
                <w:rStyle w:val="Bodytext295pt0"/>
                <w:rFonts w:ascii="Times New Roman" w:hAnsi="Times New Roman" w:cs="Times New Roman"/>
                <w:sz w:val="22"/>
                <w:szCs w:val="22"/>
              </w:rPr>
              <w:t xml:space="preserve"> criteriile prevăzute de </w:t>
            </w:r>
            <w:proofErr w:type="spellStart"/>
            <w:r w:rsidRPr="00BE1811">
              <w:rPr>
                <w:rStyle w:val="Bodytext295pt0"/>
                <w:rFonts w:ascii="Times New Roman" w:hAnsi="Times New Roman" w:cs="Times New Roman"/>
                <w:sz w:val="22"/>
                <w:szCs w:val="22"/>
              </w:rPr>
              <w:t>legislaţia</w:t>
            </w:r>
            <w:proofErr w:type="spellEnd"/>
            <w:r w:rsidRPr="00BE1811">
              <w:rPr>
                <w:rStyle w:val="Bodytext295pt0"/>
                <w:rFonts w:ascii="Times New Roman" w:hAnsi="Times New Roman" w:cs="Times New Roman"/>
                <w:sz w:val="22"/>
                <w:szCs w:val="22"/>
              </w:rPr>
              <w:t xml:space="preserve"> </w:t>
            </w:r>
            <w:proofErr w:type="spellStart"/>
            <w:r w:rsidRPr="00BE1811">
              <w:rPr>
                <w:rStyle w:val="Bodytext295pt0"/>
                <w:rFonts w:ascii="Times New Roman" w:hAnsi="Times New Roman" w:cs="Times New Roman"/>
                <w:sz w:val="22"/>
                <w:szCs w:val="22"/>
              </w:rPr>
              <w:t>naţională</w:t>
            </w:r>
            <w:proofErr w:type="spellEnd"/>
            <w:r w:rsidRPr="00BE1811">
              <w:rPr>
                <w:rStyle w:val="Bodytext295pt0"/>
                <w:rFonts w:ascii="Times New Roman" w:hAnsi="Times New Roman" w:cs="Times New Roman"/>
                <w:sz w:val="22"/>
                <w:szCs w:val="22"/>
              </w:rPr>
              <w:t xml:space="preserve"> pentru </w:t>
            </w:r>
            <w:proofErr w:type="spellStart"/>
            <w:r w:rsidRPr="00BE1811">
              <w:rPr>
                <w:rStyle w:val="Bodytext295pt0"/>
                <w:rFonts w:ascii="Times New Roman" w:hAnsi="Times New Roman" w:cs="Times New Roman"/>
                <w:sz w:val="22"/>
                <w:szCs w:val="22"/>
              </w:rPr>
              <w:t>iniţierea</w:t>
            </w:r>
            <w:proofErr w:type="spellEnd"/>
            <w:r w:rsidRPr="00BE1811">
              <w:rPr>
                <w:rStyle w:val="Bodytext295pt0"/>
                <w:rFonts w:ascii="Times New Roman" w:hAnsi="Times New Roman" w:cs="Times New Roman"/>
                <w:sz w:val="22"/>
                <w:szCs w:val="22"/>
              </w:rPr>
              <w:t xml:space="preserve"> unei proceduri colective de </w:t>
            </w:r>
            <w:proofErr w:type="spellStart"/>
            <w:r w:rsidRPr="00BE1811">
              <w:rPr>
                <w:rStyle w:val="Bodytext295pt0"/>
                <w:rFonts w:ascii="Times New Roman" w:hAnsi="Times New Roman" w:cs="Times New Roman"/>
                <w:sz w:val="22"/>
                <w:szCs w:val="22"/>
              </w:rPr>
              <w:t>insolvenţă</w:t>
            </w:r>
            <w:proofErr w:type="spellEnd"/>
            <w:r w:rsidRPr="00BE1811">
              <w:rPr>
                <w:rStyle w:val="Bodytext295pt0"/>
                <w:rFonts w:ascii="Times New Roman" w:hAnsi="Times New Roman" w:cs="Times New Roman"/>
                <w:sz w:val="22"/>
                <w:szCs w:val="22"/>
              </w:rPr>
              <w:t xml:space="preserve"> la cererea creditorilor săi.</w:t>
            </w:r>
          </w:p>
        </w:tc>
        <w:tc>
          <w:tcPr>
            <w:tcW w:w="4621" w:type="dxa"/>
          </w:tcPr>
          <w:p w14:paraId="6966FB48" w14:textId="77777777" w:rsidR="00705EF7" w:rsidRPr="00BE1811" w:rsidRDefault="00705EF7" w:rsidP="00730A59">
            <w:pPr>
              <w:rPr>
                <w:sz w:val="22"/>
                <w:szCs w:val="22"/>
              </w:rPr>
            </w:pPr>
            <w:r w:rsidRPr="00BE1811">
              <w:rPr>
                <w:rStyle w:val="Bodytext295pt0"/>
                <w:rFonts w:ascii="Times New Roman" w:hAnsi="Times New Roman" w:cs="Times New Roman"/>
                <w:sz w:val="22"/>
                <w:szCs w:val="22"/>
              </w:rPr>
              <w:t xml:space="preserve">Pentru toate tipurile de întreprinderi se verifică Certificatul constatator eliberat de Registrul </w:t>
            </w:r>
            <w:proofErr w:type="spellStart"/>
            <w:r w:rsidRPr="00BE1811">
              <w:rPr>
                <w:rStyle w:val="Bodytext295pt0"/>
                <w:rFonts w:ascii="Times New Roman" w:hAnsi="Times New Roman" w:cs="Times New Roman"/>
                <w:sz w:val="22"/>
                <w:szCs w:val="22"/>
              </w:rPr>
              <w:t>Comerţului</w:t>
            </w:r>
            <w:proofErr w:type="spellEnd"/>
            <w:r w:rsidRPr="00BE1811">
              <w:rPr>
                <w:rStyle w:val="Bodytext295pt0"/>
                <w:rFonts w:ascii="Times New Roman" w:hAnsi="Times New Roman" w:cs="Times New Roman"/>
                <w:sz w:val="22"/>
                <w:szCs w:val="22"/>
              </w:rPr>
              <w:t xml:space="preserve"> pentru a se identifica eventuale decizii de </w:t>
            </w:r>
            <w:proofErr w:type="spellStart"/>
            <w:r w:rsidRPr="00BE1811">
              <w:rPr>
                <w:rStyle w:val="Bodytext295pt0"/>
                <w:rFonts w:ascii="Times New Roman" w:hAnsi="Times New Roman" w:cs="Times New Roman"/>
                <w:sz w:val="22"/>
                <w:szCs w:val="22"/>
              </w:rPr>
              <w:t>insolvenţă</w:t>
            </w:r>
            <w:proofErr w:type="spellEnd"/>
            <w:r w:rsidRPr="00BE1811">
              <w:rPr>
                <w:rStyle w:val="Bodytext295pt0"/>
                <w:rFonts w:ascii="Times New Roman" w:hAnsi="Times New Roman" w:cs="Times New Roman"/>
                <w:sz w:val="22"/>
                <w:szCs w:val="22"/>
              </w:rPr>
              <w:t xml:space="preserve"> </w:t>
            </w:r>
            <w:proofErr w:type="spellStart"/>
            <w:r w:rsidRPr="00BE1811">
              <w:rPr>
                <w:rStyle w:val="Bodytext295pt0"/>
                <w:rFonts w:ascii="Times New Roman" w:hAnsi="Times New Roman" w:cs="Times New Roman"/>
                <w:sz w:val="22"/>
                <w:szCs w:val="22"/>
              </w:rPr>
              <w:t>şi</w:t>
            </w:r>
            <w:proofErr w:type="spellEnd"/>
            <w:r w:rsidRPr="00BE1811">
              <w:rPr>
                <w:rStyle w:val="Bodytext295pt0"/>
                <w:rFonts w:ascii="Times New Roman" w:hAnsi="Times New Roman" w:cs="Times New Roman"/>
                <w:sz w:val="22"/>
                <w:szCs w:val="22"/>
              </w:rPr>
              <w:t xml:space="preserve"> se verifică Buletinul procedurilor de </w:t>
            </w:r>
            <w:proofErr w:type="spellStart"/>
            <w:r w:rsidRPr="00BE1811">
              <w:rPr>
                <w:rStyle w:val="Bodytext295pt0"/>
                <w:rFonts w:ascii="Times New Roman" w:hAnsi="Times New Roman" w:cs="Times New Roman"/>
                <w:sz w:val="22"/>
                <w:szCs w:val="22"/>
              </w:rPr>
              <w:t>insolvenţă</w:t>
            </w:r>
            <w:proofErr w:type="spellEnd"/>
            <w:r w:rsidRPr="00BE1811">
              <w:rPr>
                <w:rStyle w:val="Bodytext295pt0"/>
                <w:rFonts w:ascii="Times New Roman" w:hAnsi="Times New Roman" w:cs="Times New Roman"/>
                <w:sz w:val="22"/>
                <w:szCs w:val="22"/>
              </w:rPr>
              <w:t xml:space="preserve"> pe site-ul Ministerului </w:t>
            </w:r>
            <w:proofErr w:type="spellStart"/>
            <w:r w:rsidRPr="00BE1811">
              <w:rPr>
                <w:rStyle w:val="Bodytext295pt0"/>
                <w:rFonts w:ascii="Times New Roman" w:hAnsi="Times New Roman" w:cs="Times New Roman"/>
                <w:sz w:val="22"/>
                <w:szCs w:val="22"/>
              </w:rPr>
              <w:t>justiţiei</w:t>
            </w:r>
            <w:proofErr w:type="spellEnd"/>
            <w:r w:rsidRPr="00BE1811">
              <w:rPr>
                <w:rStyle w:val="Bodytext295pt0"/>
                <w:rFonts w:ascii="Times New Roman" w:hAnsi="Times New Roman" w:cs="Times New Roman"/>
                <w:sz w:val="22"/>
                <w:szCs w:val="22"/>
              </w:rPr>
              <w:t xml:space="preserve"> - Oficiul </w:t>
            </w:r>
            <w:proofErr w:type="spellStart"/>
            <w:r w:rsidRPr="00BE1811">
              <w:rPr>
                <w:rStyle w:val="Bodytext295pt0"/>
                <w:rFonts w:ascii="Times New Roman" w:hAnsi="Times New Roman" w:cs="Times New Roman"/>
                <w:sz w:val="22"/>
                <w:szCs w:val="22"/>
              </w:rPr>
              <w:t>Naţional</w:t>
            </w:r>
            <w:proofErr w:type="spellEnd"/>
            <w:r w:rsidRPr="00BE1811">
              <w:rPr>
                <w:rStyle w:val="Bodytext295pt0"/>
                <w:rFonts w:ascii="Times New Roman" w:hAnsi="Times New Roman" w:cs="Times New Roman"/>
                <w:sz w:val="22"/>
                <w:szCs w:val="22"/>
              </w:rPr>
              <w:t xml:space="preserve"> al Registrului </w:t>
            </w:r>
            <w:proofErr w:type="spellStart"/>
            <w:r w:rsidRPr="00BE1811">
              <w:rPr>
                <w:rStyle w:val="Bodytext295pt0"/>
                <w:rFonts w:ascii="Times New Roman" w:hAnsi="Times New Roman" w:cs="Times New Roman"/>
                <w:sz w:val="22"/>
                <w:szCs w:val="22"/>
              </w:rPr>
              <w:t>Comerţului</w:t>
            </w:r>
            <w:proofErr w:type="spellEnd"/>
            <w:r w:rsidRPr="00BE1811">
              <w:rPr>
                <w:rStyle w:val="Bodytext295pt0"/>
                <w:rFonts w:ascii="Times New Roman" w:hAnsi="Times New Roman" w:cs="Times New Roman"/>
                <w:sz w:val="22"/>
                <w:szCs w:val="22"/>
              </w:rPr>
              <w:t xml:space="preserve"> </w:t>
            </w:r>
            <w:hyperlink r:id="rId23" w:history="1">
              <w:r w:rsidRPr="00BE1811">
                <w:rPr>
                  <w:rStyle w:val="Hyperlink"/>
                  <w:sz w:val="22"/>
                  <w:szCs w:val="22"/>
                </w:rPr>
                <w:t>https://portal.onrc.ro/ONRCPortalWeb/ONRCPortal.oortal</w:t>
              </w:r>
            </w:hyperlink>
          </w:p>
        </w:tc>
      </w:tr>
      <w:tr w:rsidR="00705EF7" w:rsidRPr="00BE1811" w14:paraId="4262A94A" w14:textId="77777777" w:rsidTr="00730A59">
        <w:tc>
          <w:tcPr>
            <w:tcW w:w="4621" w:type="dxa"/>
          </w:tcPr>
          <w:p w14:paraId="046743D4" w14:textId="77777777" w:rsidR="00705EF7" w:rsidRPr="00BE1811" w:rsidRDefault="00705EF7" w:rsidP="00730A59">
            <w:pPr>
              <w:rPr>
                <w:sz w:val="22"/>
                <w:szCs w:val="22"/>
              </w:rPr>
            </w:pPr>
            <w:r w:rsidRPr="00BE1811">
              <w:rPr>
                <w:rStyle w:val="Bodytext295pt0"/>
                <w:rFonts w:ascii="Times New Roman" w:hAnsi="Times New Roman" w:cs="Times New Roman"/>
                <w:sz w:val="22"/>
                <w:szCs w:val="22"/>
              </w:rPr>
              <w:t xml:space="preserve">d) Atunci când întreprinderea a primit ajutor pentru salvare </w:t>
            </w:r>
            <w:proofErr w:type="spellStart"/>
            <w:r w:rsidRPr="00BE1811">
              <w:rPr>
                <w:rStyle w:val="Bodytext295pt0"/>
                <w:rFonts w:ascii="Times New Roman" w:hAnsi="Times New Roman" w:cs="Times New Roman"/>
                <w:sz w:val="22"/>
                <w:szCs w:val="22"/>
              </w:rPr>
              <w:t>şi</w:t>
            </w:r>
            <w:proofErr w:type="spellEnd"/>
            <w:r w:rsidRPr="00BE1811">
              <w:rPr>
                <w:rStyle w:val="Bodytext295pt0"/>
                <w:rFonts w:ascii="Times New Roman" w:hAnsi="Times New Roman" w:cs="Times New Roman"/>
                <w:sz w:val="22"/>
                <w:szCs w:val="22"/>
              </w:rPr>
              <w:t xml:space="preserve"> nu a rambursat încă împrumutul sau nu a încetat </w:t>
            </w:r>
            <w:proofErr w:type="spellStart"/>
            <w:r w:rsidRPr="00BE1811">
              <w:rPr>
                <w:rStyle w:val="Bodytext295pt0"/>
                <w:rFonts w:ascii="Times New Roman" w:hAnsi="Times New Roman" w:cs="Times New Roman"/>
                <w:sz w:val="22"/>
                <w:szCs w:val="22"/>
              </w:rPr>
              <w:t>garanţia</w:t>
            </w:r>
            <w:proofErr w:type="spellEnd"/>
            <w:r w:rsidRPr="00BE1811">
              <w:rPr>
                <w:rStyle w:val="Bodytext295pt0"/>
                <w:rFonts w:ascii="Times New Roman" w:hAnsi="Times New Roman" w:cs="Times New Roman"/>
                <w:sz w:val="22"/>
                <w:szCs w:val="22"/>
              </w:rPr>
              <w:t xml:space="preserve"> sau a primit ajutoare pentru restructurare </w:t>
            </w:r>
            <w:proofErr w:type="spellStart"/>
            <w:r w:rsidRPr="00BE1811">
              <w:rPr>
                <w:rStyle w:val="Bodytext295pt0"/>
                <w:rFonts w:ascii="Times New Roman" w:hAnsi="Times New Roman" w:cs="Times New Roman"/>
                <w:sz w:val="22"/>
                <w:szCs w:val="22"/>
              </w:rPr>
              <w:t>şi</w:t>
            </w:r>
            <w:proofErr w:type="spellEnd"/>
            <w:r w:rsidRPr="00BE1811">
              <w:rPr>
                <w:rStyle w:val="Bodytext295pt0"/>
                <w:rFonts w:ascii="Times New Roman" w:hAnsi="Times New Roman" w:cs="Times New Roman"/>
                <w:sz w:val="22"/>
                <w:szCs w:val="22"/>
              </w:rPr>
              <w:t xml:space="preserve"> face încă obiectul unui plan de restructurare.</w:t>
            </w:r>
          </w:p>
        </w:tc>
        <w:tc>
          <w:tcPr>
            <w:tcW w:w="4621" w:type="dxa"/>
          </w:tcPr>
          <w:p w14:paraId="08A1CDD9" w14:textId="77777777" w:rsidR="00705EF7" w:rsidRPr="00BE1811" w:rsidRDefault="00705EF7" w:rsidP="00730A59">
            <w:pPr>
              <w:rPr>
                <w:sz w:val="22"/>
                <w:szCs w:val="22"/>
              </w:rPr>
            </w:pPr>
            <w:r w:rsidRPr="00BE1811">
              <w:rPr>
                <w:rStyle w:val="Bodytext295pt0"/>
                <w:rFonts w:ascii="Times New Roman" w:hAnsi="Times New Roman" w:cs="Times New Roman"/>
                <w:sz w:val="22"/>
                <w:szCs w:val="22"/>
              </w:rPr>
              <w:t xml:space="preserve">Se consultă pagina web a Consiliului Concurentei </w:t>
            </w:r>
            <w:hyperlink r:id="rId24" w:history="1">
              <w:r w:rsidRPr="00BE1811">
                <w:rPr>
                  <w:rStyle w:val="Hyperlink"/>
                  <w:sz w:val="22"/>
                  <w:szCs w:val="22"/>
                </w:rPr>
                <w:t>http://www.renascc.eu</w:t>
              </w:r>
            </w:hyperlink>
            <w:r w:rsidRPr="00BE1811">
              <w:rPr>
                <w:rStyle w:val="Bodytext295pt0"/>
                <w:rFonts w:ascii="Times New Roman" w:hAnsi="Times New Roman" w:cs="Times New Roman"/>
                <w:sz w:val="22"/>
                <w:szCs w:val="22"/>
              </w:rPr>
              <w:t xml:space="preserve"> pentru a se identifica eventuale decizii de autorizare a unor ajutoare de salvare - restructurare (ajutoare individuale sau scheme de ajutor de salvare -restructurare) </w:t>
            </w:r>
            <w:proofErr w:type="spellStart"/>
            <w:r w:rsidRPr="00BE1811">
              <w:rPr>
                <w:rStyle w:val="Bodytext295pt0"/>
                <w:rFonts w:ascii="Times New Roman" w:hAnsi="Times New Roman" w:cs="Times New Roman"/>
                <w:sz w:val="22"/>
                <w:szCs w:val="22"/>
              </w:rPr>
              <w:t>şi</w:t>
            </w:r>
            <w:proofErr w:type="spellEnd"/>
            <w:r w:rsidRPr="00BE1811">
              <w:rPr>
                <w:rStyle w:val="Bodytext295pt0"/>
                <w:rFonts w:ascii="Times New Roman" w:hAnsi="Times New Roman" w:cs="Times New Roman"/>
                <w:sz w:val="22"/>
                <w:szCs w:val="22"/>
              </w:rPr>
              <w:t xml:space="preserve"> </w:t>
            </w:r>
            <w:proofErr w:type="spellStart"/>
            <w:r w:rsidRPr="00BE1811">
              <w:rPr>
                <w:rStyle w:val="Bodytext295pt0"/>
                <w:rFonts w:ascii="Times New Roman" w:hAnsi="Times New Roman" w:cs="Times New Roman"/>
                <w:sz w:val="22"/>
                <w:szCs w:val="22"/>
              </w:rPr>
              <w:t>aplicaţia</w:t>
            </w:r>
            <w:proofErr w:type="spellEnd"/>
            <w:r w:rsidRPr="00BE1811">
              <w:rPr>
                <w:rStyle w:val="Bodytext295pt0"/>
                <w:rFonts w:ascii="Times New Roman" w:hAnsi="Times New Roman" w:cs="Times New Roman"/>
                <w:sz w:val="22"/>
                <w:szCs w:val="22"/>
              </w:rPr>
              <w:t xml:space="preserve"> informatică Registrul Ajutoarelor de Stat din România (din momentul în care aceasta devine </w:t>
            </w:r>
            <w:proofErr w:type="spellStart"/>
            <w:r w:rsidRPr="00BE1811">
              <w:rPr>
                <w:rStyle w:val="Bodytext295pt0"/>
                <w:rFonts w:ascii="Times New Roman" w:hAnsi="Times New Roman" w:cs="Times New Roman"/>
                <w:sz w:val="22"/>
                <w:szCs w:val="22"/>
              </w:rPr>
              <w:t>funcţională</w:t>
            </w:r>
            <w:proofErr w:type="spellEnd"/>
            <w:r w:rsidRPr="00BE1811">
              <w:rPr>
                <w:rStyle w:val="Bodytext295pt0"/>
                <w:rFonts w:ascii="Times New Roman" w:hAnsi="Times New Roman" w:cs="Times New Roman"/>
                <w:sz w:val="22"/>
                <w:szCs w:val="22"/>
              </w:rPr>
              <w:t>).</w:t>
            </w:r>
          </w:p>
        </w:tc>
      </w:tr>
      <w:tr w:rsidR="00705EF7" w:rsidRPr="00BE1811" w14:paraId="68AE6953" w14:textId="77777777" w:rsidTr="00730A59">
        <w:tc>
          <w:tcPr>
            <w:tcW w:w="4621" w:type="dxa"/>
          </w:tcPr>
          <w:p w14:paraId="5E056335" w14:textId="77777777" w:rsidR="00705EF7" w:rsidRPr="00BE1811" w:rsidRDefault="00705EF7" w:rsidP="00730A59">
            <w:pPr>
              <w:spacing w:line="283" w:lineRule="exact"/>
              <w:rPr>
                <w:sz w:val="22"/>
                <w:szCs w:val="22"/>
              </w:rPr>
            </w:pPr>
            <w:r w:rsidRPr="00BE1811">
              <w:rPr>
                <w:rStyle w:val="Bodytext295pt0"/>
                <w:rFonts w:ascii="Times New Roman" w:hAnsi="Times New Roman" w:cs="Times New Roman"/>
                <w:sz w:val="22"/>
                <w:szCs w:val="22"/>
              </w:rPr>
              <w:t>e) în cazul unei întreprinderi care nu este un IMM, atunci când, în ultimii doi ani:</w:t>
            </w:r>
          </w:p>
          <w:p w14:paraId="0FBBD49A" w14:textId="77777777" w:rsidR="00705EF7" w:rsidRPr="00BE1811" w:rsidRDefault="00705EF7" w:rsidP="00730A59">
            <w:pPr>
              <w:spacing w:line="283" w:lineRule="exact"/>
              <w:rPr>
                <w:sz w:val="22"/>
                <w:szCs w:val="22"/>
              </w:rPr>
            </w:pPr>
            <w:r w:rsidRPr="00BE1811">
              <w:rPr>
                <w:rStyle w:val="Bodytext295pt0"/>
                <w:rFonts w:ascii="Times New Roman" w:hAnsi="Times New Roman" w:cs="Times New Roman"/>
                <w:sz w:val="22"/>
                <w:szCs w:val="22"/>
              </w:rPr>
              <w:t>raportul datorii/capitaluri proprii al întreprinderii este mai mare de 7,5;</w:t>
            </w:r>
          </w:p>
          <w:p w14:paraId="33D7E473" w14:textId="77777777" w:rsidR="00705EF7" w:rsidRPr="00BE1811" w:rsidRDefault="00705EF7" w:rsidP="00730A59">
            <w:pPr>
              <w:spacing w:line="283" w:lineRule="exact"/>
              <w:rPr>
                <w:sz w:val="22"/>
                <w:szCs w:val="22"/>
              </w:rPr>
            </w:pPr>
            <w:proofErr w:type="spellStart"/>
            <w:r w:rsidRPr="00BE1811">
              <w:rPr>
                <w:rStyle w:val="Bodytext2TrebuchetMS6pt0"/>
                <w:rFonts w:ascii="Times New Roman" w:hAnsi="Times New Roman" w:cs="Times New Roman"/>
                <w:sz w:val="22"/>
                <w:szCs w:val="22"/>
              </w:rPr>
              <w:t>Şi</w:t>
            </w:r>
            <w:proofErr w:type="spellEnd"/>
          </w:p>
          <w:p w14:paraId="7C63D4B5" w14:textId="77777777" w:rsidR="00705EF7" w:rsidRPr="00BE1811" w:rsidRDefault="00705EF7" w:rsidP="00730A59">
            <w:pPr>
              <w:rPr>
                <w:sz w:val="22"/>
                <w:szCs w:val="22"/>
              </w:rPr>
            </w:pPr>
            <w:r w:rsidRPr="00BE1811">
              <w:rPr>
                <w:rStyle w:val="Bodytext295pt0"/>
                <w:rFonts w:ascii="Times New Roman" w:hAnsi="Times New Roman" w:cs="Times New Roman"/>
                <w:sz w:val="22"/>
                <w:szCs w:val="22"/>
              </w:rPr>
              <w:t>capacitatea de acoperire a dobânzilor calculată pe baza EBITDA se situează sub valoarea 1,0.</w:t>
            </w:r>
          </w:p>
        </w:tc>
        <w:tc>
          <w:tcPr>
            <w:tcW w:w="4621" w:type="dxa"/>
          </w:tcPr>
          <w:p w14:paraId="1CE42828" w14:textId="77777777" w:rsidR="00705EF7" w:rsidRPr="00BE1811" w:rsidRDefault="00705EF7" w:rsidP="00730A59">
            <w:pPr>
              <w:spacing w:after="120" w:line="190" w:lineRule="exact"/>
              <w:jc w:val="both"/>
              <w:rPr>
                <w:sz w:val="22"/>
                <w:szCs w:val="22"/>
              </w:rPr>
            </w:pPr>
            <w:r w:rsidRPr="00BE1811">
              <w:rPr>
                <w:rStyle w:val="Bodytext295pt0"/>
                <w:rFonts w:ascii="Times New Roman" w:hAnsi="Times New Roman" w:cs="Times New Roman"/>
                <w:sz w:val="22"/>
                <w:szCs w:val="22"/>
              </w:rPr>
              <w:t>întreprinderea nu este în dificultate dacă:</w:t>
            </w:r>
          </w:p>
          <w:p w14:paraId="77E53881" w14:textId="77777777" w:rsidR="00705EF7" w:rsidRPr="00BE1811" w:rsidRDefault="00705EF7" w:rsidP="00730A59">
            <w:pPr>
              <w:spacing w:before="120" w:after="300" w:line="220" w:lineRule="exact"/>
              <w:rPr>
                <w:sz w:val="22"/>
                <w:szCs w:val="22"/>
              </w:rPr>
            </w:pPr>
            <w:r w:rsidRPr="00BE1811">
              <w:rPr>
                <w:rStyle w:val="Bodytext2Bold"/>
                <w:rFonts w:ascii="Times New Roman" w:hAnsi="Times New Roman" w:cs="Times New Roman"/>
              </w:rPr>
              <w:t xml:space="preserve">0 </w:t>
            </w:r>
            <w:r w:rsidRPr="00BE1811">
              <w:rPr>
                <w:rStyle w:val="Bodytext295pt0"/>
                <w:rFonts w:ascii="Times New Roman" w:hAnsi="Times New Roman" w:cs="Times New Roman"/>
                <w:sz w:val="22"/>
                <w:szCs w:val="22"/>
              </w:rPr>
              <w:t>&lt;</w:t>
            </w:r>
            <w:r w:rsidRPr="00BE1811">
              <w:rPr>
                <w:rStyle w:val="Bodytext2Bold"/>
                <w:rFonts w:ascii="Times New Roman" w:hAnsi="Times New Roman" w:cs="Times New Roman"/>
              </w:rPr>
              <w:t xml:space="preserve">Datorii totale/Total Capitaluri proprii &lt;7,5 </w:t>
            </w:r>
            <w:proofErr w:type="spellStart"/>
            <w:r w:rsidRPr="00BE1811">
              <w:rPr>
                <w:rStyle w:val="Bodytext2Bold"/>
                <w:rFonts w:ascii="Times New Roman" w:hAnsi="Times New Roman" w:cs="Times New Roman"/>
              </w:rPr>
              <w:t>şi</w:t>
            </w:r>
            <w:proofErr w:type="spellEnd"/>
            <w:r w:rsidRPr="00BE1811">
              <w:rPr>
                <w:rStyle w:val="Bodytext2Bold"/>
                <w:rFonts w:ascii="Times New Roman" w:hAnsi="Times New Roman" w:cs="Times New Roman"/>
              </w:rPr>
              <w:t xml:space="preserve"> EBITDA/Cheltuieli cu dobânzile </w:t>
            </w:r>
            <w:r w:rsidRPr="00BE1811">
              <w:rPr>
                <w:rStyle w:val="Bodytext295pt0"/>
                <w:rFonts w:ascii="Times New Roman" w:hAnsi="Times New Roman" w:cs="Times New Roman"/>
                <w:sz w:val="22"/>
                <w:szCs w:val="22"/>
              </w:rPr>
              <w:t>&gt;</w:t>
            </w:r>
            <w:r w:rsidRPr="00BE1811">
              <w:rPr>
                <w:rStyle w:val="Bodytext2Bold"/>
                <w:rFonts w:ascii="Times New Roman" w:hAnsi="Times New Roman" w:cs="Times New Roman"/>
              </w:rPr>
              <w:t>1,0</w:t>
            </w:r>
          </w:p>
          <w:p w14:paraId="2FB5B2FC" w14:textId="77777777" w:rsidR="00705EF7" w:rsidRPr="00BE1811" w:rsidRDefault="00705EF7" w:rsidP="00730A59">
            <w:pPr>
              <w:spacing w:before="300" w:line="274" w:lineRule="exact"/>
              <w:ind w:left="1420" w:hanging="1420"/>
              <w:rPr>
                <w:sz w:val="22"/>
                <w:szCs w:val="22"/>
              </w:rPr>
            </w:pPr>
            <w:r w:rsidRPr="00BE1811">
              <w:rPr>
                <w:rStyle w:val="Bodytext295pt0"/>
                <w:rFonts w:ascii="Times New Roman" w:hAnsi="Times New Roman" w:cs="Times New Roman"/>
                <w:sz w:val="22"/>
                <w:szCs w:val="22"/>
              </w:rPr>
              <w:t>Datorii totale = Datorii care trebuie plătite într-o perioadă de până la un an + Datorii care trebuie plătite într-o perioadă de peste un an</w:t>
            </w:r>
          </w:p>
          <w:p w14:paraId="68A04CC7" w14:textId="77777777" w:rsidR="00705EF7" w:rsidRPr="00BE1811" w:rsidRDefault="00705EF7" w:rsidP="00730A59">
            <w:pPr>
              <w:rPr>
                <w:sz w:val="22"/>
                <w:szCs w:val="22"/>
              </w:rPr>
            </w:pPr>
            <w:r w:rsidRPr="00BE1811">
              <w:rPr>
                <w:rStyle w:val="Bodytext295pt0"/>
                <w:rFonts w:ascii="Times New Roman" w:hAnsi="Times New Roman" w:cs="Times New Roman"/>
                <w:sz w:val="22"/>
                <w:szCs w:val="22"/>
              </w:rPr>
              <w:t xml:space="preserve">EBITDA = Profit net + Cheltuieli cu impozitele + Cheltuieli cu dobânzile + Cheltuieli cu amortizarea                                                 </w:t>
            </w:r>
            <w:r w:rsidRPr="00BE1811">
              <w:rPr>
                <w:rStyle w:val="Bodytext22"/>
                <w:rFonts w:ascii="Times New Roman" w:hAnsi="Times New Roman" w:cs="Times New Roman"/>
              </w:rPr>
              <w:t>Calculul se aplică întreprinderilor mari.</w:t>
            </w:r>
          </w:p>
        </w:tc>
      </w:tr>
    </w:tbl>
    <w:p w14:paraId="55482C7F" w14:textId="4CDFE04C" w:rsidR="002E6C49" w:rsidRPr="00BE1811" w:rsidRDefault="002E6C49" w:rsidP="00D24931">
      <w:pPr>
        <w:rPr>
          <w:rStyle w:val="FontStyle30"/>
          <w:rFonts w:ascii="Times New Roman" w:hAnsi="Times New Roman"/>
          <w:bCs/>
          <w:color w:val="000000" w:themeColor="text1"/>
          <w:sz w:val="22"/>
        </w:rPr>
      </w:pPr>
    </w:p>
    <w:p w14:paraId="0DEE278E" w14:textId="77777777" w:rsidR="002E6C49" w:rsidRPr="00BE1811" w:rsidRDefault="002E6C49" w:rsidP="00D24931"/>
    <w:sectPr w:rsidR="002E6C49" w:rsidRPr="00BE1811" w:rsidSect="00DB1E75">
      <w:pgSz w:w="11900" w:h="16840"/>
      <w:pgMar w:top="851" w:right="885" w:bottom="862" w:left="136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F6556" w14:textId="77777777" w:rsidR="002314FA" w:rsidRDefault="002314FA" w:rsidP="00F34D83">
      <w:pPr>
        <w:spacing w:after="0" w:line="240" w:lineRule="auto"/>
      </w:pPr>
      <w:r>
        <w:separator/>
      </w:r>
    </w:p>
  </w:endnote>
  <w:endnote w:type="continuationSeparator" w:id="0">
    <w:p w14:paraId="4EE38EED" w14:textId="77777777" w:rsidR="002314FA" w:rsidRDefault="002314FA" w:rsidP="00F34D83">
      <w:pPr>
        <w:spacing w:after="0" w:line="240" w:lineRule="auto"/>
      </w:pPr>
      <w:r>
        <w:continuationSeparator/>
      </w:r>
    </w:p>
  </w:endnote>
  <w:endnote w:type="continuationNotice" w:id="1">
    <w:p w14:paraId="0B9E1509" w14:textId="77777777" w:rsidR="002314FA" w:rsidRDefault="002314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Wide Latin">
    <w:altName w:val="Wide Latin"/>
    <w:panose1 w:val="020A0A070505050204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G Omega">
    <w:charset w:val="00"/>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charset w:val="00"/>
    <w:family w:val="swiss"/>
    <w:pitch w:val="variable"/>
    <w:sig w:usb0="00000007" w:usb1="00000000" w:usb2="00000000" w:usb3="00000000" w:csb0="00000093" w:csb1="00000000"/>
  </w:font>
  <w:font w:name="Helvetica">
    <w:panose1 w:val="020B0604020202020204"/>
    <w:charset w:val="EE"/>
    <w:family w:val="swiss"/>
    <w:pitch w:val="variable"/>
    <w:sig w:usb0="E0002EFF" w:usb1="C000785B" w:usb2="00000009" w:usb3="00000000" w:csb0="000001FF" w:csb1="00000000"/>
  </w:font>
  <w:font w:name="CordiaUPC">
    <w:altName w:val="Leelawadee UI"/>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4209099"/>
      <w:docPartObj>
        <w:docPartGallery w:val="Page Numbers (Bottom of Page)"/>
        <w:docPartUnique/>
      </w:docPartObj>
    </w:sdtPr>
    <w:sdtEndPr>
      <w:rPr>
        <w:noProof/>
      </w:rPr>
    </w:sdtEndPr>
    <w:sdtContent>
      <w:p w14:paraId="7EF34CA3" w14:textId="3BDD9B9A" w:rsidR="00C6605B" w:rsidRDefault="00C6605B">
        <w:pPr>
          <w:pStyle w:val="Footer"/>
          <w:jc w:val="right"/>
        </w:pPr>
        <w:r>
          <w:fldChar w:fldCharType="begin"/>
        </w:r>
        <w:r>
          <w:instrText xml:space="preserve"> PAGE   \* MERGEFORMAT </w:instrText>
        </w:r>
        <w:r>
          <w:fldChar w:fldCharType="separate"/>
        </w:r>
        <w:r w:rsidR="003F2F03">
          <w:rPr>
            <w:noProof/>
          </w:rPr>
          <w:t>158</w:t>
        </w:r>
        <w:r>
          <w:rPr>
            <w:noProof/>
          </w:rPr>
          <w:fldChar w:fldCharType="end"/>
        </w:r>
      </w:p>
    </w:sdtContent>
  </w:sdt>
  <w:p w14:paraId="56D00944" w14:textId="77777777" w:rsidR="00C6605B" w:rsidRDefault="00C660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8DEF1" w14:textId="77777777" w:rsidR="002314FA" w:rsidRDefault="002314FA" w:rsidP="00F34D83">
      <w:pPr>
        <w:spacing w:after="0" w:line="240" w:lineRule="auto"/>
      </w:pPr>
      <w:r>
        <w:separator/>
      </w:r>
    </w:p>
  </w:footnote>
  <w:footnote w:type="continuationSeparator" w:id="0">
    <w:p w14:paraId="5D6BEBCE" w14:textId="77777777" w:rsidR="002314FA" w:rsidRDefault="002314FA" w:rsidP="00F34D83">
      <w:pPr>
        <w:spacing w:after="0" w:line="240" w:lineRule="auto"/>
      </w:pPr>
      <w:r>
        <w:continuationSeparator/>
      </w:r>
    </w:p>
  </w:footnote>
  <w:footnote w:type="continuationNotice" w:id="1">
    <w:p w14:paraId="53341247" w14:textId="77777777" w:rsidR="002314FA" w:rsidRDefault="002314FA">
      <w:pPr>
        <w:spacing w:after="0" w:line="240" w:lineRule="auto"/>
      </w:pPr>
    </w:p>
  </w:footnote>
  <w:footnote w:id="2">
    <w:p w14:paraId="3E77CC2D" w14:textId="77777777" w:rsidR="00C6605B" w:rsidRPr="003006F6" w:rsidRDefault="00C6605B" w:rsidP="00CA5404">
      <w:pPr>
        <w:pStyle w:val="FootnoteText"/>
        <w:rPr>
          <w:sz w:val="24"/>
          <w:szCs w:val="24"/>
          <w:lang w:val="ro-RO"/>
        </w:rPr>
      </w:pPr>
      <w:r w:rsidRPr="00CA5404">
        <w:rPr>
          <w:rStyle w:val="FootnoteReference"/>
        </w:rPr>
        <w:footnoteRef/>
      </w:r>
      <w:r w:rsidRPr="003006F6">
        <w:rPr>
          <w:sz w:val="24"/>
          <w:szCs w:val="24"/>
        </w:rPr>
        <w:t xml:space="preserve"> </w:t>
      </w:r>
      <w:hyperlink r:id="rId1" w:tgtFrame="_blank" w:history="1">
        <w:r w:rsidRPr="00CA5404">
          <w:rPr>
            <w:rStyle w:val="Hyperlink"/>
            <w:color w:val="4477BB"/>
            <w:shd w:val="clear" w:color="auto" w:fill="FFFFFF"/>
          </w:rPr>
          <w:t>https://mfe.gov.ro/wp-content/uploads/2019/08/b153da563961c2a18631ec663286e6c6.pdf</w:t>
        </w:r>
      </w:hyperlink>
    </w:p>
  </w:footnote>
  <w:footnote w:id="3">
    <w:p w14:paraId="0A6D929F" w14:textId="4AF11B0F" w:rsidR="00C6605B" w:rsidRPr="00BE1811" w:rsidRDefault="00C6605B" w:rsidP="00CA5404">
      <w:pPr>
        <w:pStyle w:val="FootnoteText"/>
        <w:jc w:val="both"/>
        <w:rPr>
          <w:sz w:val="18"/>
          <w:szCs w:val="18"/>
          <w:lang w:val="ro-RO"/>
        </w:rPr>
      </w:pPr>
      <w:r w:rsidRPr="00BE1811">
        <w:rPr>
          <w:rStyle w:val="FootnoteReference"/>
          <w:sz w:val="18"/>
          <w:szCs w:val="18"/>
        </w:rPr>
        <w:footnoteRef/>
      </w:r>
      <w:r w:rsidRPr="00BE1811">
        <w:rPr>
          <w:sz w:val="18"/>
          <w:szCs w:val="18"/>
          <w:lang w:val="ro-RO"/>
        </w:rPr>
        <w:t xml:space="preserve"> Regulamentul UE nr. 651/2014 al Comisiei din 17 iunie 2014 de declarare a anumitor categorii de ajutoare compatibile cu </w:t>
      </w:r>
      <w:proofErr w:type="spellStart"/>
      <w:r w:rsidRPr="00BE1811">
        <w:rPr>
          <w:sz w:val="18"/>
          <w:szCs w:val="18"/>
          <w:lang w:val="ro-RO"/>
        </w:rPr>
        <w:t>piata</w:t>
      </w:r>
      <w:proofErr w:type="spellEnd"/>
      <w:r w:rsidRPr="00BE1811">
        <w:rPr>
          <w:sz w:val="18"/>
          <w:szCs w:val="18"/>
          <w:lang w:val="ro-RO"/>
        </w:rPr>
        <w:t xml:space="preserve"> interna in aplicarea articolelor 107 si 108 din tratat și Ordinul nr. 3822/2015 pentru aprobarea schemei de ajutor de stat "</w:t>
      </w:r>
      <w:proofErr w:type="spellStart"/>
      <w:r w:rsidRPr="00BE1811">
        <w:rPr>
          <w:sz w:val="18"/>
          <w:szCs w:val="18"/>
          <w:lang w:val="ro-RO"/>
        </w:rPr>
        <w:t>Finanţarea</w:t>
      </w:r>
      <w:proofErr w:type="spellEnd"/>
      <w:r w:rsidRPr="00BE1811">
        <w:rPr>
          <w:sz w:val="18"/>
          <w:szCs w:val="18"/>
          <w:lang w:val="ro-RO"/>
        </w:rPr>
        <w:t xml:space="preserve"> </w:t>
      </w:r>
      <w:proofErr w:type="spellStart"/>
      <w:r w:rsidRPr="00BE1811">
        <w:rPr>
          <w:sz w:val="18"/>
          <w:szCs w:val="18"/>
          <w:lang w:val="ro-RO"/>
        </w:rPr>
        <w:t>activităţilor</w:t>
      </w:r>
      <w:proofErr w:type="spellEnd"/>
      <w:r w:rsidRPr="00BE1811">
        <w:rPr>
          <w:sz w:val="18"/>
          <w:szCs w:val="18"/>
          <w:lang w:val="ro-RO"/>
        </w:rPr>
        <w:t xml:space="preserve"> de cercetare-dezvoltare </w:t>
      </w:r>
      <w:proofErr w:type="spellStart"/>
      <w:r w:rsidRPr="00BE1811">
        <w:rPr>
          <w:sz w:val="18"/>
          <w:szCs w:val="18"/>
          <w:lang w:val="ro-RO"/>
        </w:rPr>
        <w:t>şi</w:t>
      </w:r>
      <w:proofErr w:type="spellEnd"/>
      <w:r w:rsidRPr="00BE1811">
        <w:rPr>
          <w:sz w:val="18"/>
          <w:szCs w:val="18"/>
          <w:lang w:val="ro-RO"/>
        </w:rPr>
        <w:t xml:space="preserve"> inovare (CDI) </w:t>
      </w:r>
      <w:proofErr w:type="spellStart"/>
      <w:r w:rsidRPr="00BE1811">
        <w:rPr>
          <w:sz w:val="18"/>
          <w:szCs w:val="18"/>
          <w:lang w:val="ro-RO"/>
        </w:rPr>
        <w:t>şi</w:t>
      </w:r>
      <w:proofErr w:type="spellEnd"/>
      <w:r w:rsidRPr="00BE1811">
        <w:rPr>
          <w:sz w:val="18"/>
          <w:szCs w:val="18"/>
          <w:lang w:val="ro-RO"/>
        </w:rPr>
        <w:t xml:space="preserve"> a </w:t>
      </w:r>
      <w:proofErr w:type="spellStart"/>
      <w:r w:rsidRPr="00BE1811">
        <w:rPr>
          <w:sz w:val="18"/>
          <w:szCs w:val="18"/>
          <w:lang w:val="ro-RO"/>
        </w:rPr>
        <w:t>investiţiilor</w:t>
      </w:r>
      <w:proofErr w:type="spellEnd"/>
      <w:r w:rsidRPr="00BE1811">
        <w:rPr>
          <w:sz w:val="18"/>
          <w:szCs w:val="18"/>
          <w:lang w:val="ro-RO"/>
        </w:rPr>
        <w:t xml:space="preserve"> în CDI prin Programul </w:t>
      </w:r>
      <w:proofErr w:type="spellStart"/>
      <w:r w:rsidRPr="00BE1811">
        <w:rPr>
          <w:sz w:val="18"/>
          <w:szCs w:val="18"/>
          <w:lang w:val="ro-RO"/>
        </w:rPr>
        <w:t>operaţional</w:t>
      </w:r>
      <w:proofErr w:type="spellEnd"/>
      <w:r w:rsidRPr="00BE1811">
        <w:rPr>
          <w:sz w:val="18"/>
          <w:szCs w:val="18"/>
          <w:lang w:val="ro-RO"/>
        </w:rPr>
        <w:t xml:space="preserve"> Competitivitate (POC)", </w:t>
      </w:r>
      <w:r>
        <w:rPr>
          <w:sz w:val="18"/>
          <w:szCs w:val="18"/>
          <w:lang w:val="ro-RO"/>
        </w:rPr>
        <w:t>cu modificările și completările ulterioare</w:t>
      </w:r>
      <w:r w:rsidRPr="00BE1811">
        <w:rPr>
          <w:sz w:val="18"/>
          <w:szCs w:val="18"/>
          <w:lang w:val="ro-RO"/>
        </w:rPr>
        <w:t>.</w:t>
      </w:r>
    </w:p>
  </w:footnote>
  <w:footnote w:id="4">
    <w:p w14:paraId="289EA64B" w14:textId="77777777" w:rsidR="00C6605B" w:rsidRPr="00BE1811" w:rsidRDefault="00C6605B">
      <w:pPr>
        <w:pStyle w:val="FootnoteText"/>
        <w:rPr>
          <w:sz w:val="18"/>
          <w:szCs w:val="18"/>
          <w:lang w:val="ro-RO"/>
        </w:rPr>
      </w:pPr>
      <w:r w:rsidRPr="00BE1811">
        <w:rPr>
          <w:rStyle w:val="FootnoteReference"/>
          <w:sz w:val="18"/>
          <w:szCs w:val="18"/>
        </w:rPr>
        <w:footnoteRef/>
      </w:r>
      <w:r w:rsidRPr="00BE1811">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conformitate</w:t>
      </w:r>
      <w:proofErr w:type="spellEnd"/>
      <w:r>
        <w:rPr>
          <w:sz w:val="18"/>
          <w:szCs w:val="18"/>
        </w:rPr>
        <w:t xml:space="preserve"> cu </w:t>
      </w:r>
      <w:r w:rsidRPr="00B66729">
        <w:rPr>
          <w:sz w:val="18"/>
          <w:szCs w:val="18"/>
          <w:lang w:val="ro-RO"/>
        </w:rPr>
        <w:t xml:space="preserve">Art. 11, alin. 3 din </w:t>
      </w:r>
      <w:r w:rsidRPr="00BE1811">
        <w:rPr>
          <w:sz w:val="18"/>
          <w:szCs w:val="18"/>
          <w:lang w:val="ro-RO"/>
        </w:rPr>
        <w:t xml:space="preserve">Anexa la OMECS nr. 3822/2015, cu modificările și completările ulterioare: </w:t>
      </w:r>
      <w:hyperlink r:id="rId2" w:history="1">
        <w:r w:rsidRPr="00BE1811">
          <w:rPr>
            <w:rStyle w:val="Hyperlink"/>
            <w:color w:val="auto"/>
            <w:sz w:val="18"/>
            <w:szCs w:val="18"/>
            <w:lang w:val="ro-RO"/>
          </w:rPr>
          <w:t>https://www.poc.research.gov.ro/uploads/competitii/ghid-unic/2020/schema-de-ajutor-de-cdi_v3_publicata-in-mo-2020.pdf</w:t>
        </w:r>
      </w:hyperlink>
      <w:r w:rsidRPr="00BE1811">
        <w:rPr>
          <w:sz w:val="18"/>
          <w:szCs w:val="18"/>
          <w:lang w:val="ro-RO"/>
        </w:rPr>
        <w:t xml:space="preserve"> </w:t>
      </w:r>
    </w:p>
  </w:footnote>
  <w:footnote w:id="5">
    <w:p w14:paraId="695E5E7D" w14:textId="77777777" w:rsidR="00C6605B" w:rsidRPr="00BE1811" w:rsidRDefault="00C6605B">
      <w:pPr>
        <w:pStyle w:val="FootnoteText"/>
        <w:rPr>
          <w:sz w:val="18"/>
          <w:szCs w:val="18"/>
          <w:lang w:val="ro-RO"/>
        </w:rPr>
      </w:pPr>
      <w:r w:rsidRPr="00BE1811">
        <w:rPr>
          <w:rStyle w:val="FootnoteReference"/>
          <w:sz w:val="18"/>
          <w:szCs w:val="18"/>
        </w:rPr>
        <w:footnoteRef/>
      </w:r>
      <w:r w:rsidRPr="00BE1811">
        <w:rPr>
          <w:sz w:val="18"/>
          <w:szCs w:val="18"/>
        </w:rPr>
        <w:t xml:space="preserve"> </w:t>
      </w:r>
      <w:r w:rsidRPr="00BE1811">
        <w:rPr>
          <w:rStyle w:val="salnttl"/>
          <w:i/>
          <w:sz w:val="18"/>
          <w:szCs w:val="18"/>
          <w:bdr w:val="none" w:sz="0" w:space="0" w:color="auto" w:frame="1"/>
          <w:shd w:val="clear" w:color="auto" w:fill="FFFFFF"/>
        </w:rPr>
        <w:t>(2)</w:t>
      </w:r>
      <w:r w:rsidRPr="00BE1811">
        <w:rPr>
          <w:i/>
          <w:sz w:val="18"/>
          <w:szCs w:val="18"/>
          <w:shd w:val="clear" w:color="auto" w:fill="FFFFFF"/>
        </w:rPr>
        <w:t> </w:t>
      </w:r>
      <w:proofErr w:type="spellStart"/>
      <w:r w:rsidRPr="00BE1811">
        <w:rPr>
          <w:rStyle w:val="salnbdy"/>
          <w:i/>
          <w:sz w:val="18"/>
          <w:szCs w:val="18"/>
          <w:bdr w:val="none" w:sz="0" w:space="0" w:color="auto" w:frame="1"/>
          <w:shd w:val="clear" w:color="auto" w:fill="FFFFFF"/>
        </w:rPr>
        <w:t>Prevederile</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prezentei</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legi</w:t>
      </w:r>
      <w:proofErr w:type="spellEnd"/>
      <w:r w:rsidRPr="00BE1811">
        <w:rPr>
          <w:rStyle w:val="salnbdy"/>
          <w:i/>
          <w:sz w:val="18"/>
          <w:szCs w:val="18"/>
          <w:bdr w:val="none" w:sz="0" w:space="0" w:color="auto" w:frame="1"/>
          <w:shd w:val="clear" w:color="auto" w:fill="FFFFFF"/>
        </w:rPr>
        <w:t xml:space="preserve"> sunt </w:t>
      </w:r>
      <w:proofErr w:type="spellStart"/>
      <w:r w:rsidRPr="00BE1811">
        <w:rPr>
          <w:rStyle w:val="salnbdy"/>
          <w:i/>
          <w:sz w:val="18"/>
          <w:szCs w:val="18"/>
          <w:bdr w:val="none" w:sz="0" w:space="0" w:color="auto" w:frame="1"/>
          <w:shd w:val="clear" w:color="auto" w:fill="FFFFFF"/>
        </w:rPr>
        <w:t>aplicabile</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și</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asociațiilor</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și</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fundațiilor</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cooperativelor</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agricole</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și</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societăților</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agricole</w:t>
      </w:r>
      <w:proofErr w:type="spellEnd"/>
      <w:r w:rsidRPr="00BE1811">
        <w:rPr>
          <w:rStyle w:val="salnbdy"/>
          <w:i/>
          <w:sz w:val="18"/>
          <w:szCs w:val="18"/>
          <w:bdr w:val="none" w:sz="0" w:space="0" w:color="auto" w:frame="1"/>
          <w:shd w:val="clear" w:color="auto" w:fill="FFFFFF"/>
        </w:rPr>
        <w:t xml:space="preserve"> care </w:t>
      </w:r>
      <w:proofErr w:type="spellStart"/>
      <w:r w:rsidRPr="00BE1811">
        <w:rPr>
          <w:rStyle w:val="salnbdy"/>
          <w:i/>
          <w:sz w:val="18"/>
          <w:szCs w:val="18"/>
          <w:bdr w:val="none" w:sz="0" w:space="0" w:color="auto" w:frame="1"/>
          <w:shd w:val="clear" w:color="auto" w:fill="FFFFFF"/>
        </w:rPr>
        <w:t>desfășoară</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activități</w:t>
      </w:r>
      <w:proofErr w:type="spellEnd"/>
      <w:r w:rsidRPr="00BE1811">
        <w:rPr>
          <w:rStyle w:val="salnbdy"/>
          <w:i/>
          <w:sz w:val="18"/>
          <w:szCs w:val="18"/>
          <w:bdr w:val="none" w:sz="0" w:space="0" w:color="auto" w:frame="1"/>
          <w:shd w:val="clear" w:color="auto" w:fill="FFFFFF"/>
        </w:rPr>
        <w:t xml:space="preserve"> </w:t>
      </w:r>
      <w:proofErr w:type="spellStart"/>
      <w:r w:rsidRPr="00BE1811">
        <w:rPr>
          <w:rStyle w:val="salnbdy"/>
          <w:i/>
          <w:sz w:val="18"/>
          <w:szCs w:val="18"/>
          <w:bdr w:val="none" w:sz="0" w:space="0" w:color="auto" w:frame="1"/>
          <w:shd w:val="clear" w:color="auto" w:fill="FFFFFF"/>
        </w:rPr>
        <w:t>economice</w:t>
      </w:r>
      <w:proofErr w:type="spellEnd"/>
      <w:r w:rsidRPr="00BE1811">
        <w:rPr>
          <w:rStyle w:val="salnbdy"/>
          <w:i/>
          <w:sz w:val="18"/>
          <w:szCs w:val="18"/>
          <w:bdr w:val="none" w:sz="0" w:space="0" w:color="auto" w:frame="1"/>
          <w:shd w:val="clear" w:color="auto" w:fill="FFFFFF"/>
        </w:rPr>
        <w:t>.</w:t>
      </w:r>
    </w:p>
  </w:footnote>
  <w:footnote w:id="6">
    <w:p w14:paraId="32C8C2C5" w14:textId="785FEFCB" w:rsidR="00C6605B" w:rsidRPr="00BE1811" w:rsidRDefault="00C6605B">
      <w:pPr>
        <w:pStyle w:val="FootnoteText"/>
        <w:rPr>
          <w:lang w:val="ro-RO"/>
        </w:rPr>
      </w:pPr>
      <w:r w:rsidRPr="004F6EEC">
        <w:rPr>
          <w:rStyle w:val="FootnoteReference"/>
        </w:rPr>
        <w:footnoteRef/>
      </w:r>
      <w:r w:rsidRPr="004F6EEC">
        <w:t xml:space="preserve"> A</w:t>
      </w:r>
      <w:r w:rsidRPr="00BE1811">
        <w:rPr>
          <w:bCs/>
        </w:rPr>
        <w:t>rt.</w:t>
      </w:r>
      <w:r>
        <w:rPr>
          <w:bCs/>
        </w:rPr>
        <w:t xml:space="preserve"> </w:t>
      </w:r>
      <w:r w:rsidRPr="00BE1811">
        <w:rPr>
          <w:bCs/>
        </w:rPr>
        <w:t xml:space="preserve">27 din </w:t>
      </w:r>
      <w:proofErr w:type="spellStart"/>
      <w:r w:rsidRPr="00BE1811">
        <w:rPr>
          <w:bCs/>
        </w:rPr>
        <w:t>Regulamentul</w:t>
      </w:r>
      <w:proofErr w:type="spellEnd"/>
      <w:r w:rsidRPr="00BE1811">
        <w:rPr>
          <w:bCs/>
        </w:rPr>
        <w:t xml:space="preserve"> UE nr.</w:t>
      </w:r>
      <w:r>
        <w:rPr>
          <w:bCs/>
        </w:rPr>
        <w:t xml:space="preserve"> </w:t>
      </w:r>
      <w:r w:rsidRPr="00BE1811">
        <w:rPr>
          <w:bCs/>
        </w:rPr>
        <w:t>651/2014</w:t>
      </w:r>
    </w:p>
  </w:footnote>
  <w:footnote w:id="7">
    <w:p w14:paraId="4EB7B8FB" w14:textId="2C798F31" w:rsidR="00C6605B" w:rsidRPr="0002680A" w:rsidRDefault="00C6605B">
      <w:pPr>
        <w:pStyle w:val="FootnoteText"/>
        <w:rPr>
          <w:lang w:val="ro-RO"/>
        </w:rPr>
      </w:pPr>
      <w:r>
        <w:rPr>
          <w:rStyle w:val="FootnoteReference"/>
        </w:rPr>
        <w:footnoteRef/>
      </w:r>
      <w:r>
        <w:t xml:space="preserve">  Art</w:t>
      </w:r>
      <w:r w:rsidRPr="008E33F4">
        <w:t>.</w:t>
      </w:r>
      <w:proofErr w:type="gramStart"/>
      <w:r w:rsidRPr="008E33F4">
        <w:t>28  din</w:t>
      </w:r>
      <w:proofErr w:type="gramEnd"/>
      <w:r w:rsidRPr="008E33F4">
        <w:t xml:space="preserve"> </w:t>
      </w:r>
      <w:proofErr w:type="spellStart"/>
      <w:r w:rsidRPr="008E33F4">
        <w:t>Regulamentul</w:t>
      </w:r>
      <w:proofErr w:type="spellEnd"/>
      <w:r w:rsidRPr="008E33F4">
        <w:t xml:space="preserve"> UE nr.651/2014</w:t>
      </w:r>
    </w:p>
  </w:footnote>
  <w:footnote w:id="8">
    <w:p w14:paraId="5AE4D32F" w14:textId="1EA7F5ED" w:rsidR="00C6605B" w:rsidRPr="00BE1811" w:rsidRDefault="00C6605B">
      <w:pPr>
        <w:pStyle w:val="FootnoteText"/>
        <w:rPr>
          <w:lang w:val="ro-RO"/>
        </w:rPr>
      </w:pPr>
      <w:r>
        <w:rPr>
          <w:rStyle w:val="FootnoteReference"/>
        </w:rPr>
        <w:footnoteRef/>
      </w:r>
      <w:r>
        <w:t xml:space="preserve"> Art</w:t>
      </w:r>
      <w:r w:rsidRPr="008E33F4">
        <w:t>.</w:t>
      </w:r>
      <w:r>
        <w:t xml:space="preserve"> </w:t>
      </w:r>
      <w:proofErr w:type="gramStart"/>
      <w:r w:rsidRPr="008E33F4">
        <w:t>2</w:t>
      </w:r>
      <w:r>
        <w:t>7</w:t>
      </w:r>
      <w:r w:rsidRPr="008E33F4">
        <w:t xml:space="preserve">  din</w:t>
      </w:r>
      <w:proofErr w:type="gramEnd"/>
      <w:r w:rsidRPr="008E33F4">
        <w:t xml:space="preserve"> </w:t>
      </w:r>
      <w:proofErr w:type="spellStart"/>
      <w:r w:rsidRPr="008E33F4">
        <w:t>Regulamentul</w:t>
      </w:r>
      <w:proofErr w:type="spellEnd"/>
      <w:r w:rsidRPr="008E33F4">
        <w:t xml:space="preserve"> UE nr.</w:t>
      </w:r>
      <w:r>
        <w:t xml:space="preserve"> </w:t>
      </w:r>
      <w:r w:rsidRPr="008E33F4">
        <w:t>651/2014</w:t>
      </w:r>
    </w:p>
  </w:footnote>
  <w:footnote w:id="9">
    <w:p w14:paraId="1786A731" w14:textId="056DD914" w:rsidR="00C6605B" w:rsidRPr="008E33F4" w:rsidRDefault="00C6605B" w:rsidP="0030565E">
      <w:pPr>
        <w:pStyle w:val="FootnoteText"/>
        <w:jc w:val="both"/>
        <w:rPr>
          <w:sz w:val="18"/>
          <w:szCs w:val="18"/>
          <w:lang w:val="ro-RO"/>
        </w:rPr>
      </w:pPr>
      <w:r w:rsidRPr="008E33F4">
        <w:rPr>
          <w:rStyle w:val="FootnoteReference"/>
          <w:sz w:val="18"/>
          <w:szCs w:val="18"/>
        </w:rPr>
        <w:footnoteRef/>
      </w:r>
      <w:r w:rsidRPr="008E33F4">
        <w:rPr>
          <w:sz w:val="18"/>
          <w:szCs w:val="18"/>
          <w:lang w:val="ro-RO"/>
        </w:rPr>
        <w:t xml:space="preserve"> Conform prevederilor art.7 alin.2 și 3 din Ordinul 3822/2015 pentru aprobarea schemei de ajutor de stat "</w:t>
      </w:r>
      <w:proofErr w:type="spellStart"/>
      <w:r w:rsidRPr="008E33F4">
        <w:rPr>
          <w:sz w:val="18"/>
          <w:szCs w:val="18"/>
          <w:lang w:val="ro-RO"/>
        </w:rPr>
        <w:t>Finanţarea</w:t>
      </w:r>
      <w:proofErr w:type="spellEnd"/>
      <w:r w:rsidRPr="008E33F4">
        <w:rPr>
          <w:sz w:val="18"/>
          <w:szCs w:val="18"/>
          <w:lang w:val="ro-RO"/>
        </w:rPr>
        <w:t xml:space="preserve"> </w:t>
      </w:r>
      <w:proofErr w:type="spellStart"/>
      <w:r w:rsidRPr="008E33F4">
        <w:rPr>
          <w:sz w:val="18"/>
          <w:szCs w:val="18"/>
          <w:lang w:val="ro-RO"/>
        </w:rPr>
        <w:t>activităţilor</w:t>
      </w:r>
      <w:proofErr w:type="spellEnd"/>
      <w:r w:rsidRPr="008E33F4">
        <w:rPr>
          <w:sz w:val="18"/>
          <w:szCs w:val="18"/>
          <w:lang w:val="ro-RO"/>
        </w:rPr>
        <w:t xml:space="preserve"> de cercetare-dezvoltare </w:t>
      </w:r>
      <w:proofErr w:type="spellStart"/>
      <w:r w:rsidRPr="008E33F4">
        <w:rPr>
          <w:sz w:val="18"/>
          <w:szCs w:val="18"/>
          <w:lang w:val="ro-RO"/>
        </w:rPr>
        <w:t>şi</w:t>
      </w:r>
      <w:proofErr w:type="spellEnd"/>
      <w:r w:rsidRPr="008E33F4">
        <w:rPr>
          <w:sz w:val="18"/>
          <w:szCs w:val="18"/>
          <w:lang w:val="ro-RO"/>
        </w:rPr>
        <w:t xml:space="preserve"> inovare (CDI) </w:t>
      </w:r>
      <w:proofErr w:type="spellStart"/>
      <w:r w:rsidRPr="008E33F4">
        <w:rPr>
          <w:sz w:val="18"/>
          <w:szCs w:val="18"/>
          <w:lang w:val="ro-RO"/>
        </w:rPr>
        <w:t>şi</w:t>
      </w:r>
      <w:proofErr w:type="spellEnd"/>
      <w:r w:rsidRPr="008E33F4">
        <w:rPr>
          <w:sz w:val="18"/>
          <w:szCs w:val="18"/>
          <w:lang w:val="ro-RO"/>
        </w:rPr>
        <w:t xml:space="preserve"> a </w:t>
      </w:r>
      <w:proofErr w:type="spellStart"/>
      <w:r w:rsidRPr="008E33F4">
        <w:rPr>
          <w:sz w:val="18"/>
          <w:szCs w:val="18"/>
          <w:lang w:val="ro-RO"/>
        </w:rPr>
        <w:t>investiţiilor</w:t>
      </w:r>
      <w:proofErr w:type="spellEnd"/>
      <w:r w:rsidRPr="008E33F4">
        <w:rPr>
          <w:sz w:val="18"/>
          <w:szCs w:val="18"/>
          <w:lang w:val="ro-RO"/>
        </w:rPr>
        <w:t xml:space="preserve"> în CDI prin Programul </w:t>
      </w:r>
      <w:proofErr w:type="spellStart"/>
      <w:r w:rsidRPr="008E33F4">
        <w:rPr>
          <w:sz w:val="18"/>
          <w:szCs w:val="18"/>
          <w:lang w:val="ro-RO"/>
        </w:rPr>
        <w:t>operaţional</w:t>
      </w:r>
      <w:proofErr w:type="spellEnd"/>
      <w:r w:rsidRPr="008E33F4">
        <w:rPr>
          <w:sz w:val="18"/>
          <w:szCs w:val="18"/>
          <w:lang w:val="ro-RO"/>
        </w:rPr>
        <w:t xml:space="preserve"> Competitivitate (POC)", </w:t>
      </w:r>
      <w:r>
        <w:rPr>
          <w:sz w:val="18"/>
          <w:szCs w:val="18"/>
          <w:lang w:val="ro-RO"/>
        </w:rPr>
        <w:t>cu modificările și completările ulterioare</w:t>
      </w:r>
    </w:p>
  </w:footnote>
  <w:footnote w:id="10">
    <w:p w14:paraId="23C8B29B" w14:textId="77777777" w:rsidR="00C6605B" w:rsidRPr="00BE1811" w:rsidRDefault="00C6605B">
      <w:pPr>
        <w:pStyle w:val="FootnoteText"/>
        <w:rPr>
          <w:sz w:val="18"/>
          <w:lang w:val="ro-RO"/>
        </w:rPr>
      </w:pPr>
      <w:r>
        <w:rPr>
          <w:rStyle w:val="FootnoteReference"/>
        </w:rPr>
        <w:footnoteRef/>
      </w:r>
      <w:r>
        <w:t xml:space="preserve"> </w:t>
      </w:r>
      <w:r w:rsidRPr="00BE1811">
        <w:rPr>
          <w:sz w:val="18"/>
          <w:lang w:val="ro-RO"/>
        </w:rPr>
        <w:t xml:space="preserve">Disponibile la: </w:t>
      </w:r>
      <w:hyperlink r:id="rId3" w:history="1">
        <w:r w:rsidRPr="00BE1811">
          <w:rPr>
            <w:rStyle w:val="Hyperlink"/>
            <w:color w:val="auto"/>
            <w:sz w:val="18"/>
            <w:lang w:val="ro-RO"/>
          </w:rPr>
          <w:t>https://www.poc.research.gov.ro/ro/articol/4184/instructiuni-beneficiari-instructiuni-pentru-beneficiari</w:t>
        </w:r>
      </w:hyperlink>
      <w:r w:rsidRPr="00BE1811">
        <w:rPr>
          <w:sz w:val="18"/>
          <w:lang w:val="ro-RO"/>
        </w:rPr>
        <w:t xml:space="preserve"> </w:t>
      </w:r>
    </w:p>
  </w:footnote>
  <w:footnote w:id="11">
    <w:p w14:paraId="681E7694" w14:textId="77777777" w:rsidR="00C6605B" w:rsidRPr="00BE1811" w:rsidRDefault="00C6605B">
      <w:pPr>
        <w:pStyle w:val="FootnoteText"/>
        <w:rPr>
          <w:lang w:val="ro-RO"/>
        </w:rPr>
      </w:pPr>
      <w:r>
        <w:rPr>
          <w:rStyle w:val="FootnoteReference"/>
        </w:rPr>
        <w:footnoteRef/>
      </w:r>
      <w:r>
        <w:t xml:space="preserve"> </w:t>
      </w:r>
      <w:r>
        <w:rPr>
          <w:noProof/>
          <w:color w:val="000000" w:themeColor="text1"/>
          <w:sz w:val="22"/>
          <w:szCs w:val="22"/>
        </w:rPr>
        <w:t>D</w:t>
      </w:r>
      <w:r w:rsidRPr="008E33F4">
        <w:rPr>
          <w:noProof/>
          <w:color w:val="000000" w:themeColor="text1"/>
          <w:sz w:val="22"/>
          <w:szCs w:val="22"/>
        </w:rPr>
        <w:t xml:space="preserve">isponibilă la adresa: </w:t>
      </w:r>
      <w:hyperlink r:id="rId4" w:history="1">
        <w:r w:rsidRPr="00BE1811">
          <w:rPr>
            <w:rStyle w:val="Hyperlink"/>
            <w:noProof/>
            <w:sz w:val="22"/>
            <w:szCs w:val="22"/>
          </w:rPr>
          <w:t>http://mfe.gov.ro/wp-content/uploads/2019/09/0fb7eb50456b59523446eeb690976047.pdf</w:t>
        </w:r>
      </w:hyperlink>
    </w:p>
  </w:footnote>
  <w:footnote w:id="12">
    <w:p w14:paraId="73B80A51" w14:textId="77777777" w:rsidR="00C6605B" w:rsidRPr="006F3FBF" w:rsidRDefault="00C6605B" w:rsidP="005E6023">
      <w:pPr>
        <w:pStyle w:val="FootnoteText"/>
        <w:rPr>
          <w:lang w:val="ro-RO"/>
        </w:rPr>
      </w:pPr>
      <w:r>
        <w:rPr>
          <w:rStyle w:val="FootnoteReference"/>
        </w:rPr>
        <w:footnoteRef/>
      </w:r>
      <w:r w:rsidRPr="007A5393">
        <w:rPr>
          <w:lang w:val="ro-RO"/>
        </w:rPr>
        <w:t xml:space="preserve"> </w:t>
      </w:r>
      <w:proofErr w:type="spellStart"/>
      <w:r>
        <w:rPr>
          <w:color w:val="000000" w:themeColor="text1"/>
          <w:kern w:val="2"/>
          <w:sz w:val="22"/>
          <w:szCs w:val="22"/>
        </w:rPr>
        <w:t>D</w:t>
      </w:r>
      <w:r w:rsidRPr="00841A25">
        <w:rPr>
          <w:color w:val="000000" w:themeColor="text1"/>
          <w:kern w:val="2"/>
          <w:sz w:val="22"/>
          <w:szCs w:val="22"/>
        </w:rPr>
        <w:t>isponibil</w:t>
      </w:r>
      <w:r>
        <w:rPr>
          <w:color w:val="000000" w:themeColor="text1"/>
          <w:kern w:val="2"/>
          <w:sz w:val="22"/>
          <w:szCs w:val="22"/>
        </w:rPr>
        <w:t>ă</w:t>
      </w:r>
      <w:proofErr w:type="spellEnd"/>
      <w:r w:rsidRPr="00841A25">
        <w:rPr>
          <w:color w:val="000000" w:themeColor="text1"/>
          <w:kern w:val="2"/>
          <w:sz w:val="22"/>
          <w:szCs w:val="22"/>
        </w:rPr>
        <w:t xml:space="preserve"> la </w:t>
      </w:r>
      <w:proofErr w:type="spellStart"/>
      <w:r w:rsidRPr="00841A25">
        <w:rPr>
          <w:color w:val="000000" w:themeColor="text1"/>
          <w:kern w:val="2"/>
          <w:sz w:val="22"/>
          <w:szCs w:val="22"/>
        </w:rPr>
        <w:t>adresa</w:t>
      </w:r>
      <w:proofErr w:type="spellEnd"/>
      <w:r>
        <w:rPr>
          <w:color w:val="000000" w:themeColor="text1"/>
          <w:kern w:val="2"/>
          <w:sz w:val="22"/>
          <w:szCs w:val="22"/>
        </w:rPr>
        <w:t>:</w:t>
      </w:r>
      <w:r w:rsidRPr="007A5393">
        <w:rPr>
          <w:lang w:val="ro-RO"/>
        </w:rPr>
        <w:t xml:space="preserve"> </w:t>
      </w:r>
      <w:hyperlink r:id="rId5" w:history="1">
        <w:r w:rsidRPr="008D7EA7">
          <w:rPr>
            <w:rStyle w:val="Hyperlink"/>
            <w:lang w:val="ro-RO"/>
          </w:rPr>
          <w:t>http://mfe.gov.ro/wp-content/uploads/2019/08/e1a6138dd8a11a41495571b08196bb51.pdf</w:t>
        </w:r>
      </w:hyperlink>
      <w:r>
        <w:rPr>
          <w:lang w:val="ro-RO"/>
        </w:rPr>
        <w:t xml:space="preserve"> </w:t>
      </w:r>
    </w:p>
  </w:footnote>
  <w:footnote w:id="13">
    <w:p w14:paraId="255943EB" w14:textId="0A77D646" w:rsidR="00C6605B" w:rsidRDefault="00C6605B">
      <w:pPr>
        <w:pStyle w:val="FootnoteText"/>
      </w:pPr>
      <w:r>
        <w:rPr>
          <w:rStyle w:val="FootnoteReference"/>
        </w:rPr>
        <w:footnoteRef/>
      </w:r>
      <w:r>
        <w:t xml:space="preserve"> La un curs </w:t>
      </w:r>
      <w:proofErr w:type="spellStart"/>
      <w:r w:rsidRPr="0015149D">
        <w:t>inforeuro</w:t>
      </w:r>
      <w:proofErr w:type="spellEnd"/>
      <w:r>
        <w:t xml:space="preserve"> de</w:t>
      </w:r>
      <w:r w:rsidRPr="0015149D">
        <w:t xml:space="preserve"> </w:t>
      </w:r>
      <w:r w:rsidRPr="00180BBA">
        <w:t>4.9215</w:t>
      </w:r>
      <w:r>
        <w:t xml:space="preserve"> </w:t>
      </w:r>
      <w:proofErr w:type="spellStart"/>
      <w:r>
        <w:t>aferent</w:t>
      </w:r>
      <w:proofErr w:type="spellEnd"/>
      <w:r>
        <w:t xml:space="preserve"> </w:t>
      </w:r>
      <w:proofErr w:type="spellStart"/>
      <w:r>
        <w:t>lunii</w:t>
      </w:r>
      <w:proofErr w:type="spellEnd"/>
      <w:r>
        <w:t xml:space="preserve"> august 2021</w:t>
      </w:r>
    </w:p>
    <w:p w14:paraId="4DA668DF" w14:textId="77777777" w:rsidR="00C6605B" w:rsidRPr="00BE1811" w:rsidRDefault="00C6605B">
      <w:pPr>
        <w:pStyle w:val="FootnoteText"/>
        <w:rPr>
          <w:lang w:val="ro-RO"/>
        </w:rPr>
      </w:pPr>
    </w:p>
  </w:footnote>
  <w:footnote w:id="14">
    <w:p w14:paraId="5E26F0FF" w14:textId="3263EA7C" w:rsidR="00C6605B" w:rsidRPr="00BE1811" w:rsidRDefault="00C6605B" w:rsidP="00E11EF5">
      <w:pPr>
        <w:pStyle w:val="FootnoteText"/>
        <w:jc w:val="both"/>
        <w:rPr>
          <w:noProof/>
          <w:color w:val="000000" w:themeColor="text1"/>
          <w:sz w:val="22"/>
          <w:szCs w:val="22"/>
        </w:rPr>
      </w:pPr>
      <w:r>
        <w:rPr>
          <w:rStyle w:val="FootnoteReference"/>
        </w:rPr>
        <w:footnoteRef/>
      </w:r>
      <w:r w:rsidRPr="00C06B34">
        <w:rPr>
          <w:lang w:val="ro-RO"/>
        </w:rPr>
        <w:t xml:space="preserve"> </w:t>
      </w:r>
      <w:r w:rsidRPr="00BE1811">
        <w:rPr>
          <w:noProof/>
          <w:color w:val="000000" w:themeColor="text1"/>
          <w:sz w:val="22"/>
          <w:szCs w:val="22"/>
        </w:rPr>
        <w:t>în cazul în care organizația clusterului este asimilat unui IMM,  in sensul prevederilor art.2 alin.2 din Legea nr.346/2004 privind stimularea înfiinţării şi dezvoltării întreprinderilor mici şi mijlocii și solicită cheltuieli aferente activităților de inovare conform art.28  din Regulamentul UE nr.651/2014.</w:t>
      </w:r>
    </w:p>
  </w:footnote>
  <w:footnote w:id="15">
    <w:p w14:paraId="16F85310" w14:textId="77777777" w:rsidR="00C6605B" w:rsidRPr="00BE1811" w:rsidRDefault="00C6605B">
      <w:pPr>
        <w:pStyle w:val="FootnoteText"/>
        <w:rPr>
          <w:lang w:val="ro-RO"/>
        </w:rPr>
      </w:pPr>
      <w:r>
        <w:rPr>
          <w:rStyle w:val="FootnoteReference"/>
        </w:rPr>
        <w:footnoteRef/>
      </w:r>
      <w:r>
        <w:t xml:space="preserve"> Art. 71 din Reg. (UE) 1303/2013</w:t>
      </w:r>
    </w:p>
  </w:footnote>
  <w:footnote w:id="16">
    <w:p w14:paraId="5C83D818" w14:textId="3E9DED3A" w:rsidR="00DC55AC" w:rsidRDefault="00DC55AC" w:rsidP="00DC55AC">
      <w:pPr>
        <w:pStyle w:val="FootnoteText"/>
        <w:jc w:val="both"/>
        <w:rPr>
          <w:sz w:val="18"/>
          <w:szCs w:val="18"/>
          <w:lang w:val="ro-RO"/>
        </w:rPr>
      </w:pPr>
      <w:r>
        <w:rPr>
          <w:rStyle w:val="FootnoteReference"/>
        </w:rPr>
        <w:footnoteRef/>
      </w:r>
      <w:r>
        <w:t xml:space="preserve"> </w:t>
      </w:r>
      <w:r w:rsidR="00622BDA">
        <w:t>“</w:t>
      </w:r>
      <w:r w:rsidRPr="00DC55AC">
        <w:rPr>
          <w:sz w:val="18"/>
          <w:szCs w:val="18"/>
          <w:lang w:val="ro-RO"/>
        </w:rPr>
        <w:t xml:space="preserve">(1) Eligibilitatea cheltuielilor se stabilește pe baza normelor naționale, cu excepția cazului în care există norme specifice în cadrul sau în temeiul prezentului regulament sau în normele specifice fondurilor. </w:t>
      </w:r>
    </w:p>
    <w:p w14:paraId="4763C0B7" w14:textId="0D796EC8" w:rsidR="00DC55AC" w:rsidRPr="00DC55AC" w:rsidRDefault="00DC55AC" w:rsidP="00DC55AC">
      <w:pPr>
        <w:pStyle w:val="FootnoteText"/>
        <w:jc w:val="both"/>
        <w:rPr>
          <w:lang w:val="ro-RO"/>
        </w:rPr>
      </w:pPr>
      <w:r>
        <w:rPr>
          <w:sz w:val="18"/>
          <w:szCs w:val="18"/>
          <w:lang w:val="ro-RO"/>
        </w:rPr>
        <w:t xml:space="preserve">   </w:t>
      </w:r>
      <w:r w:rsidR="00D94EAB">
        <w:rPr>
          <w:sz w:val="18"/>
          <w:szCs w:val="18"/>
          <w:lang w:val="ro-RO"/>
        </w:rPr>
        <w:t xml:space="preserve">  </w:t>
      </w:r>
      <w:r>
        <w:rPr>
          <w:sz w:val="18"/>
          <w:szCs w:val="18"/>
          <w:lang w:val="ro-RO"/>
        </w:rPr>
        <w:t xml:space="preserve"> </w:t>
      </w:r>
      <w:r w:rsidRPr="00DC55AC">
        <w:rPr>
          <w:sz w:val="18"/>
          <w:szCs w:val="18"/>
          <w:lang w:val="ro-RO"/>
        </w:rPr>
        <w:t>(2) Cheltuielile sunt eligibile pentru o contribuție din partea fondurilor ESI dacă au fost suportate de un beneficiar și plătite între data transmiterii programului către Comisie sau data de 1 ianuarie 2014, oricare dintre aceste date este mai apropiată, și 31 decembrie 2023. În plus, cheltuielile sunt eligibile pentru contribuții din FEADR numai dacă ajutorul relevant este plătit efectiv de către agenția de plăți în perioada 1 ianuarie 2014 - 31 decembrie 2023.</w:t>
      </w:r>
      <w:r w:rsidR="00622BDA">
        <w:rPr>
          <w:sz w:val="18"/>
          <w:szCs w:val="18"/>
          <w:lang w:val="ro-RO"/>
        </w:rPr>
        <w:t>”</w:t>
      </w:r>
    </w:p>
  </w:footnote>
  <w:footnote w:id="17">
    <w:p w14:paraId="4F9739EB" w14:textId="77777777" w:rsidR="00C6605B" w:rsidRPr="00BE1811" w:rsidRDefault="00C6605B">
      <w:pPr>
        <w:pStyle w:val="FootnoteText"/>
        <w:rPr>
          <w:lang w:val="ro-RO"/>
        </w:rPr>
      </w:pPr>
      <w:r w:rsidRPr="00BE1811">
        <w:rPr>
          <w:rStyle w:val="FootnoteReference"/>
          <w:sz w:val="18"/>
        </w:rPr>
        <w:footnoteRef/>
      </w:r>
      <w:r w:rsidRPr="00BE1811">
        <w:rPr>
          <w:sz w:val="18"/>
        </w:rPr>
        <w:t xml:space="preserve"> </w:t>
      </w:r>
      <w:hyperlink r:id="rId6" w:history="1">
        <w:r w:rsidRPr="00BE1811">
          <w:rPr>
            <w:rStyle w:val="Hyperlink"/>
            <w:color w:val="auto"/>
            <w:sz w:val="18"/>
          </w:rPr>
          <w:t>https://www.poc.research.gov.ro/ro/articol/4147/ghid-unic-competitii-axa-1</w:t>
        </w:r>
      </w:hyperlink>
      <w:r w:rsidRPr="00BE1811">
        <w:rPr>
          <w:sz w:val="18"/>
        </w:rPr>
        <w:t xml:space="preserve"> </w:t>
      </w:r>
    </w:p>
  </w:footnote>
  <w:footnote w:id="18">
    <w:p w14:paraId="7795D38B" w14:textId="77777777" w:rsidR="00C6605B" w:rsidRPr="00C06B34" w:rsidRDefault="00C6605B" w:rsidP="00F34D83">
      <w:pPr>
        <w:pStyle w:val="FootnoteText"/>
        <w:rPr>
          <w:lang w:val="ro-RO"/>
        </w:rPr>
      </w:pPr>
      <w:r>
        <w:rPr>
          <w:rStyle w:val="FootnoteReference"/>
        </w:rPr>
        <w:footnoteRef/>
      </w:r>
      <w:proofErr w:type="spellStart"/>
      <w:r>
        <w:rPr>
          <w:lang w:val="ro-RO"/>
        </w:rPr>
        <w:t>Atenţie</w:t>
      </w:r>
      <w:proofErr w:type="spellEnd"/>
      <w:r>
        <w:rPr>
          <w:lang w:val="ro-RO"/>
        </w:rPr>
        <w:t xml:space="preserve">! Se va completa cu </w:t>
      </w:r>
      <w:proofErr w:type="spellStart"/>
      <w:r>
        <w:rPr>
          <w:lang w:val="ro-RO"/>
        </w:rPr>
        <w:t>aceleaşi</w:t>
      </w:r>
      <w:proofErr w:type="spellEnd"/>
      <w:r>
        <w:rPr>
          <w:lang w:val="ro-RO"/>
        </w:rPr>
        <w:t xml:space="preserve"> </w:t>
      </w:r>
      <w:proofErr w:type="spellStart"/>
      <w:r>
        <w:rPr>
          <w:lang w:val="ro-RO"/>
        </w:rPr>
        <w:t>informaţii</w:t>
      </w:r>
      <w:proofErr w:type="spellEnd"/>
      <w:r>
        <w:rPr>
          <w:lang w:val="ro-RO"/>
        </w:rPr>
        <w:t xml:space="preserve"> corespunzătoare din Cererea de </w:t>
      </w:r>
      <w:proofErr w:type="spellStart"/>
      <w:r>
        <w:rPr>
          <w:lang w:val="ro-RO"/>
        </w:rPr>
        <w:t>Finanţare</w:t>
      </w:r>
      <w:proofErr w:type="spellEnd"/>
    </w:p>
  </w:footnote>
  <w:footnote w:id="19">
    <w:p w14:paraId="49E18045" w14:textId="77777777" w:rsidR="00C6605B" w:rsidRDefault="00C6605B" w:rsidP="00F34D83">
      <w:pPr>
        <w:pStyle w:val="FootnoteText"/>
        <w:jc w:val="both"/>
      </w:pPr>
      <w:r w:rsidRPr="00FC4F8C">
        <w:rPr>
          <w:rStyle w:val="FootnoteReference"/>
          <w:rFonts w:eastAsia="SimSun"/>
          <w:sz w:val="18"/>
          <w:szCs w:val="18"/>
        </w:rPr>
        <w:footnoteRef/>
      </w:r>
      <w:r w:rsidRPr="004D4A17">
        <w:rPr>
          <w:sz w:val="18"/>
          <w:szCs w:val="18"/>
          <w:lang w:val="ro-RO"/>
        </w:rPr>
        <w:t>Datele</w:t>
      </w:r>
      <w:r w:rsidRPr="000E6EFA">
        <w:rPr>
          <w:sz w:val="18"/>
          <w:szCs w:val="18"/>
          <w:lang w:val="ro-RO"/>
        </w:rPr>
        <w:t xml:space="preserve"> sunt calculate în conformitate cu art. 6 din Legea nr. 346/2004.</w:t>
      </w:r>
    </w:p>
  </w:footnote>
  <w:footnote w:id="20">
    <w:p w14:paraId="6B02ABCF" w14:textId="77777777" w:rsidR="00C6605B" w:rsidRPr="000E6EFA" w:rsidRDefault="00C6605B" w:rsidP="00F34D83">
      <w:pPr>
        <w:pStyle w:val="FootnoteText"/>
        <w:jc w:val="both"/>
        <w:rPr>
          <w:sz w:val="18"/>
          <w:szCs w:val="18"/>
          <w:lang w:val="ro-RO"/>
        </w:rPr>
      </w:pPr>
      <w:r w:rsidRPr="00FC4F8C">
        <w:rPr>
          <w:rStyle w:val="FootnoteReference"/>
          <w:rFonts w:eastAsia="SimSun"/>
          <w:sz w:val="18"/>
          <w:szCs w:val="18"/>
        </w:rPr>
        <w:footnoteRef/>
      </w:r>
      <w:r w:rsidRPr="000E6EFA">
        <w:rPr>
          <w:sz w:val="18"/>
          <w:szCs w:val="18"/>
          <w:lang w:val="ro-RO"/>
        </w:rPr>
        <w:t xml:space="preserve"> Datele cu privire la numărul mediu anual de </w:t>
      </w:r>
      <w:proofErr w:type="spellStart"/>
      <w:r w:rsidRPr="000E6EFA">
        <w:rPr>
          <w:sz w:val="18"/>
          <w:szCs w:val="18"/>
          <w:lang w:val="ro-RO"/>
        </w:rPr>
        <w:t>salariaţi</w:t>
      </w:r>
      <w:proofErr w:type="spellEnd"/>
      <w:r w:rsidRPr="000E6EFA">
        <w:rPr>
          <w:sz w:val="18"/>
          <w:szCs w:val="18"/>
          <w:lang w:val="ro-RO"/>
        </w:rPr>
        <w:t xml:space="preserve">, cifra de afaceri anuală netă  </w:t>
      </w:r>
      <w:proofErr w:type="spellStart"/>
      <w:r w:rsidRPr="000E6EFA">
        <w:rPr>
          <w:sz w:val="18"/>
          <w:szCs w:val="18"/>
          <w:lang w:val="ro-RO"/>
        </w:rPr>
        <w:t>şi</w:t>
      </w:r>
      <w:proofErr w:type="spellEnd"/>
      <w:r w:rsidRPr="000E6EFA">
        <w:rPr>
          <w:sz w:val="18"/>
          <w:szCs w:val="18"/>
          <w:lang w:val="ro-RO"/>
        </w:rPr>
        <w:t xml:space="preserve"> activele totale sunt cele realizate în ultimul </w:t>
      </w:r>
      <w:proofErr w:type="spellStart"/>
      <w:r w:rsidRPr="000E6EFA">
        <w:rPr>
          <w:sz w:val="18"/>
          <w:szCs w:val="18"/>
          <w:lang w:val="ro-RO"/>
        </w:rPr>
        <w:t>exerciţiu</w:t>
      </w:r>
      <w:proofErr w:type="spellEnd"/>
      <w:r w:rsidRPr="000E6EFA">
        <w:rPr>
          <w:sz w:val="18"/>
          <w:szCs w:val="18"/>
          <w:lang w:val="ro-RO"/>
        </w:rPr>
        <w:t xml:space="preserve"> financiar raportate în </w:t>
      </w:r>
      <w:proofErr w:type="spellStart"/>
      <w:r w:rsidRPr="000E6EFA">
        <w:rPr>
          <w:sz w:val="18"/>
          <w:szCs w:val="18"/>
          <w:lang w:val="ro-RO"/>
        </w:rPr>
        <w:t>situaţiile</w:t>
      </w:r>
      <w:proofErr w:type="spellEnd"/>
      <w:r w:rsidRPr="000E6EFA">
        <w:rPr>
          <w:sz w:val="18"/>
          <w:szCs w:val="18"/>
          <w:lang w:val="ro-RO"/>
        </w:rPr>
        <w:t xml:space="preserve"> financiare anuale aprobate de </w:t>
      </w:r>
      <w:proofErr w:type="spellStart"/>
      <w:r w:rsidRPr="000E6EFA">
        <w:rPr>
          <w:sz w:val="18"/>
          <w:szCs w:val="18"/>
          <w:lang w:val="ro-RO"/>
        </w:rPr>
        <w:t>acţionari</w:t>
      </w:r>
      <w:proofErr w:type="spellEnd"/>
      <w:r w:rsidRPr="000E6EFA">
        <w:rPr>
          <w:sz w:val="18"/>
          <w:szCs w:val="18"/>
          <w:lang w:val="ro-RO"/>
        </w:rPr>
        <w:t xml:space="preserve"> sau </w:t>
      </w:r>
      <w:proofErr w:type="spellStart"/>
      <w:r w:rsidRPr="000E6EFA">
        <w:rPr>
          <w:sz w:val="18"/>
          <w:szCs w:val="18"/>
          <w:lang w:val="ro-RO"/>
        </w:rPr>
        <w:t>asociaţi</w:t>
      </w:r>
      <w:proofErr w:type="spellEnd"/>
      <w:r w:rsidRPr="000E6EFA">
        <w:rPr>
          <w:sz w:val="18"/>
          <w:szCs w:val="18"/>
          <w:lang w:val="ro-RO"/>
        </w:rPr>
        <w:t xml:space="preserve">. În cazul întreprinderilor nou </w:t>
      </w:r>
      <w:proofErr w:type="spellStart"/>
      <w:r w:rsidRPr="000E6EFA">
        <w:rPr>
          <w:sz w:val="18"/>
          <w:szCs w:val="18"/>
          <w:lang w:val="ro-RO"/>
        </w:rPr>
        <w:t>înfiinţate</w:t>
      </w:r>
      <w:proofErr w:type="spellEnd"/>
      <w:r w:rsidRPr="000E6EFA">
        <w:rPr>
          <w:sz w:val="18"/>
          <w:szCs w:val="18"/>
          <w:lang w:val="ro-RO"/>
        </w:rPr>
        <w:t xml:space="preserve"> datele cu privire la numărul mediu anual de </w:t>
      </w:r>
      <w:proofErr w:type="spellStart"/>
      <w:r w:rsidRPr="000E6EFA">
        <w:rPr>
          <w:sz w:val="18"/>
          <w:szCs w:val="18"/>
          <w:lang w:val="ro-RO"/>
        </w:rPr>
        <w:t>salariaţi</w:t>
      </w:r>
      <w:proofErr w:type="spellEnd"/>
      <w:r w:rsidRPr="000E6EFA">
        <w:rPr>
          <w:sz w:val="18"/>
          <w:szCs w:val="18"/>
          <w:lang w:val="ro-RO"/>
        </w:rPr>
        <w:t xml:space="preserve">, cifra de afaceri anuală netă </w:t>
      </w:r>
      <w:proofErr w:type="spellStart"/>
      <w:r w:rsidRPr="000E6EFA">
        <w:rPr>
          <w:sz w:val="18"/>
          <w:szCs w:val="18"/>
          <w:lang w:val="ro-RO"/>
        </w:rPr>
        <w:t>şi</w:t>
      </w:r>
      <w:proofErr w:type="spellEnd"/>
      <w:r w:rsidRPr="000E6EFA">
        <w:rPr>
          <w:sz w:val="18"/>
          <w:szCs w:val="18"/>
          <w:lang w:val="ro-RO"/>
        </w:rPr>
        <w:t xml:space="preserve"> activele totale se determină </w:t>
      </w:r>
      <w:proofErr w:type="spellStart"/>
      <w:r w:rsidRPr="000E6EFA">
        <w:rPr>
          <w:sz w:val="18"/>
          <w:szCs w:val="18"/>
          <w:lang w:val="ro-RO"/>
        </w:rPr>
        <w:t>şi</w:t>
      </w:r>
      <w:proofErr w:type="spellEnd"/>
      <w:r w:rsidRPr="000E6EFA">
        <w:rPr>
          <w:sz w:val="18"/>
          <w:szCs w:val="18"/>
          <w:lang w:val="ro-RO"/>
        </w:rPr>
        <w:t xml:space="preserve"> se declară pe propria răspundere.</w:t>
      </w:r>
    </w:p>
    <w:p w14:paraId="60860EBF" w14:textId="77777777" w:rsidR="00C6605B" w:rsidRPr="00D24931" w:rsidRDefault="00C6605B" w:rsidP="00F34D83">
      <w:pPr>
        <w:pStyle w:val="FootnoteText"/>
        <w:jc w:val="both"/>
        <w:rPr>
          <w:lang w:val="ro-RO"/>
        </w:rPr>
      </w:pPr>
    </w:p>
  </w:footnote>
  <w:footnote w:id="21">
    <w:p w14:paraId="11F09A9E" w14:textId="77777777" w:rsidR="00C6605B" w:rsidRPr="00D24931" w:rsidRDefault="00C6605B" w:rsidP="00F34D83">
      <w:pPr>
        <w:pStyle w:val="FootnoteText"/>
        <w:rPr>
          <w:lang w:val="fr-FR"/>
        </w:rPr>
      </w:pPr>
      <w:r w:rsidRPr="00FC4F8C">
        <w:rPr>
          <w:rStyle w:val="FootnoteReference"/>
          <w:rFonts w:eastAsia="SimSun"/>
          <w:sz w:val="18"/>
          <w:szCs w:val="18"/>
        </w:rPr>
        <w:footnoteRef/>
      </w:r>
      <w:r w:rsidRPr="000E6EFA">
        <w:rPr>
          <w:sz w:val="18"/>
          <w:szCs w:val="18"/>
          <w:lang w:val="ro-RO"/>
        </w:rPr>
        <w:t xml:space="preserve"> În cazul în care în </w:t>
      </w:r>
      <w:proofErr w:type="spellStart"/>
      <w:r w:rsidRPr="000E6EFA">
        <w:rPr>
          <w:sz w:val="18"/>
          <w:szCs w:val="18"/>
          <w:lang w:val="ro-RO"/>
        </w:rPr>
        <w:t>situaţiile</w:t>
      </w:r>
      <w:proofErr w:type="spellEnd"/>
      <w:r w:rsidRPr="000E6EFA">
        <w:rPr>
          <w:sz w:val="18"/>
          <w:szCs w:val="18"/>
          <w:lang w:val="ro-RO"/>
        </w:rPr>
        <w:t xml:space="preserve"> financiare anuale consolidate nu există date privind numărul de personal, calculul se face prin cumularea datelor de la întreprinderile legate.</w:t>
      </w:r>
    </w:p>
  </w:footnote>
  <w:footnote w:id="22">
    <w:p w14:paraId="56686215" w14:textId="77777777" w:rsidR="00C6605B" w:rsidRPr="000E6EFA" w:rsidRDefault="00C6605B" w:rsidP="00F34D83">
      <w:pPr>
        <w:pStyle w:val="FootnoteText"/>
        <w:jc w:val="both"/>
        <w:rPr>
          <w:sz w:val="18"/>
          <w:szCs w:val="18"/>
          <w:lang w:val="ro-RO"/>
        </w:rPr>
      </w:pPr>
      <w:r w:rsidRPr="00FC4F8C">
        <w:rPr>
          <w:rStyle w:val="FootnoteReference"/>
          <w:rFonts w:eastAsia="SimSun"/>
          <w:sz w:val="18"/>
          <w:szCs w:val="18"/>
        </w:rPr>
        <w:footnoteRef/>
      </w:r>
      <w:r w:rsidRPr="000E6EFA">
        <w:rPr>
          <w:sz w:val="18"/>
          <w:szCs w:val="18"/>
          <w:lang w:val="ro-RO"/>
        </w:rPr>
        <w:t xml:space="preserve"> Procent din capitalul social sau din drepturile de vot </w:t>
      </w:r>
      <w:proofErr w:type="spellStart"/>
      <w:r w:rsidRPr="000E6EFA">
        <w:rPr>
          <w:sz w:val="18"/>
          <w:szCs w:val="18"/>
          <w:lang w:val="ro-RO"/>
        </w:rPr>
        <w:t>deţinute</w:t>
      </w:r>
      <w:proofErr w:type="spellEnd"/>
      <w:r w:rsidRPr="000E6EFA">
        <w:rPr>
          <w:sz w:val="18"/>
          <w:szCs w:val="18"/>
          <w:lang w:val="ro-RO"/>
        </w:rPr>
        <w:t xml:space="preserve">, oricare dintre aceste procente este mai mare. La acesta trebuie cumulată </w:t>
      </w:r>
      <w:proofErr w:type="spellStart"/>
      <w:r w:rsidRPr="000E6EFA">
        <w:rPr>
          <w:sz w:val="18"/>
          <w:szCs w:val="18"/>
          <w:lang w:val="ro-RO"/>
        </w:rPr>
        <w:t>proporţia</w:t>
      </w:r>
      <w:proofErr w:type="spellEnd"/>
      <w:r w:rsidRPr="000E6EFA">
        <w:rPr>
          <w:sz w:val="18"/>
          <w:szCs w:val="18"/>
          <w:lang w:val="ro-RO"/>
        </w:rPr>
        <w:t xml:space="preserve"> </w:t>
      </w:r>
      <w:proofErr w:type="spellStart"/>
      <w:r w:rsidRPr="000E6EFA">
        <w:rPr>
          <w:sz w:val="18"/>
          <w:szCs w:val="18"/>
          <w:lang w:val="ro-RO"/>
        </w:rPr>
        <w:t>deţinută</w:t>
      </w:r>
      <w:proofErr w:type="spellEnd"/>
      <w:r w:rsidRPr="000E6EFA">
        <w:rPr>
          <w:sz w:val="18"/>
          <w:szCs w:val="18"/>
          <w:lang w:val="ro-RO"/>
        </w:rPr>
        <w:t xml:space="preserve"> de fiecare întreprindere legată în </w:t>
      </w:r>
      <w:proofErr w:type="spellStart"/>
      <w:r w:rsidRPr="000E6EFA">
        <w:rPr>
          <w:sz w:val="18"/>
          <w:szCs w:val="18"/>
          <w:lang w:val="ro-RO"/>
        </w:rPr>
        <w:t>aceeaşi</w:t>
      </w:r>
      <w:proofErr w:type="spellEnd"/>
      <w:r w:rsidRPr="000E6EFA">
        <w:rPr>
          <w:sz w:val="18"/>
          <w:szCs w:val="18"/>
          <w:lang w:val="ro-RO"/>
        </w:rPr>
        <w:t xml:space="preserve"> întreprindere parteneră</w:t>
      </w:r>
    </w:p>
    <w:p w14:paraId="7D87B2CA" w14:textId="77777777" w:rsidR="00C6605B" w:rsidRPr="00D24931" w:rsidRDefault="00C6605B" w:rsidP="00F34D83">
      <w:pPr>
        <w:pStyle w:val="FootnoteText"/>
        <w:jc w:val="both"/>
        <w:rPr>
          <w:lang w:val="ro-RO"/>
        </w:rPr>
      </w:pPr>
      <w:r w:rsidRPr="000E6EFA">
        <w:rPr>
          <w:rStyle w:val="FootnoteReference"/>
          <w:rFonts w:eastAsia="SimSun"/>
          <w:sz w:val="18"/>
          <w:szCs w:val="18"/>
          <w:lang w:val="ro-RO"/>
        </w:rPr>
        <w:t>3</w:t>
      </w:r>
      <w:r w:rsidRPr="000E6EFA">
        <w:rPr>
          <w:sz w:val="18"/>
          <w:szCs w:val="18"/>
          <w:lang w:val="ro-RO"/>
        </w:rPr>
        <w:t xml:space="preserve"> Active totale reprezintă active imobilizate + active circulante + cheltuieli în avans.</w:t>
      </w:r>
    </w:p>
  </w:footnote>
  <w:footnote w:id="23">
    <w:p w14:paraId="59E2F68D" w14:textId="77777777" w:rsidR="00C6605B" w:rsidRDefault="00C6605B"/>
    <w:p w14:paraId="73197322" w14:textId="77777777" w:rsidR="00C6605B" w:rsidRDefault="00C6605B" w:rsidP="00F34D83"/>
  </w:footnote>
  <w:footnote w:id="24">
    <w:p w14:paraId="3262DF7B" w14:textId="77777777" w:rsidR="00C6605B" w:rsidRPr="00C06B34" w:rsidRDefault="00C6605B" w:rsidP="00A315E0">
      <w:pPr>
        <w:pStyle w:val="Footnote20"/>
        <w:shd w:val="clear" w:color="auto" w:fill="auto"/>
        <w:tabs>
          <w:tab w:val="left" w:pos="97"/>
        </w:tabs>
        <w:spacing w:line="190" w:lineRule="exact"/>
        <w:rPr>
          <w:lang w:val="fr-FR"/>
        </w:rPr>
      </w:pPr>
      <w:r>
        <w:rPr>
          <w:color w:val="000000"/>
          <w:vertAlign w:val="superscript"/>
          <w:lang w:val="ro-RO" w:eastAsia="ro-RO" w:bidi="ro-RO"/>
        </w:rPr>
        <w:footnoteRef/>
      </w:r>
      <w:r>
        <w:rPr>
          <w:color w:val="000000"/>
          <w:lang w:val="ro-RO" w:eastAsia="ro-RO" w:bidi="ro-RO"/>
        </w:rPr>
        <w:tab/>
        <w:t>Angajat cu contract de munca</w:t>
      </w:r>
    </w:p>
  </w:footnote>
  <w:footnote w:id="25">
    <w:p w14:paraId="16243C8A" w14:textId="77777777" w:rsidR="00C6605B" w:rsidRPr="00C06B34" w:rsidRDefault="00C6605B" w:rsidP="00A315E0">
      <w:pPr>
        <w:pStyle w:val="Footnote20"/>
        <w:shd w:val="clear" w:color="auto" w:fill="auto"/>
        <w:tabs>
          <w:tab w:val="left" w:pos="130"/>
        </w:tabs>
        <w:spacing w:line="190" w:lineRule="exact"/>
        <w:rPr>
          <w:lang w:val="fr-FR"/>
        </w:rPr>
      </w:pPr>
      <w:r>
        <w:rPr>
          <w:color w:val="000000"/>
          <w:vertAlign w:val="superscript"/>
          <w:lang w:val="ro-RO" w:eastAsia="ro-RO" w:bidi="ro-RO"/>
        </w:rPr>
        <w:footnoteRef/>
      </w:r>
      <w:r>
        <w:rPr>
          <w:color w:val="000000"/>
          <w:lang w:val="ro-RO" w:eastAsia="ro-RO" w:bidi="ro-RO"/>
        </w:rPr>
        <w:tab/>
        <w:t>Unul dintre domeniile de specializare inteligentă sau sănătate în conformitate cu anexa 3</w:t>
      </w:r>
    </w:p>
  </w:footnote>
  <w:footnote w:id="26">
    <w:p w14:paraId="07333F38" w14:textId="77777777" w:rsidR="00C6605B" w:rsidRPr="00D24931" w:rsidRDefault="00C6605B" w:rsidP="00610BA4">
      <w:pPr>
        <w:pStyle w:val="Style12"/>
        <w:widowControl/>
        <w:spacing w:line="240" w:lineRule="auto"/>
        <w:ind w:firstLine="0"/>
        <w:jc w:val="left"/>
        <w:rPr>
          <w:rStyle w:val="FontStyle31"/>
        </w:rPr>
      </w:pPr>
      <w:r>
        <w:rPr>
          <w:rStyle w:val="FontStyle31"/>
          <w:rFonts w:cs="Arial"/>
          <w:szCs w:val="20"/>
          <w:vertAlign w:val="superscript"/>
        </w:rPr>
        <w:footnoteRef/>
      </w:r>
      <w:r>
        <w:rPr>
          <w:rStyle w:val="FontStyle31"/>
          <w:rFonts w:cs="Arial"/>
          <w:szCs w:val="20"/>
        </w:rPr>
        <w:t xml:space="preserve"> Prevederile art. 3, alin. (3) nu se aplică proiectelor </w:t>
      </w:r>
      <w:proofErr w:type="spellStart"/>
      <w:r>
        <w:rPr>
          <w:rStyle w:val="FontStyle31"/>
          <w:rFonts w:cs="Arial"/>
          <w:szCs w:val="20"/>
        </w:rPr>
        <w:t>finanţate</w:t>
      </w:r>
      <w:proofErr w:type="spellEnd"/>
      <w:r>
        <w:rPr>
          <w:rStyle w:val="FontStyle31"/>
          <w:rFonts w:cs="Arial"/>
          <w:szCs w:val="20"/>
        </w:rPr>
        <w:t xml:space="preserve"> din </w:t>
      </w:r>
      <w:proofErr w:type="spellStart"/>
      <w:r>
        <w:rPr>
          <w:rStyle w:val="FontStyle31"/>
          <w:rFonts w:cs="Arial"/>
          <w:szCs w:val="20"/>
        </w:rPr>
        <w:t>asistenţă</w:t>
      </w:r>
      <w:proofErr w:type="spellEnd"/>
      <w:r>
        <w:rPr>
          <w:rStyle w:val="FontStyle31"/>
          <w:rFonts w:cs="Arial"/>
          <w:szCs w:val="20"/>
        </w:rPr>
        <w:t xml:space="preserve"> tehnică</w:t>
      </w:r>
    </w:p>
  </w:footnote>
  <w:footnote w:id="27">
    <w:p w14:paraId="540D0CF4" w14:textId="77777777" w:rsidR="00C6605B" w:rsidRPr="00D24931" w:rsidRDefault="00C6605B" w:rsidP="00610BA4">
      <w:pPr>
        <w:pStyle w:val="Style13"/>
        <w:widowControl/>
        <w:spacing w:line="240" w:lineRule="auto"/>
        <w:ind w:firstLine="0"/>
        <w:rPr>
          <w:rStyle w:val="FontStyle31"/>
          <w:vertAlign w:val="superscript"/>
        </w:rPr>
      </w:pPr>
      <w:r>
        <w:rPr>
          <w:rStyle w:val="FontStyle31"/>
          <w:rFonts w:cs="Arial"/>
          <w:szCs w:val="20"/>
          <w:vertAlign w:val="superscript"/>
        </w:rPr>
        <w:footnoteRef/>
      </w:r>
      <w:r>
        <w:rPr>
          <w:rStyle w:val="FontStyle31"/>
          <w:rFonts w:cs="Arial"/>
          <w:szCs w:val="20"/>
        </w:rPr>
        <w:t xml:space="preserve"> Se va alege una dintre </w:t>
      </w:r>
      <w:proofErr w:type="spellStart"/>
      <w:r>
        <w:rPr>
          <w:rStyle w:val="FontStyle31"/>
          <w:rFonts w:cs="Arial"/>
          <w:szCs w:val="20"/>
        </w:rPr>
        <w:t>opţiuni</w:t>
      </w:r>
      <w:proofErr w:type="spellEnd"/>
    </w:p>
  </w:footnote>
  <w:footnote w:id="28">
    <w:p w14:paraId="61111B64" w14:textId="09139A98" w:rsidR="00C6605B" w:rsidRPr="00BE1811" w:rsidRDefault="00C6605B">
      <w:pPr>
        <w:rPr>
          <w:sz w:val="18"/>
          <w:szCs w:val="18"/>
        </w:rPr>
      </w:pPr>
      <w:r w:rsidRPr="00BE1811">
        <w:rPr>
          <w:rStyle w:val="FootnoteReference"/>
          <w:sz w:val="18"/>
          <w:szCs w:val="18"/>
        </w:rPr>
        <w:t>3</w:t>
      </w:r>
      <w:r w:rsidRPr="00BE1811">
        <w:rPr>
          <w:sz w:val="18"/>
          <w:szCs w:val="18"/>
        </w:rPr>
        <w:t xml:space="preserve">Vizitele de monitorizare pot fi efectuate </w:t>
      </w:r>
      <w:r w:rsidRPr="00BE1811">
        <w:rPr>
          <w:rFonts w:ascii="Tahoma" w:hAnsi="Tahoma" w:cs="Tahoma"/>
          <w:sz w:val="18"/>
          <w:szCs w:val="18"/>
        </w:rPr>
        <w:t>ș</w:t>
      </w:r>
      <w:r w:rsidRPr="00BE1811">
        <w:rPr>
          <w:sz w:val="18"/>
          <w:szCs w:val="18"/>
        </w:rPr>
        <w:t>i de către AM POC, în conformitate cu prevederile legale în vigoare.</w:t>
      </w:r>
    </w:p>
    <w:p w14:paraId="13B6BCAB" w14:textId="77777777" w:rsidR="00C6605B" w:rsidRPr="00C06B34" w:rsidRDefault="00C6605B" w:rsidP="00610BA4">
      <w:pPr>
        <w:pStyle w:val="FootnoteText"/>
        <w:rPr>
          <w:del w:id="392" w:author="Author"/>
          <w:lang w:val="fr-FR"/>
        </w:rPr>
      </w:pPr>
    </w:p>
  </w:footnote>
  <w:footnote w:id="29">
    <w:p w14:paraId="060B78BC" w14:textId="77777777" w:rsidR="00C6605B" w:rsidRPr="00817170" w:rsidRDefault="00C6605B" w:rsidP="00705EF7">
      <w:pPr>
        <w:pStyle w:val="FootnoteText"/>
        <w:tabs>
          <w:tab w:val="left" w:pos="77"/>
        </w:tabs>
        <w:ind w:right="440"/>
        <w:rPr>
          <w:lang w:val="fr-FR"/>
        </w:rPr>
      </w:pPr>
      <w:r>
        <w:rPr>
          <w:rStyle w:val="FootnoteNotItalic"/>
          <w:vertAlign w:val="superscript"/>
        </w:rPr>
        <w:footnoteRef/>
      </w:r>
      <w:r>
        <w:rPr>
          <w:rStyle w:val="FootnoteNotItalic"/>
        </w:rPr>
        <w:tab/>
      </w:r>
      <w:proofErr w:type="spellStart"/>
      <w:r w:rsidRPr="00817170">
        <w:rPr>
          <w:lang w:val="fr-FR"/>
        </w:rPr>
        <w:t>Directiva</w:t>
      </w:r>
      <w:proofErr w:type="spellEnd"/>
      <w:r w:rsidRPr="00817170">
        <w:rPr>
          <w:lang w:val="fr-FR"/>
        </w:rPr>
        <w:t xml:space="preserve"> 2013/34/UE a </w:t>
      </w:r>
      <w:proofErr w:type="spellStart"/>
      <w:r w:rsidRPr="00817170">
        <w:rPr>
          <w:lang w:val="fr-FR"/>
        </w:rPr>
        <w:t>Parlamentului</w:t>
      </w:r>
      <w:proofErr w:type="spellEnd"/>
      <w:r w:rsidRPr="00817170">
        <w:rPr>
          <w:lang w:val="fr-FR"/>
        </w:rPr>
        <w:t xml:space="preserve"> </w:t>
      </w:r>
      <w:proofErr w:type="spellStart"/>
      <w:r w:rsidRPr="00817170">
        <w:rPr>
          <w:lang w:val="fr-FR"/>
        </w:rPr>
        <w:t>European</w:t>
      </w:r>
      <w:proofErr w:type="spellEnd"/>
      <w:r w:rsidRPr="00817170">
        <w:rPr>
          <w:lang w:val="fr-FR"/>
        </w:rPr>
        <w:t xml:space="preserve"> </w:t>
      </w:r>
      <w:proofErr w:type="spellStart"/>
      <w:r w:rsidRPr="00817170">
        <w:rPr>
          <w:lang w:val="fr-FR"/>
        </w:rPr>
        <w:t>şi</w:t>
      </w:r>
      <w:proofErr w:type="spellEnd"/>
      <w:r w:rsidRPr="00817170">
        <w:rPr>
          <w:lang w:val="fr-FR"/>
        </w:rPr>
        <w:t xml:space="preserve"> a </w:t>
      </w:r>
      <w:proofErr w:type="spellStart"/>
      <w:r w:rsidRPr="00817170">
        <w:rPr>
          <w:lang w:val="fr-FR"/>
        </w:rPr>
        <w:t>Consiliului</w:t>
      </w:r>
      <w:proofErr w:type="spellEnd"/>
      <w:r w:rsidRPr="00817170">
        <w:rPr>
          <w:lang w:val="fr-FR"/>
        </w:rPr>
        <w:t xml:space="preserve"> </w:t>
      </w:r>
      <w:proofErr w:type="spellStart"/>
      <w:r w:rsidRPr="00817170">
        <w:rPr>
          <w:lang w:val="fr-FR"/>
        </w:rPr>
        <w:t>din</w:t>
      </w:r>
      <w:proofErr w:type="spellEnd"/>
      <w:r w:rsidRPr="00817170">
        <w:rPr>
          <w:lang w:val="fr-FR"/>
        </w:rPr>
        <w:t xml:space="preserve"> 26 </w:t>
      </w:r>
      <w:proofErr w:type="spellStart"/>
      <w:r w:rsidRPr="00817170">
        <w:rPr>
          <w:lang w:val="fr-FR"/>
        </w:rPr>
        <w:t>iunie</w:t>
      </w:r>
      <w:proofErr w:type="spellEnd"/>
      <w:r w:rsidRPr="00817170">
        <w:rPr>
          <w:lang w:val="fr-FR"/>
        </w:rPr>
        <w:t xml:space="preserve"> 2013 </w:t>
      </w:r>
      <w:proofErr w:type="spellStart"/>
      <w:r w:rsidRPr="00817170">
        <w:rPr>
          <w:lang w:val="fr-FR"/>
        </w:rPr>
        <w:t>privind</w:t>
      </w:r>
      <w:proofErr w:type="spellEnd"/>
      <w:r w:rsidRPr="00817170">
        <w:rPr>
          <w:lang w:val="fr-FR"/>
        </w:rPr>
        <w:t xml:space="preserve"> </w:t>
      </w:r>
      <w:proofErr w:type="spellStart"/>
      <w:r w:rsidRPr="00817170">
        <w:rPr>
          <w:lang w:val="fr-FR"/>
        </w:rPr>
        <w:t>situaţiile</w:t>
      </w:r>
      <w:proofErr w:type="spellEnd"/>
      <w:r w:rsidRPr="00817170">
        <w:rPr>
          <w:lang w:val="fr-FR"/>
        </w:rPr>
        <w:t xml:space="preserve"> </w:t>
      </w:r>
      <w:proofErr w:type="spellStart"/>
      <w:r w:rsidRPr="00817170">
        <w:rPr>
          <w:lang w:val="fr-FR"/>
        </w:rPr>
        <w:t>financiare</w:t>
      </w:r>
      <w:proofErr w:type="spellEnd"/>
      <w:r w:rsidRPr="00817170">
        <w:rPr>
          <w:lang w:val="fr-FR"/>
        </w:rPr>
        <w:t xml:space="preserve"> </w:t>
      </w:r>
      <w:proofErr w:type="spellStart"/>
      <w:r w:rsidRPr="00817170">
        <w:rPr>
          <w:lang w:val="fr-FR"/>
        </w:rPr>
        <w:t>anuale</w:t>
      </w:r>
      <w:proofErr w:type="spellEnd"/>
      <w:r w:rsidRPr="00817170">
        <w:rPr>
          <w:lang w:val="fr-FR"/>
        </w:rPr>
        <w:t xml:space="preserve">, </w:t>
      </w:r>
      <w:proofErr w:type="spellStart"/>
      <w:r w:rsidRPr="00817170">
        <w:rPr>
          <w:lang w:val="fr-FR"/>
        </w:rPr>
        <w:t>situaţiile</w:t>
      </w:r>
      <w:proofErr w:type="spellEnd"/>
      <w:r w:rsidRPr="00817170">
        <w:rPr>
          <w:lang w:val="fr-FR"/>
        </w:rPr>
        <w:t xml:space="preserve"> </w:t>
      </w:r>
      <w:proofErr w:type="spellStart"/>
      <w:r w:rsidRPr="00817170">
        <w:rPr>
          <w:lang w:val="fr-FR"/>
        </w:rPr>
        <w:t>financiare</w:t>
      </w:r>
      <w:proofErr w:type="spellEnd"/>
      <w:r w:rsidRPr="00817170">
        <w:rPr>
          <w:lang w:val="fr-FR"/>
        </w:rPr>
        <w:t xml:space="preserve"> </w:t>
      </w:r>
      <w:proofErr w:type="spellStart"/>
      <w:r w:rsidRPr="00817170">
        <w:rPr>
          <w:lang w:val="fr-FR"/>
        </w:rPr>
        <w:t>consolidate</w:t>
      </w:r>
      <w:proofErr w:type="spellEnd"/>
      <w:r w:rsidRPr="00817170">
        <w:rPr>
          <w:lang w:val="fr-FR"/>
        </w:rPr>
        <w:t xml:space="preserve"> </w:t>
      </w:r>
      <w:proofErr w:type="spellStart"/>
      <w:r w:rsidRPr="00817170">
        <w:rPr>
          <w:lang w:val="fr-FR"/>
        </w:rPr>
        <w:t>şi</w:t>
      </w:r>
      <w:proofErr w:type="spellEnd"/>
      <w:r w:rsidRPr="00817170">
        <w:rPr>
          <w:lang w:val="fr-FR"/>
        </w:rPr>
        <w:t xml:space="preserve"> </w:t>
      </w:r>
      <w:proofErr w:type="spellStart"/>
      <w:r w:rsidRPr="00817170">
        <w:rPr>
          <w:lang w:val="fr-FR"/>
        </w:rPr>
        <w:t>rapoartele</w:t>
      </w:r>
      <w:proofErr w:type="spellEnd"/>
      <w:r w:rsidRPr="00817170">
        <w:rPr>
          <w:lang w:val="fr-FR"/>
        </w:rPr>
        <w:t xml:space="preserve"> </w:t>
      </w:r>
      <w:proofErr w:type="spellStart"/>
      <w:r w:rsidRPr="00817170">
        <w:rPr>
          <w:lang w:val="fr-FR"/>
        </w:rPr>
        <w:t>conexe</w:t>
      </w:r>
      <w:proofErr w:type="spellEnd"/>
      <w:r w:rsidRPr="00817170">
        <w:rPr>
          <w:lang w:val="fr-FR"/>
        </w:rPr>
        <w:t xml:space="preserve"> ale </w:t>
      </w:r>
      <w:proofErr w:type="spellStart"/>
      <w:r w:rsidRPr="00817170">
        <w:rPr>
          <w:lang w:val="fr-FR"/>
        </w:rPr>
        <w:t>anumitor</w:t>
      </w:r>
      <w:proofErr w:type="spellEnd"/>
      <w:r w:rsidRPr="00817170">
        <w:rPr>
          <w:lang w:val="fr-FR"/>
        </w:rPr>
        <w:t xml:space="preserve"> </w:t>
      </w:r>
      <w:proofErr w:type="spellStart"/>
      <w:r w:rsidRPr="00817170">
        <w:rPr>
          <w:lang w:val="fr-FR"/>
        </w:rPr>
        <w:t>tipuri</w:t>
      </w:r>
      <w:proofErr w:type="spellEnd"/>
      <w:r w:rsidRPr="00817170">
        <w:rPr>
          <w:lang w:val="fr-FR"/>
        </w:rPr>
        <w:t xml:space="preserve"> de </w:t>
      </w:r>
      <w:proofErr w:type="spellStart"/>
      <w:r w:rsidRPr="00817170">
        <w:rPr>
          <w:lang w:val="fr-FR"/>
        </w:rPr>
        <w:t>întreprinderi</w:t>
      </w:r>
      <w:proofErr w:type="spellEnd"/>
      <w:r w:rsidRPr="00817170">
        <w:rPr>
          <w:lang w:val="fr-FR"/>
        </w:rPr>
        <w:t xml:space="preserve">, de </w:t>
      </w:r>
      <w:proofErr w:type="spellStart"/>
      <w:r w:rsidRPr="00817170">
        <w:rPr>
          <w:lang w:val="fr-FR"/>
        </w:rPr>
        <w:t>modificare</w:t>
      </w:r>
      <w:proofErr w:type="spellEnd"/>
      <w:r w:rsidRPr="00817170">
        <w:rPr>
          <w:lang w:val="fr-FR"/>
        </w:rPr>
        <w:t xml:space="preserve"> a </w:t>
      </w:r>
      <w:proofErr w:type="spellStart"/>
      <w:r w:rsidRPr="00817170">
        <w:rPr>
          <w:lang w:val="fr-FR"/>
        </w:rPr>
        <w:t>Directivei</w:t>
      </w:r>
      <w:proofErr w:type="spellEnd"/>
      <w:r w:rsidRPr="00817170">
        <w:rPr>
          <w:lang w:val="fr-FR"/>
        </w:rPr>
        <w:t xml:space="preserve"> 2006/43/CE a </w:t>
      </w:r>
      <w:proofErr w:type="spellStart"/>
      <w:r w:rsidRPr="00817170">
        <w:rPr>
          <w:lang w:val="fr-FR"/>
        </w:rPr>
        <w:t>Parlamentului</w:t>
      </w:r>
      <w:proofErr w:type="spellEnd"/>
      <w:r w:rsidRPr="00817170">
        <w:rPr>
          <w:lang w:val="fr-FR"/>
        </w:rPr>
        <w:t xml:space="preserve"> </w:t>
      </w:r>
      <w:proofErr w:type="spellStart"/>
      <w:r w:rsidRPr="00817170">
        <w:rPr>
          <w:lang w:val="fr-FR"/>
        </w:rPr>
        <w:t>European</w:t>
      </w:r>
      <w:proofErr w:type="spellEnd"/>
      <w:r w:rsidRPr="00817170">
        <w:rPr>
          <w:lang w:val="fr-FR"/>
        </w:rPr>
        <w:t xml:space="preserve"> </w:t>
      </w:r>
      <w:proofErr w:type="spellStart"/>
      <w:r w:rsidRPr="00817170">
        <w:rPr>
          <w:lang w:val="fr-FR"/>
        </w:rPr>
        <w:t>şi</w:t>
      </w:r>
      <w:proofErr w:type="spellEnd"/>
      <w:r w:rsidRPr="00817170">
        <w:rPr>
          <w:lang w:val="fr-FR"/>
        </w:rPr>
        <w:t xml:space="preserve"> a </w:t>
      </w:r>
      <w:proofErr w:type="spellStart"/>
      <w:r w:rsidRPr="00817170">
        <w:rPr>
          <w:lang w:val="fr-FR"/>
        </w:rPr>
        <w:t>Consiliului</w:t>
      </w:r>
      <w:proofErr w:type="spellEnd"/>
      <w:r w:rsidRPr="00817170">
        <w:rPr>
          <w:lang w:val="fr-FR"/>
        </w:rPr>
        <w:t xml:space="preserve"> </w:t>
      </w:r>
      <w:proofErr w:type="spellStart"/>
      <w:r w:rsidRPr="00817170">
        <w:rPr>
          <w:lang w:val="fr-FR"/>
        </w:rPr>
        <w:t>şi</w:t>
      </w:r>
      <w:proofErr w:type="spellEnd"/>
      <w:r w:rsidRPr="00817170">
        <w:rPr>
          <w:lang w:val="fr-FR"/>
        </w:rPr>
        <w:t xml:space="preserve"> de </w:t>
      </w:r>
      <w:proofErr w:type="spellStart"/>
      <w:r w:rsidRPr="00817170">
        <w:rPr>
          <w:lang w:val="fr-FR"/>
        </w:rPr>
        <w:t>abrogare</w:t>
      </w:r>
      <w:proofErr w:type="spellEnd"/>
      <w:r w:rsidRPr="00817170">
        <w:rPr>
          <w:lang w:val="fr-FR"/>
        </w:rPr>
        <w:t xml:space="preserve"> a </w:t>
      </w:r>
      <w:proofErr w:type="spellStart"/>
      <w:r w:rsidRPr="00817170">
        <w:rPr>
          <w:lang w:val="fr-FR"/>
        </w:rPr>
        <w:t>Directivelor</w:t>
      </w:r>
      <w:proofErr w:type="spellEnd"/>
      <w:r w:rsidRPr="00817170">
        <w:rPr>
          <w:lang w:val="fr-FR"/>
        </w:rPr>
        <w:t xml:space="preserve"> 78/660/CEE </w:t>
      </w:r>
      <w:proofErr w:type="spellStart"/>
      <w:r w:rsidRPr="00817170">
        <w:rPr>
          <w:lang w:val="fr-FR"/>
        </w:rPr>
        <w:t>şi</w:t>
      </w:r>
      <w:proofErr w:type="spellEnd"/>
      <w:r w:rsidRPr="00817170">
        <w:rPr>
          <w:lang w:val="fr-FR"/>
        </w:rPr>
        <w:t xml:space="preserve"> 83/349/CEE ale </w:t>
      </w:r>
      <w:proofErr w:type="spellStart"/>
      <w:r w:rsidRPr="00817170">
        <w:rPr>
          <w:lang w:val="fr-FR"/>
        </w:rPr>
        <w:t>Consiliului</w:t>
      </w:r>
      <w:proofErr w:type="spellEnd"/>
      <w:r w:rsidRPr="00817170">
        <w:rPr>
          <w:lang w:val="fr-FR"/>
        </w:rPr>
        <w:t>.</w:t>
      </w:r>
    </w:p>
  </w:footnote>
  <w:footnote w:id="30">
    <w:p w14:paraId="01238723" w14:textId="77777777" w:rsidR="00C6605B" w:rsidRPr="00817170" w:rsidRDefault="00C6605B" w:rsidP="00705EF7">
      <w:pPr>
        <w:pStyle w:val="FootnoteText"/>
        <w:tabs>
          <w:tab w:val="left" w:pos="125"/>
        </w:tabs>
        <w:spacing w:line="187" w:lineRule="exact"/>
        <w:ind w:right="440"/>
        <w:jc w:val="both"/>
        <w:rPr>
          <w:lang w:val="fr-FR"/>
        </w:rPr>
      </w:pPr>
      <w:r>
        <w:rPr>
          <w:vertAlign w:val="superscript"/>
        </w:rPr>
        <w:footnoteRef/>
      </w:r>
      <w:r w:rsidRPr="00817170">
        <w:rPr>
          <w:lang w:val="fr-FR"/>
        </w:rPr>
        <w:tab/>
        <w:t xml:space="preserve">Un IMM care </w:t>
      </w:r>
      <w:proofErr w:type="spellStart"/>
      <w:r w:rsidRPr="00817170">
        <w:rPr>
          <w:lang w:val="fr-FR"/>
        </w:rPr>
        <w:t>există</w:t>
      </w:r>
      <w:proofErr w:type="spellEnd"/>
      <w:r w:rsidRPr="00817170">
        <w:rPr>
          <w:lang w:val="fr-FR"/>
        </w:rPr>
        <w:t xml:space="preserve"> de mai </w:t>
      </w:r>
      <w:proofErr w:type="spellStart"/>
      <w:r w:rsidRPr="00817170">
        <w:rPr>
          <w:lang w:val="fr-FR"/>
        </w:rPr>
        <w:t>puţin</w:t>
      </w:r>
      <w:proofErr w:type="spellEnd"/>
      <w:r w:rsidRPr="00817170">
        <w:rPr>
          <w:lang w:val="fr-FR"/>
        </w:rPr>
        <w:t xml:space="preserve"> de </w:t>
      </w:r>
      <w:proofErr w:type="spellStart"/>
      <w:r w:rsidRPr="00817170">
        <w:rPr>
          <w:lang w:val="fr-FR"/>
        </w:rPr>
        <w:t>trei</w:t>
      </w:r>
      <w:proofErr w:type="spellEnd"/>
      <w:r w:rsidRPr="00817170">
        <w:rPr>
          <w:lang w:val="fr-FR"/>
        </w:rPr>
        <w:t xml:space="preserve"> </w:t>
      </w:r>
      <w:proofErr w:type="spellStart"/>
      <w:r w:rsidRPr="00817170">
        <w:rPr>
          <w:lang w:val="fr-FR"/>
        </w:rPr>
        <w:t>ani</w:t>
      </w:r>
      <w:proofErr w:type="spellEnd"/>
      <w:r w:rsidRPr="00817170">
        <w:rPr>
          <w:lang w:val="fr-FR"/>
        </w:rPr>
        <w:t xml:space="preserve"> nu va fi </w:t>
      </w:r>
      <w:proofErr w:type="spellStart"/>
      <w:r w:rsidRPr="00817170">
        <w:rPr>
          <w:lang w:val="fr-FR"/>
        </w:rPr>
        <w:t>considerat</w:t>
      </w:r>
      <w:proofErr w:type="spellEnd"/>
      <w:r w:rsidRPr="00817170">
        <w:rPr>
          <w:lang w:val="fr-FR"/>
        </w:rPr>
        <w:t xml:space="preserve"> a se </w:t>
      </w:r>
      <w:proofErr w:type="spellStart"/>
      <w:r w:rsidRPr="00817170">
        <w:rPr>
          <w:lang w:val="fr-FR"/>
        </w:rPr>
        <w:t>afla</w:t>
      </w:r>
      <w:proofErr w:type="spellEnd"/>
      <w:r w:rsidRPr="00817170">
        <w:rPr>
          <w:lang w:val="fr-FR"/>
        </w:rPr>
        <w:t xml:space="preserve"> </w:t>
      </w:r>
      <w:proofErr w:type="spellStart"/>
      <w:r w:rsidRPr="00817170">
        <w:rPr>
          <w:lang w:val="fr-FR"/>
        </w:rPr>
        <w:t>în</w:t>
      </w:r>
      <w:proofErr w:type="spellEnd"/>
      <w:r w:rsidRPr="00817170">
        <w:rPr>
          <w:lang w:val="fr-FR"/>
        </w:rPr>
        <w:t xml:space="preserve"> </w:t>
      </w:r>
      <w:proofErr w:type="spellStart"/>
      <w:r w:rsidRPr="00817170">
        <w:rPr>
          <w:lang w:val="fr-FR"/>
        </w:rPr>
        <w:t>dificultate</w:t>
      </w:r>
      <w:proofErr w:type="spellEnd"/>
      <w:r w:rsidRPr="00817170">
        <w:rPr>
          <w:lang w:val="fr-FR"/>
        </w:rPr>
        <w:t xml:space="preserve">, </w:t>
      </w:r>
      <w:proofErr w:type="spellStart"/>
      <w:r w:rsidRPr="00817170">
        <w:rPr>
          <w:lang w:val="fr-FR"/>
        </w:rPr>
        <w:t>cu</w:t>
      </w:r>
      <w:proofErr w:type="spellEnd"/>
      <w:r w:rsidRPr="00817170">
        <w:rPr>
          <w:lang w:val="fr-FR"/>
        </w:rPr>
        <w:t xml:space="preserve"> </w:t>
      </w:r>
      <w:proofErr w:type="spellStart"/>
      <w:r w:rsidRPr="00817170">
        <w:rPr>
          <w:lang w:val="fr-FR"/>
        </w:rPr>
        <w:t>excepţia</w:t>
      </w:r>
      <w:proofErr w:type="spellEnd"/>
      <w:r w:rsidRPr="00817170">
        <w:rPr>
          <w:lang w:val="fr-FR"/>
        </w:rPr>
        <w:t xml:space="preserve"> </w:t>
      </w:r>
      <w:proofErr w:type="spellStart"/>
      <w:r w:rsidRPr="00817170">
        <w:rPr>
          <w:lang w:val="fr-FR"/>
        </w:rPr>
        <w:t>cazului</w:t>
      </w:r>
      <w:proofErr w:type="spellEnd"/>
      <w:r w:rsidRPr="00817170">
        <w:rPr>
          <w:lang w:val="fr-FR"/>
        </w:rPr>
        <w:t xml:space="preserve"> </w:t>
      </w:r>
      <w:proofErr w:type="spellStart"/>
      <w:r w:rsidRPr="00817170">
        <w:rPr>
          <w:lang w:val="fr-FR"/>
        </w:rPr>
        <w:t>în</w:t>
      </w:r>
      <w:proofErr w:type="spellEnd"/>
      <w:r w:rsidRPr="00817170">
        <w:rPr>
          <w:lang w:val="fr-FR"/>
        </w:rPr>
        <w:t xml:space="preserve"> care </w:t>
      </w:r>
      <w:proofErr w:type="spellStart"/>
      <w:r w:rsidRPr="00817170">
        <w:rPr>
          <w:lang w:val="fr-FR"/>
        </w:rPr>
        <w:t>aceasta</w:t>
      </w:r>
      <w:proofErr w:type="spellEnd"/>
      <w:r w:rsidRPr="00817170">
        <w:rPr>
          <w:lang w:val="fr-FR"/>
        </w:rPr>
        <w:t xml:space="preserve"> face </w:t>
      </w:r>
      <w:proofErr w:type="spellStart"/>
      <w:r w:rsidRPr="00817170">
        <w:rPr>
          <w:lang w:val="fr-FR"/>
        </w:rPr>
        <w:t>obiectul</w:t>
      </w:r>
      <w:proofErr w:type="spellEnd"/>
      <w:r w:rsidRPr="00817170">
        <w:rPr>
          <w:lang w:val="fr-FR"/>
        </w:rPr>
        <w:t xml:space="preserve"> </w:t>
      </w:r>
      <w:proofErr w:type="spellStart"/>
      <w:r w:rsidRPr="00817170">
        <w:rPr>
          <w:lang w:val="fr-FR"/>
        </w:rPr>
        <w:t>unei</w:t>
      </w:r>
      <w:proofErr w:type="spellEnd"/>
      <w:r w:rsidRPr="00817170">
        <w:rPr>
          <w:lang w:val="fr-FR"/>
        </w:rPr>
        <w:t xml:space="preserve"> </w:t>
      </w:r>
      <w:proofErr w:type="spellStart"/>
      <w:r w:rsidRPr="00817170">
        <w:rPr>
          <w:lang w:val="fr-FR"/>
        </w:rPr>
        <w:t>proceduri</w:t>
      </w:r>
      <w:proofErr w:type="spellEnd"/>
      <w:r w:rsidRPr="00817170">
        <w:rPr>
          <w:lang w:val="fr-FR"/>
        </w:rPr>
        <w:t xml:space="preserve"> </w:t>
      </w:r>
      <w:proofErr w:type="spellStart"/>
      <w:r w:rsidRPr="00817170">
        <w:rPr>
          <w:lang w:val="fr-FR"/>
        </w:rPr>
        <w:t>colective</w:t>
      </w:r>
      <w:proofErr w:type="spellEnd"/>
      <w:r w:rsidRPr="00817170">
        <w:rPr>
          <w:lang w:val="fr-FR"/>
        </w:rPr>
        <w:t xml:space="preserve"> de </w:t>
      </w:r>
      <w:proofErr w:type="spellStart"/>
      <w:r w:rsidRPr="00817170">
        <w:rPr>
          <w:lang w:val="fr-FR"/>
        </w:rPr>
        <w:t>insolvenţă</w:t>
      </w:r>
      <w:proofErr w:type="spellEnd"/>
      <w:r w:rsidRPr="00817170">
        <w:rPr>
          <w:lang w:val="fr-FR"/>
        </w:rPr>
        <w:t xml:space="preserve"> </w:t>
      </w:r>
      <w:proofErr w:type="spellStart"/>
      <w:r w:rsidRPr="00817170">
        <w:rPr>
          <w:lang w:val="fr-FR"/>
        </w:rPr>
        <w:t>sau</w:t>
      </w:r>
      <w:proofErr w:type="spellEnd"/>
      <w:r w:rsidRPr="00817170">
        <w:rPr>
          <w:lang w:val="fr-FR"/>
        </w:rPr>
        <w:t xml:space="preserve"> </w:t>
      </w:r>
      <w:proofErr w:type="spellStart"/>
      <w:r w:rsidRPr="00817170">
        <w:rPr>
          <w:lang w:val="fr-FR"/>
        </w:rPr>
        <w:t>îndeplineşte</w:t>
      </w:r>
      <w:proofErr w:type="spellEnd"/>
      <w:r w:rsidRPr="00817170">
        <w:rPr>
          <w:lang w:val="fr-FR"/>
        </w:rPr>
        <w:t xml:space="preserve"> </w:t>
      </w:r>
      <w:proofErr w:type="spellStart"/>
      <w:r w:rsidRPr="00817170">
        <w:rPr>
          <w:lang w:val="fr-FR"/>
        </w:rPr>
        <w:t>criteriile</w:t>
      </w:r>
      <w:proofErr w:type="spellEnd"/>
      <w:r w:rsidRPr="00817170">
        <w:rPr>
          <w:lang w:val="fr-FR"/>
        </w:rPr>
        <w:t xml:space="preserve"> </w:t>
      </w:r>
      <w:proofErr w:type="spellStart"/>
      <w:r w:rsidRPr="00817170">
        <w:rPr>
          <w:lang w:val="fr-FR"/>
        </w:rPr>
        <w:t>prevăzute</w:t>
      </w:r>
      <w:proofErr w:type="spellEnd"/>
      <w:r w:rsidRPr="00817170">
        <w:rPr>
          <w:lang w:val="fr-FR"/>
        </w:rPr>
        <w:t xml:space="preserve"> de </w:t>
      </w:r>
      <w:proofErr w:type="spellStart"/>
      <w:r w:rsidRPr="00817170">
        <w:rPr>
          <w:lang w:val="fr-FR"/>
        </w:rPr>
        <w:t>legislaţia</w:t>
      </w:r>
      <w:proofErr w:type="spellEnd"/>
      <w:r w:rsidRPr="00817170">
        <w:rPr>
          <w:lang w:val="fr-FR"/>
        </w:rPr>
        <w:t xml:space="preserve"> </w:t>
      </w:r>
      <w:proofErr w:type="spellStart"/>
      <w:r w:rsidRPr="00817170">
        <w:rPr>
          <w:lang w:val="fr-FR"/>
        </w:rPr>
        <w:t>naţională</w:t>
      </w:r>
      <w:proofErr w:type="spellEnd"/>
      <w:r w:rsidRPr="00817170">
        <w:rPr>
          <w:lang w:val="fr-FR"/>
        </w:rPr>
        <w:t xml:space="preserve"> </w:t>
      </w:r>
      <w:proofErr w:type="spellStart"/>
      <w:r w:rsidRPr="00817170">
        <w:rPr>
          <w:lang w:val="fr-FR"/>
        </w:rPr>
        <w:t>pentru</w:t>
      </w:r>
      <w:proofErr w:type="spellEnd"/>
      <w:r w:rsidRPr="00817170">
        <w:rPr>
          <w:lang w:val="fr-FR"/>
        </w:rPr>
        <w:t xml:space="preserve"> </w:t>
      </w:r>
      <w:proofErr w:type="spellStart"/>
      <w:r w:rsidRPr="00817170">
        <w:rPr>
          <w:lang w:val="fr-FR"/>
        </w:rPr>
        <w:t>iniţierea</w:t>
      </w:r>
      <w:proofErr w:type="spellEnd"/>
      <w:r w:rsidRPr="00817170">
        <w:rPr>
          <w:lang w:val="fr-FR"/>
        </w:rPr>
        <w:t xml:space="preserve"> </w:t>
      </w:r>
      <w:proofErr w:type="spellStart"/>
      <w:r w:rsidRPr="00817170">
        <w:rPr>
          <w:lang w:val="fr-FR"/>
        </w:rPr>
        <w:t>unei</w:t>
      </w:r>
      <w:proofErr w:type="spellEnd"/>
      <w:r w:rsidRPr="00817170">
        <w:rPr>
          <w:lang w:val="fr-FR"/>
        </w:rPr>
        <w:t xml:space="preserve"> </w:t>
      </w:r>
      <w:proofErr w:type="spellStart"/>
      <w:r w:rsidRPr="00817170">
        <w:rPr>
          <w:lang w:val="fr-FR"/>
        </w:rPr>
        <w:t>proceduri</w:t>
      </w:r>
      <w:proofErr w:type="spellEnd"/>
      <w:r w:rsidRPr="00817170">
        <w:rPr>
          <w:lang w:val="fr-FR"/>
        </w:rPr>
        <w:t xml:space="preserve"> </w:t>
      </w:r>
      <w:proofErr w:type="spellStart"/>
      <w:r w:rsidRPr="00817170">
        <w:rPr>
          <w:lang w:val="fr-FR"/>
        </w:rPr>
        <w:t>colective</w:t>
      </w:r>
      <w:proofErr w:type="spellEnd"/>
      <w:r w:rsidRPr="00817170">
        <w:rPr>
          <w:lang w:val="fr-FR"/>
        </w:rPr>
        <w:t xml:space="preserve"> de </w:t>
      </w:r>
      <w:proofErr w:type="spellStart"/>
      <w:r w:rsidRPr="00817170">
        <w:rPr>
          <w:lang w:val="fr-FR"/>
        </w:rPr>
        <w:t>insolvenţă</w:t>
      </w:r>
      <w:proofErr w:type="spellEnd"/>
      <w:r w:rsidRPr="00817170">
        <w:rPr>
          <w:lang w:val="fr-FR"/>
        </w:rPr>
        <w:t xml:space="preserve"> la </w:t>
      </w:r>
      <w:proofErr w:type="spellStart"/>
      <w:r w:rsidRPr="00817170">
        <w:rPr>
          <w:lang w:val="fr-FR"/>
        </w:rPr>
        <w:t>cererea</w:t>
      </w:r>
      <w:proofErr w:type="spellEnd"/>
      <w:r w:rsidRPr="00817170">
        <w:rPr>
          <w:lang w:val="fr-FR"/>
        </w:rPr>
        <w:t xml:space="preserve"> </w:t>
      </w:r>
      <w:proofErr w:type="spellStart"/>
      <w:r w:rsidRPr="00817170">
        <w:rPr>
          <w:lang w:val="fr-FR"/>
        </w:rPr>
        <w:t>creditorilor</w:t>
      </w:r>
      <w:proofErr w:type="spellEnd"/>
      <w:r w:rsidRPr="00817170">
        <w:rPr>
          <w:lang w:val="fr-FR"/>
        </w:rPr>
        <w:t xml:space="preserve"> </w:t>
      </w:r>
      <w:proofErr w:type="spellStart"/>
      <w:r w:rsidRPr="00817170">
        <w:rPr>
          <w:lang w:val="fr-FR"/>
        </w:rPr>
        <w:t>săi</w:t>
      </w:r>
      <w:proofErr w:type="spellEnd"/>
      <w:r w:rsidRPr="00817170">
        <w:rPr>
          <w:lang w:val="fr-FR"/>
        </w:rPr>
        <w:t>. (</w:t>
      </w:r>
      <w:proofErr w:type="gramStart"/>
      <w:r w:rsidRPr="00817170">
        <w:rPr>
          <w:lang w:val="fr-FR"/>
        </w:rPr>
        <w:t>art.</w:t>
      </w:r>
      <w:proofErr w:type="gramEnd"/>
      <w:r w:rsidRPr="00817170">
        <w:rPr>
          <w:lang w:val="fr-FR"/>
        </w:rPr>
        <w:t xml:space="preserve"> 24 lit. b) </w:t>
      </w:r>
      <w:proofErr w:type="spellStart"/>
      <w:r w:rsidRPr="00817170">
        <w:rPr>
          <w:lang w:val="fr-FR"/>
        </w:rPr>
        <w:t>din</w:t>
      </w:r>
      <w:proofErr w:type="spellEnd"/>
      <w:r w:rsidRPr="00817170">
        <w:rPr>
          <w:lang w:val="fr-FR"/>
        </w:rPr>
        <w:t xml:space="preserve"> </w:t>
      </w:r>
      <w:proofErr w:type="spellStart"/>
      <w:r w:rsidRPr="00817170">
        <w:rPr>
          <w:lang w:val="fr-FR"/>
        </w:rPr>
        <w:t>Comunicarea</w:t>
      </w:r>
      <w:proofErr w:type="spellEnd"/>
      <w:r w:rsidRPr="00817170">
        <w:rPr>
          <w:lang w:val="fr-FR"/>
        </w:rPr>
        <w:t xml:space="preserve"> CE </w:t>
      </w:r>
      <w:proofErr w:type="spellStart"/>
      <w:r w:rsidRPr="00817170">
        <w:rPr>
          <w:lang w:val="fr-FR"/>
        </w:rPr>
        <w:t>privind</w:t>
      </w:r>
      <w:proofErr w:type="spellEnd"/>
      <w:r w:rsidRPr="00817170">
        <w:rPr>
          <w:lang w:val="fr-FR"/>
        </w:rPr>
        <w:t xml:space="preserve"> </w:t>
      </w:r>
      <w:proofErr w:type="spellStart"/>
      <w:r w:rsidRPr="00817170">
        <w:rPr>
          <w:lang w:val="fr-FR"/>
        </w:rPr>
        <w:t>Orientări</w:t>
      </w:r>
      <w:proofErr w:type="spellEnd"/>
      <w:r w:rsidRPr="00817170">
        <w:rPr>
          <w:lang w:val="fr-FR"/>
        </w:rPr>
        <w:t xml:space="preserve"> </w:t>
      </w:r>
      <w:proofErr w:type="spellStart"/>
      <w:r w:rsidRPr="00817170">
        <w:rPr>
          <w:lang w:val="fr-FR"/>
        </w:rPr>
        <w:t>privind</w:t>
      </w:r>
      <w:proofErr w:type="spellEnd"/>
      <w:r w:rsidRPr="00817170">
        <w:rPr>
          <w:lang w:val="fr-FR"/>
        </w:rPr>
        <w:t xml:space="preserve"> </w:t>
      </w:r>
      <w:proofErr w:type="spellStart"/>
      <w:r w:rsidRPr="00817170">
        <w:rPr>
          <w:lang w:val="fr-FR"/>
        </w:rPr>
        <w:t>ajutoarele</w:t>
      </w:r>
      <w:proofErr w:type="spellEnd"/>
      <w:r w:rsidRPr="00817170">
        <w:rPr>
          <w:lang w:val="fr-FR"/>
        </w:rPr>
        <w:t xml:space="preserve"> de stat </w:t>
      </w:r>
      <w:proofErr w:type="spellStart"/>
      <w:r w:rsidRPr="00817170">
        <w:rPr>
          <w:lang w:val="fr-FR"/>
        </w:rPr>
        <w:t>pentru</w:t>
      </w:r>
      <w:proofErr w:type="spellEnd"/>
      <w:r w:rsidRPr="00817170">
        <w:rPr>
          <w:lang w:val="fr-FR"/>
        </w:rPr>
        <w:t xml:space="preserve"> </w:t>
      </w:r>
      <w:proofErr w:type="spellStart"/>
      <w:r w:rsidRPr="00817170">
        <w:rPr>
          <w:lang w:val="fr-FR"/>
        </w:rPr>
        <w:t>salvarea</w:t>
      </w:r>
      <w:proofErr w:type="spellEnd"/>
      <w:r w:rsidRPr="00817170">
        <w:rPr>
          <w:lang w:val="fr-FR"/>
        </w:rPr>
        <w:t xml:space="preserve"> </w:t>
      </w:r>
      <w:proofErr w:type="spellStart"/>
      <w:r w:rsidRPr="00817170">
        <w:rPr>
          <w:lang w:val="fr-FR"/>
        </w:rPr>
        <w:t>şi</w:t>
      </w:r>
      <w:proofErr w:type="spellEnd"/>
      <w:r w:rsidRPr="00817170">
        <w:rPr>
          <w:lang w:val="fr-FR"/>
        </w:rPr>
        <w:t xml:space="preserve"> </w:t>
      </w:r>
      <w:proofErr w:type="spellStart"/>
      <w:r w:rsidRPr="00817170">
        <w:rPr>
          <w:lang w:val="fr-FR"/>
        </w:rPr>
        <w:t>restructurarea</w:t>
      </w:r>
      <w:proofErr w:type="spellEnd"/>
      <w:r w:rsidRPr="00817170">
        <w:rPr>
          <w:lang w:val="fr-FR"/>
        </w:rPr>
        <w:t xml:space="preserve"> </w:t>
      </w:r>
      <w:proofErr w:type="spellStart"/>
      <w:r w:rsidRPr="00817170">
        <w:rPr>
          <w:lang w:val="fr-FR"/>
        </w:rPr>
        <w:t>întreprinderilor</w:t>
      </w:r>
      <w:proofErr w:type="spellEnd"/>
      <w:r w:rsidRPr="00817170">
        <w:rPr>
          <w:lang w:val="fr-FR"/>
        </w:rPr>
        <w:t xml:space="preserve"> </w:t>
      </w:r>
      <w:proofErr w:type="spellStart"/>
      <w:r w:rsidRPr="00817170">
        <w:rPr>
          <w:lang w:val="fr-FR"/>
        </w:rPr>
        <w:t>nefinanciare</w:t>
      </w:r>
      <w:proofErr w:type="spellEnd"/>
      <w:r w:rsidRPr="00817170">
        <w:rPr>
          <w:lang w:val="fr-FR"/>
        </w:rPr>
        <w:t xml:space="preserve"> </w:t>
      </w:r>
      <w:proofErr w:type="spellStart"/>
      <w:r w:rsidRPr="00817170">
        <w:rPr>
          <w:lang w:val="fr-FR"/>
        </w:rPr>
        <w:t>aflate</w:t>
      </w:r>
      <w:proofErr w:type="spellEnd"/>
      <w:r w:rsidRPr="00817170">
        <w:rPr>
          <w:lang w:val="fr-FR"/>
        </w:rPr>
        <w:t xml:space="preserve"> </w:t>
      </w:r>
      <w:proofErr w:type="spellStart"/>
      <w:r w:rsidRPr="00817170">
        <w:rPr>
          <w:lang w:val="fr-FR"/>
        </w:rPr>
        <w:t>în</w:t>
      </w:r>
      <w:proofErr w:type="spellEnd"/>
      <w:r w:rsidRPr="00817170">
        <w:rPr>
          <w:lang w:val="fr-FR"/>
        </w:rPr>
        <w:t xml:space="preserve"> </w:t>
      </w:r>
      <w:proofErr w:type="spellStart"/>
      <w:r w:rsidRPr="00817170">
        <w:rPr>
          <w:lang w:val="fr-FR"/>
        </w:rPr>
        <w:t>dificultate</w:t>
      </w:r>
      <w:proofErr w:type="spellEnd"/>
      <w:r w:rsidRPr="00817170">
        <w:rPr>
          <w:lang w:val="fr-FR"/>
        </w:rPr>
        <w:t xml:space="preserve"> (2014/C 249/01</w:t>
      </w:r>
      <w:proofErr w:type="gramStart"/>
      <w:r w:rsidRPr="00817170">
        <w:rPr>
          <w:lang w:val="fr-FR"/>
        </w:rPr>
        <w:t>);</w:t>
      </w:r>
      <w:proofErr w:type="gramEnd"/>
      <w:r w:rsidRPr="00817170">
        <w:rPr>
          <w:lang w:val="fr-FR"/>
        </w:rPr>
        <w:t xml:space="preserve"> </w:t>
      </w:r>
      <w:proofErr w:type="spellStart"/>
      <w:r w:rsidRPr="00817170">
        <w:rPr>
          <w:lang w:val="fr-FR"/>
        </w:rPr>
        <w:t>această</w:t>
      </w:r>
      <w:proofErr w:type="spellEnd"/>
      <w:r w:rsidRPr="00817170">
        <w:rPr>
          <w:lang w:val="fr-FR"/>
        </w:rPr>
        <w:t xml:space="preserve"> </w:t>
      </w:r>
      <w:proofErr w:type="spellStart"/>
      <w:r w:rsidRPr="00817170">
        <w:rPr>
          <w:lang w:val="fr-FR"/>
        </w:rPr>
        <w:t>prevedere</w:t>
      </w:r>
      <w:proofErr w:type="spellEnd"/>
      <w:r w:rsidRPr="00817170">
        <w:rPr>
          <w:lang w:val="fr-FR"/>
        </w:rPr>
        <w:t xml:space="preserve"> se </w:t>
      </w:r>
      <w:proofErr w:type="spellStart"/>
      <w:r w:rsidRPr="00817170">
        <w:rPr>
          <w:lang w:val="fr-FR"/>
        </w:rPr>
        <w:t>aplică</w:t>
      </w:r>
      <w:proofErr w:type="spellEnd"/>
      <w:r w:rsidRPr="00817170">
        <w:rPr>
          <w:lang w:val="fr-FR"/>
        </w:rPr>
        <w:t xml:space="preserve"> </w:t>
      </w:r>
      <w:proofErr w:type="spellStart"/>
      <w:r w:rsidRPr="00817170">
        <w:rPr>
          <w:lang w:val="fr-FR"/>
        </w:rPr>
        <w:t>regulamentelor</w:t>
      </w:r>
      <w:proofErr w:type="spellEnd"/>
      <w:r w:rsidRPr="00817170">
        <w:rPr>
          <w:lang w:val="fr-FR"/>
        </w:rPr>
        <w:t xml:space="preserve"> </w:t>
      </w:r>
      <w:proofErr w:type="spellStart"/>
      <w:r w:rsidRPr="00817170">
        <w:rPr>
          <w:lang w:val="fr-FR"/>
        </w:rPr>
        <w:t>şi</w:t>
      </w:r>
      <w:proofErr w:type="spellEnd"/>
      <w:r w:rsidRPr="00817170">
        <w:rPr>
          <w:lang w:val="fr-FR"/>
        </w:rPr>
        <w:t xml:space="preserve"> </w:t>
      </w:r>
      <w:proofErr w:type="spellStart"/>
      <w:r w:rsidRPr="00817170">
        <w:rPr>
          <w:lang w:val="fr-FR"/>
        </w:rPr>
        <w:t>comunicărilor</w:t>
      </w:r>
      <w:proofErr w:type="spellEnd"/>
      <w:r w:rsidRPr="00817170">
        <w:rPr>
          <w:lang w:val="fr-FR"/>
        </w:rPr>
        <w:t xml:space="preserve"> </w:t>
      </w:r>
      <w:proofErr w:type="spellStart"/>
      <w:r w:rsidRPr="00817170">
        <w:rPr>
          <w:lang w:val="fr-FR"/>
        </w:rPr>
        <w:t>în</w:t>
      </w:r>
      <w:proofErr w:type="spellEnd"/>
      <w:r w:rsidRPr="00817170">
        <w:rPr>
          <w:lang w:val="fr-FR"/>
        </w:rPr>
        <w:t xml:space="preserve"> </w:t>
      </w:r>
      <w:proofErr w:type="spellStart"/>
      <w:r w:rsidRPr="00817170">
        <w:rPr>
          <w:lang w:val="fr-FR"/>
        </w:rPr>
        <w:t>domeniul</w:t>
      </w:r>
      <w:proofErr w:type="spellEnd"/>
      <w:r w:rsidRPr="00817170">
        <w:rPr>
          <w:lang w:val="fr-FR"/>
        </w:rPr>
        <w:t xml:space="preserve"> </w:t>
      </w:r>
      <w:proofErr w:type="spellStart"/>
      <w:r w:rsidRPr="00817170">
        <w:rPr>
          <w:lang w:val="fr-FR"/>
        </w:rPr>
        <w:t>ajutoarelor</w:t>
      </w:r>
      <w:proofErr w:type="spellEnd"/>
      <w:r w:rsidRPr="00817170">
        <w:rPr>
          <w:lang w:val="fr-FR"/>
        </w:rPr>
        <w:t xml:space="preserve"> de stat </w:t>
      </w:r>
      <w:proofErr w:type="spellStart"/>
      <w:r w:rsidRPr="00817170">
        <w:rPr>
          <w:lang w:val="fr-FR"/>
        </w:rPr>
        <w:t>şi</w:t>
      </w:r>
      <w:proofErr w:type="spellEnd"/>
      <w:r w:rsidRPr="00817170">
        <w:rPr>
          <w:lang w:val="fr-FR"/>
        </w:rPr>
        <w:t xml:space="preserve"> </w:t>
      </w:r>
      <w:proofErr w:type="spellStart"/>
      <w:r w:rsidRPr="00817170">
        <w:rPr>
          <w:lang w:val="fr-FR"/>
        </w:rPr>
        <w:t>în</w:t>
      </w:r>
      <w:proofErr w:type="spellEnd"/>
      <w:r w:rsidRPr="00817170">
        <w:rPr>
          <w:lang w:val="fr-FR"/>
        </w:rPr>
        <w:t xml:space="preserve"> </w:t>
      </w:r>
      <w:proofErr w:type="spellStart"/>
      <w:r w:rsidRPr="00817170">
        <w:rPr>
          <w:lang w:val="fr-FR"/>
        </w:rPr>
        <w:t>alte</w:t>
      </w:r>
      <w:proofErr w:type="spellEnd"/>
      <w:r w:rsidRPr="00817170">
        <w:rPr>
          <w:lang w:val="fr-FR"/>
        </w:rPr>
        <w:t xml:space="preserve"> </w:t>
      </w:r>
      <w:proofErr w:type="spellStart"/>
      <w:r w:rsidRPr="00817170">
        <w:rPr>
          <w:lang w:val="fr-FR"/>
        </w:rPr>
        <w:t>domenii</w:t>
      </w:r>
      <w:proofErr w:type="spellEnd"/>
      <w:r w:rsidRPr="00817170">
        <w:rPr>
          <w:lang w:val="fr-FR"/>
        </w:rPr>
        <w:t xml:space="preserve"> </w:t>
      </w:r>
      <w:proofErr w:type="spellStart"/>
      <w:r w:rsidRPr="00817170">
        <w:rPr>
          <w:lang w:val="fr-FR"/>
        </w:rPr>
        <w:t>interzic</w:t>
      </w:r>
      <w:proofErr w:type="spellEnd"/>
      <w:r w:rsidRPr="00817170">
        <w:rPr>
          <w:lang w:val="fr-FR"/>
        </w:rPr>
        <w:t xml:space="preserve"> </w:t>
      </w:r>
      <w:proofErr w:type="spellStart"/>
      <w:r w:rsidRPr="00817170">
        <w:rPr>
          <w:lang w:val="fr-FR"/>
        </w:rPr>
        <w:t>întreprinderilor</w:t>
      </w:r>
      <w:proofErr w:type="spellEnd"/>
      <w:r w:rsidRPr="00817170">
        <w:rPr>
          <w:lang w:val="fr-FR"/>
        </w:rPr>
        <w:t xml:space="preserve"> </w:t>
      </w:r>
      <w:proofErr w:type="spellStart"/>
      <w:r w:rsidRPr="00817170">
        <w:rPr>
          <w:lang w:val="fr-FR"/>
        </w:rPr>
        <w:t>aflate</w:t>
      </w:r>
      <w:proofErr w:type="spellEnd"/>
      <w:r w:rsidRPr="00817170">
        <w:rPr>
          <w:lang w:val="fr-FR"/>
        </w:rPr>
        <w:t xml:space="preserve"> </w:t>
      </w:r>
      <w:proofErr w:type="spellStart"/>
      <w:r w:rsidRPr="00817170">
        <w:rPr>
          <w:lang w:val="fr-FR"/>
        </w:rPr>
        <w:t>în</w:t>
      </w:r>
      <w:proofErr w:type="spellEnd"/>
      <w:r w:rsidRPr="00817170">
        <w:rPr>
          <w:lang w:val="fr-FR"/>
        </w:rPr>
        <w:t xml:space="preserve"> </w:t>
      </w:r>
      <w:proofErr w:type="spellStart"/>
      <w:r w:rsidRPr="00817170">
        <w:rPr>
          <w:lang w:val="fr-FR"/>
        </w:rPr>
        <w:t>dificultate</w:t>
      </w:r>
      <w:proofErr w:type="spellEnd"/>
      <w:r w:rsidRPr="00817170">
        <w:rPr>
          <w:lang w:val="fr-FR"/>
        </w:rPr>
        <w:t xml:space="preserve"> </w:t>
      </w:r>
      <w:proofErr w:type="spellStart"/>
      <w:r w:rsidRPr="00817170">
        <w:rPr>
          <w:lang w:val="fr-FR"/>
        </w:rPr>
        <w:t>să</w:t>
      </w:r>
      <w:proofErr w:type="spellEnd"/>
      <w:r w:rsidRPr="00817170">
        <w:rPr>
          <w:lang w:val="fr-FR"/>
        </w:rPr>
        <w:t xml:space="preserve"> </w:t>
      </w:r>
      <w:proofErr w:type="spellStart"/>
      <w:r w:rsidRPr="00817170">
        <w:rPr>
          <w:lang w:val="fr-FR"/>
        </w:rPr>
        <w:t>primească</w:t>
      </w:r>
      <w:proofErr w:type="spellEnd"/>
      <w:r w:rsidRPr="00817170">
        <w:rPr>
          <w:lang w:val="fr-FR"/>
        </w:rPr>
        <w:t xml:space="preserve"> </w:t>
      </w:r>
      <w:proofErr w:type="spellStart"/>
      <w:r w:rsidRPr="00817170">
        <w:rPr>
          <w:lang w:val="fr-FR"/>
        </w:rPr>
        <w:t>ajutor</w:t>
      </w:r>
      <w:proofErr w:type="spellEnd"/>
      <w:r w:rsidRPr="00817170">
        <w:rPr>
          <w:lang w:val="fr-F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8D08180A"/>
    <w:lvl w:ilvl="0">
      <w:start w:val="1"/>
      <w:numFmt w:val="decimal"/>
      <w:lvlText w:val="%1."/>
      <w:lvlJc w:val="left"/>
      <w:pPr>
        <w:tabs>
          <w:tab w:val="num" w:pos="643"/>
        </w:tabs>
        <w:ind w:left="643" w:hanging="360"/>
      </w:pPr>
      <w:rPr>
        <w:rFonts w:cs="Times New Roman"/>
      </w:rPr>
    </w:lvl>
  </w:abstractNum>
  <w:abstractNum w:abstractNumId="1" w15:restartNumberingAfterBreak="0">
    <w:nsid w:val="FFFFFF83"/>
    <w:multiLevelType w:val="singleLevel"/>
    <w:tmpl w:val="3138A63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B1CFE30"/>
    <w:lvl w:ilvl="0">
      <w:start w:val="1"/>
      <w:numFmt w:val="decimal"/>
      <w:lvlText w:val="%1."/>
      <w:lvlJc w:val="left"/>
      <w:pPr>
        <w:tabs>
          <w:tab w:val="num" w:pos="360"/>
        </w:tabs>
        <w:ind w:left="360" w:hanging="360"/>
      </w:pPr>
      <w:rPr>
        <w:rFonts w:cs="Times New Roman"/>
      </w:rPr>
    </w:lvl>
  </w:abstractNum>
  <w:abstractNum w:abstractNumId="3" w15:restartNumberingAfterBreak="0">
    <w:nsid w:val="FFFFFF89"/>
    <w:multiLevelType w:val="singleLevel"/>
    <w:tmpl w:val="DD6E7EC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5"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6" w15:restartNumberingAfterBreak="0">
    <w:nsid w:val="0008667C"/>
    <w:multiLevelType w:val="multilevel"/>
    <w:tmpl w:val="252446F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05A2F57"/>
    <w:multiLevelType w:val="singleLevel"/>
    <w:tmpl w:val="E722C24A"/>
    <w:lvl w:ilvl="0">
      <w:start w:val="1"/>
      <w:numFmt w:val="decimal"/>
      <w:lvlText w:val="(%1)"/>
      <w:lvlJc w:val="left"/>
      <w:rPr>
        <w:rFonts w:ascii="Arial" w:hAnsi="Arial" w:cs="Arial" w:hint="default"/>
        <w:color w:val="auto"/>
      </w:rPr>
    </w:lvl>
  </w:abstractNum>
  <w:abstractNum w:abstractNumId="8" w15:restartNumberingAfterBreak="0">
    <w:nsid w:val="012753FB"/>
    <w:multiLevelType w:val="multilevel"/>
    <w:tmpl w:val="1E70F3C8"/>
    <w:lvl w:ilvl="0">
      <w:start w:val="3"/>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9"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10" w15:restartNumberingAfterBreak="0">
    <w:nsid w:val="020700CB"/>
    <w:multiLevelType w:val="hybridMultilevel"/>
    <w:tmpl w:val="56EC2D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2" w15:restartNumberingAfterBreak="0">
    <w:nsid w:val="03062523"/>
    <w:multiLevelType w:val="hybridMultilevel"/>
    <w:tmpl w:val="8CC4BEC2"/>
    <w:lvl w:ilvl="0" w:tplc="77BCD6D0">
      <w:start w:val="1"/>
      <w:numFmt w:val="upperLetter"/>
      <w:lvlText w:val="%1."/>
      <w:lvlJc w:val="left"/>
      <w:pPr>
        <w:ind w:left="360" w:hanging="360"/>
      </w:pPr>
      <w:rPr>
        <w:rFonts w:cs="Times New Roman"/>
        <w:b/>
      </w:rPr>
    </w:lvl>
    <w:lvl w:ilvl="1" w:tplc="CE8687BC">
      <w:start w:val="1"/>
      <w:numFmt w:val="lowerLetter"/>
      <w:lvlText w:val="%2)"/>
      <w:lvlJc w:val="left"/>
      <w:pPr>
        <w:ind w:left="1440" w:hanging="720"/>
      </w:pPr>
      <w:rPr>
        <w:rFonts w:hint="default"/>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3"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 w15:restartNumberingAfterBreak="0">
    <w:nsid w:val="04240DFF"/>
    <w:multiLevelType w:val="hybridMultilevel"/>
    <w:tmpl w:val="3F9229E8"/>
    <w:lvl w:ilvl="0" w:tplc="FB326FF0">
      <w:start w:val="2"/>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6"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17" w15:restartNumberingAfterBreak="0">
    <w:nsid w:val="0621603C"/>
    <w:multiLevelType w:val="hybridMultilevel"/>
    <w:tmpl w:val="0C8002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9" w15:restartNumberingAfterBreak="0">
    <w:nsid w:val="064F3192"/>
    <w:multiLevelType w:val="hybridMultilevel"/>
    <w:tmpl w:val="B6E87BCE"/>
    <w:lvl w:ilvl="0" w:tplc="FB326FF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21" w15:restartNumberingAfterBreak="0">
    <w:nsid w:val="07115240"/>
    <w:multiLevelType w:val="hybridMultilevel"/>
    <w:tmpl w:val="A0404C92"/>
    <w:lvl w:ilvl="0" w:tplc="04180001">
      <w:start w:val="1"/>
      <w:numFmt w:val="bullet"/>
      <w:lvlText w:val=""/>
      <w:lvlJc w:val="left"/>
      <w:pPr>
        <w:ind w:left="1070" w:hanging="360"/>
      </w:pPr>
      <w:rPr>
        <w:rFonts w:ascii="Symbol" w:hAnsi="Symbol" w:hint="default"/>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22"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3"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0772556B"/>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07B9726E"/>
    <w:multiLevelType w:val="hybridMultilevel"/>
    <w:tmpl w:val="F7B8D9AA"/>
    <w:lvl w:ilvl="0" w:tplc="0F6E4B7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7CB2F15"/>
    <w:multiLevelType w:val="hybridMultilevel"/>
    <w:tmpl w:val="CDEEA312"/>
    <w:lvl w:ilvl="0" w:tplc="FB326FF0">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08194DDD"/>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28"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9"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0" w15:restartNumberingAfterBreak="0">
    <w:nsid w:val="08CE70D7"/>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31"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32"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33" w15:restartNumberingAfterBreak="0">
    <w:nsid w:val="09146C64"/>
    <w:multiLevelType w:val="hybridMultilevel"/>
    <w:tmpl w:val="234ED940"/>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34" w15:restartNumberingAfterBreak="0">
    <w:nsid w:val="091A695D"/>
    <w:multiLevelType w:val="hybridMultilevel"/>
    <w:tmpl w:val="CC625E04"/>
    <w:lvl w:ilvl="0" w:tplc="FB326FF0">
      <w:start w:val="2"/>
      <w:numFmt w:val="bullet"/>
      <w:lvlText w:val="-"/>
      <w:lvlJc w:val="left"/>
      <w:pPr>
        <w:ind w:left="360" w:hanging="360"/>
      </w:pPr>
      <w:rPr>
        <w:rFonts w:ascii="Calibri" w:eastAsiaTheme="minorHAnsi"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36" w15:restartNumberingAfterBreak="0">
    <w:nsid w:val="098B539A"/>
    <w:multiLevelType w:val="hybridMultilevel"/>
    <w:tmpl w:val="92067C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0998345F"/>
    <w:multiLevelType w:val="hybridMultilevel"/>
    <w:tmpl w:val="A65818BE"/>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8"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39" w15:restartNumberingAfterBreak="0">
    <w:nsid w:val="0A7674BA"/>
    <w:multiLevelType w:val="hybridMultilevel"/>
    <w:tmpl w:val="A9849F9E"/>
    <w:lvl w:ilvl="0" w:tplc="7D744AF8">
      <w:start w:val="1"/>
      <w:numFmt w:val="lowerLetter"/>
      <w:lvlText w:val="(%1)"/>
      <w:lvlJc w:val="left"/>
      <w:pPr>
        <w:ind w:left="192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0" w15:restartNumberingAfterBreak="0">
    <w:nsid w:val="0A8C5A4A"/>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41"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42" w15:restartNumberingAfterBreak="0">
    <w:nsid w:val="0CC17215"/>
    <w:multiLevelType w:val="hybridMultilevel"/>
    <w:tmpl w:val="6E80A0A0"/>
    <w:lvl w:ilvl="0" w:tplc="0418000D">
      <w:start w:val="1"/>
      <w:numFmt w:val="bullet"/>
      <w:lvlText w:val=""/>
      <w:lvlJc w:val="left"/>
      <w:pPr>
        <w:ind w:left="630" w:hanging="360"/>
      </w:pPr>
      <w:rPr>
        <w:rFonts w:ascii="Wingdings" w:hAnsi="Wingdings" w:hint="default"/>
      </w:rPr>
    </w:lvl>
    <w:lvl w:ilvl="1" w:tplc="04180003">
      <w:start w:val="1"/>
      <w:numFmt w:val="bullet"/>
      <w:lvlText w:val="o"/>
      <w:lvlJc w:val="left"/>
      <w:pPr>
        <w:ind w:left="1350" w:hanging="360"/>
      </w:pPr>
      <w:rPr>
        <w:rFonts w:ascii="Courier New" w:hAnsi="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43" w15:restartNumberingAfterBreak="0">
    <w:nsid w:val="0EED55C5"/>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44" w15:restartNumberingAfterBreak="0">
    <w:nsid w:val="0F317CAE"/>
    <w:multiLevelType w:val="hybridMultilevel"/>
    <w:tmpl w:val="CDA603BA"/>
    <w:lvl w:ilvl="0" w:tplc="4F0CFEC8">
      <w:start w:val="1"/>
      <w:numFmt w:val="lowerLetter"/>
      <w:lvlText w:val="(%1)"/>
      <w:lvlJc w:val="left"/>
      <w:pPr>
        <w:ind w:left="1440" w:hanging="360"/>
      </w:pPr>
      <w:rPr>
        <w:rFonts w:ascii="Arial" w:hAnsi="Arial" w:cs="Arial" w:hint="default"/>
      </w:rPr>
    </w:lvl>
    <w:lvl w:ilvl="1" w:tplc="04180019" w:tentative="1">
      <w:start w:val="1"/>
      <w:numFmt w:val="lowerLetter"/>
      <w:lvlText w:val="%2."/>
      <w:lvlJc w:val="left"/>
      <w:pPr>
        <w:ind w:left="2160" w:hanging="360"/>
      </w:pPr>
    </w:lvl>
    <w:lvl w:ilvl="2" w:tplc="0418001B">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5"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46"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8" w15:restartNumberingAfterBreak="0">
    <w:nsid w:val="114F2579"/>
    <w:multiLevelType w:val="hybridMultilevel"/>
    <w:tmpl w:val="817AA4D8"/>
    <w:lvl w:ilvl="0" w:tplc="FFFFFFFF">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50"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52" w15:restartNumberingAfterBreak="0">
    <w:nsid w:val="126724A0"/>
    <w:multiLevelType w:val="hybridMultilevel"/>
    <w:tmpl w:val="952AE582"/>
    <w:lvl w:ilvl="0" w:tplc="FFFFFFFF">
      <w:start w:val="1"/>
      <w:numFmt w:val="bullet"/>
      <w:pStyle w:val="Articol"/>
      <w:lvlText w:val=""/>
      <w:lvlJc w:val="left"/>
      <w:pPr>
        <w:ind w:left="121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15:restartNumberingAfterBreak="0">
    <w:nsid w:val="1299197D"/>
    <w:multiLevelType w:val="hybridMultilevel"/>
    <w:tmpl w:val="30AA7420"/>
    <w:lvl w:ilvl="0" w:tplc="FFFFFFFF">
      <w:start w:val="1"/>
      <w:numFmt w:val="lowerLetter"/>
      <w:lvlText w:val="%1)"/>
      <w:lvlJc w:val="left"/>
      <w:pPr>
        <w:ind w:left="360" w:hanging="360"/>
      </w:pPr>
      <w:rPr>
        <w:rFonts w:ascii="Times New Roman" w:eastAsia="SimSun" w:hAnsi="Times New Roman" w:cs="Times New Roman"/>
      </w:rPr>
    </w:lvl>
    <w:lvl w:ilvl="1" w:tplc="FFFFFFFF">
      <w:start w:val="1"/>
      <w:numFmt w:val="lowerLetter"/>
      <w:lvlText w:val="%2."/>
      <w:lvlJc w:val="left"/>
      <w:pPr>
        <w:ind w:left="1080" w:hanging="360"/>
      </w:pPr>
      <w:rPr>
        <w:rFonts w:cs="Times New Roman"/>
      </w:rPr>
    </w:lvl>
    <w:lvl w:ilvl="2" w:tplc="FFFFFFFF">
      <w:start w:val="1"/>
      <w:numFmt w:val="lowerLetter"/>
      <w:lvlText w:val="%3)"/>
      <w:lvlJc w:val="left"/>
      <w:pPr>
        <w:ind w:left="1800" w:hanging="180"/>
      </w:pPr>
      <w:rPr>
        <w:rFonts w:cs="Times New Roman" w:hint="default"/>
      </w:rPr>
    </w:lvl>
    <w:lvl w:ilvl="3" w:tplc="FFFFFFFF">
      <w:start w:val="1"/>
      <w:numFmt w:val="bullet"/>
      <w:lvlText w:val="-"/>
      <w:lvlJc w:val="left"/>
      <w:pPr>
        <w:ind w:left="2520" w:hanging="360"/>
      </w:pPr>
      <w:rPr>
        <w:rFonts w:ascii="Times New Roman" w:eastAsia="SimSun" w:hAnsi="Times New Roman" w:hint="default"/>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54"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55" w15:restartNumberingAfterBreak="0">
    <w:nsid w:val="134278DB"/>
    <w:multiLevelType w:val="hybridMultilevel"/>
    <w:tmpl w:val="27FC3B68"/>
    <w:lvl w:ilvl="0" w:tplc="0C1AA78E">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506259CC">
      <w:start w:val="1"/>
      <w:numFmt w:val="decimal"/>
      <w:lvlText w:val="%4."/>
      <w:lvlJc w:val="left"/>
      <w:pPr>
        <w:ind w:left="2880" w:hanging="360"/>
      </w:pPr>
      <w:rPr>
        <w:rFonts w:cs="Times New Roman"/>
        <w:b w:val="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56" w15:restartNumberingAfterBreak="0">
    <w:nsid w:val="136D7C19"/>
    <w:multiLevelType w:val="hybridMultilevel"/>
    <w:tmpl w:val="619E5584"/>
    <w:lvl w:ilvl="0" w:tplc="23ACE0D8">
      <w:start w:val="1"/>
      <w:numFmt w:val="lowerLetter"/>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7"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8" w15:restartNumberingAfterBreak="0">
    <w:nsid w:val="14FE7DF8"/>
    <w:multiLevelType w:val="hybridMultilevel"/>
    <w:tmpl w:val="BFD4D096"/>
    <w:lvl w:ilvl="0" w:tplc="FFFFFFFF">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59" w15:restartNumberingAfterBreak="0">
    <w:nsid w:val="15285F13"/>
    <w:multiLevelType w:val="hybridMultilevel"/>
    <w:tmpl w:val="074C36F0"/>
    <w:lvl w:ilvl="0" w:tplc="16842FB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0" w15:restartNumberingAfterBreak="0">
    <w:nsid w:val="1590577D"/>
    <w:multiLevelType w:val="hybridMultilevel"/>
    <w:tmpl w:val="24D2EBCE"/>
    <w:lvl w:ilvl="0" w:tplc="FB326FF0">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159A7C6D"/>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63" w15:restartNumberingAfterBreak="0">
    <w:nsid w:val="17695B3E"/>
    <w:multiLevelType w:val="multilevel"/>
    <w:tmpl w:val="6A467E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185D4C5E"/>
    <w:multiLevelType w:val="hybridMultilevel"/>
    <w:tmpl w:val="2A067FEE"/>
    <w:lvl w:ilvl="0" w:tplc="5CB03B46">
      <w:start w:val="1"/>
      <w:numFmt w:val="bullet"/>
      <w:lvlText w:val="-"/>
      <w:lvlJc w:val="left"/>
      <w:pPr>
        <w:ind w:left="720" w:hanging="360"/>
      </w:pPr>
      <w:rPr>
        <w:rFonts w:ascii="Times New Roman" w:eastAsia="SimSu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19061F42"/>
    <w:multiLevelType w:val="hybridMultilevel"/>
    <w:tmpl w:val="A9E4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960261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7"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68" w15:restartNumberingAfterBreak="0">
    <w:nsid w:val="19C019D8"/>
    <w:multiLevelType w:val="singleLevel"/>
    <w:tmpl w:val="02AE3654"/>
    <w:lvl w:ilvl="0">
      <w:start w:val="1"/>
      <w:numFmt w:val="decimal"/>
      <w:lvlText w:val="(%1)"/>
      <w:legacy w:legacy="1" w:legacySpace="0" w:legacyIndent="418"/>
      <w:lvlJc w:val="left"/>
      <w:rPr>
        <w:rFonts w:ascii="Arial" w:hAnsi="Arial" w:cs="Arial" w:hint="default"/>
        <w:b w:val="0"/>
        <w:color w:val="auto"/>
      </w:rPr>
    </w:lvl>
  </w:abstractNum>
  <w:abstractNum w:abstractNumId="69" w15:restartNumberingAfterBreak="0">
    <w:nsid w:val="1A5C6CF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0" w15:restartNumberingAfterBreak="0">
    <w:nsid w:val="1BAB1490"/>
    <w:multiLevelType w:val="hybridMultilevel"/>
    <w:tmpl w:val="EC7CE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1C312F90"/>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2" w15:restartNumberingAfterBreak="0">
    <w:nsid w:val="1D0F7EC5"/>
    <w:multiLevelType w:val="hybridMultilevel"/>
    <w:tmpl w:val="3FD8934A"/>
    <w:lvl w:ilvl="0" w:tplc="04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1E4030E8"/>
    <w:multiLevelType w:val="hybridMultilevel"/>
    <w:tmpl w:val="F8E89B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75" w15:restartNumberingAfterBreak="0">
    <w:nsid w:val="1F6E7A7B"/>
    <w:multiLevelType w:val="hybridMultilevel"/>
    <w:tmpl w:val="14401EFA"/>
    <w:lvl w:ilvl="0" w:tplc="04090001">
      <w:start w:val="1"/>
      <w:numFmt w:val="bullet"/>
      <w:lvlText w:val=""/>
      <w:lvlJc w:val="left"/>
      <w:pPr>
        <w:ind w:left="405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1FE83B1C"/>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77" w15:restartNumberingAfterBreak="0">
    <w:nsid w:val="202D08FB"/>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78"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79"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80" w15:restartNumberingAfterBreak="0">
    <w:nsid w:val="210F7B16"/>
    <w:multiLevelType w:val="multilevel"/>
    <w:tmpl w:val="9D2E8D66"/>
    <w:lvl w:ilvl="0">
      <w:start w:val="1"/>
      <w:numFmt w:val="bullet"/>
      <w:lvlText w:val="•"/>
      <w:lvlJc w:val="left"/>
      <w:rPr>
        <w:rFonts w:ascii="Calibri" w:eastAsia="Calibri" w:hAnsi="Calibri" w:cs="Calibri"/>
        <w:b w:val="0"/>
        <w:bCs w:val="0"/>
        <w:i/>
        <w:iCs/>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15:restartNumberingAfterBreak="0">
    <w:nsid w:val="226D6516"/>
    <w:multiLevelType w:val="hybridMultilevel"/>
    <w:tmpl w:val="E9F86C42"/>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231925E0"/>
    <w:multiLevelType w:val="multilevel"/>
    <w:tmpl w:val="80082430"/>
    <w:lvl w:ilvl="0">
      <w:start w:val="5"/>
      <w:numFmt w:val="decimal"/>
      <w:lvlText w:val="%1"/>
      <w:lvlJc w:val="left"/>
      <w:pPr>
        <w:ind w:left="360" w:hanging="360"/>
      </w:pPr>
      <w:rPr>
        <w:rFonts w:cs="Times New Roman"/>
      </w:rPr>
    </w:lvl>
    <w:lvl w:ilvl="1">
      <w:start w:val="3"/>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84" w15:restartNumberingAfterBreak="0">
    <w:nsid w:val="24754716"/>
    <w:multiLevelType w:val="hybridMultilevel"/>
    <w:tmpl w:val="4E2C791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5"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86" w15:restartNumberingAfterBreak="0">
    <w:nsid w:val="24B01A4B"/>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7" w15:restartNumberingAfterBreak="0">
    <w:nsid w:val="260E2C0E"/>
    <w:multiLevelType w:val="multilevel"/>
    <w:tmpl w:val="AF9CA07A"/>
    <w:lvl w:ilvl="0">
      <w:start w:val="2"/>
      <w:numFmt w:val="decimal"/>
      <w:lvlText w:val="%1"/>
      <w:lvlJc w:val="left"/>
      <w:pPr>
        <w:ind w:left="480" w:hanging="480"/>
      </w:pPr>
      <w:rPr>
        <w:rFonts w:cs="Times New Roman"/>
      </w:rPr>
    </w:lvl>
    <w:lvl w:ilvl="1">
      <w:start w:val="2"/>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88"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89"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90"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91" w15:restartNumberingAfterBreak="0">
    <w:nsid w:val="2C306815"/>
    <w:multiLevelType w:val="hybridMultilevel"/>
    <w:tmpl w:val="B1A821BE"/>
    <w:lvl w:ilvl="0" w:tplc="FB326FF0">
      <w:start w:val="2"/>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2"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93"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2D62370F"/>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95" w15:restartNumberingAfterBreak="0">
    <w:nsid w:val="2DB82F75"/>
    <w:multiLevelType w:val="hybridMultilevel"/>
    <w:tmpl w:val="FB802206"/>
    <w:lvl w:ilvl="0" w:tplc="A0127452">
      <w:start w:val="1"/>
      <w:numFmt w:val="decimal"/>
      <w:lvlText w:val="(%1)"/>
      <w:lvlJc w:val="left"/>
      <w:pPr>
        <w:ind w:left="418"/>
      </w:pPr>
      <w:rPr>
        <w:rFonts w:ascii="Arial" w:hAnsi="Arial" w:cs="Arial" w:hint="default"/>
        <w:color w:val="auto"/>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96" w15:restartNumberingAfterBreak="0">
    <w:nsid w:val="2EC8653E"/>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97" w15:restartNumberingAfterBreak="0">
    <w:nsid w:val="2ED019E8"/>
    <w:multiLevelType w:val="hybridMultilevel"/>
    <w:tmpl w:val="0D827574"/>
    <w:lvl w:ilvl="0" w:tplc="04090019">
      <w:start w:val="1"/>
      <w:numFmt w:val="lowerLetter"/>
      <w:lvlText w:val="%1."/>
      <w:lvlJc w:val="left"/>
      <w:pPr>
        <w:ind w:left="360" w:hanging="360"/>
      </w:pPr>
    </w:lvl>
    <w:lvl w:ilvl="1" w:tplc="04090019">
      <w:start w:val="1"/>
      <w:numFmt w:val="lowerLetter"/>
      <w:lvlText w:val="%2."/>
      <w:lvlJc w:val="left"/>
      <w:pPr>
        <w:ind w:left="1080" w:hanging="360"/>
      </w:pPr>
      <w:rPr>
        <w:rFonts w:hint="default"/>
        <w:b/>
      </w:rPr>
    </w:lvl>
    <w:lvl w:ilvl="2" w:tplc="70F27C4C">
      <w:start w:val="1"/>
      <w:numFmt w:val="lowerLetter"/>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2F5930C9"/>
    <w:multiLevelType w:val="hybridMultilevel"/>
    <w:tmpl w:val="BAAE480C"/>
    <w:lvl w:ilvl="0" w:tplc="04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9"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2FD42001"/>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01" w15:restartNumberingAfterBreak="0">
    <w:nsid w:val="2FE51209"/>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2"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103" w15:restartNumberingAfterBreak="0">
    <w:nsid w:val="30D81B79"/>
    <w:multiLevelType w:val="hybridMultilevel"/>
    <w:tmpl w:val="6B1EB5E0"/>
    <w:lvl w:ilvl="0" w:tplc="000C1FCA">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4" w15:restartNumberingAfterBreak="0">
    <w:nsid w:val="31AF4952"/>
    <w:multiLevelType w:val="singleLevel"/>
    <w:tmpl w:val="6DF8321C"/>
    <w:lvl w:ilvl="0">
      <w:start w:val="1"/>
      <w:numFmt w:val="decimal"/>
      <w:lvlText w:val="(%1)"/>
      <w:lvlJc w:val="left"/>
      <w:rPr>
        <w:rFonts w:ascii="Arial" w:hAnsi="Arial" w:cs="Arial" w:hint="default"/>
      </w:rPr>
    </w:lvl>
  </w:abstractNum>
  <w:abstractNum w:abstractNumId="105" w15:restartNumberingAfterBreak="0">
    <w:nsid w:val="31D9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6"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107"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08" w15:restartNumberingAfterBreak="0">
    <w:nsid w:val="32896A78"/>
    <w:multiLevelType w:val="singleLevel"/>
    <w:tmpl w:val="A248520C"/>
    <w:lvl w:ilvl="0">
      <w:start w:val="1"/>
      <w:numFmt w:val="decimal"/>
      <w:lvlText w:val="(%1)"/>
      <w:legacy w:legacy="1" w:legacySpace="0" w:legacyIndent="317"/>
      <w:lvlJc w:val="left"/>
      <w:rPr>
        <w:rFonts w:ascii="Arial" w:hAnsi="Arial" w:cs="Arial" w:hint="default"/>
      </w:rPr>
    </w:lvl>
  </w:abstractNum>
  <w:abstractNum w:abstractNumId="109"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110" w15:restartNumberingAfterBreak="0">
    <w:nsid w:val="32BF03B2"/>
    <w:multiLevelType w:val="hybridMultilevel"/>
    <w:tmpl w:val="5A9EC6DE"/>
    <w:lvl w:ilvl="0" w:tplc="92904932">
      <w:start w:val="1"/>
      <w:numFmt w:val="decimal"/>
      <w:lvlText w:val="(%1)"/>
      <w:lvlJc w:val="left"/>
      <w:pPr>
        <w:ind w:left="418"/>
      </w:pPr>
      <w:rPr>
        <w:rFonts w:ascii="Arial" w:hAnsi="Arial" w:cs="Arial" w:hint="default"/>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111"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112"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13" w15:restartNumberingAfterBreak="0">
    <w:nsid w:val="33CF3FA4"/>
    <w:multiLevelType w:val="hybridMultilevel"/>
    <w:tmpl w:val="ADA29844"/>
    <w:lvl w:ilvl="0" w:tplc="0409001B">
      <w:start w:val="1"/>
      <w:numFmt w:val="lowerRoman"/>
      <w:lvlText w:val="%1."/>
      <w:lvlJc w:val="right"/>
      <w:pPr>
        <w:ind w:left="1440" w:hanging="360"/>
      </w:pPr>
    </w:lvl>
    <w:lvl w:ilvl="1" w:tplc="23A271A6">
      <w:start w:val="1"/>
      <w:numFmt w:val="lowerLetter"/>
      <w:lvlText w:val="%2)"/>
      <w:lvlJc w:val="left"/>
      <w:pPr>
        <w:ind w:left="2160" w:hanging="360"/>
      </w:pPr>
      <w:rPr>
        <w:rFonts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15:restartNumberingAfterBreak="0">
    <w:nsid w:val="33E6448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1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3FD2B4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7"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8"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19" w15:restartNumberingAfterBreak="0">
    <w:nsid w:val="35ED01B6"/>
    <w:multiLevelType w:val="hybridMultilevel"/>
    <w:tmpl w:val="C3FAD0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122" w15:restartNumberingAfterBreak="0">
    <w:nsid w:val="37AD190A"/>
    <w:multiLevelType w:val="hybridMultilevel"/>
    <w:tmpl w:val="90E05F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387F19AF"/>
    <w:multiLevelType w:val="hybridMultilevel"/>
    <w:tmpl w:val="0B46EF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391053E7"/>
    <w:multiLevelType w:val="hybridMultilevel"/>
    <w:tmpl w:val="5D88C7C6"/>
    <w:lvl w:ilvl="0" w:tplc="9AB6ACB2">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5"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6" w15:restartNumberingAfterBreak="0">
    <w:nsid w:val="39496B20"/>
    <w:multiLevelType w:val="hybridMultilevel"/>
    <w:tmpl w:val="93FA82D6"/>
    <w:lvl w:ilvl="0" w:tplc="E7DECE40">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7" w15:restartNumberingAfterBreak="0">
    <w:nsid w:val="39CC0AF1"/>
    <w:multiLevelType w:val="hybridMultilevel"/>
    <w:tmpl w:val="01C89546"/>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8" w15:restartNumberingAfterBreak="0">
    <w:nsid w:val="39FA695F"/>
    <w:multiLevelType w:val="hybridMultilevel"/>
    <w:tmpl w:val="3098B4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9"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0"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131" w15:restartNumberingAfterBreak="0">
    <w:nsid w:val="3B207F0A"/>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2"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133"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34" w15:restartNumberingAfterBreak="0">
    <w:nsid w:val="3C263DC1"/>
    <w:multiLevelType w:val="multilevel"/>
    <w:tmpl w:val="A43ABB1E"/>
    <w:lvl w:ilvl="0">
      <w:start w:val="1"/>
      <w:numFmt w:val="decimal"/>
      <w:lvlText w:val="%1"/>
      <w:lvlJc w:val="left"/>
      <w:pPr>
        <w:ind w:left="480" w:hanging="480"/>
      </w:pPr>
      <w:rPr>
        <w:rFonts w:cs="Times New Roman"/>
      </w:rPr>
    </w:lvl>
    <w:lvl w:ilvl="1">
      <w:start w:val="4"/>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135" w15:restartNumberingAfterBreak="0">
    <w:nsid w:val="3CBF1A2F"/>
    <w:multiLevelType w:val="hybridMultilevel"/>
    <w:tmpl w:val="7590AD02"/>
    <w:lvl w:ilvl="0" w:tplc="FFFFFFFF">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6" w15:restartNumberingAfterBreak="0">
    <w:nsid w:val="3CE55352"/>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137"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8"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139" w15:restartNumberingAfterBreak="0">
    <w:nsid w:val="3DFD4669"/>
    <w:multiLevelType w:val="hybridMultilevel"/>
    <w:tmpl w:val="C4DCD31A"/>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0"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1" w15:restartNumberingAfterBreak="0">
    <w:nsid w:val="3E2B49F2"/>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142" w15:restartNumberingAfterBreak="0">
    <w:nsid w:val="3E2D024D"/>
    <w:multiLevelType w:val="hybridMultilevel"/>
    <w:tmpl w:val="EACE8728"/>
    <w:lvl w:ilvl="0" w:tplc="0CCE98E2">
      <w:start w:val="1"/>
      <w:numFmt w:val="upperRoman"/>
      <w:lvlText w:val="%1."/>
      <w:lvlJc w:val="left"/>
      <w:pPr>
        <w:tabs>
          <w:tab w:val="num" w:pos="3420"/>
        </w:tabs>
        <w:ind w:left="3420" w:hanging="720"/>
      </w:pPr>
      <w:rPr>
        <w:rFonts w:ascii="Calibri" w:hAnsi="Calibri" w:cs="Arial"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3"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44" w15:restartNumberingAfterBreak="0">
    <w:nsid w:val="3F684AC9"/>
    <w:multiLevelType w:val="multilevel"/>
    <w:tmpl w:val="AD0629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3FB65888"/>
    <w:multiLevelType w:val="hybridMultilevel"/>
    <w:tmpl w:val="47FAAB5A"/>
    <w:lvl w:ilvl="0" w:tplc="221C01D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6" w15:restartNumberingAfterBreak="0">
    <w:nsid w:val="3FDE5EA7"/>
    <w:multiLevelType w:val="hybridMultilevel"/>
    <w:tmpl w:val="D9983014"/>
    <w:lvl w:ilvl="0" w:tplc="FFFFFFFF">
      <w:start w:val="1"/>
      <w:numFmt w:val="bullet"/>
      <w:lvlText w:val=""/>
      <w:lvlJc w:val="left"/>
      <w:pPr>
        <w:ind w:left="1440" w:hanging="360"/>
      </w:pPr>
      <w:rPr>
        <w:rFonts w:ascii="Symbol" w:hAnsi="Symbol" w:hint="default"/>
      </w:rPr>
    </w:lvl>
    <w:lvl w:ilvl="1" w:tplc="23A271A6">
      <w:start w:val="1"/>
      <w:numFmt w:val="lowerLetter"/>
      <w:lvlText w:val="%2)"/>
      <w:lvlJc w:val="left"/>
      <w:pPr>
        <w:ind w:left="2160" w:hanging="360"/>
      </w:pPr>
      <w:rPr>
        <w:rFonts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7" w15:restartNumberingAfterBreak="0">
    <w:nsid w:val="40677F70"/>
    <w:multiLevelType w:val="hybridMultilevel"/>
    <w:tmpl w:val="EBF47278"/>
    <w:lvl w:ilvl="0" w:tplc="0418000F">
      <w:start w:val="1"/>
      <w:numFmt w:val="bullet"/>
      <w:lvlText w:val=""/>
      <w:lvlJc w:val="left"/>
      <w:pPr>
        <w:ind w:left="780" w:hanging="360"/>
      </w:pPr>
      <w:rPr>
        <w:rFonts w:ascii="Wingdings" w:hAnsi="Wingdings" w:hint="default"/>
      </w:rPr>
    </w:lvl>
    <w:lvl w:ilvl="1" w:tplc="04180019" w:tentative="1">
      <w:start w:val="1"/>
      <w:numFmt w:val="bullet"/>
      <w:lvlText w:val="o"/>
      <w:lvlJc w:val="left"/>
      <w:pPr>
        <w:ind w:left="1500" w:hanging="360"/>
      </w:pPr>
      <w:rPr>
        <w:rFonts w:ascii="Courier New" w:hAnsi="Courier New" w:hint="default"/>
      </w:rPr>
    </w:lvl>
    <w:lvl w:ilvl="2" w:tplc="0418001B" w:tentative="1">
      <w:start w:val="1"/>
      <w:numFmt w:val="bullet"/>
      <w:lvlText w:val=""/>
      <w:lvlJc w:val="left"/>
      <w:pPr>
        <w:ind w:left="2220" w:hanging="360"/>
      </w:pPr>
      <w:rPr>
        <w:rFonts w:ascii="Wingdings" w:hAnsi="Wingdings" w:hint="default"/>
      </w:rPr>
    </w:lvl>
    <w:lvl w:ilvl="3" w:tplc="0418000F" w:tentative="1">
      <w:start w:val="1"/>
      <w:numFmt w:val="bullet"/>
      <w:lvlText w:val=""/>
      <w:lvlJc w:val="left"/>
      <w:pPr>
        <w:ind w:left="2940" w:hanging="360"/>
      </w:pPr>
      <w:rPr>
        <w:rFonts w:ascii="Symbol" w:hAnsi="Symbol" w:hint="default"/>
      </w:rPr>
    </w:lvl>
    <w:lvl w:ilvl="4" w:tplc="04180019" w:tentative="1">
      <w:start w:val="1"/>
      <w:numFmt w:val="bullet"/>
      <w:lvlText w:val="o"/>
      <w:lvlJc w:val="left"/>
      <w:pPr>
        <w:ind w:left="3660" w:hanging="360"/>
      </w:pPr>
      <w:rPr>
        <w:rFonts w:ascii="Courier New" w:hAnsi="Courier New" w:hint="default"/>
      </w:rPr>
    </w:lvl>
    <w:lvl w:ilvl="5" w:tplc="0418001B" w:tentative="1">
      <w:start w:val="1"/>
      <w:numFmt w:val="bullet"/>
      <w:lvlText w:val=""/>
      <w:lvlJc w:val="left"/>
      <w:pPr>
        <w:ind w:left="4380" w:hanging="360"/>
      </w:pPr>
      <w:rPr>
        <w:rFonts w:ascii="Wingdings" w:hAnsi="Wingdings" w:hint="default"/>
      </w:rPr>
    </w:lvl>
    <w:lvl w:ilvl="6" w:tplc="0418000F" w:tentative="1">
      <w:start w:val="1"/>
      <w:numFmt w:val="bullet"/>
      <w:lvlText w:val=""/>
      <w:lvlJc w:val="left"/>
      <w:pPr>
        <w:ind w:left="5100" w:hanging="360"/>
      </w:pPr>
      <w:rPr>
        <w:rFonts w:ascii="Symbol" w:hAnsi="Symbol" w:hint="default"/>
      </w:rPr>
    </w:lvl>
    <w:lvl w:ilvl="7" w:tplc="04180019" w:tentative="1">
      <w:start w:val="1"/>
      <w:numFmt w:val="bullet"/>
      <w:lvlText w:val="o"/>
      <w:lvlJc w:val="left"/>
      <w:pPr>
        <w:ind w:left="5820" w:hanging="360"/>
      </w:pPr>
      <w:rPr>
        <w:rFonts w:ascii="Courier New" w:hAnsi="Courier New" w:hint="default"/>
      </w:rPr>
    </w:lvl>
    <w:lvl w:ilvl="8" w:tplc="0418001B" w:tentative="1">
      <w:start w:val="1"/>
      <w:numFmt w:val="bullet"/>
      <w:lvlText w:val=""/>
      <w:lvlJc w:val="left"/>
      <w:pPr>
        <w:ind w:left="6540" w:hanging="360"/>
      </w:pPr>
      <w:rPr>
        <w:rFonts w:ascii="Wingdings" w:hAnsi="Wingdings" w:hint="default"/>
      </w:rPr>
    </w:lvl>
  </w:abstractNum>
  <w:abstractNum w:abstractNumId="148" w15:restartNumberingAfterBreak="0">
    <w:nsid w:val="40692D18"/>
    <w:multiLevelType w:val="hybridMultilevel"/>
    <w:tmpl w:val="171270A2"/>
    <w:lvl w:ilvl="0" w:tplc="7C4008AE">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9" w15:restartNumberingAfterBreak="0">
    <w:nsid w:val="41A21479"/>
    <w:multiLevelType w:val="hybridMultilevel"/>
    <w:tmpl w:val="2EB66E8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0"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51" w15:restartNumberingAfterBreak="0">
    <w:nsid w:val="426D15D7"/>
    <w:multiLevelType w:val="hybridMultilevel"/>
    <w:tmpl w:val="011846AE"/>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2" w15:restartNumberingAfterBreak="0">
    <w:nsid w:val="42737598"/>
    <w:multiLevelType w:val="multilevel"/>
    <w:tmpl w:val="229C3B78"/>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434443C4"/>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4" w15:restartNumberingAfterBreak="0">
    <w:nsid w:val="43EF6762"/>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55"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6"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5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8"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58676FD"/>
    <w:multiLevelType w:val="hybridMultilevel"/>
    <w:tmpl w:val="0F1AB830"/>
    <w:lvl w:ilvl="0" w:tplc="956E300E">
      <w:start w:val="59"/>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45A926A9"/>
    <w:multiLevelType w:val="hybridMultilevel"/>
    <w:tmpl w:val="C12EBB08"/>
    <w:lvl w:ilvl="0" w:tplc="A57275AC">
      <w:start w:val="1"/>
      <w:numFmt w:val="decimal"/>
      <w:lvlText w:val="%1."/>
      <w:lvlJc w:val="left"/>
      <w:pPr>
        <w:ind w:left="720" w:hanging="360"/>
      </w:pPr>
      <w:rPr>
        <w:rFonts w:cs="Times New Roman" w:hint="default"/>
        <w:b/>
        <w:i w:val="0"/>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1"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62" w15:restartNumberingAfterBreak="0">
    <w:nsid w:val="46D47887"/>
    <w:multiLevelType w:val="hybridMultilevel"/>
    <w:tmpl w:val="E9F86C42"/>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476D5AAD"/>
    <w:multiLevelType w:val="hybridMultilevel"/>
    <w:tmpl w:val="50F4189E"/>
    <w:lvl w:ilvl="0" w:tplc="8A044584">
      <w:start w:val="6"/>
      <w:numFmt w:val="lowerLetter"/>
      <w:lvlText w:val="%1)"/>
      <w:lvlJc w:val="left"/>
      <w:pPr>
        <w:ind w:left="990" w:hanging="360"/>
      </w:pPr>
      <w:rPr>
        <w:rFonts w:hint="default"/>
        <w:color w:val="auto"/>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4" w15:restartNumberingAfterBreak="0">
    <w:nsid w:val="487E6051"/>
    <w:multiLevelType w:val="hybridMultilevel"/>
    <w:tmpl w:val="9E5236C8"/>
    <w:lvl w:ilvl="0" w:tplc="EE000BF2">
      <w:start w:val="1"/>
      <w:numFmt w:val="decimal"/>
      <w:lvlText w:val="(%1)"/>
      <w:lvlJc w:val="left"/>
      <w:pPr>
        <w:ind w:left="720" w:hanging="360"/>
      </w:pPr>
      <w:rPr>
        <w:rFonts w:cs="Times New Roman"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5"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7" w15:restartNumberingAfterBreak="0">
    <w:nsid w:val="49632393"/>
    <w:multiLevelType w:val="hybridMultilevel"/>
    <w:tmpl w:val="DA302538"/>
    <w:lvl w:ilvl="0" w:tplc="FB326FF0">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8" w15:restartNumberingAfterBreak="0">
    <w:nsid w:val="49C72168"/>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69"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170"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4A9E65AE"/>
    <w:multiLevelType w:val="singleLevel"/>
    <w:tmpl w:val="1A78E8EC"/>
    <w:lvl w:ilvl="0">
      <w:start w:val="1"/>
      <w:numFmt w:val="decimal"/>
      <w:lvlText w:val="(%1)"/>
      <w:legacy w:legacy="1" w:legacySpace="0" w:legacyIndent="353"/>
      <w:lvlJc w:val="left"/>
      <w:rPr>
        <w:rFonts w:ascii="Arial" w:hAnsi="Arial" w:cs="Arial" w:hint="default"/>
      </w:rPr>
    </w:lvl>
  </w:abstractNum>
  <w:abstractNum w:abstractNumId="172"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73"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174"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175"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76" w15:restartNumberingAfterBreak="0">
    <w:nsid w:val="4C4072DA"/>
    <w:multiLevelType w:val="hybridMultilevel"/>
    <w:tmpl w:val="A28EA038"/>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8"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9" w15:restartNumberingAfterBreak="0">
    <w:nsid w:val="4D393ACC"/>
    <w:multiLevelType w:val="hybridMultilevel"/>
    <w:tmpl w:val="1278DF24"/>
    <w:lvl w:ilvl="0" w:tplc="1E3A059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80"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81" w15:restartNumberingAfterBreak="0">
    <w:nsid w:val="4E3D3736"/>
    <w:multiLevelType w:val="hybridMultilevel"/>
    <w:tmpl w:val="82628CBA"/>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82"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83"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84" w15:restartNumberingAfterBreak="0">
    <w:nsid w:val="4FE726BE"/>
    <w:multiLevelType w:val="hybridMultilevel"/>
    <w:tmpl w:val="7D84A11C"/>
    <w:lvl w:ilvl="0" w:tplc="F138B398">
      <w:start w:val="1"/>
      <w:numFmt w:val="decimal"/>
      <w:lvlText w:val="%1."/>
      <w:lvlJc w:val="left"/>
      <w:pPr>
        <w:ind w:left="1068" w:hanging="360"/>
      </w:pPr>
      <w:rPr>
        <w:rFonts w:hint="default"/>
        <w:color w:val="auto"/>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85" w15:restartNumberingAfterBreak="0">
    <w:nsid w:val="500B6D28"/>
    <w:multiLevelType w:val="hybridMultilevel"/>
    <w:tmpl w:val="E9589B10"/>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6" w15:restartNumberingAfterBreak="0">
    <w:nsid w:val="501E5660"/>
    <w:multiLevelType w:val="hybridMultilevel"/>
    <w:tmpl w:val="076AEF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50EE6E79"/>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88" w15:restartNumberingAfterBreak="0">
    <w:nsid w:val="51FC72F1"/>
    <w:multiLevelType w:val="hybridMultilevel"/>
    <w:tmpl w:val="99747966"/>
    <w:lvl w:ilvl="0" w:tplc="FB326FF0">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9" w15:restartNumberingAfterBreak="0">
    <w:nsid w:val="52FE25AC"/>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90"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544E0EFB"/>
    <w:multiLevelType w:val="hybridMultilevel"/>
    <w:tmpl w:val="963ADDDE"/>
    <w:lvl w:ilvl="0" w:tplc="0B169658">
      <w:start w:val="1"/>
      <w:numFmt w:val="lowerRoman"/>
      <w:lvlText w:val="%1)"/>
      <w:lvlJc w:val="left"/>
      <w:pPr>
        <w:ind w:left="1440" w:hanging="360"/>
      </w:pPr>
      <w:rPr>
        <w:rFonts w:ascii="Times New Roman" w:eastAsia="SimSun" w:hAnsi="Times New Roman" w:cs="Times New Roman"/>
      </w:rPr>
    </w:lvl>
    <w:lvl w:ilvl="1" w:tplc="23A271A6">
      <w:start w:val="1"/>
      <w:numFmt w:val="lowerLetter"/>
      <w:lvlText w:val="%2)"/>
      <w:lvlJc w:val="left"/>
      <w:pPr>
        <w:ind w:left="2160" w:hanging="360"/>
      </w:pPr>
      <w:rPr>
        <w:rFonts w:cs="Times New Roman" w:hint="default"/>
        <w:b/>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3"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94" w15:restartNumberingAfterBreak="0">
    <w:nsid w:val="5584746C"/>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95"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96"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97"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8"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99"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00"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201" w15:restartNumberingAfterBreak="0">
    <w:nsid w:val="58E816AD"/>
    <w:multiLevelType w:val="hybridMultilevel"/>
    <w:tmpl w:val="50181EE2"/>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2" w15:restartNumberingAfterBreak="0">
    <w:nsid w:val="594A2434"/>
    <w:multiLevelType w:val="hybridMultilevel"/>
    <w:tmpl w:val="3B4C388A"/>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3"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204"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5" w15:restartNumberingAfterBreak="0">
    <w:nsid w:val="59B40613"/>
    <w:multiLevelType w:val="hybridMultilevel"/>
    <w:tmpl w:val="6FEAFFEA"/>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6"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59EA23DB"/>
    <w:multiLevelType w:val="hybridMultilevel"/>
    <w:tmpl w:val="984C27D6"/>
    <w:lvl w:ilvl="0" w:tplc="C45215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59EC04B5"/>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09" w15:restartNumberingAfterBreak="0">
    <w:nsid w:val="5ACD3E5A"/>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0" w15:restartNumberingAfterBreak="0">
    <w:nsid w:val="5AD60A6C"/>
    <w:multiLevelType w:val="hybridMultilevel"/>
    <w:tmpl w:val="88EADCE2"/>
    <w:lvl w:ilvl="0" w:tplc="5590D85E">
      <w:start w:val="1"/>
      <w:numFmt w:val="decimal"/>
      <w:lvlText w:val="(%1)"/>
      <w:lvlJc w:val="left"/>
      <w:pPr>
        <w:ind w:left="644" w:hanging="360"/>
      </w:pPr>
      <w:rPr>
        <w:rFonts w:cs="Times New Roman" w:hint="default"/>
        <w:color w:val="auto"/>
      </w:rPr>
    </w:lvl>
    <w:lvl w:ilvl="1" w:tplc="04180019">
      <w:start w:val="1"/>
      <w:numFmt w:val="lowerLetter"/>
      <w:lvlText w:val="%2."/>
      <w:lvlJc w:val="left"/>
      <w:pPr>
        <w:ind w:left="2662" w:hanging="360"/>
      </w:pPr>
      <w:rPr>
        <w:rFonts w:cs="Times New Roman"/>
      </w:rPr>
    </w:lvl>
    <w:lvl w:ilvl="2" w:tplc="AD38B140">
      <w:start w:val="1"/>
      <w:numFmt w:val="decimal"/>
      <w:lvlText w:val="%3."/>
      <w:lvlJc w:val="left"/>
      <w:pPr>
        <w:ind w:left="3562" w:hanging="360"/>
      </w:pPr>
      <w:rPr>
        <w:rFonts w:cs="Times New Roman" w:hint="default"/>
      </w:rPr>
    </w:lvl>
    <w:lvl w:ilvl="3" w:tplc="0418000F" w:tentative="1">
      <w:start w:val="1"/>
      <w:numFmt w:val="decimal"/>
      <w:lvlText w:val="%4."/>
      <w:lvlJc w:val="left"/>
      <w:pPr>
        <w:ind w:left="4102" w:hanging="360"/>
      </w:pPr>
      <w:rPr>
        <w:rFonts w:cs="Times New Roman"/>
      </w:rPr>
    </w:lvl>
    <w:lvl w:ilvl="4" w:tplc="04180019" w:tentative="1">
      <w:start w:val="1"/>
      <w:numFmt w:val="lowerLetter"/>
      <w:lvlText w:val="%5."/>
      <w:lvlJc w:val="left"/>
      <w:pPr>
        <w:ind w:left="4822" w:hanging="360"/>
      </w:pPr>
      <w:rPr>
        <w:rFonts w:cs="Times New Roman"/>
      </w:rPr>
    </w:lvl>
    <w:lvl w:ilvl="5" w:tplc="0418001B" w:tentative="1">
      <w:start w:val="1"/>
      <w:numFmt w:val="lowerRoman"/>
      <w:lvlText w:val="%6."/>
      <w:lvlJc w:val="right"/>
      <w:pPr>
        <w:ind w:left="5542" w:hanging="180"/>
      </w:pPr>
      <w:rPr>
        <w:rFonts w:cs="Times New Roman"/>
      </w:rPr>
    </w:lvl>
    <w:lvl w:ilvl="6" w:tplc="0418000F" w:tentative="1">
      <w:start w:val="1"/>
      <w:numFmt w:val="decimal"/>
      <w:lvlText w:val="%7."/>
      <w:lvlJc w:val="left"/>
      <w:pPr>
        <w:ind w:left="6262" w:hanging="360"/>
      </w:pPr>
      <w:rPr>
        <w:rFonts w:cs="Times New Roman"/>
      </w:rPr>
    </w:lvl>
    <w:lvl w:ilvl="7" w:tplc="04180019" w:tentative="1">
      <w:start w:val="1"/>
      <w:numFmt w:val="lowerLetter"/>
      <w:lvlText w:val="%8."/>
      <w:lvlJc w:val="left"/>
      <w:pPr>
        <w:ind w:left="6982" w:hanging="360"/>
      </w:pPr>
      <w:rPr>
        <w:rFonts w:cs="Times New Roman"/>
      </w:rPr>
    </w:lvl>
    <w:lvl w:ilvl="8" w:tplc="0418001B" w:tentative="1">
      <w:start w:val="1"/>
      <w:numFmt w:val="lowerRoman"/>
      <w:lvlText w:val="%9."/>
      <w:lvlJc w:val="right"/>
      <w:pPr>
        <w:ind w:left="7702" w:hanging="180"/>
      </w:pPr>
      <w:rPr>
        <w:rFonts w:cs="Times New Roman"/>
      </w:rPr>
    </w:lvl>
  </w:abstractNum>
  <w:abstractNum w:abstractNumId="211" w15:restartNumberingAfterBreak="0">
    <w:nsid w:val="5C4B0218"/>
    <w:multiLevelType w:val="hybridMultilevel"/>
    <w:tmpl w:val="03F07A9C"/>
    <w:lvl w:ilvl="0" w:tplc="0B169658">
      <w:start w:val="1"/>
      <w:numFmt w:val="lowerRoman"/>
      <w:lvlText w:val="%1)"/>
      <w:lvlJc w:val="left"/>
      <w:pPr>
        <w:ind w:left="360" w:hanging="360"/>
      </w:pPr>
      <w:rPr>
        <w:rFonts w:ascii="Times New Roman" w:eastAsia="SimSun" w:hAnsi="Times New Roman" w:cs="Times New Roman"/>
      </w:rPr>
    </w:lvl>
    <w:lvl w:ilvl="1" w:tplc="04090019">
      <w:start w:val="1"/>
      <w:numFmt w:val="lowerLetter"/>
      <w:lvlText w:val="%2."/>
      <w:lvlJc w:val="left"/>
      <w:pPr>
        <w:ind w:left="1080" w:hanging="360"/>
      </w:pPr>
      <w:rPr>
        <w:rFonts w:hint="default"/>
        <w:b/>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2" w15:restartNumberingAfterBreak="0">
    <w:nsid w:val="5C4D5230"/>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213"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4" w15:restartNumberingAfterBreak="0">
    <w:nsid w:val="5CF16355"/>
    <w:multiLevelType w:val="hybridMultilevel"/>
    <w:tmpl w:val="EC54F8E8"/>
    <w:lvl w:ilvl="0" w:tplc="FB326FF0">
      <w:start w:val="2"/>
      <w:numFmt w:val="bullet"/>
      <w:lvlText w:val="-"/>
      <w:lvlJc w:val="left"/>
      <w:pPr>
        <w:tabs>
          <w:tab w:val="num" w:pos="780"/>
        </w:tabs>
        <w:ind w:left="780" w:hanging="360"/>
      </w:pPr>
      <w:rPr>
        <w:rFonts w:ascii="Calibri" w:eastAsiaTheme="minorHAnsi" w:hAnsi="Calibri" w:cs="Calibri"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15" w15:restartNumberingAfterBreak="0">
    <w:nsid w:val="5CFE51C8"/>
    <w:multiLevelType w:val="hybridMultilevel"/>
    <w:tmpl w:val="83E0A0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6" w15:restartNumberingAfterBreak="0">
    <w:nsid w:val="5D332A5B"/>
    <w:multiLevelType w:val="hybridMultilevel"/>
    <w:tmpl w:val="CD4A1090"/>
    <w:lvl w:ilvl="0" w:tplc="C2D29026">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17"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218"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219"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220"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21"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222" w15:restartNumberingAfterBreak="0">
    <w:nsid w:val="5FE173B5"/>
    <w:multiLevelType w:val="hybridMultilevel"/>
    <w:tmpl w:val="F1F03008"/>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23"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216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4" w15:restartNumberingAfterBreak="0">
    <w:nsid w:val="60DA64A9"/>
    <w:multiLevelType w:val="hybridMultilevel"/>
    <w:tmpl w:val="0B308458"/>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5" w15:restartNumberingAfterBreak="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26"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227" w15:restartNumberingAfterBreak="0">
    <w:nsid w:val="62F04BC4"/>
    <w:multiLevelType w:val="singleLevel"/>
    <w:tmpl w:val="D700A506"/>
    <w:lvl w:ilvl="0">
      <w:start w:val="2"/>
      <w:numFmt w:val="decimal"/>
      <w:lvlText w:val="(%1)"/>
      <w:legacy w:legacy="1" w:legacySpace="0" w:legacyIndent="353"/>
      <w:lvlJc w:val="left"/>
      <w:rPr>
        <w:rFonts w:ascii="Arial" w:hAnsi="Arial" w:cs="Arial" w:hint="default"/>
      </w:rPr>
    </w:lvl>
  </w:abstractNum>
  <w:abstractNum w:abstractNumId="228" w15:restartNumberingAfterBreak="0">
    <w:nsid w:val="63284517"/>
    <w:multiLevelType w:val="hybridMultilevel"/>
    <w:tmpl w:val="A1E0B856"/>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9"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30" w15:restartNumberingAfterBreak="0">
    <w:nsid w:val="64C524E1"/>
    <w:multiLevelType w:val="hybridMultilevel"/>
    <w:tmpl w:val="2EE42A3C"/>
    <w:lvl w:ilvl="0" w:tplc="FB326FF0">
      <w:start w:val="2"/>
      <w:numFmt w:val="bullet"/>
      <w:lvlText w:val="-"/>
      <w:lvlJc w:val="left"/>
      <w:pPr>
        <w:ind w:left="1004" w:hanging="360"/>
      </w:pPr>
      <w:rPr>
        <w:rFonts w:ascii="Calibri" w:eastAsiaTheme="minorHAnsi" w:hAnsi="Calibri" w:cs="Calibri"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31" w15:restartNumberingAfterBreak="0">
    <w:nsid w:val="659300D0"/>
    <w:multiLevelType w:val="hybridMultilevel"/>
    <w:tmpl w:val="E9F86C42"/>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3"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234"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235"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236" w15:restartNumberingAfterBreak="0">
    <w:nsid w:val="67D34817"/>
    <w:multiLevelType w:val="singleLevel"/>
    <w:tmpl w:val="DC54FD18"/>
    <w:lvl w:ilvl="0">
      <w:start w:val="1"/>
      <w:numFmt w:val="decimal"/>
      <w:lvlText w:val="(%1)"/>
      <w:legacy w:legacy="1" w:legacySpace="0" w:legacyIndent="410"/>
      <w:lvlJc w:val="left"/>
      <w:rPr>
        <w:rFonts w:ascii="Arial" w:hAnsi="Arial" w:cs="Arial" w:hint="default"/>
      </w:rPr>
    </w:lvl>
  </w:abstractNum>
  <w:abstractNum w:abstractNumId="237"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8" w15:restartNumberingAfterBreak="0">
    <w:nsid w:val="683C1EB0"/>
    <w:multiLevelType w:val="hybridMultilevel"/>
    <w:tmpl w:val="F892A458"/>
    <w:lvl w:ilvl="0" w:tplc="FB326FF0">
      <w:start w:val="2"/>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9" w15:restartNumberingAfterBreak="0">
    <w:nsid w:val="69467431"/>
    <w:multiLevelType w:val="hybridMultilevel"/>
    <w:tmpl w:val="A09C1F4C"/>
    <w:lvl w:ilvl="0" w:tplc="04180017">
      <w:start w:val="1"/>
      <w:numFmt w:val="lowerLetter"/>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0" w15:restartNumberingAfterBreak="0">
    <w:nsid w:val="6A3C4762"/>
    <w:multiLevelType w:val="hybridMultilevel"/>
    <w:tmpl w:val="C75A43FA"/>
    <w:lvl w:ilvl="0" w:tplc="4DB44AA4">
      <w:start w:val="3"/>
      <w:numFmt w:val="decimal"/>
      <w:lvlText w:val="%1."/>
      <w:lvlJc w:val="left"/>
      <w:pPr>
        <w:ind w:left="720" w:hanging="360"/>
      </w:pPr>
      <w:rPr>
        <w:rFonts w:hint="default"/>
        <w:color w:val="000000"/>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1" w15:restartNumberingAfterBreak="0">
    <w:nsid w:val="6A5E6FBE"/>
    <w:multiLevelType w:val="hybridMultilevel"/>
    <w:tmpl w:val="052834D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43"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244" w15:restartNumberingAfterBreak="0">
    <w:nsid w:val="6B60119C"/>
    <w:multiLevelType w:val="hybridMultilevel"/>
    <w:tmpl w:val="6E68E562"/>
    <w:lvl w:ilvl="0" w:tplc="FFFFFFFF">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1440" w:hanging="360"/>
      </w:pPr>
      <w:rPr>
        <w:rFonts w:ascii="Wingdings" w:hAnsi="Wingdings" w:hint="default"/>
      </w:rPr>
    </w:lvl>
    <w:lvl w:ilvl="3" w:tplc="04180001" w:tentative="1">
      <w:start w:val="1"/>
      <w:numFmt w:val="bullet"/>
      <w:lvlText w:val=""/>
      <w:lvlJc w:val="left"/>
      <w:pPr>
        <w:ind w:left="2160" w:hanging="360"/>
      </w:pPr>
      <w:rPr>
        <w:rFonts w:ascii="Symbol" w:hAnsi="Symbol" w:hint="default"/>
      </w:rPr>
    </w:lvl>
    <w:lvl w:ilvl="4" w:tplc="04180003" w:tentative="1">
      <w:start w:val="1"/>
      <w:numFmt w:val="bullet"/>
      <w:lvlText w:val="o"/>
      <w:lvlJc w:val="left"/>
      <w:pPr>
        <w:ind w:left="2880" w:hanging="360"/>
      </w:pPr>
      <w:rPr>
        <w:rFonts w:ascii="Courier New" w:hAnsi="Courier New" w:cs="Courier New" w:hint="default"/>
      </w:rPr>
    </w:lvl>
    <w:lvl w:ilvl="5" w:tplc="04180005" w:tentative="1">
      <w:start w:val="1"/>
      <w:numFmt w:val="bullet"/>
      <w:lvlText w:val=""/>
      <w:lvlJc w:val="left"/>
      <w:pPr>
        <w:ind w:left="3600" w:hanging="360"/>
      </w:pPr>
      <w:rPr>
        <w:rFonts w:ascii="Wingdings" w:hAnsi="Wingdings" w:hint="default"/>
      </w:rPr>
    </w:lvl>
    <w:lvl w:ilvl="6" w:tplc="04180001" w:tentative="1">
      <w:start w:val="1"/>
      <w:numFmt w:val="bullet"/>
      <w:lvlText w:val=""/>
      <w:lvlJc w:val="left"/>
      <w:pPr>
        <w:ind w:left="4320" w:hanging="360"/>
      </w:pPr>
      <w:rPr>
        <w:rFonts w:ascii="Symbol" w:hAnsi="Symbol" w:hint="default"/>
      </w:rPr>
    </w:lvl>
    <w:lvl w:ilvl="7" w:tplc="04180003" w:tentative="1">
      <w:start w:val="1"/>
      <w:numFmt w:val="bullet"/>
      <w:lvlText w:val="o"/>
      <w:lvlJc w:val="left"/>
      <w:pPr>
        <w:ind w:left="5040" w:hanging="360"/>
      </w:pPr>
      <w:rPr>
        <w:rFonts w:ascii="Courier New" w:hAnsi="Courier New" w:cs="Courier New" w:hint="default"/>
      </w:rPr>
    </w:lvl>
    <w:lvl w:ilvl="8" w:tplc="04180005" w:tentative="1">
      <w:start w:val="1"/>
      <w:numFmt w:val="bullet"/>
      <w:lvlText w:val=""/>
      <w:lvlJc w:val="left"/>
      <w:pPr>
        <w:ind w:left="5760" w:hanging="360"/>
      </w:pPr>
      <w:rPr>
        <w:rFonts w:ascii="Wingdings" w:hAnsi="Wingdings" w:hint="default"/>
      </w:rPr>
    </w:lvl>
  </w:abstractNum>
  <w:abstractNum w:abstractNumId="245"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46"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7" w15:restartNumberingAfterBreak="0">
    <w:nsid w:val="6D761586"/>
    <w:multiLevelType w:val="hybridMultilevel"/>
    <w:tmpl w:val="6B1A602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48" w15:restartNumberingAfterBreak="0">
    <w:nsid w:val="6DA34DD8"/>
    <w:multiLevelType w:val="hybridMultilevel"/>
    <w:tmpl w:val="80141204"/>
    <w:lvl w:ilvl="0" w:tplc="0418000F">
      <w:start w:val="1"/>
      <w:numFmt w:val="bullet"/>
      <w:lvlText w:val=""/>
      <w:lvlJc w:val="left"/>
      <w:pPr>
        <w:tabs>
          <w:tab w:val="num" w:pos="720"/>
        </w:tabs>
        <w:ind w:left="720" w:hanging="360"/>
      </w:pPr>
      <w:rPr>
        <w:rFonts w:ascii="Symbol" w:hAnsi="Symbol" w:hint="default"/>
      </w:rPr>
    </w:lvl>
    <w:lvl w:ilvl="1" w:tplc="04180019" w:tentative="1">
      <w:start w:val="1"/>
      <w:numFmt w:val="bullet"/>
      <w:lvlText w:val="o"/>
      <w:lvlJc w:val="left"/>
      <w:pPr>
        <w:tabs>
          <w:tab w:val="num" w:pos="1440"/>
        </w:tabs>
        <w:ind w:left="1440" w:hanging="360"/>
      </w:pPr>
      <w:rPr>
        <w:rFonts w:ascii="Courier New" w:hAnsi="Courier New" w:hint="default"/>
      </w:rPr>
    </w:lvl>
    <w:lvl w:ilvl="2" w:tplc="0418001B"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6DC318EE"/>
    <w:multiLevelType w:val="multilevel"/>
    <w:tmpl w:val="C86EB864"/>
    <w:lvl w:ilvl="0">
      <w:start w:val="2"/>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50" w15:restartNumberingAfterBreak="0">
    <w:nsid w:val="6E422ECF"/>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51" w15:restartNumberingAfterBreak="0">
    <w:nsid w:val="6E922EC1"/>
    <w:multiLevelType w:val="hybridMultilevel"/>
    <w:tmpl w:val="E40E9482"/>
    <w:lvl w:ilvl="0" w:tplc="D8F60486">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2" w15:restartNumberingAfterBreak="0">
    <w:nsid w:val="6F130299"/>
    <w:multiLevelType w:val="hybridMultilevel"/>
    <w:tmpl w:val="91D046F2"/>
    <w:lvl w:ilvl="0" w:tplc="FB326FF0">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3"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4" w15:restartNumberingAfterBreak="0">
    <w:nsid w:val="6FCD6CD4"/>
    <w:multiLevelType w:val="hybridMultilevel"/>
    <w:tmpl w:val="42CAAEBE"/>
    <w:lvl w:ilvl="0" w:tplc="08F86EC6">
      <w:start w:val="2"/>
      <w:numFmt w:val="bullet"/>
      <w:lvlText w:val="-"/>
      <w:lvlJc w:val="left"/>
      <w:pPr>
        <w:ind w:left="990" w:hanging="360"/>
      </w:pPr>
      <w:rPr>
        <w:rFonts w:ascii="Trebuchet MS" w:eastAsia="Calibri" w:hAnsi="Trebuchet MS"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255"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256"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257"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258" w15:restartNumberingAfterBreak="0">
    <w:nsid w:val="70AC51FC"/>
    <w:multiLevelType w:val="hybridMultilevel"/>
    <w:tmpl w:val="2C366156"/>
    <w:lvl w:ilvl="0" w:tplc="96BC51F8">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59"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260" w15:restartNumberingAfterBreak="0">
    <w:nsid w:val="71FB0267"/>
    <w:multiLevelType w:val="hybridMultilevel"/>
    <w:tmpl w:val="B27E1D58"/>
    <w:lvl w:ilvl="0" w:tplc="218094D2">
      <w:start w:val="1"/>
      <w:numFmt w:val="bullet"/>
      <w:lvlText w:val="-"/>
      <w:lvlJc w:val="left"/>
      <w:pPr>
        <w:ind w:left="720" w:hanging="360"/>
      </w:pPr>
      <w:rPr>
        <w:rFonts w:ascii="Wide Latin" w:hAnsi="Wide Lat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72755015"/>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262" w15:restartNumberingAfterBreak="0">
    <w:nsid w:val="73294F21"/>
    <w:multiLevelType w:val="hybridMultilevel"/>
    <w:tmpl w:val="AAC6F93E"/>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3"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264" w15:restartNumberingAfterBreak="0">
    <w:nsid w:val="74094A80"/>
    <w:multiLevelType w:val="multilevel"/>
    <w:tmpl w:val="88C20F50"/>
    <w:lvl w:ilvl="0">
      <w:start w:val="2"/>
      <w:numFmt w:val="decimal"/>
      <w:lvlText w:val="%1"/>
      <w:lvlJc w:val="left"/>
      <w:pPr>
        <w:ind w:left="480" w:hanging="480"/>
      </w:pPr>
      <w:rPr>
        <w:rFonts w:cs="Times New Roman"/>
      </w:rPr>
    </w:lvl>
    <w:lvl w:ilvl="1">
      <w:start w:val="3"/>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65" w15:restartNumberingAfterBreak="0">
    <w:nsid w:val="740E1EA6"/>
    <w:multiLevelType w:val="hybridMultilevel"/>
    <w:tmpl w:val="E296270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6" w15:restartNumberingAfterBreak="0">
    <w:nsid w:val="749F5711"/>
    <w:multiLevelType w:val="hybridMultilevel"/>
    <w:tmpl w:val="C4FA64E2"/>
    <w:lvl w:ilvl="0" w:tplc="FFFFFFFF">
      <w:start w:val="1"/>
      <w:numFmt w:val="bullet"/>
      <w:lvlText w:val=""/>
      <w:lvlJc w:val="left"/>
      <w:pPr>
        <w:ind w:left="786"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7" w15:restartNumberingAfterBreak="0">
    <w:nsid w:val="74A64C78"/>
    <w:multiLevelType w:val="hybridMultilevel"/>
    <w:tmpl w:val="46047840"/>
    <w:lvl w:ilvl="0" w:tplc="23A271A6">
      <w:start w:val="1"/>
      <w:numFmt w:val="lowerLetter"/>
      <w:lvlText w:val="%1)"/>
      <w:lvlJc w:val="left"/>
      <w:pPr>
        <w:ind w:left="1440" w:hanging="360"/>
      </w:pPr>
      <w:rPr>
        <w:rFonts w:cs="Times New Roman"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8" w15:restartNumberingAfterBreak="0">
    <w:nsid w:val="74D14D8F"/>
    <w:multiLevelType w:val="singleLevel"/>
    <w:tmpl w:val="5E5C5504"/>
    <w:lvl w:ilvl="0">
      <w:start w:val="8"/>
      <w:numFmt w:val="decimal"/>
      <w:lvlText w:val="(%1)"/>
      <w:legacy w:legacy="1" w:legacySpace="0" w:legacyIndent="346"/>
      <w:lvlJc w:val="left"/>
      <w:rPr>
        <w:rFonts w:ascii="Arial" w:hAnsi="Arial" w:cs="Arial" w:hint="default"/>
      </w:rPr>
    </w:lvl>
  </w:abstractNum>
  <w:abstractNum w:abstractNumId="269" w15:restartNumberingAfterBreak="0">
    <w:nsid w:val="74DD0085"/>
    <w:multiLevelType w:val="hybridMultilevel"/>
    <w:tmpl w:val="4B0A0C44"/>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70"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271"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2"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273" w15:restartNumberingAfterBreak="0">
    <w:nsid w:val="768225F9"/>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274" w15:restartNumberingAfterBreak="0">
    <w:nsid w:val="76D77A1C"/>
    <w:multiLevelType w:val="hybridMultilevel"/>
    <w:tmpl w:val="56E4C01A"/>
    <w:lvl w:ilvl="0" w:tplc="FFFFFFFF">
      <w:start w:val="1"/>
      <w:numFmt w:val="bullet"/>
      <w:lvlText w:val=""/>
      <w:lvlJc w:val="left"/>
      <w:pPr>
        <w:ind w:left="720" w:hanging="360"/>
      </w:pPr>
      <w:rPr>
        <w:rFonts w:ascii="Symbol" w:hAnsi="Symbol" w:hint="default"/>
      </w:rPr>
    </w:lvl>
    <w:lvl w:ilvl="1" w:tplc="20B8BDC2">
      <w:numFmt w:val="bullet"/>
      <w:lvlText w:val="•"/>
      <w:lvlJc w:val="left"/>
      <w:pPr>
        <w:ind w:left="1800" w:hanging="720"/>
      </w:pPr>
      <w:rPr>
        <w:rFonts w:ascii="Trebuchet MS" w:eastAsia="MS Mincho" w:hAnsi="Trebuchet MS" w:cs="Aria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5" w15:restartNumberingAfterBreak="0">
    <w:nsid w:val="777B76DA"/>
    <w:multiLevelType w:val="multilevel"/>
    <w:tmpl w:val="CBFE8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6" w15:restartNumberingAfterBreak="0">
    <w:nsid w:val="77997BD2"/>
    <w:multiLevelType w:val="hybridMultilevel"/>
    <w:tmpl w:val="CF765860"/>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7" w15:restartNumberingAfterBreak="0">
    <w:nsid w:val="77C343AB"/>
    <w:multiLevelType w:val="multilevel"/>
    <w:tmpl w:val="8A2AF200"/>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8"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79"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0" w15:restartNumberingAfterBreak="0">
    <w:nsid w:val="78244D0E"/>
    <w:multiLevelType w:val="hybridMultilevel"/>
    <w:tmpl w:val="0C8A4E04"/>
    <w:lvl w:ilvl="0" w:tplc="EAA6A03E">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2" w15:restartNumberingAfterBreak="0">
    <w:nsid w:val="7A432E04"/>
    <w:multiLevelType w:val="hybridMultilevel"/>
    <w:tmpl w:val="F392C63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3" w15:restartNumberingAfterBreak="0">
    <w:nsid w:val="7AF84AE3"/>
    <w:multiLevelType w:val="hybridMultilevel"/>
    <w:tmpl w:val="23B2C20A"/>
    <w:name w:val="List Dash__1"/>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4" w15:restartNumberingAfterBreak="0">
    <w:nsid w:val="7B0075C6"/>
    <w:multiLevelType w:val="hybridMultilevel"/>
    <w:tmpl w:val="CF580B36"/>
    <w:lvl w:ilvl="0" w:tplc="82C8BA9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5"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86" w15:restartNumberingAfterBreak="0">
    <w:nsid w:val="7B780872"/>
    <w:multiLevelType w:val="hybridMultilevel"/>
    <w:tmpl w:val="408452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7" w15:restartNumberingAfterBreak="0">
    <w:nsid w:val="7B912AFA"/>
    <w:multiLevelType w:val="multilevel"/>
    <w:tmpl w:val="C874A46A"/>
    <w:lvl w:ilvl="0">
      <w:start w:val="3"/>
      <w:numFmt w:val="decimal"/>
      <w:lvlText w:val="%1"/>
      <w:lvlJc w:val="left"/>
      <w:pPr>
        <w:ind w:left="480" w:hanging="480"/>
      </w:pPr>
      <w:rPr>
        <w:rFonts w:cs="Times New Roman"/>
      </w:rPr>
    </w:lvl>
    <w:lvl w:ilvl="1">
      <w:start w:val="1"/>
      <w:numFmt w:val="decimal"/>
      <w:lvlText w:val="%1.%2"/>
      <w:lvlJc w:val="left"/>
      <w:pPr>
        <w:ind w:left="840" w:hanging="48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88" w15:restartNumberingAfterBreak="0">
    <w:nsid w:val="7BF65DC9"/>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89"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290"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29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7EE56B0D"/>
    <w:multiLevelType w:val="hybridMultilevel"/>
    <w:tmpl w:val="915E5C08"/>
    <w:lvl w:ilvl="0" w:tplc="3CB44BB0">
      <w:start w:val="1"/>
      <w:numFmt w:val="lowerLetter"/>
      <w:lvlText w:val="(%1)"/>
      <w:lvlJc w:val="left"/>
      <w:pPr>
        <w:ind w:left="360" w:hanging="360"/>
      </w:pPr>
      <w:rPr>
        <w:rFonts w:ascii="Times New Roman" w:hAnsi="Times New Roman" w:cs="Times New Roman" w:hint="default"/>
      </w:rPr>
    </w:lvl>
    <w:lvl w:ilvl="1" w:tplc="04180019">
      <w:start w:val="1"/>
      <w:numFmt w:val="lowerLetter"/>
      <w:lvlText w:val="%2."/>
      <w:lvlJc w:val="left"/>
      <w:pPr>
        <w:ind w:left="1080" w:hanging="360"/>
      </w:pPr>
    </w:lvl>
    <w:lvl w:ilvl="2" w:tplc="4F0CFEC8">
      <w:start w:val="1"/>
      <w:numFmt w:val="lowerLetter"/>
      <w:lvlText w:val="(%3)"/>
      <w:lvlJc w:val="left"/>
      <w:pPr>
        <w:ind w:left="1800" w:hanging="180"/>
      </w:pPr>
      <w:rPr>
        <w:rFonts w:ascii="Arial" w:hAnsi="Arial" w:cs="Arial"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3" w15:restartNumberingAfterBreak="0">
    <w:nsid w:val="7F3C66AA"/>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294" w15:restartNumberingAfterBreak="0">
    <w:nsid w:val="7F8565D4"/>
    <w:multiLevelType w:val="hybridMultilevel"/>
    <w:tmpl w:val="7F8565D4"/>
    <w:lvl w:ilvl="0" w:tplc="A6B28888">
      <w:start w:val="1"/>
      <w:numFmt w:val="bullet"/>
      <w:lvlText w:val=""/>
      <w:lvlJc w:val="left"/>
      <w:pPr>
        <w:ind w:left="720" w:hanging="360"/>
      </w:pPr>
      <w:rPr>
        <w:rFonts w:ascii="Symbol" w:hAnsi="Symbol"/>
      </w:rPr>
    </w:lvl>
    <w:lvl w:ilvl="1" w:tplc="71C035D8">
      <w:start w:val="1"/>
      <w:numFmt w:val="bullet"/>
      <w:lvlText w:val="o"/>
      <w:lvlJc w:val="left"/>
      <w:pPr>
        <w:tabs>
          <w:tab w:val="num" w:pos="1440"/>
        </w:tabs>
        <w:ind w:left="1440" w:hanging="360"/>
      </w:pPr>
      <w:rPr>
        <w:rFonts w:ascii="Courier New" w:hAnsi="Courier New"/>
      </w:rPr>
    </w:lvl>
    <w:lvl w:ilvl="2" w:tplc="18689550">
      <w:start w:val="1"/>
      <w:numFmt w:val="bullet"/>
      <w:lvlText w:val=""/>
      <w:lvlJc w:val="left"/>
      <w:pPr>
        <w:tabs>
          <w:tab w:val="num" w:pos="2160"/>
        </w:tabs>
        <w:ind w:left="2160" w:hanging="360"/>
      </w:pPr>
      <w:rPr>
        <w:rFonts w:ascii="Wingdings" w:hAnsi="Wingdings"/>
      </w:rPr>
    </w:lvl>
    <w:lvl w:ilvl="3" w:tplc="CD6E7CB6">
      <w:start w:val="1"/>
      <w:numFmt w:val="bullet"/>
      <w:lvlText w:val=""/>
      <w:lvlJc w:val="left"/>
      <w:pPr>
        <w:tabs>
          <w:tab w:val="num" w:pos="2880"/>
        </w:tabs>
        <w:ind w:left="2880" w:hanging="360"/>
      </w:pPr>
      <w:rPr>
        <w:rFonts w:ascii="Symbol" w:hAnsi="Symbol"/>
      </w:rPr>
    </w:lvl>
    <w:lvl w:ilvl="4" w:tplc="CB7AA4D0">
      <w:start w:val="1"/>
      <w:numFmt w:val="bullet"/>
      <w:lvlText w:val="o"/>
      <w:lvlJc w:val="left"/>
      <w:pPr>
        <w:tabs>
          <w:tab w:val="num" w:pos="3600"/>
        </w:tabs>
        <w:ind w:left="3600" w:hanging="360"/>
      </w:pPr>
      <w:rPr>
        <w:rFonts w:ascii="Courier New" w:hAnsi="Courier New"/>
      </w:rPr>
    </w:lvl>
    <w:lvl w:ilvl="5" w:tplc="3E081846">
      <w:start w:val="1"/>
      <w:numFmt w:val="bullet"/>
      <w:lvlText w:val=""/>
      <w:lvlJc w:val="left"/>
      <w:pPr>
        <w:tabs>
          <w:tab w:val="num" w:pos="4320"/>
        </w:tabs>
        <w:ind w:left="4320" w:hanging="360"/>
      </w:pPr>
      <w:rPr>
        <w:rFonts w:ascii="Wingdings" w:hAnsi="Wingdings"/>
      </w:rPr>
    </w:lvl>
    <w:lvl w:ilvl="6" w:tplc="81C6E7B4">
      <w:start w:val="1"/>
      <w:numFmt w:val="bullet"/>
      <w:lvlText w:val=""/>
      <w:lvlJc w:val="left"/>
      <w:pPr>
        <w:tabs>
          <w:tab w:val="num" w:pos="5040"/>
        </w:tabs>
        <w:ind w:left="5040" w:hanging="360"/>
      </w:pPr>
      <w:rPr>
        <w:rFonts w:ascii="Symbol" w:hAnsi="Symbol"/>
      </w:rPr>
    </w:lvl>
    <w:lvl w:ilvl="7" w:tplc="6A3628EE">
      <w:start w:val="1"/>
      <w:numFmt w:val="bullet"/>
      <w:lvlText w:val="o"/>
      <w:lvlJc w:val="left"/>
      <w:pPr>
        <w:tabs>
          <w:tab w:val="num" w:pos="5760"/>
        </w:tabs>
        <w:ind w:left="5760" w:hanging="360"/>
      </w:pPr>
      <w:rPr>
        <w:rFonts w:ascii="Courier New" w:hAnsi="Courier New"/>
      </w:rPr>
    </w:lvl>
    <w:lvl w:ilvl="8" w:tplc="92C2A110">
      <w:start w:val="1"/>
      <w:numFmt w:val="bullet"/>
      <w:lvlText w:val=""/>
      <w:lvlJc w:val="left"/>
      <w:pPr>
        <w:tabs>
          <w:tab w:val="num" w:pos="6480"/>
        </w:tabs>
        <w:ind w:left="6480" w:hanging="360"/>
      </w:pPr>
      <w:rPr>
        <w:rFonts w:ascii="Wingdings" w:hAnsi="Wingdings"/>
      </w:rPr>
    </w:lvl>
  </w:abstractNum>
  <w:abstractNum w:abstractNumId="295" w15:restartNumberingAfterBreak="0">
    <w:nsid w:val="7F896D8F"/>
    <w:multiLevelType w:val="hybridMultilevel"/>
    <w:tmpl w:val="B4047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47"/>
  </w:num>
  <w:num w:numId="2">
    <w:abstractNumId w:val="23"/>
  </w:num>
  <w:num w:numId="3">
    <w:abstractNumId w:val="241"/>
  </w:num>
  <w:num w:numId="4">
    <w:abstractNumId w:val="81"/>
  </w:num>
  <w:num w:numId="5">
    <w:abstractNumId w:val="217"/>
  </w:num>
  <w:num w:numId="6">
    <w:abstractNumId w:val="52"/>
  </w:num>
  <w:num w:numId="7">
    <w:abstractNumId w:val="190"/>
  </w:num>
  <w:num w:numId="8">
    <w:abstractNumId w:val="158"/>
  </w:num>
  <w:num w:numId="9">
    <w:abstractNumId w:val="92"/>
  </w:num>
  <w:num w:numId="10">
    <w:abstractNumId w:val="51"/>
  </w:num>
  <w:num w:numId="11">
    <w:abstractNumId w:val="115"/>
  </w:num>
  <w:num w:numId="12">
    <w:abstractNumId w:val="279"/>
  </w:num>
  <w:num w:numId="13">
    <w:abstractNumId w:val="160"/>
  </w:num>
  <w:num w:numId="14">
    <w:abstractNumId w:val="178"/>
  </w:num>
  <w:num w:numId="15">
    <w:abstractNumId w:val="25"/>
  </w:num>
  <w:num w:numId="16">
    <w:abstractNumId w:val="219"/>
  </w:num>
  <w:num w:numId="17">
    <w:abstractNumId w:val="192"/>
  </w:num>
  <w:num w:numId="18">
    <w:abstractNumId w:val="246"/>
  </w:num>
  <w:num w:numId="19">
    <w:abstractNumId w:val="270"/>
  </w:num>
  <w:num w:numId="20">
    <w:abstractNumId w:val="48"/>
  </w:num>
  <w:num w:numId="21">
    <w:abstractNumId w:val="122"/>
  </w:num>
  <w:num w:numId="22">
    <w:abstractNumId w:val="147"/>
  </w:num>
  <w:num w:numId="23">
    <w:abstractNumId w:val="207"/>
  </w:num>
  <w:num w:numId="24">
    <w:abstractNumId w:val="191"/>
  </w:num>
  <w:num w:numId="25">
    <w:abstractNumId w:val="58"/>
  </w:num>
  <w:num w:numId="26">
    <w:abstractNumId w:val="53"/>
  </w:num>
  <w:num w:numId="27">
    <w:abstractNumId w:val="295"/>
  </w:num>
  <w:num w:numId="28">
    <w:abstractNumId w:val="215"/>
  </w:num>
  <w:num w:numId="29">
    <w:abstractNumId w:val="42"/>
  </w:num>
  <w:num w:numId="30">
    <w:abstractNumId w:val="84"/>
  </w:num>
  <w:num w:numId="31">
    <w:abstractNumId w:val="283"/>
  </w:num>
  <w:num w:numId="32">
    <w:abstractNumId w:val="248"/>
  </w:num>
  <w:num w:numId="33">
    <w:abstractNumId w:val="56"/>
  </w:num>
  <w:num w:numId="34">
    <w:abstractNumId w:val="12"/>
  </w:num>
  <w:num w:numId="35">
    <w:abstractNumId w:val="4"/>
  </w:num>
  <w:num w:numId="36">
    <w:abstractNumId w:val="5"/>
  </w:num>
  <w:num w:numId="37">
    <w:abstractNumId w:val="276"/>
  </w:num>
  <w:num w:numId="38">
    <w:abstractNumId w:val="253"/>
  </w:num>
  <w:num w:numId="39">
    <w:abstractNumId w:val="120"/>
  </w:num>
  <w:num w:numId="40">
    <w:abstractNumId w:val="166"/>
  </w:num>
  <w:num w:numId="41">
    <w:abstractNumId w:val="46"/>
  </w:num>
  <w:num w:numId="42">
    <w:abstractNumId w:val="170"/>
  </w:num>
  <w:num w:numId="43">
    <w:abstractNumId w:val="176"/>
  </w:num>
  <w:num w:numId="44">
    <w:abstractNumId w:val="206"/>
  </w:num>
  <w:num w:numId="45">
    <w:abstractNumId w:val="291"/>
  </w:num>
  <w:num w:numId="46">
    <w:abstractNumId w:val="197"/>
  </w:num>
  <w:num w:numId="47">
    <w:abstractNumId w:val="157"/>
  </w:num>
  <w:num w:numId="48">
    <w:abstractNumId w:val="102"/>
  </w:num>
  <w:num w:numId="49">
    <w:abstractNumId w:val="232"/>
  </w:num>
  <w:num w:numId="50">
    <w:abstractNumId w:val="137"/>
  </w:num>
  <w:num w:numId="51">
    <w:abstractNumId w:val="278"/>
  </w:num>
  <w:num w:numId="52">
    <w:abstractNumId w:val="111"/>
  </w:num>
  <w:num w:numId="53">
    <w:abstractNumId w:val="93"/>
  </w:num>
  <w:num w:numId="54">
    <w:abstractNumId w:val="182"/>
  </w:num>
  <w:num w:numId="55">
    <w:abstractNumId w:val="155"/>
  </w:num>
  <w:num w:numId="56">
    <w:abstractNumId w:val="226"/>
  </w:num>
  <w:num w:numId="57">
    <w:abstractNumId w:val="234"/>
  </w:num>
  <w:num w:numId="58">
    <w:abstractNumId w:val="289"/>
  </w:num>
  <w:num w:numId="59">
    <w:abstractNumId w:val="13"/>
  </w:num>
  <w:num w:numId="60">
    <w:abstractNumId w:val="67"/>
  </w:num>
  <w:num w:numId="61">
    <w:abstractNumId w:val="121"/>
  </w:num>
  <w:num w:numId="62">
    <w:abstractNumId w:val="18"/>
  </w:num>
  <w:num w:numId="63">
    <w:abstractNumId w:val="169"/>
  </w:num>
  <w:num w:numId="64">
    <w:abstractNumId w:val="9"/>
  </w:num>
  <w:num w:numId="65">
    <w:abstractNumId w:val="235"/>
  </w:num>
  <w:num w:numId="66">
    <w:abstractNumId w:val="15"/>
  </w:num>
  <w:num w:numId="67">
    <w:abstractNumId w:val="255"/>
  </w:num>
  <w:num w:numId="68">
    <w:abstractNumId w:val="229"/>
  </w:num>
  <w:num w:numId="69">
    <w:abstractNumId w:val="85"/>
  </w:num>
  <w:num w:numId="70">
    <w:abstractNumId w:val="193"/>
  </w:num>
  <w:num w:numId="71">
    <w:abstractNumId w:val="57"/>
  </w:num>
  <w:num w:numId="72">
    <w:abstractNumId w:val="90"/>
  </w:num>
  <w:num w:numId="73">
    <w:abstractNumId w:val="109"/>
  </w:num>
  <w:num w:numId="74">
    <w:abstractNumId w:val="199"/>
  </w:num>
  <w:num w:numId="75">
    <w:abstractNumId w:val="11"/>
  </w:num>
  <w:num w:numId="76">
    <w:abstractNumId w:val="38"/>
  </w:num>
  <w:num w:numId="77">
    <w:abstractNumId w:val="259"/>
  </w:num>
  <w:num w:numId="78">
    <w:abstractNumId w:val="107"/>
  </w:num>
  <w:num w:numId="79">
    <w:abstractNumId w:val="263"/>
  </w:num>
  <w:num w:numId="80">
    <w:abstractNumId w:val="195"/>
  </w:num>
  <w:num w:numId="81">
    <w:abstractNumId w:val="172"/>
  </w:num>
  <w:num w:numId="82">
    <w:abstractNumId w:val="143"/>
  </w:num>
  <w:num w:numId="83">
    <w:abstractNumId w:val="161"/>
  </w:num>
  <w:num w:numId="84">
    <w:abstractNumId w:val="173"/>
  </w:num>
  <w:num w:numId="85">
    <w:abstractNumId w:val="130"/>
  </w:num>
  <w:num w:numId="86">
    <w:abstractNumId w:val="165"/>
  </w:num>
  <w:num w:numId="87">
    <w:abstractNumId w:val="198"/>
  </w:num>
  <w:num w:numId="88">
    <w:abstractNumId w:val="227"/>
  </w:num>
  <w:num w:numId="89">
    <w:abstractNumId w:val="104"/>
  </w:num>
  <w:num w:numId="90">
    <w:abstractNumId w:val="236"/>
  </w:num>
  <w:num w:numId="91">
    <w:abstractNumId w:val="20"/>
  </w:num>
  <w:num w:numId="92">
    <w:abstractNumId w:val="49"/>
  </w:num>
  <w:num w:numId="93">
    <w:abstractNumId w:val="66"/>
  </w:num>
  <w:num w:numId="94">
    <w:abstractNumId w:val="68"/>
  </w:num>
  <w:num w:numId="95">
    <w:abstractNumId w:val="221"/>
  </w:num>
  <w:num w:numId="96">
    <w:abstractNumId w:val="27"/>
  </w:num>
  <w:num w:numId="97">
    <w:abstractNumId w:val="171"/>
  </w:num>
  <w:num w:numId="98">
    <w:abstractNumId w:val="89"/>
  </w:num>
  <w:num w:numId="99">
    <w:abstractNumId w:val="268"/>
  </w:num>
  <w:num w:numId="100">
    <w:abstractNumId w:val="261"/>
  </w:num>
  <w:num w:numId="101">
    <w:abstractNumId w:val="96"/>
  </w:num>
  <w:num w:numId="102">
    <w:abstractNumId w:val="94"/>
  </w:num>
  <w:num w:numId="103">
    <w:abstractNumId w:val="76"/>
  </w:num>
  <w:num w:numId="104">
    <w:abstractNumId w:val="43"/>
  </w:num>
  <w:num w:numId="105">
    <w:abstractNumId w:val="233"/>
  </w:num>
  <w:num w:numId="106">
    <w:abstractNumId w:val="108"/>
  </w:num>
  <w:num w:numId="107">
    <w:abstractNumId w:val="273"/>
  </w:num>
  <w:num w:numId="108">
    <w:abstractNumId w:val="196"/>
  </w:num>
  <w:num w:numId="109">
    <w:abstractNumId w:val="196"/>
    <w:lvlOverride w:ilvl="0">
      <w:lvl w:ilvl="0">
        <w:start w:val="1"/>
        <w:numFmt w:val="lowerLetter"/>
        <w:lvlText w:val="(%1)"/>
        <w:legacy w:legacy="1" w:legacySpace="0" w:legacyIndent="417"/>
        <w:lvlJc w:val="left"/>
        <w:rPr>
          <w:rFonts w:ascii="Arial" w:hAnsi="Arial" w:cs="Arial" w:hint="default"/>
        </w:rPr>
      </w:lvl>
    </w:lvlOverride>
  </w:num>
  <w:num w:numId="110">
    <w:abstractNumId w:val="243"/>
  </w:num>
  <w:num w:numId="11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10"/>
  </w:num>
  <w:num w:numId="114">
    <w:abstractNumId w:val="114"/>
  </w:num>
  <w:num w:numId="115">
    <w:abstractNumId w:val="187"/>
  </w:num>
  <w:num w:numId="116">
    <w:abstractNumId w:val="225"/>
  </w:num>
  <w:num w:numId="117">
    <w:abstractNumId w:val="271"/>
  </w:num>
  <w:num w:numId="118">
    <w:abstractNumId w:val="22"/>
  </w:num>
  <w:num w:numId="119">
    <w:abstractNumId w:val="39"/>
  </w:num>
  <w:num w:numId="120">
    <w:abstractNumId w:val="79"/>
  </w:num>
  <w:num w:numId="121">
    <w:abstractNumId w:val="183"/>
  </w:num>
  <w:num w:numId="122">
    <w:abstractNumId w:val="28"/>
  </w:num>
  <w:num w:numId="123">
    <w:abstractNumId w:val="41"/>
  </w:num>
  <w:num w:numId="124">
    <w:abstractNumId w:val="237"/>
  </w:num>
  <w:num w:numId="125">
    <w:abstractNumId w:val="50"/>
  </w:num>
  <w:num w:numId="126">
    <w:abstractNumId w:val="290"/>
  </w:num>
  <w:num w:numId="127">
    <w:abstractNumId w:val="118"/>
  </w:num>
  <w:num w:numId="128">
    <w:abstractNumId w:val="140"/>
  </w:num>
  <w:num w:numId="129">
    <w:abstractNumId w:val="205"/>
  </w:num>
  <w:num w:numId="130">
    <w:abstractNumId w:val="180"/>
  </w:num>
  <w:num w:numId="131">
    <w:abstractNumId w:val="222"/>
  </w:num>
  <w:num w:numId="132">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7"/>
  </w:num>
  <w:num w:numId="134">
    <w:abstractNumId w:val="156"/>
  </w:num>
  <w:num w:numId="135">
    <w:abstractNumId w:val="224"/>
  </w:num>
  <w:num w:numId="136">
    <w:abstractNumId w:val="223"/>
  </w:num>
  <w:num w:numId="137">
    <w:abstractNumId w:val="40"/>
  </w:num>
  <w:num w:numId="138">
    <w:abstractNumId w:val="131"/>
  </w:num>
  <w:num w:numId="1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3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8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6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8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8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213"/>
  </w:num>
  <w:num w:numId="148">
    <w:abstractNumId w:val="282"/>
  </w:num>
  <w:num w:numId="149">
    <w:abstractNumId w:val="262"/>
  </w:num>
  <w:num w:numId="150">
    <w:abstractNumId w:val="186"/>
  </w:num>
  <w:num w:numId="151">
    <w:abstractNumId w:val="127"/>
  </w:num>
  <w:num w:numId="152">
    <w:abstractNumId w:val="80"/>
  </w:num>
  <w:num w:numId="153">
    <w:abstractNumId w:val="201"/>
  </w:num>
  <w:num w:numId="154">
    <w:abstractNumId w:val="17"/>
  </w:num>
  <w:num w:numId="155">
    <w:abstractNumId w:val="181"/>
  </w:num>
  <w:num w:numId="156">
    <w:abstractNumId w:val="65"/>
  </w:num>
  <w:num w:numId="157">
    <w:abstractNumId w:val="242"/>
  </w:num>
  <w:num w:numId="158">
    <w:abstractNumId w:val="220"/>
  </w:num>
  <w:num w:numId="159">
    <w:abstractNumId w:val="62"/>
  </w:num>
  <w:num w:numId="160">
    <w:abstractNumId w:val="99"/>
  </w:num>
  <w:num w:numId="161">
    <w:abstractNumId w:val="125"/>
  </w:num>
  <w:num w:numId="162">
    <w:abstractNumId w:val="204"/>
  </w:num>
  <w:num w:numId="163">
    <w:abstractNumId w:val="55"/>
  </w:num>
  <w:num w:numId="164">
    <w:abstractNumId w:val="260"/>
  </w:num>
  <w:num w:numId="165">
    <w:abstractNumId w:val="286"/>
  </w:num>
  <w:num w:numId="166">
    <w:abstractNumId w:val="251"/>
  </w:num>
  <w:num w:numId="167">
    <w:abstractNumId w:val="116"/>
  </w:num>
  <w:num w:numId="168">
    <w:abstractNumId w:val="69"/>
  </w:num>
  <w:num w:numId="169">
    <w:abstractNumId w:val="105"/>
  </w:num>
  <w:num w:numId="170">
    <w:abstractNumId w:val="209"/>
  </w:num>
  <w:num w:numId="171">
    <w:abstractNumId w:val="168"/>
  </w:num>
  <w:num w:numId="172">
    <w:abstractNumId w:val="154"/>
  </w:num>
  <w:num w:numId="173">
    <w:abstractNumId w:val="258"/>
  </w:num>
  <w:num w:numId="174">
    <w:abstractNumId w:val="71"/>
  </w:num>
  <w:num w:numId="175">
    <w:abstractNumId w:val="36"/>
  </w:num>
  <w:num w:numId="176">
    <w:abstractNumId w:val="275"/>
  </w:num>
  <w:num w:numId="177">
    <w:abstractNumId w:val="277"/>
  </w:num>
  <w:num w:numId="178">
    <w:abstractNumId w:val="144"/>
  </w:num>
  <w:num w:numId="179">
    <w:abstractNumId w:val="152"/>
  </w:num>
  <w:num w:numId="180">
    <w:abstractNumId w:val="240"/>
  </w:num>
  <w:num w:numId="181">
    <w:abstractNumId w:val="159"/>
  </w:num>
  <w:num w:numId="182">
    <w:abstractNumId w:val="266"/>
  </w:num>
  <w:num w:numId="183">
    <w:abstractNumId w:val="244"/>
  </w:num>
  <w:num w:numId="184">
    <w:abstractNumId w:val="274"/>
  </w:num>
  <w:num w:numId="185">
    <w:abstractNumId w:val="294"/>
  </w:num>
  <w:num w:numId="186">
    <w:abstractNumId w:val="2"/>
  </w:num>
  <w:num w:numId="187">
    <w:abstractNumId w:val="3"/>
  </w:num>
  <w:num w:numId="188">
    <w:abstractNumId w:val="0"/>
  </w:num>
  <w:num w:numId="189">
    <w:abstractNumId w:val="1"/>
  </w:num>
  <w:num w:numId="190">
    <w:abstractNumId w:val="16"/>
  </w:num>
  <w:num w:numId="191">
    <w:abstractNumId w:val="7"/>
  </w:num>
  <w:num w:numId="192">
    <w:abstractNumId w:val="35"/>
  </w:num>
  <w:num w:numId="193">
    <w:abstractNumId w:val="106"/>
  </w:num>
  <w:num w:numId="194">
    <w:abstractNumId w:val="132"/>
  </w:num>
  <w:num w:numId="195">
    <w:abstractNumId w:val="95"/>
  </w:num>
  <w:num w:numId="196">
    <w:abstractNumId w:val="54"/>
  </w:num>
  <w:num w:numId="197">
    <w:abstractNumId w:val="32"/>
  </w:num>
  <w:num w:numId="198">
    <w:abstractNumId w:val="272"/>
  </w:num>
  <w:num w:numId="199">
    <w:abstractNumId w:val="174"/>
  </w:num>
  <w:num w:numId="200">
    <w:abstractNumId w:val="203"/>
  </w:num>
  <w:num w:numId="201">
    <w:abstractNumId w:val="256"/>
  </w:num>
  <w:num w:numId="202">
    <w:abstractNumId w:val="200"/>
  </w:num>
  <w:num w:numId="203">
    <w:abstractNumId w:val="78"/>
  </w:num>
  <w:num w:numId="204">
    <w:abstractNumId w:val="177"/>
  </w:num>
  <w:num w:numId="205">
    <w:abstractNumId w:val="218"/>
  </w:num>
  <w:num w:numId="206">
    <w:abstractNumId w:val="74"/>
  </w:num>
  <w:num w:numId="207">
    <w:abstractNumId w:val="138"/>
  </w:num>
  <w:num w:numId="208">
    <w:abstractNumId w:val="61"/>
  </w:num>
  <w:num w:numId="209">
    <w:abstractNumId w:val="145"/>
  </w:num>
  <w:num w:numId="210">
    <w:abstractNumId w:val="148"/>
  </w:num>
  <w:num w:numId="211">
    <w:abstractNumId w:val="216"/>
  </w:num>
  <w:num w:numId="212">
    <w:abstractNumId w:val="210"/>
  </w:num>
  <w:num w:numId="213">
    <w:abstractNumId w:val="126"/>
  </w:num>
  <w:num w:numId="214">
    <w:abstractNumId w:val="59"/>
  </w:num>
  <w:num w:numId="215">
    <w:abstractNumId w:val="29"/>
  </w:num>
  <w:num w:numId="216">
    <w:abstractNumId w:val="245"/>
  </w:num>
  <w:num w:numId="217">
    <w:abstractNumId w:val="103"/>
  </w:num>
  <w:num w:numId="218">
    <w:abstractNumId w:val="153"/>
  </w:num>
  <w:num w:numId="219">
    <w:abstractNumId w:val="164"/>
  </w:num>
  <w:num w:numId="220">
    <w:abstractNumId w:val="133"/>
  </w:num>
  <w:num w:numId="221">
    <w:abstractNumId w:val="45"/>
  </w:num>
  <w:num w:numId="222">
    <w:abstractNumId w:val="189"/>
  </w:num>
  <w:num w:numId="223">
    <w:abstractNumId w:val="257"/>
  </w:num>
  <w:num w:numId="224">
    <w:abstractNumId w:val="212"/>
  </w:num>
  <w:num w:numId="225">
    <w:abstractNumId w:val="136"/>
  </w:num>
  <w:num w:numId="226">
    <w:abstractNumId w:val="150"/>
  </w:num>
  <w:num w:numId="227">
    <w:abstractNumId w:val="285"/>
  </w:num>
  <w:num w:numId="228">
    <w:abstractNumId w:val="208"/>
  </w:num>
  <w:num w:numId="229">
    <w:abstractNumId w:val="194"/>
  </w:num>
  <w:num w:numId="230">
    <w:abstractNumId w:val="77"/>
  </w:num>
  <w:num w:numId="231">
    <w:abstractNumId w:val="100"/>
  </w:num>
  <w:num w:numId="232">
    <w:abstractNumId w:val="24"/>
  </w:num>
  <w:num w:numId="233">
    <w:abstractNumId w:val="142"/>
  </w:num>
  <w:num w:numId="234">
    <w:abstractNumId w:val="288"/>
  </w:num>
  <w:num w:numId="235">
    <w:abstractNumId w:val="141"/>
  </w:num>
  <w:num w:numId="236">
    <w:abstractNumId w:val="179"/>
  </w:num>
  <w:num w:numId="237">
    <w:abstractNumId w:val="293"/>
  </w:num>
  <w:num w:numId="238">
    <w:abstractNumId w:val="175"/>
  </w:num>
  <w:num w:numId="239">
    <w:abstractNumId w:val="86"/>
  </w:num>
  <w:num w:numId="240">
    <w:abstractNumId w:val="269"/>
  </w:num>
  <w:num w:numId="241">
    <w:abstractNumId w:val="250"/>
  </w:num>
  <w:num w:numId="242">
    <w:abstractNumId w:val="33"/>
  </w:num>
  <w:num w:numId="243">
    <w:abstractNumId w:val="30"/>
  </w:num>
  <w:num w:numId="244">
    <w:abstractNumId w:val="101"/>
  </w:num>
  <w:num w:numId="245">
    <w:abstractNumId w:val="73"/>
  </w:num>
  <w:num w:numId="246">
    <w:abstractNumId w:val="31"/>
  </w:num>
  <w:num w:numId="247">
    <w:abstractNumId w:val="112"/>
  </w:num>
  <w:num w:numId="248">
    <w:abstractNumId w:val="21"/>
  </w:num>
  <w:num w:numId="249">
    <w:abstractNumId w:val="64"/>
  </w:num>
  <w:num w:numId="250">
    <w:abstractNumId w:val="10"/>
  </w:num>
  <w:num w:numId="251">
    <w:abstractNumId w:val="267"/>
  </w:num>
  <w:num w:numId="252">
    <w:abstractNumId w:val="75"/>
  </w:num>
  <w:num w:numId="253">
    <w:abstractNumId w:val="146"/>
  </w:num>
  <w:num w:numId="254">
    <w:abstractNumId w:val="113"/>
  </w:num>
  <w:num w:numId="255">
    <w:abstractNumId w:val="280"/>
  </w:num>
  <w:num w:numId="256">
    <w:abstractNumId w:val="163"/>
  </w:num>
  <w:num w:numId="257">
    <w:abstractNumId w:val="63"/>
  </w:num>
  <w:num w:numId="258">
    <w:abstractNumId w:val="70"/>
  </w:num>
  <w:num w:numId="259">
    <w:abstractNumId w:val="231"/>
  </w:num>
  <w:num w:numId="260">
    <w:abstractNumId w:val="162"/>
  </w:num>
  <w:num w:numId="261">
    <w:abstractNumId w:val="82"/>
  </w:num>
  <w:num w:numId="262">
    <w:abstractNumId w:val="254"/>
  </w:num>
  <w:num w:numId="263">
    <w:abstractNumId w:val="135"/>
  </w:num>
  <w:num w:numId="264">
    <w:abstractNumId w:val="265"/>
  </w:num>
  <w:num w:numId="265">
    <w:abstractNumId w:val="123"/>
  </w:num>
  <w:num w:numId="266">
    <w:abstractNumId w:val="119"/>
  </w:num>
  <w:num w:numId="267">
    <w:abstractNumId w:val="128"/>
  </w:num>
  <w:num w:numId="268">
    <w:abstractNumId w:val="239"/>
  </w:num>
  <w:num w:numId="269">
    <w:abstractNumId w:val="151"/>
  </w:num>
  <w:num w:numId="270">
    <w:abstractNumId w:val="91"/>
  </w:num>
  <w:num w:numId="271">
    <w:abstractNumId w:val="91"/>
  </w:num>
  <w:num w:numId="272">
    <w:abstractNumId w:val="230"/>
  </w:num>
  <w:num w:numId="273">
    <w:abstractNumId w:val="26"/>
  </w:num>
  <w:num w:numId="274">
    <w:abstractNumId w:val="19"/>
  </w:num>
  <w:num w:numId="275">
    <w:abstractNumId w:val="167"/>
  </w:num>
  <w:num w:numId="276">
    <w:abstractNumId w:val="139"/>
  </w:num>
  <w:num w:numId="277">
    <w:abstractNumId w:val="252"/>
  </w:num>
  <w:num w:numId="278">
    <w:abstractNumId w:val="202"/>
  </w:num>
  <w:num w:numId="279">
    <w:abstractNumId w:val="284"/>
  </w:num>
  <w:num w:numId="280">
    <w:abstractNumId w:val="211"/>
  </w:num>
  <w:num w:numId="281">
    <w:abstractNumId w:val="97"/>
  </w:num>
  <w:num w:numId="282">
    <w:abstractNumId w:val="44"/>
  </w:num>
  <w:num w:numId="283">
    <w:abstractNumId w:val="292"/>
  </w:num>
  <w:num w:numId="284">
    <w:abstractNumId w:val="184"/>
  </w:num>
  <w:num w:numId="285">
    <w:abstractNumId w:val="281"/>
  </w:num>
  <w:num w:numId="286">
    <w:abstractNumId w:val="124"/>
  </w:num>
  <w:num w:numId="287">
    <w:abstractNumId w:val="34"/>
  </w:num>
  <w:num w:numId="288">
    <w:abstractNumId w:val="60"/>
  </w:num>
  <w:num w:numId="289">
    <w:abstractNumId w:val="228"/>
  </w:num>
  <w:num w:numId="290">
    <w:abstractNumId w:val="214"/>
  </w:num>
  <w:num w:numId="291">
    <w:abstractNumId w:val="14"/>
  </w:num>
  <w:num w:numId="292">
    <w:abstractNumId w:val="188"/>
  </w:num>
  <w:num w:numId="293">
    <w:abstractNumId w:val="238"/>
  </w:num>
  <w:num w:numId="2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185"/>
  </w:num>
  <w:num w:numId="296">
    <w:abstractNumId w:val="98"/>
  </w:num>
  <w:num w:numId="297">
    <w:abstractNumId w:val="72"/>
  </w:num>
  <w:num w:numId="298">
    <w:abstractNumId w:val="149"/>
  </w:num>
  <w:numIdMacAtCleanup w:val="2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D83"/>
    <w:rsid w:val="00002055"/>
    <w:rsid w:val="000027F9"/>
    <w:rsid w:val="00003573"/>
    <w:rsid w:val="00003889"/>
    <w:rsid w:val="00003AEC"/>
    <w:rsid w:val="000050E1"/>
    <w:rsid w:val="00005D39"/>
    <w:rsid w:val="00006FA9"/>
    <w:rsid w:val="00007B4B"/>
    <w:rsid w:val="00010355"/>
    <w:rsid w:val="0001118E"/>
    <w:rsid w:val="00011397"/>
    <w:rsid w:val="00011D07"/>
    <w:rsid w:val="000123DC"/>
    <w:rsid w:val="00012BC2"/>
    <w:rsid w:val="00013C11"/>
    <w:rsid w:val="000145F4"/>
    <w:rsid w:val="00016D02"/>
    <w:rsid w:val="00017423"/>
    <w:rsid w:val="00017DFF"/>
    <w:rsid w:val="000204D3"/>
    <w:rsid w:val="00020886"/>
    <w:rsid w:val="00021127"/>
    <w:rsid w:val="000221B8"/>
    <w:rsid w:val="0002267A"/>
    <w:rsid w:val="00024278"/>
    <w:rsid w:val="0002441F"/>
    <w:rsid w:val="00025A5F"/>
    <w:rsid w:val="0002680A"/>
    <w:rsid w:val="00026C6A"/>
    <w:rsid w:val="0002739C"/>
    <w:rsid w:val="0003200C"/>
    <w:rsid w:val="0003253E"/>
    <w:rsid w:val="0003282A"/>
    <w:rsid w:val="000349D1"/>
    <w:rsid w:val="00034BFC"/>
    <w:rsid w:val="00034CA1"/>
    <w:rsid w:val="00036358"/>
    <w:rsid w:val="0004085A"/>
    <w:rsid w:val="000416C0"/>
    <w:rsid w:val="00042083"/>
    <w:rsid w:val="000422CF"/>
    <w:rsid w:val="00042E71"/>
    <w:rsid w:val="0004363B"/>
    <w:rsid w:val="0004493D"/>
    <w:rsid w:val="00045709"/>
    <w:rsid w:val="00045894"/>
    <w:rsid w:val="00047A19"/>
    <w:rsid w:val="00050211"/>
    <w:rsid w:val="00050567"/>
    <w:rsid w:val="00050BBF"/>
    <w:rsid w:val="00050FF9"/>
    <w:rsid w:val="0005279B"/>
    <w:rsid w:val="000529FA"/>
    <w:rsid w:val="0005325F"/>
    <w:rsid w:val="00053B64"/>
    <w:rsid w:val="00054198"/>
    <w:rsid w:val="0005475F"/>
    <w:rsid w:val="00054B48"/>
    <w:rsid w:val="00055A1A"/>
    <w:rsid w:val="00055E40"/>
    <w:rsid w:val="00056847"/>
    <w:rsid w:val="00056D62"/>
    <w:rsid w:val="00057414"/>
    <w:rsid w:val="000575C4"/>
    <w:rsid w:val="000623AF"/>
    <w:rsid w:val="00062B17"/>
    <w:rsid w:val="000632CA"/>
    <w:rsid w:val="00064102"/>
    <w:rsid w:val="0006433C"/>
    <w:rsid w:val="00064E39"/>
    <w:rsid w:val="00064EA0"/>
    <w:rsid w:val="00066343"/>
    <w:rsid w:val="00066EC9"/>
    <w:rsid w:val="0006773E"/>
    <w:rsid w:val="00070C8E"/>
    <w:rsid w:val="00071AA4"/>
    <w:rsid w:val="00071AD5"/>
    <w:rsid w:val="00072E6F"/>
    <w:rsid w:val="000730AC"/>
    <w:rsid w:val="00075037"/>
    <w:rsid w:val="000750DC"/>
    <w:rsid w:val="000751D1"/>
    <w:rsid w:val="0007553D"/>
    <w:rsid w:val="00075D82"/>
    <w:rsid w:val="00076078"/>
    <w:rsid w:val="00076A2D"/>
    <w:rsid w:val="00081FE3"/>
    <w:rsid w:val="00082FA4"/>
    <w:rsid w:val="00083AE9"/>
    <w:rsid w:val="000858F7"/>
    <w:rsid w:val="00085F20"/>
    <w:rsid w:val="000866BC"/>
    <w:rsid w:val="00086D3E"/>
    <w:rsid w:val="000872D9"/>
    <w:rsid w:val="00087E10"/>
    <w:rsid w:val="000918A3"/>
    <w:rsid w:val="00091AFD"/>
    <w:rsid w:val="00092A21"/>
    <w:rsid w:val="000934F1"/>
    <w:rsid w:val="00093825"/>
    <w:rsid w:val="00096268"/>
    <w:rsid w:val="000963ED"/>
    <w:rsid w:val="00097E77"/>
    <w:rsid w:val="000A07EB"/>
    <w:rsid w:val="000A0889"/>
    <w:rsid w:val="000A09C6"/>
    <w:rsid w:val="000A0A35"/>
    <w:rsid w:val="000A0B85"/>
    <w:rsid w:val="000A10EC"/>
    <w:rsid w:val="000A2593"/>
    <w:rsid w:val="000A2661"/>
    <w:rsid w:val="000A30B3"/>
    <w:rsid w:val="000A3798"/>
    <w:rsid w:val="000A38FB"/>
    <w:rsid w:val="000A429E"/>
    <w:rsid w:val="000A4DB7"/>
    <w:rsid w:val="000A5D09"/>
    <w:rsid w:val="000A6105"/>
    <w:rsid w:val="000A7D92"/>
    <w:rsid w:val="000B2064"/>
    <w:rsid w:val="000B2781"/>
    <w:rsid w:val="000B2ABD"/>
    <w:rsid w:val="000B39DC"/>
    <w:rsid w:val="000B49EE"/>
    <w:rsid w:val="000B4C28"/>
    <w:rsid w:val="000B7FA1"/>
    <w:rsid w:val="000C02FF"/>
    <w:rsid w:val="000C046C"/>
    <w:rsid w:val="000C048C"/>
    <w:rsid w:val="000C0A1E"/>
    <w:rsid w:val="000C103B"/>
    <w:rsid w:val="000C1422"/>
    <w:rsid w:val="000C19B7"/>
    <w:rsid w:val="000C2904"/>
    <w:rsid w:val="000C2B35"/>
    <w:rsid w:val="000C3286"/>
    <w:rsid w:val="000C3A0C"/>
    <w:rsid w:val="000C5886"/>
    <w:rsid w:val="000C58E2"/>
    <w:rsid w:val="000D2CE9"/>
    <w:rsid w:val="000D33B2"/>
    <w:rsid w:val="000D3A41"/>
    <w:rsid w:val="000D4F04"/>
    <w:rsid w:val="000E0ACD"/>
    <w:rsid w:val="000E13A8"/>
    <w:rsid w:val="000E1EA4"/>
    <w:rsid w:val="000E2739"/>
    <w:rsid w:val="000E2761"/>
    <w:rsid w:val="000E3305"/>
    <w:rsid w:val="000E6F78"/>
    <w:rsid w:val="000E709C"/>
    <w:rsid w:val="000F26CC"/>
    <w:rsid w:val="000F3A57"/>
    <w:rsid w:val="000F4599"/>
    <w:rsid w:val="000F4E2D"/>
    <w:rsid w:val="000F63A3"/>
    <w:rsid w:val="000F644F"/>
    <w:rsid w:val="000F6C6C"/>
    <w:rsid w:val="000F728B"/>
    <w:rsid w:val="00100024"/>
    <w:rsid w:val="00100B5F"/>
    <w:rsid w:val="00101288"/>
    <w:rsid w:val="0010151C"/>
    <w:rsid w:val="001017D4"/>
    <w:rsid w:val="0010198F"/>
    <w:rsid w:val="00101C2B"/>
    <w:rsid w:val="0010425E"/>
    <w:rsid w:val="0010534F"/>
    <w:rsid w:val="00105A58"/>
    <w:rsid w:val="00106352"/>
    <w:rsid w:val="00106E7F"/>
    <w:rsid w:val="00110678"/>
    <w:rsid w:val="00111F61"/>
    <w:rsid w:val="00112515"/>
    <w:rsid w:val="00112CF7"/>
    <w:rsid w:val="001136CE"/>
    <w:rsid w:val="00113853"/>
    <w:rsid w:val="00113890"/>
    <w:rsid w:val="00113BA9"/>
    <w:rsid w:val="001148DA"/>
    <w:rsid w:val="001161AA"/>
    <w:rsid w:val="00116202"/>
    <w:rsid w:val="00116327"/>
    <w:rsid w:val="00116341"/>
    <w:rsid w:val="001165A5"/>
    <w:rsid w:val="001168C6"/>
    <w:rsid w:val="00116F2A"/>
    <w:rsid w:val="00122166"/>
    <w:rsid w:val="00123049"/>
    <w:rsid w:val="001232A8"/>
    <w:rsid w:val="001237AA"/>
    <w:rsid w:val="00125647"/>
    <w:rsid w:val="00125F72"/>
    <w:rsid w:val="001262DD"/>
    <w:rsid w:val="00127A4C"/>
    <w:rsid w:val="00127B1B"/>
    <w:rsid w:val="00130913"/>
    <w:rsid w:val="00130F1A"/>
    <w:rsid w:val="0013118E"/>
    <w:rsid w:val="001320F6"/>
    <w:rsid w:val="00132342"/>
    <w:rsid w:val="00132F24"/>
    <w:rsid w:val="00132FC9"/>
    <w:rsid w:val="00133C0F"/>
    <w:rsid w:val="00133C55"/>
    <w:rsid w:val="00134B08"/>
    <w:rsid w:val="00134F91"/>
    <w:rsid w:val="001353B2"/>
    <w:rsid w:val="001358EF"/>
    <w:rsid w:val="00135C02"/>
    <w:rsid w:val="00135CDE"/>
    <w:rsid w:val="00135D54"/>
    <w:rsid w:val="00135EA1"/>
    <w:rsid w:val="00136651"/>
    <w:rsid w:val="00137ACA"/>
    <w:rsid w:val="00140574"/>
    <w:rsid w:val="00140EA4"/>
    <w:rsid w:val="00141FD1"/>
    <w:rsid w:val="0014213F"/>
    <w:rsid w:val="00142F7E"/>
    <w:rsid w:val="001457A6"/>
    <w:rsid w:val="00145DF1"/>
    <w:rsid w:val="00146DA0"/>
    <w:rsid w:val="00146E24"/>
    <w:rsid w:val="00147265"/>
    <w:rsid w:val="00147EBF"/>
    <w:rsid w:val="00150C79"/>
    <w:rsid w:val="0015149D"/>
    <w:rsid w:val="00151E91"/>
    <w:rsid w:val="0015242E"/>
    <w:rsid w:val="00152613"/>
    <w:rsid w:val="001529B2"/>
    <w:rsid w:val="00152E3C"/>
    <w:rsid w:val="00152E90"/>
    <w:rsid w:val="00153329"/>
    <w:rsid w:val="00153B67"/>
    <w:rsid w:val="00154BA8"/>
    <w:rsid w:val="00155231"/>
    <w:rsid w:val="0015582C"/>
    <w:rsid w:val="00155C16"/>
    <w:rsid w:val="0015661A"/>
    <w:rsid w:val="00156D70"/>
    <w:rsid w:val="00156F95"/>
    <w:rsid w:val="001614C5"/>
    <w:rsid w:val="0016189D"/>
    <w:rsid w:val="00161ABD"/>
    <w:rsid w:val="00161E6C"/>
    <w:rsid w:val="00162676"/>
    <w:rsid w:val="00162AF0"/>
    <w:rsid w:val="0016308C"/>
    <w:rsid w:val="00163D0E"/>
    <w:rsid w:val="00164759"/>
    <w:rsid w:val="00164776"/>
    <w:rsid w:val="00165E7C"/>
    <w:rsid w:val="00167DA7"/>
    <w:rsid w:val="0017159A"/>
    <w:rsid w:val="0017222E"/>
    <w:rsid w:val="0017306D"/>
    <w:rsid w:val="00173274"/>
    <w:rsid w:val="00173A23"/>
    <w:rsid w:val="00174BB2"/>
    <w:rsid w:val="00177592"/>
    <w:rsid w:val="00177B21"/>
    <w:rsid w:val="001809DD"/>
    <w:rsid w:val="00180B9E"/>
    <w:rsid w:val="00180BBA"/>
    <w:rsid w:val="00181118"/>
    <w:rsid w:val="00182648"/>
    <w:rsid w:val="00182939"/>
    <w:rsid w:val="0018481B"/>
    <w:rsid w:val="0018585A"/>
    <w:rsid w:val="0018590C"/>
    <w:rsid w:val="001860A1"/>
    <w:rsid w:val="00187966"/>
    <w:rsid w:val="001914F6"/>
    <w:rsid w:val="0019206D"/>
    <w:rsid w:val="0019390A"/>
    <w:rsid w:val="0019503B"/>
    <w:rsid w:val="00197BF0"/>
    <w:rsid w:val="001A1721"/>
    <w:rsid w:val="001A1EB9"/>
    <w:rsid w:val="001A271E"/>
    <w:rsid w:val="001A3ACF"/>
    <w:rsid w:val="001A5A68"/>
    <w:rsid w:val="001A5E96"/>
    <w:rsid w:val="001A7B49"/>
    <w:rsid w:val="001B12D1"/>
    <w:rsid w:val="001B164F"/>
    <w:rsid w:val="001B300D"/>
    <w:rsid w:val="001B3510"/>
    <w:rsid w:val="001B359E"/>
    <w:rsid w:val="001B3A5E"/>
    <w:rsid w:val="001B52B8"/>
    <w:rsid w:val="001B555E"/>
    <w:rsid w:val="001B6B23"/>
    <w:rsid w:val="001B7D5C"/>
    <w:rsid w:val="001C0B4A"/>
    <w:rsid w:val="001C0B82"/>
    <w:rsid w:val="001C171B"/>
    <w:rsid w:val="001C2111"/>
    <w:rsid w:val="001C2702"/>
    <w:rsid w:val="001C4DB6"/>
    <w:rsid w:val="001C67ED"/>
    <w:rsid w:val="001C69B4"/>
    <w:rsid w:val="001C7625"/>
    <w:rsid w:val="001C7B04"/>
    <w:rsid w:val="001D0ED2"/>
    <w:rsid w:val="001D1250"/>
    <w:rsid w:val="001D3B6E"/>
    <w:rsid w:val="001D5092"/>
    <w:rsid w:val="001D5BBF"/>
    <w:rsid w:val="001D5F3E"/>
    <w:rsid w:val="001D64F5"/>
    <w:rsid w:val="001D7389"/>
    <w:rsid w:val="001D7643"/>
    <w:rsid w:val="001E0300"/>
    <w:rsid w:val="001E04D3"/>
    <w:rsid w:val="001E14BC"/>
    <w:rsid w:val="001E2B6E"/>
    <w:rsid w:val="001E5046"/>
    <w:rsid w:val="001E6531"/>
    <w:rsid w:val="001E6FC5"/>
    <w:rsid w:val="001E7FAC"/>
    <w:rsid w:val="001F01D3"/>
    <w:rsid w:val="001F5916"/>
    <w:rsid w:val="001F794C"/>
    <w:rsid w:val="001F7E56"/>
    <w:rsid w:val="00200614"/>
    <w:rsid w:val="0020117F"/>
    <w:rsid w:val="00201444"/>
    <w:rsid w:val="0020294E"/>
    <w:rsid w:val="00202D49"/>
    <w:rsid w:val="0020323C"/>
    <w:rsid w:val="00203BFA"/>
    <w:rsid w:val="00204888"/>
    <w:rsid w:val="00205285"/>
    <w:rsid w:val="0020575B"/>
    <w:rsid w:val="00205EEC"/>
    <w:rsid w:val="002061AE"/>
    <w:rsid w:val="002067D2"/>
    <w:rsid w:val="00206DF5"/>
    <w:rsid w:val="00207E84"/>
    <w:rsid w:val="0021274B"/>
    <w:rsid w:val="002134E6"/>
    <w:rsid w:val="00213794"/>
    <w:rsid w:val="00214C51"/>
    <w:rsid w:val="0021584E"/>
    <w:rsid w:val="0021684F"/>
    <w:rsid w:val="002168F2"/>
    <w:rsid w:val="0021717A"/>
    <w:rsid w:val="002179D5"/>
    <w:rsid w:val="00220566"/>
    <w:rsid w:val="00220C6B"/>
    <w:rsid w:val="00221DC0"/>
    <w:rsid w:val="00222C23"/>
    <w:rsid w:val="00223006"/>
    <w:rsid w:val="002230D7"/>
    <w:rsid w:val="00223284"/>
    <w:rsid w:val="0022332E"/>
    <w:rsid w:val="00223BDD"/>
    <w:rsid w:val="00225460"/>
    <w:rsid w:val="0022570C"/>
    <w:rsid w:val="00225CF4"/>
    <w:rsid w:val="002271A1"/>
    <w:rsid w:val="002273BC"/>
    <w:rsid w:val="002313E0"/>
    <w:rsid w:val="002314FA"/>
    <w:rsid w:val="00232004"/>
    <w:rsid w:val="0023203D"/>
    <w:rsid w:val="0023228B"/>
    <w:rsid w:val="00232F1C"/>
    <w:rsid w:val="00232FF2"/>
    <w:rsid w:val="00233156"/>
    <w:rsid w:val="00235B90"/>
    <w:rsid w:val="00235E85"/>
    <w:rsid w:val="0023646A"/>
    <w:rsid w:val="0023664F"/>
    <w:rsid w:val="00236713"/>
    <w:rsid w:val="0024094F"/>
    <w:rsid w:val="00240981"/>
    <w:rsid w:val="0024143E"/>
    <w:rsid w:val="00243760"/>
    <w:rsid w:val="00244194"/>
    <w:rsid w:val="002459D8"/>
    <w:rsid w:val="00247172"/>
    <w:rsid w:val="00250015"/>
    <w:rsid w:val="002510B0"/>
    <w:rsid w:val="002511CF"/>
    <w:rsid w:val="00251C55"/>
    <w:rsid w:val="00251CD2"/>
    <w:rsid w:val="00252740"/>
    <w:rsid w:val="002532D5"/>
    <w:rsid w:val="002544C2"/>
    <w:rsid w:val="00255BB5"/>
    <w:rsid w:val="002572F2"/>
    <w:rsid w:val="00257AFE"/>
    <w:rsid w:val="0026049A"/>
    <w:rsid w:val="00261609"/>
    <w:rsid w:val="00262D96"/>
    <w:rsid w:val="002634D1"/>
    <w:rsid w:val="00263628"/>
    <w:rsid w:val="00263F6B"/>
    <w:rsid w:val="002650C6"/>
    <w:rsid w:val="00265FB4"/>
    <w:rsid w:val="00266DA9"/>
    <w:rsid w:val="00267F8A"/>
    <w:rsid w:val="00270C99"/>
    <w:rsid w:val="00270F88"/>
    <w:rsid w:val="00271473"/>
    <w:rsid w:val="002729B6"/>
    <w:rsid w:val="00272DED"/>
    <w:rsid w:val="00273CEC"/>
    <w:rsid w:val="00275A59"/>
    <w:rsid w:val="00276057"/>
    <w:rsid w:val="002765C2"/>
    <w:rsid w:val="00276651"/>
    <w:rsid w:val="00276A5A"/>
    <w:rsid w:val="002772B3"/>
    <w:rsid w:val="00277FF1"/>
    <w:rsid w:val="00280017"/>
    <w:rsid w:val="00280555"/>
    <w:rsid w:val="00281341"/>
    <w:rsid w:val="00282EE8"/>
    <w:rsid w:val="002830BE"/>
    <w:rsid w:val="00283B0F"/>
    <w:rsid w:val="00283E42"/>
    <w:rsid w:val="00284834"/>
    <w:rsid w:val="00287AC2"/>
    <w:rsid w:val="00290B82"/>
    <w:rsid w:val="0029255E"/>
    <w:rsid w:val="00292759"/>
    <w:rsid w:val="0029299A"/>
    <w:rsid w:val="00293483"/>
    <w:rsid w:val="00293603"/>
    <w:rsid w:val="002948AA"/>
    <w:rsid w:val="00294983"/>
    <w:rsid w:val="00295442"/>
    <w:rsid w:val="002958C2"/>
    <w:rsid w:val="00296173"/>
    <w:rsid w:val="00296EE1"/>
    <w:rsid w:val="002A1B4E"/>
    <w:rsid w:val="002A1BC6"/>
    <w:rsid w:val="002A227B"/>
    <w:rsid w:val="002A26F6"/>
    <w:rsid w:val="002A374B"/>
    <w:rsid w:val="002A3CBB"/>
    <w:rsid w:val="002A3E0A"/>
    <w:rsid w:val="002A4F56"/>
    <w:rsid w:val="002A5564"/>
    <w:rsid w:val="002A5E43"/>
    <w:rsid w:val="002A69C6"/>
    <w:rsid w:val="002A7EAE"/>
    <w:rsid w:val="002B3207"/>
    <w:rsid w:val="002B3DA5"/>
    <w:rsid w:val="002B3E8B"/>
    <w:rsid w:val="002B41C7"/>
    <w:rsid w:val="002B5909"/>
    <w:rsid w:val="002B6A80"/>
    <w:rsid w:val="002B76FA"/>
    <w:rsid w:val="002B784F"/>
    <w:rsid w:val="002C203A"/>
    <w:rsid w:val="002C2478"/>
    <w:rsid w:val="002C39F2"/>
    <w:rsid w:val="002C61FF"/>
    <w:rsid w:val="002C6260"/>
    <w:rsid w:val="002C62F7"/>
    <w:rsid w:val="002C693C"/>
    <w:rsid w:val="002C7AFD"/>
    <w:rsid w:val="002C7B84"/>
    <w:rsid w:val="002C7F0A"/>
    <w:rsid w:val="002D074A"/>
    <w:rsid w:val="002D1AAB"/>
    <w:rsid w:val="002D3470"/>
    <w:rsid w:val="002D3C7F"/>
    <w:rsid w:val="002D3E85"/>
    <w:rsid w:val="002D405A"/>
    <w:rsid w:val="002D557C"/>
    <w:rsid w:val="002D60E4"/>
    <w:rsid w:val="002D65D9"/>
    <w:rsid w:val="002D7BB2"/>
    <w:rsid w:val="002E0FD0"/>
    <w:rsid w:val="002E1749"/>
    <w:rsid w:val="002E1BDC"/>
    <w:rsid w:val="002E1C25"/>
    <w:rsid w:val="002E3261"/>
    <w:rsid w:val="002E4AFF"/>
    <w:rsid w:val="002E5166"/>
    <w:rsid w:val="002E5B33"/>
    <w:rsid w:val="002E60F7"/>
    <w:rsid w:val="002E6C49"/>
    <w:rsid w:val="002F126E"/>
    <w:rsid w:val="002F149E"/>
    <w:rsid w:val="002F3368"/>
    <w:rsid w:val="002F34B2"/>
    <w:rsid w:val="002F3B38"/>
    <w:rsid w:val="002F5332"/>
    <w:rsid w:val="002F6BD2"/>
    <w:rsid w:val="003006F6"/>
    <w:rsid w:val="0030078B"/>
    <w:rsid w:val="00302206"/>
    <w:rsid w:val="00302982"/>
    <w:rsid w:val="00305321"/>
    <w:rsid w:val="0030565E"/>
    <w:rsid w:val="0030587C"/>
    <w:rsid w:val="00305B4B"/>
    <w:rsid w:val="00305C37"/>
    <w:rsid w:val="00305FB9"/>
    <w:rsid w:val="0030767B"/>
    <w:rsid w:val="0031022D"/>
    <w:rsid w:val="00310269"/>
    <w:rsid w:val="00311C24"/>
    <w:rsid w:val="0031267F"/>
    <w:rsid w:val="003131D4"/>
    <w:rsid w:val="0031450C"/>
    <w:rsid w:val="00314AE1"/>
    <w:rsid w:val="00316137"/>
    <w:rsid w:val="003161ED"/>
    <w:rsid w:val="00317BEC"/>
    <w:rsid w:val="00320CD6"/>
    <w:rsid w:val="0032129D"/>
    <w:rsid w:val="00321451"/>
    <w:rsid w:val="00322775"/>
    <w:rsid w:val="003242A3"/>
    <w:rsid w:val="00324E05"/>
    <w:rsid w:val="00325DD8"/>
    <w:rsid w:val="0032628D"/>
    <w:rsid w:val="003272C4"/>
    <w:rsid w:val="003272C7"/>
    <w:rsid w:val="003308FC"/>
    <w:rsid w:val="003311F6"/>
    <w:rsid w:val="00333865"/>
    <w:rsid w:val="003338E6"/>
    <w:rsid w:val="00333B01"/>
    <w:rsid w:val="00334685"/>
    <w:rsid w:val="00335327"/>
    <w:rsid w:val="00336036"/>
    <w:rsid w:val="00336037"/>
    <w:rsid w:val="0033608C"/>
    <w:rsid w:val="00340D00"/>
    <w:rsid w:val="00341A6E"/>
    <w:rsid w:val="00344497"/>
    <w:rsid w:val="00345F24"/>
    <w:rsid w:val="00346771"/>
    <w:rsid w:val="003468AE"/>
    <w:rsid w:val="00347669"/>
    <w:rsid w:val="00350777"/>
    <w:rsid w:val="00350DC6"/>
    <w:rsid w:val="0035197B"/>
    <w:rsid w:val="00352023"/>
    <w:rsid w:val="003526B7"/>
    <w:rsid w:val="00353767"/>
    <w:rsid w:val="00353A30"/>
    <w:rsid w:val="00353B10"/>
    <w:rsid w:val="00354192"/>
    <w:rsid w:val="00355229"/>
    <w:rsid w:val="00356DD0"/>
    <w:rsid w:val="00356DD8"/>
    <w:rsid w:val="00356DF0"/>
    <w:rsid w:val="00356FEB"/>
    <w:rsid w:val="00357058"/>
    <w:rsid w:val="00360230"/>
    <w:rsid w:val="00360A2F"/>
    <w:rsid w:val="00361363"/>
    <w:rsid w:val="00362F18"/>
    <w:rsid w:val="003633A0"/>
    <w:rsid w:val="00363E05"/>
    <w:rsid w:val="003640BA"/>
    <w:rsid w:val="00364849"/>
    <w:rsid w:val="00364BF1"/>
    <w:rsid w:val="00364D8F"/>
    <w:rsid w:val="00366FBB"/>
    <w:rsid w:val="00367EA2"/>
    <w:rsid w:val="00370009"/>
    <w:rsid w:val="00371531"/>
    <w:rsid w:val="00376811"/>
    <w:rsid w:val="00376E0D"/>
    <w:rsid w:val="00380537"/>
    <w:rsid w:val="00380657"/>
    <w:rsid w:val="00382550"/>
    <w:rsid w:val="003826DB"/>
    <w:rsid w:val="00382A9B"/>
    <w:rsid w:val="00383252"/>
    <w:rsid w:val="00383982"/>
    <w:rsid w:val="0038529B"/>
    <w:rsid w:val="00385852"/>
    <w:rsid w:val="00385970"/>
    <w:rsid w:val="00386A9D"/>
    <w:rsid w:val="00387437"/>
    <w:rsid w:val="003876F3"/>
    <w:rsid w:val="00391238"/>
    <w:rsid w:val="003920B8"/>
    <w:rsid w:val="00392437"/>
    <w:rsid w:val="00392551"/>
    <w:rsid w:val="00392B53"/>
    <w:rsid w:val="00392F3F"/>
    <w:rsid w:val="0039337F"/>
    <w:rsid w:val="00394114"/>
    <w:rsid w:val="00394EA6"/>
    <w:rsid w:val="00395A4D"/>
    <w:rsid w:val="0039656A"/>
    <w:rsid w:val="00397AA0"/>
    <w:rsid w:val="003A0960"/>
    <w:rsid w:val="003A0B9E"/>
    <w:rsid w:val="003A10A1"/>
    <w:rsid w:val="003A18BD"/>
    <w:rsid w:val="003A1D4B"/>
    <w:rsid w:val="003A2765"/>
    <w:rsid w:val="003A3065"/>
    <w:rsid w:val="003A46D4"/>
    <w:rsid w:val="003A5A04"/>
    <w:rsid w:val="003A6C0F"/>
    <w:rsid w:val="003A7119"/>
    <w:rsid w:val="003A719F"/>
    <w:rsid w:val="003A795D"/>
    <w:rsid w:val="003B0302"/>
    <w:rsid w:val="003B0BC5"/>
    <w:rsid w:val="003B1535"/>
    <w:rsid w:val="003B369F"/>
    <w:rsid w:val="003B36BA"/>
    <w:rsid w:val="003B4587"/>
    <w:rsid w:val="003B533E"/>
    <w:rsid w:val="003B55D4"/>
    <w:rsid w:val="003B7650"/>
    <w:rsid w:val="003C0A5A"/>
    <w:rsid w:val="003C0AE6"/>
    <w:rsid w:val="003C0E56"/>
    <w:rsid w:val="003C13A4"/>
    <w:rsid w:val="003C3358"/>
    <w:rsid w:val="003C4004"/>
    <w:rsid w:val="003C44AF"/>
    <w:rsid w:val="003C48FA"/>
    <w:rsid w:val="003C5398"/>
    <w:rsid w:val="003C5E1C"/>
    <w:rsid w:val="003C6085"/>
    <w:rsid w:val="003C7D0C"/>
    <w:rsid w:val="003D125F"/>
    <w:rsid w:val="003D2BD5"/>
    <w:rsid w:val="003D6C51"/>
    <w:rsid w:val="003D7003"/>
    <w:rsid w:val="003D7298"/>
    <w:rsid w:val="003E130B"/>
    <w:rsid w:val="003E14EF"/>
    <w:rsid w:val="003E1924"/>
    <w:rsid w:val="003E30A6"/>
    <w:rsid w:val="003E4130"/>
    <w:rsid w:val="003E4289"/>
    <w:rsid w:val="003E4655"/>
    <w:rsid w:val="003E67F1"/>
    <w:rsid w:val="003E69A0"/>
    <w:rsid w:val="003E7631"/>
    <w:rsid w:val="003E7D91"/>
    <w:rsid w:val="003F0664"/>
    <w:rsid w:val="003F1A98"/>
    <w:rsid w:val="003F2065"/>
    <w:rsid w:val="003F22BF"/>
    <w:rsid w:val="003F24AA"/>
    <w:rsid w:val="003F2F03"/>
    <w:rsid w:val="003F3DB9"/>
    <w:rsid w:val="003F3E2C"/>
    <w:rsid w:val="003F41D3"/>
    <w:rsid w:val="003F4449"/>
    <w:rsid w:val="003F4533"/>
    <w:rsid w:val="003F4A1E"/>
    <w:rsid w:val="003F52EA"/>
    <w:rsid w:val="003F53F2"/>
    <w:rsid w:val="003F5CF0"/>
    <w:rsid w:val="003F5E70"/>
    <w:rsid w:val="003F5F79"/>
    <w:rsid w:val="003F625A"/>
    <w:rsid w:val="003F7231"/>
    <w:rsid w:val="003F7838"/>
    <w:rsid w:val="003F7FF4"/>
    <w:rsid w:val="004006A9"/>
    <w:rsid w:val="0040253A"/>
    <w:rsid w:val="00402846"/>
    <w:rsid w:val="00402881"/>
    <w:rsid w:val="0040391B"/>
    <w:rsid w:val="00403C50"/>
    <w:rsid w:val="00405BEB"/>
    <w:rsid w:val="00410AA0"/>
    <w:rsid w:val="004119E7"/>
    <w:rsid w:val="00413BD1"/>
    <w:rsid w:val="00414176"/>
    <w:rsid w:val="00415D9B"/>
    <w:rsid w:val="00415F10"/>
    <w:rsid w:val="004164DA"/>
    <w:rsid w:val="00420A3B"/>
    <w:rsid w:val="0042173B"/>
    <w:rsid w:val="00421CE8"/>
    <w:rsid w:val="004220C6"/>
    <w:rsid w:val="004223D9"/>
    <w:rsid w:val="00422FD0"/>
    <w:rsid w:val="0042383E"/>
    <w:rsid w:val="0042419D"/>
    <w:rsid w:val="004258AC"/>
    <w:rsid w:val="00426F73"/>
    <w:rsid w:val="004275FE"/>
    <w:rsid w:val="004301C2"/>
    <w:rsid w:val="004316FE"/>
    <w:rsid w:val="004322A9"/>
    <w:rsid w:val="00434F66"/>
    <w:rsid w:val="004354DE"/>
    <w:rsid w:val="004367F7"/>
    <w:rsid w:val="00436BAF"/>
    <w:rsid w:val="00437911"/>
    <w:rsid w:val="0044119E"/>
    <w:rsid w:val="00441579"/>
    <w:rsid w:val="00441B17"/>
    <w:rsid w:val="00441E02"/>
    <w:rsid w:val="0044220F"/>
    <w:rsid w:val="00442B1F"/>
    <w:rsid w:val="0044467E"/>
    <w:rsid w:val="00446312"/>
    <w:rsid w:val="00447758"/>
    <w:rsid w:val="00447B0F"/>
    <w:rsid w:val="00451582"/>
    <w:rsid w:val="00451E8A"/>
    <w:rsid w:val="00452973"/>
    <w:rsid w:val="004535DD"/>
    <w:rsid w:val="0045397B"/>
    <w:rsid w:val="00453CD8"/>
    <w:rsid w:val="00455011"/>
    <w:rsid w:val="00455E24"/>
    <w:rsid w:val="004565A7"/>
    <w:rsid w:val="00456712"/>
    <w:rsid w:val="00456911"/>
    <w:rsid w:val="0045742B"/>
    <w:rsid w:val="0045748C"/>
    <w:rsid w:val="004602EF"/>
    <w:rsid w:val="00461F1D"/>
    <w:rsid w:val="00463918"/>
    <w:rsid w:val="00463DC1"/>
    <w:rsid w:val="004641D3"/>
    <w:rsid w:val="004647E9"/>
    <w:rsid w:val="00465900"/>
    <w:rsid w:val="00466627"/>
    <w:rsid w:val="00466758"/>
    <w:rsid w:val="00471AB4"/>
    <w:rsid w:val="00472211"/>
    <w:rsid w:val="004731B3"/>
    <w:rsid w:val="0047345E"/>
    <w:rsid w:val="00474B1D"/>
    <w:rsid w:val="00474FCF"/>
    <w:rsid w:val="00477F5A"/>
    <w:rsid w:val="004806D9"/>
    <w:rsid w:val="00480F04"/>
    <w:rsid w:val="00480F9B"/>
    <w:rsid w:val="0048182F"/>
    <w:rsid w:val="0048183A"/>
    <w:rsid w:val="00482D50"/>
    <w:rsid w:val="004834AA"/>
    <w:rsid w:val="00484312"/>
    <w:rsid w:val="00485C8D"/>
    <w:rsid w:val="00485ECC"/>
    <w:rsid w:val="00486FCC"/>
    <w:rsid w:val="004878C8"/>
    <w:rsid w:val="0048799C"/>
    <w:rsid w:val="00487A7A"/>
    <w:rsid w:val="00490324"/>
    <w:rsid w:val="004907E4"/>
    <w:rsid w:val="00491CAF"/>
    <w:rsid w:val="004921B6"/>
    <w:rsid w:val="0049293B"/>
    <w:rsid w:val="004929D5"/>
    <w:rsid w:val="004941C9"/>
    <w:rsid w:val="00494B7F"/>
    <w:rsid w:val="00495BA8"/>
    <w:rsid w:val="004968EE"/>
    <w:rsid w:val="004969DA"/>
    <w:rsid w:val="00497750"/>
    <w:rsid w:val="00497C2C"/>
    <w:rsid w:val="004A22B5"/>
    <w:rsid w:val="004A5286"/>
    <w:rsid w:val="004A52EA"/>
    <w:rsid w:val="004A65DB"/>
    <w:rsid w:val="004B0C71"/>
    <w:rsid w:val="004B3053"/>
    <w:rsid w:val="004B54A6"/>
    <w:rsid w:val="004B597F"/>
    <w:rsid w:val="004B7731"/>
    <w:rsid w:val="004C0354"/>
    <w:rsid w:val="004C0D77"/>
    <w:rsid w:val="004C478B"/>
    <w:rsid w:val="004C4E75"/>
    <w:rsid w:val="004C5A1C"/>
    <w:rsid w:val="004C63A1"/>
    <w:rsid w:val="004C64B0"/>
    <w:rsid w:val="004C6C49"/>
    <w:rsid w:val="004C7C15"/>
    <w:rsid w:val="004C7E7E"/>
    <w:rsid w:val="004D05BF"/>
    <w:rsid w:val="004D0DA3"/>
    <w:rsid w:val="004D120F"/>
    <w:rsid w:val="004D2676"/>
    <w:rsid w:val="004D2C32"/>
    <w:rsid w:val="004D3C76"/>
    <w:rsid w:val="004D3F17"/>
    <w:rsid w:val="004D4751"/>
    <w:rsid w:val="004D48D4"/>
    <w:rsid w:val="004D4E30"/>
    <w:rsid w:val="004D4ED9"/>
    <w:rsid w:val="004D727A"/>
    <w:rsid w:val="004E191E"/>
    <w:rsid w:val="004E1B5D"/>
    <w:rsid w:val="004E246C"/>
    <w:rsid w:val="004E453E"/>
    <w:rsid w:val="004E46FB"/>
    <w:rsid w:val="004E4C70"/>
    <w:rsid w:val="004E5466"/>
    <w:rsid w:val="004E5ADF"/>
    <w:rsid w:val="004E7948"/>
    <w:rsid w:val="004F13EF"/>
    <w:rsid w:val="004F1438"/>
    <w:rsid w:val="004F232D"/>
    <w:rsid w:val="004F3D35"/>
    <w:rsid w:val="004F467A"/>
    <w:rsid w:val="004F5A57"/>
    <w:rsid w:val="004F6269"/>
    <w:rsid w:val="004F6EE2"/>
    <w:rsid w:val="004F6EEC"/>
    <w:rsid w:val="004F794C"/>
    <w:rsid w:val="004F7F60"/>
    <w:rsid w:val="00500B36"/>
    <w:rsid w:val="00500E38"/>
    <w:rsid w:val="00501E33"/>
    <w:rsid w:val="005029F8"/>
    <w:rsid w:val="0050387B"/>
    <w:rsid w:val="00504395"/>
    <w:rsid w:val="0050473D"/>
    <w:rsid w:val="005047D2"/>
    <w:rsid w:val="00504F15"/>
    <w:rsid w:val="005054D8"/>
    <w:rsid w:val="00507D74"/>
    <w:rsid w:val="005105E8"/>
    <w:rsid w:val="00511CD5"/>
    <w:rsid w:val="00514719"/>
    <w:rsid w:val="005148AD"/>
    <w:rsid w:val="005150C1"/>
    <w:rsid w:val="005164C1"/>
    <w:rsid w:val="00516551"/>
    <w:rsid w:val="00517183"/>
    <w:rsid w:val="0051789D"/>
    <w:rsid w:val="00517F13"/>
    <w:rsid w:val="005212D0"/>
    <w:rsid w:val="00521E94"/>
    <w:rsid w:val="00522119"/>
    <w:rsid w:val="005227E4"/>
    <w:rsid w:val="00522CC0"/>
    <w:rsid w:val="00522E16"/>
    <w:rsid w:val="00523A42"/>
    <w:rsid w:val="00524388"/>
    <w:rsid w:val="00524ADD"/>
    <w:rsid w:val="00525525"/>
    <w:rsid w:val="00525F68"/>
    <w:rsid w:val="00525FEB"/>
    <w:rsid w:val="00527457"/>
    <w:rsid w:val="005274AF"/>
    <w:rsid w:val="005300B9"/>
    <w:rsid w:val="00533206"/>
    <w:rsid w:val="005352BF"/>
    <w:rsid w:val="00535617"/>
    <w:rsid w:val="005356E2"/>
    <w:rsid w:val="005358CF"/>
    <w:rsid w:val="00535C84"/>
    <w:rsid w:val="00537363"/>
    <w:rsid w:val="0053758A"/>
    <w:rsid w:val="00537BED"/>
    <w:rsid w:val="00540606"/>
    <w:rsid w:val="00540FB5"/>
    <w:rsid w:val="00542E13"/>
    <w:rsid w:val="00543635"/>
    <w:rsid w:val="00543966"/>
    <w:rsid w:val="00544A4D"/>
    <w:rsid w:val="00545369"/>
    <w:rsid w:val="005455DC"/>
    <w:rsid w:val="00546102"/>
    <w:rsid w:val="00546E01"/>
    <w:rsid w:val="00546FA8"/>
    <w:rsid w:val="00550C2B"/>
    <w:rsid w:val="005513D3"/>
    <w:rsid w:val="0055304B"/>
    <w:rsid w:val="0055452A"/>
    <w:rsid w:val="005557D7"/>
    <w:rsid w:val="0055610B"/>
    <w:rsid w:val="005569B8"/>
    <w:rsid w:val="0055743E"/>
    <w:rsid w:val="00557712"/>
    <w:rsid w:val="00560894"/>
    <w:rsid w:val="005616F8"/>
    <w:rsid w:val="00561E12"/>
    <w:rsid w:val="00563218"/>
    <w:rsid w:val="00564E4A"/>
    <w:rsid w:val="00567A45"/>
    <w:rsid w:val="00570A74"/>
    <w:rsid w:val="0057154A"/>
    <w:rsid w:val="00573848"/>
    <w:rsid w:val="005742F2"/>
    <w:rsid w:val="005748BE"/>
    <w:rsid w:val="005752B7"/>
    <w:rsid w:val="0057594F"/>
    <w:rsid w:val="005773C5"/>
    <w:rsid w:val="00577962"/>
    <w:rsid w:val="00577ECD"/>
    <w:rsid w:val="00577F30"/>
    <w:rsid w:val="005805D3"/>
    <w:rsid w:val="0058141F"/>
    <w:rsid w:val="0058279D"/>
    <w:rsid w:val="00582B53"/>
    <w:rsid w:val="00582EEB"/>
    <w:rsid w:val="00583055"/>
    <w:rsid w:val="005832ED"/>
    <w:rsid w:val="00583DE3"/>
    <w:rsid w:val="00584617"/>
    <w:rsid w:val="005859B5"/>
    <w:rsid w:val="00585A55"/>
    <w:rsid w:val="005864CF"/>
    <w:rsid w:val="0058678B"/>
    <w:rsid w:val="00587BA3"/>
    <w:rsid w:val="00587E19"/>
    <w:rsid w:val="0059047B"/>
    <w:rsid w:val="00590F2E"/>
    <w:rsid w:val="00591776"/>
    <w:rsid w:val="005920EA"/>
    <w:rsid w:val="00592710"/>
    <w:rsid w:val="0059284E"/>
    <w:rsid w:val="005938BB"/>
    <w:rsid w:val="00593F15"/>
    <w:rsid w:val="005947DB"/>
    <w:rsid w:val="00594C35"/>
    <w:rsid w:val="00595944"/>
    <w:rsid w:val="0059630B"/>
    <w:rsid w:val="00596FDE"/>
    <w:rsid w:val="00597A81"/>
    <w:rsid w:val="005A067C"/>
    <w:rsid w:val="005A0953"/>
    <w:rsid w:val="005A1AB4"/>
    <w:rsid w:val="005A2682"/>
    <w:rsid w:val="005A332B"/>
    <w:rsid w:val="005A49F5"/>
    <w:rsid w:val="005A5F91"/>
    <w:rsid w:val="005A6EB8"/>
    <w:rsid w:val="005A7656"/>
    <w:rsid w:val="005A7A06"/>
    <w:rsid w:val="005B0682"/>
    <w:rsid w:val="005B06DA"/>
    <w:rsid w:val="005B0C8B"/>
    <w:rsid w:val="005B18CF"/>
    <w:rsid w:val="005B1A63"/>
    <w:rsid w:val="005B1AA5"/>
    <w:rsid w:val="005B1BDB"/>
    <w:rsid w:val="005B2B74"/>
    <w:rsid w:val="005B2BC6"/>
    <w:rsid w:val="005B40E9"/>
    <w:rsid w:val="005B4A59"/>
    <w:rsid w:val="005B4F10"/>
    <w:rsid w:val="005B54CD"/>
    <w:rsid w:val="005B573D"/>
    <w:rsid w:val="005B58F8"/>
    <w:rsid w:val="005B6185"/>
    <w:rsid w:val="005B6788"/>
    <w:rsid w:val="005B6984"/>
    <w:rsid w:val="005B6F0D"/>
    <w:rsid w:val="005B79A7"/>
    <w:rsid w:val="005C0B28"/>
    <w:rsid w:val="005C3FAE"/>
    <w:rsid w:val="005C5130"/>
    <w:rsid w:val="005C5337"/>
    <w:rsid w:val="005C5F84"/>
    <w:rsid w:val="005C6CDA"/>
    <w:rsid w:val="005C73EB"/>
    <w:rsid w:val="005C7F04"/>
    <w:rsid w:val="005D003E"/>
    <w:rsid w:val="005D00B4"/>
    <w:rsid w:val="005D037F"/>
    <w:rsid w:val="005D0C70"/>
    <w:rsid w:val="005D17CA"/>
    <w:rsid w:val="005D1FB9"/>
    <w:rsid w:val="005D2779"/>
    <w:rsid w:val="005D3374"/>
    <w:rsid w:val="005D358D"/>
    <w:rsid w:val="005D3941"/>
    <w:rsid w:val="005D3FD6"/>
    <w:rsid w:val="005D41A6"/>
    <w:rsid w:val="005D46D4"/>
    <w:rsid w:val="005D4FD0"/>
    <w:rsid w:val="005D5315"/>
    <w:rsid w:val="005D73D8"/>
    <w:rsid w:val="005D73E8"/>
    <w:rsid w:val="005E0391"/>
    <w:rsid w:val="005E1C42"/>
    <w:rsid w:val="005E2132"/>
    <w:rsid w:val="005E242F"/>
    <w:rsid w:val="005E2C54"/>
    <w:rsid w:val="005E2F50"/>
    <w:rsid w:val="005E4129"/>
    <w:rsid w:val="005E4602"/>
    <w:rsid w:val="005E6023"/>
    <w:rsid w:val="005E616F"/>
    <w:rsid w:val="005E71C4"/>
    <w:rsid w:val="005E73C1"/>
    <w:rsid w:val="005E757C"/>
    <w:rsid w:val="005E7C7A"/>
    <w:rsid w:val="005F20AF"/>
    <w:rsid w:val="005F2101"/>
    <w:rsid w:val="005F352A"/>
    <w:rsid w:val="005F4021"/>
    <w:rsid w:val="005F53AB"/>
    <w:rsid w:val="005F64C5"/>
    <w:rsid w:val="005F66F5"/>
    <w:rsid w:val="005F6CB4"/>
    <w:rsid w:val="005F6EE8"/>
    <w:rsid w:val="005F6F40"/>
    <w:rsid w:val="005F716E"/>
    <w:rsid w:val="00601DC1"/>
    <w:rsid w:val="006021E7"/>
    <w:rsid w:val="00602632"/>
    <w:rsid w:val="006032FC"/>
    <w:rsid w:val="006061F7"/>
    <w:rsid w:val="006071B4"/>
    <w:rsid w:val="00607AAE"/>
    <w:rsid w:val="006101C1"/>
    <w:rsid w:val="00610AA3"/>
    <w:rsid w:val="00610BA4"/>
    <w:rsid w:val="006122D8"/>
    <w:rsid w:val="006127E2"/>
    <w:rsid w:val="006134AF"/>
    <w:rsid w:val="0061360F"/>
    <w:rsid w:val="006138DB"/>
    <w:rsid w:val="00613B2F"/>
    <w:rsid w:val="00613FDD"/>
    <w:rsid w:val="00614ABC"/>
    <w:rsid w:val="00614F74"/>
    <w:rsid w:val="00616A4F"/>
    <w:rsid w:val="006173E8"/>
    <w:rsid w:val="0062036A"/>
    <w:rsid w:val="0062085B"/>
    <w:rsid w:val="00622B14"/>
    <w:rsid w:val="00622BDA"/>
    <w:rsid w:val="00623CA0"/>
    <w:rsid w:val="00623D22"/>
    <w:rsid w:val="00625AB2"/>
    <w:rsid w:val="00625BB3"/>
    <w:rsid w:val="00626CFD"/>
    <w:rsid w:val="0062721C"/>
    <w:rsid w:val="00630238"/>
    <w:rsid w:val="00630258"/>
    <w:rsid w:val="0063219E"/>
    <w:rsid w:val="006330E0"/>
    <w:rsid w:val="0063393B"/>
    <w:rsid w:val="00634109"/>
    <w:rsid w:val="00634399"/>
    <w:rsid w:val="006362C0"/>
    <w:rsid w:val="006409DC"/>
    <w:rsid w:val="006427C9"/>
    <w:rsid w:val="006436A6"/>
    <w:rsid w:val="006436E8"/>
    <w:rsid w:val="00643F82"/>
    <w:rsid w:val="0064490A"/>
    <w:rsid w:val="006449CD"/>
    <w:rsid w:val="00644D56"/>
    <w:rsid w:val="00644F98"/>
    <w:rsid w:val="006457CC"/>
    <w:rsid w:val="00646BDA"/>
    <w:rsid w:val="00650039"/>
    <w:rsid w:val="00650229"/>
    <w:rsid w:val="00651BE1"/>
    <w:rsid w:val="00652BA4"/>
    <w:rsid w:val="006536BA"/>
    <w:rsid w:val="00654398"/>
    <w:rsid w:val="006543B9"/>
    <w:rsid w:val="006554EC"/>
    <w:rsid w:val="006570D5"/>
    <w:rsid w:val="006570FA"/>
    <w:rsid w:val="0066131A"/>
    <w:rsid w:val="00661793"/>
    <w:rsid w:val="00661C48"/>
    <w:rsid w:val="00662715"/>
    <w:rsid w:val="0066286A"/>
    <w:rsid w:val="00662FF4"/>
    <w:rsid w:val="00663C30"/>
    <w:rsid w:val="0066476C"/>
    <w:rsid w:val="00665500"/>
    <w:rsid w:val="00666B3E"/>
    <w:rsid w:val="00667236"/>
    <w:rsid w:val="00667A18"/>
    <w:rsid w:val="00667EED"/>
    <w:rsid w:val="00670766"/>
    <w:rsid w:val="006710F6"/>
    <w:rsid w:val="00672601"/>
    <w:rsid w:val="00672682"/>
    <w:rsid w:val="006727DB"/>
    <w:rsid w:val="006734BE"/>
    <w:rsid w:val="006739D3"/>
    <w:rsid w:val="00674212"/>
    <w:rsid w:val="0067441C"/>
    <w:rsid w:val="00674E79"/>
    <w:rsid w:val="0067612C"/>
    <w:rsid w:val="0067669B"/>
    <w:rsid w:val="00677CE7"/>
    <w:rsid w:val="00680CB0"/>
    <w:rsid w:val="0068190F"/>
    <w:rsid w:val="0068399C"/>
    <w:rsid w:val="00684A4F"/>
    <w:rsid w:val="00685446"/>
    <w:rsid w:val="006868B2"/>
    <w:rsid w:val="00687D0B"/>
    <w:rsid w:val="006909FA"/>
    <w:rsid w:val="00690D0A"/>
    <w:rsid w:val="00691824"/>
    <w:rsid w:val="00692482"/>
    <w:rsid w:val="006939C2"/>
    <w:rsid w:val="00694054"/>
    <w:rsid w:val="006942AD"/>
    <w:rsid w:val="006945CB"/>
    <w:rsid w:val="006945FC"/>
    <w:rsid w:val="0069494D"/>
    <w:rsid w:val="00695A7B"/>
    <w:rsid w:val="00695C9F"/>
    <w:rsid w:val="00696383"/>
    <w:rsid w:val="0069779B"/>
    <w:rsid w:val="00697E21"/>
    <w:rsid w:val="006A0C36"/>
    <w:rsid w:val="006A0F1C"/>
    <w:rsid w:val="006A1F56"/>
    <w:rsid w:val="006A33C4"/>
    <w:rsid w:val="006A3435"/>
    <w:rsid w:val="006A3957"/>
    <w:rsid w:val="006A396E"/>
    <w:rsid w:val="006A3B2E"/>
    <w:rsid w:val="006A3D88"/>
    <w:rsid w:val="006A59CC"/>
    <w:rsid w:val="006A5ABE"/>
    <w:rsid w:val="006A6F95"/>
    <w:rsid w:val="006B0838"/>
    <w:rsid w:val="006B1105"/>
    <w:rsid w:val="006B1E2B"/>
    <w:rsid w:val="006B2690"/>
    <w:rsid w:val="006B2A69"/>
    <w:rsid w:val="006B2C95"/>
    <w:rsid w:val="006B36B3"/>
    <w:rsid w:val="006B3900"/>
    <w:rsid w:val="006B435E"/>
    <w:rsid w:val="006B4B56"/>
    <w:rsid w:val="006B5038"/>
    <w:rsid w:val="006B6378"/>
    <w:rsid w:val="006B6977"/>
    <w:rsid w:val="006B72AA"/>
    <w:rsid w:val="006B74F7"/>
    <w:rsid w:val="006C06E3"/>
    <w:rsid w:val="006C2442"/>
    <w:rsid w:val="006C2B5F"/>
    <w:rsid w:val="006C2D3F"/>
    <w:rsid w:val="006C36DA"/>
    <w:rsid w:val="006C3F7E"/>
    <w:rsid w:val="006C4352"/>
    <w:rsid w:val="006C52A3"/>
    <w:rsid w:val="006C57E9"/>
    <w:rsid w:val="006C63F7"/>
    <w:rsid w:val="006C675C"/>
    <w:rsid w:val="006C6C44"/>
    <w:rsid w:val="006D069E"/>
    <w:rsid w:val="006D17B6"/>
    <w:rsid w:val="006D25C8"/>
    <w:rsid w:val="006D4649"/>
    <w:rsid w:val="006D54C0"/>
    <w:rsid w:val="006D5896"/>
    <w:rsid w:val="006D6234"/>
    <w:rsid w:val="006D6348"/>
    <w:rsid w:val="006D64F1"/>
    <w:rsid w:val="006D653C"/>
    <w:rsid w:val="006E04EF"/>
    <w:rsid w:val="006E18D2"/>
    <w:rsid w:val="006E19F1"/>
    <w:rsid w:val="006E2348"/>
    <w:rsid w:val="006E34F2"/>
    <w:rsid w:val="006E45A4"/>
    <w:rsid w:val="006E54CC"/>
    <w:rsid w:val="006E5680"/>
    <w:rsid w:val="006E5B7E"/>
    <w:rsid w:val="006E7F1F"/>
    <w:rsid w:val="006F0540"/>
    <w:rsid w:val="006F27DE"/>
    <w:rsid w:val="006F386C"/>
    <w:rsid w:val="006F3B39"/>
    <w:rsid w:val="006F3F00"/>
    <w:rsid w:val="006F3FBF"/>
    <w:rsid w:val="006F508A"/>
    <w:rsid w:val="006F5613"/>
    <w:rsid w:val="006F6315"/>
    <w:rsid w:val="006F6318"/>
    <w:rsid w:val="006F6A99"/>
    <w:rsid w:val="006F6E24"/>
    <w:rsid w:val="006F77F2"/>
    <w:rsid w:val="006F7804"/>
    <w:rsid w:val="00700194"/>
    <w:rsid w:val="007003A7"/>
    <w:rsid w:val="007025F6"/>
    <w:rsid w:val="007027F0"/>
    <w:rsid w:val="00703C6B"/>
    <w:rsid w:val="007054BB"/>
    <w:rsid w:val="00705EF7"/>
    <w:rsid w:val="00711591"/>
    <w:rsid w:val="00711C82"/>
    <w:rsid w:val="007123D0"/>
    <w:rsid w:val="00712882"/>
    <w:rsid w:val="00712BE1"/>
    <w:rsid w:val="00713457"/>
    <w:rsid w:val="00713A45"/>
    <w:rsid w:val="00713FB9"/>
    <w:rsid w:val="00714D7B"/>
    <w:rsid w:val="0071550A"/>
    <w:rsid w:val="0071584B"/>
    <w:rsid w:val="007168CA"/>
    <w:rsid w:val="00716DC4"/>
    <w:rsid w:val="007179BD"/>
    <w:rsid w:val="007207BB"/>
    <w:rsid w:val="00721B28"/>
    <w:rsid w:val="00721B38"/>
    <w:rsid w:val="007230DE"/>
    <w:rsid w:val="0072384D"/>
    <w:rsid w:val="00724303"/>
    <w:rsid w:val="007244D5"/>
    <w:rsid w:val="00724818"/>
    <w:rsid w:val="0072534F"/>
    <w:rsid w:val="00726AAC"/>
    <w:rsid w:val="00726AB6"/>
    <w:rsid w:val="00726B12"/>
    <w:rsid w:val="00726E52"/>
    <w:rsid w:val="00727A27"/>
    <w:rsid w:val="0073027D"/>
    <w:rsid w:val="00730A59"/>
    <w:rsid w:val="007317F5"/>
    <w:rsid w:val="00731E83"/>
    <w:rsid w:val="0073510E"/>
    <w:rsid w:val="00735790"/>
    <w:rsid w:val="0073605E"/>
    <w:rsid w:val="00736CDC"/>
    <w:rsid w:val="007373C4"/>
    <w:rsid w:val="00737FA3"/>
    <w:rsid w:val="007410F0"/>
    <w:rsid w:val="007419BB"/>
    <w:rsid w:val="00741F5B"/>
    <w:rsid w:val="00742121"/>
    <w:rsid w:val="007427F0"/>
    <w:rsid w:val="00742FFF"/>
    <w:rsid w:val="00745B72"/>
    <w:rsid w:val="00746871"/>
    <w:rsid w:val="00746DBA"/>
    <w:rsid w:val="00747097"/>
    <w:rsid w:val="007475B6"/>
    <w:rsid w:val="00747A97"/>
    <w:rsid w:val="00750783"/>
    <w:rsid w:val="00751053"/>
    <w:rsid w:val="00752F35"/>
    <w:rsid w:val="00752FD1"/>
    <w:rsid w:val="00753222"/>
    <w:rsid w:val="007532B5"/>
    <w:rsid w:val="007535F1"/>
    <w:rsid w:val="00756C8F"/>
    <w:rsid w:val="00756EDD"/>
    <w:rsid w:val="00757762"/>
    <w:rsid w:val="0075778E"/>
    <w:rsid w:val="0076036A"/>
    <w:rsid w:val="00761540"/>
    <w:rsid w:val="007638D2"/>
    <w:rsid w:val="00763C0B"/>
    <w:rsid w:val="00764768"/>
    <w:rsid w:val="00765A33"/>
    <w:rsid w:val="007669DE"/>
    <w:rsid w:val="00766CCC"/>
    <w:rsid w:val="00767055"/>
    <w:rsid w:val="00767421"/>
    <w:rsid w:val="007711AB"/>
    <w:rsid w:val="007713C4"/>
    <w:rsid w:val="00771A48"/>
    <w:rsid w:val="00772048"/>
    <w:rsid w:val="00773061"/>
    <w:rsid w:val="0077355A"/>
    <w:rsid w:val="007743E3"/>
    <w:rsid w:val="00774E4E"/>
    <w:rsid w:val="00774E8D"/>
    <w:rsid w:val="00775EAF"/>
    <w:rsid w:val="00780741"/>
    <w:rsid w:val="00780CAE"/>
    <w:rsid w:val="0078247D"/>
    <w:rsid w:val="00782EFA"/>
    <w:rsid w:val="00784CB4"/>
    <w:rsid w:val="00786037"/>
    <w:rsid w:val="00786B16"/>
    <w:rsid w:val="007911C9"/>
    <w:rsid w:val="00791431"/>
    <w:rsid w:val="00791DF2"/>
    <w:rsid w:val="0079202A"/>
    <w:rsid w:val="00792ABB"/>
    <w:rsid w:val="0079356E"/>
    <w:rsid w:val="00793696"/>
    <w:rsid w:val="00793ADC"/>
    <w:rsid w:val="007944F4"/>
    <w:rsid w:val="00797AED"/>
    <w:rsid w:val="007A0AE9"/>
    <w:rsid w:val="007A26C4"/>
    <w:rsid w:val="007A2AF0"/>
    <w:rsid w:val="007A2DDC"/>
    <w:rsid w:val="007A4849"/>
    <w:rsid w:val="007A5393"/>
    <w:rsid w:val="007A55A1"/>
    <w:rsid w:val="007A61DB"/>
    <w:rsid w:val="007B01DF"/>
    <w:rsid w:val="007B0396"/>
    <w:rsid w:val="007B0E91"/>
    <w:rsid w:val="007B12F5"/>
    <w:rsid w:val="007B1E8E"/>
    <w:rsid w:val="007B1F7D"/>
    <w:rsid w:val="007B202D"/>
    <w:rsid w:val="007B23EA"/>
    <w:rsid w:val="007B2C79"/>
    <w:rsid w:val="007B3979"/>
    <w:rsid w:val="007B43A1"/>
    <w:rsid w:val="007B46FC"/>
    <w:rsid w:val="007B5296"/>
    <w:rsid w:val="007B56B7"/>
    <w:rsid w:val="007C032D"/>
    <w:rsid w:val="007C060E"/>
    <w:rsid w:val="007C1025"/>
    <w:rsid w:val="007C1C09"/>
    <w:rsid w:val="007C2E4A"/>
    <w:rsid w:val="007C2EFF"/>
    <w:rsid w:val="007C2F3D"/>
    <w:rsid w:val="007C3DFB"/>
    <w:rsid w:val="007C434E"/>
    <w:rsid w:val="007C5272"/>
    <w:rsid w:val="007C53A5"/>
    <w:rsid w:val="007C6180"/>
    <w:rsid w:val="007C7CF5"/>
    <w:rsid w:val="007C7F39"/>
    <w:rsid w:val="007D0137"/>
    <w:rsid w:val="007D1392"/>
    <w:rsid w:val="007D4186"/>
    <w:rsid w:val="007D5A70"/>
    <w:rsid w:val="007D6947"/>
    <w:rsid w:val="007D7C86"/>
    <w:rsid w:val="007E0992"/>
    <w:rsid w:val="007E1CA1"/>
    <w:rsid w:val="007E1FD2"/>
    <w:rsid w:val="007E2327"/>
    <w:rsid w:val="007E2B3E"/>
    <w:rsid w:val="007E353B"/>
    <w:rsid w:val="007E3767"/>
    <w:rsid w:val="007E4E83"/>
    <w:rsid w:val="007E52B0"/>
    <w:rsid w:val="007E5380"/>
    <w:rsid w:val="007E65D4"/>
    <w:rsid w:val="007E663C"/>
    <w:rsid w:val="007E6765"/>
    <w:rsid w:val="007E6943"/>
    <w:rsid w:val="007E6D9A"/>
    <w:rsid w:val="007E6FC1"/>
    <w:rsid w:val="007E7B18"/>
    <w:rsid w:val="007F0242"/>
    <w:rsid w:val="007F22DE"/>
    <w:rsid w:val="007F2730"/>
    <w:rsid w:val="007F294A"/>
    <w:rsid w:val="007F2F9A"/>
    <w:rsid w:val="007F3388"/>
    <w:rsid w:val="007F3C4B"/>
    <w:rsid w:val="007F495D"/>
    <w:rsid w:val="007F4C38"/>
    <w:rsid w:val="007F5193"/>
    <w:rsid w:val="007F6977"/>
    <w:rsid w:val="007F6C93"/>
    <w:rsid w:val="007F7BF6"/>
    <w:rsid w:val="007F7C5A"/>
    <w:rsid w:val="00800912"/>
    <w:rsid w:val="00800E85"/>
    <w:rsid w:val="008010FE"/>
    <w:rsid w:val="008021FC"/>
    <w:rsid w:val="00802438"/>
    <w:rsid w:val="008027C7"/>
    <w:rsid w:val="00802E3F"/>
    <w:rsid w:val="008033E8"/>
    <w:rsid w:val="0080378A"/>
    <w:rsid w:val="008040F8"/>
    <w:rsid w:val="00806BC9"/>
    <w:rsid w:val="0080769E"/>
    <w:rsid w:val="00807DB0"/>
    <w:rsid w:val="00811422"/>
    <w:rsid w:val="008116E7"/>
    <w:rsid w:val="00811AE3"/>
    <w:rsid w:val="00812E8B"/>
    <w:rsid w:val="00813352"/>
    <w:rsid w:val="00814807"/>
    <w:rsid w:val="008152FE"/>
    <w:rsid w:val="00816385"/>
    <w:rsid w:val="00817170"/>
    <w:rsid w:val="00817776"/>
    <w:rsid w:val="00817B1B"/>
    <w:rsid w:val="008217B2"/>
    <w:rsid w:val="008228DA"/>
    <w:rsid w:val="00822BA6"/>
    <w:rsid w:val="00824B59"/>
    <w:rsid w:val="00824BF1"/>
    <w:rsid w:val="008251C0"/>
    <w:rsid w:val="008251D1"/>
    <w:rsid w:val="0082589A"/>
    <w:rsid w:val="008259D7"/>
    <w:rsid w:val="00825AFB"/>
    <w:rsid w:val="008262D5"/>
    <w:rsid w:val="0082672B"/>
    <w:rsid w:val="0082755A"/>
    <w:rsid w:val="00827974"/>
    <w:rsid w:val="008303C7"/>
    <w:rsid w:val="00831333"/>
    <w:rsid w:val="00831E23"/>
    <w:rsid w:val="008324A8"/>
    <w:rsid w:val="008344FE"/>
    <w:rsid w:val="008346B5"/>
    <w:rsid w:val="008348B9"/>
    <w:rsid w:val="00835233"/>
    <w:rsid w:val="008353BD"/>
    <w:rsid w:val="00835D26"/>
    <w:rsid w:val="008361F4"/>
    <w:rsid w:val="00836399"/>
    <w:rsid w:val="00836C3D"/>
    <w:rsid w:val="00836FA9"/>
    <w:rsid w:val="00837612"/>
    <w:rsid w:val="00840C3A"/>
    <w:rsid w:val="00844489"/>
    <w:rsid w:val="008444CF"/>
    <w:rsid w:val="00844E64"/>
    <w:rsid w:val="00846A20"/>
    <w:rsid w:val="00847659"/>
    <w:rsid w:val="0085220F"/>
    <w:rsid w:val="0085296D"/>
    <w:rsid w:val="00854280"/>
    <w:rsid w:val="008542C8"/>
    <w:rsid w:val="00854920"/>
    <w:rsid w:val="00857DAA"/>
    <w:rsid w:val="00864493"/>
    <w:rsid w:val="008665B1"/>
    <w:rsid w:val="008677FD"/>
    <w:rsid w:val="00867AE1"/>
    <w:rsid w:val="00867BA5"/>
    <w:rsid w:val="0087016F"/>
    <w:rsid w:val="00872BD7"/>
    <w:rsid w:val="00872EC0"/>
    <w:rsid w:val="0087346C"/>
    <w:rsid w:val="00874361"/>
    <w:rsid w:val="00874CA7"/>
    <w:rsid w:val="00877285"/>
    <w:rsid w:val="008772F2"/>
    <w:rsid w:val="00877AB1"/>
    <w:rsid w:val="00877AEF"/>
    <w:rsid w:val="00877EAD"/>
    <w:rsid w:val="00880567"/>
    <w:rsid w:val="00880CE7"/>
    <w:rsid w:val="008816E7"/>
    <w:rsid w:val="008817DB"/>
    <w:rsid w:val="00881DF1"/>
    <w:rsid w:val="00882611"/>
    <w:rsid w:val="008830DF"/>
    <w:rsid w:val="0088405E"/>
    <w:rsid w:val="008847DD"/>
    <w:rsid w:val="008848E8"/>
    <w:rsid w:val="00884FA8"/>
    <w:rsid w:val="00885214"/>
    <w:rsid w:val="00885D6C"/>
    <w:rsid w:val="00886553"/>
    <w:rsid w:val="00886812"/>
    <w:rsid w:val="00886D89"/>
    <w:rsid w:val="0088768F"/>
    <w:rsid w:val="008877C2"/>
    <w:rsid w:val="00887EFD"/>
    <w:rsid w:val="00890035"/>
    <w:rsid w:val="00891113"/>
    <w:rsid w:val="008918B7"/>
    <w:rsid w:val="008922AC"/>
    <w:rsid w:val="008940E3"/>
    <w:rsid w:val="00895185"/>
    <w:rsid w:val="00895946"/>
    <w:rsid w:val="008963A7"/>
    <w:rsid w:val="00896496"/>
    <w:rsid w:val="00896E80"/>
    <w:rsid w:val="00897C20"/>
    <w:rsid w:val="00897FCD"/>
    <w:rsid w:val="008A1104"/>
    <w:rsid w:val="008A1B4D"/>
    <w:rsid w:val="008A332E"/>
    <w:rsid w:val="008A5F99"/>
    <w:rsid w:val="008A6B81"/>
    <w:rsid w:val="008A6F3F"/>
    <w:rsid w:val="008B05B4"/>
    <w:rsid w:val="008B09BD"/>
    <w:rsid w:val="008B16EA"/>
    <w:rsid w:val="008B2B48"/>
    <w:rsid w:val="008B2C1C"/>
    <w:rsid w:val="008B5FA3"/>
    <w:rsid w:val="008B7C68"/>
    <w:rsid w:val="008C084E"/>
    <w:rsid w:val="008C2331"/>
    <w:rsid w:val="008C2338"/>
    <w:rsid w:val="008C45C4"/>
    <w:rsid w:val="008C54DB"/>
    <w:rsid w:val="008C75E2"/>
    <w:rsid w:val="008D03E4"/>
    <w:rsid w:val="008D4237"/>
    <w:rsid w:val="008D42FC"/>
    <w:rsid w:val="008D458A"/>
    <w:rsid w:val="008D484D"/>
    <w:rsid w:val="008D5253"/>
    <w:rsid w:val="008D59A8"/>
    <w:rsid w:val="008D5E59"/>
    <w:rsid w:val="008D7AE6"/>
    <w:rsid w:val="008D7B90"/>
    <w:rsid w:val="008D7CC2"/>
    <w:rsid w:val="008E06B0"/>
    <w:rsid w:val="008E10E3"/>
    <w:rsid w:val="008E1563"/>
    <w:rsid w:val="008E1661"/>
    <w:rsid w:val="008E3E59"/>
    <w:rsid w:val="008E4054"/>
    <w:rsid w:val="008E4204"/>
    <w:rsid w:val="008E644A"/>
    <w:rsid w:val="008E78EA"/>
    <w:rsid w:val="008E7ABB"/>
    <w:rsid w:val="008F05F3"/>
    <w:rsid w:val="008F0C9D"/>
    <w:rsid w:val="008F21DF"/>
    <w:rsid w:val="008F258C"/>
    <w:rsid w:val="008F2C31"/>
    <w:rsid w:val="008F4061"/>
    <w:rsid w:val="008F45E6"/>
    <w:rsid w:val="008F4EBF"/>
    <w:rsid w:val="008F51DA"/>
    <w:rsid w:val="008F61C3"/>
    <w:rsid w:val="008F6C54"/>
    <w:rsid w:val="008F7261"/>
    <w:rsid w:val="008F7322"/>
    <w:rsid w:val="008F7358"/>
    <w:rsid w:val="008F7898"/>
    <w:rsid w:val="00900A6E"/>
    <w:rsid w:val="0090225F"/>
    <w:rsid w:val="00902CFA"/>
    <w:rsid w:val="009030B4"/>
    <w:rsid w:val="009034BA"/>
    <w:rsid w:val="00904A74"/>
    <w:rsid w:val="00906598"/>
    <w:rsid w:val="00906764"/>
    <w:rsid w:val="00906B13"/>
    <w:rsid w:val="00906EB9"/>
    <w:rsid w:val="00907674"/>
    <w:rsid w:val="0091331A"/>
    <w:rsid w:val="009147EC"/>
    <w:rsid w:val="00915521"/>
    <w:rsid w:val="00915615"/>
    <w:rsid w:val="0091642C"/>
    <w:rsid w:val="00916647"/>
    <w:rsid w:val="00917988"/>
    <w:rsid w:val="0092005D"/>
    <w:rsid w:val="00920A17"/>
    <w:rsid w:val="00920C3F"/>
    <w:rsid w:val="00920EA2"/>
    <w:rsid w:val="0092140C"/>
    <w:rsid w:val="009226A6"/>
    <w:rsid w:val="00922DBD"/>
    <w:rsid w:val="00922EA5"/>
    <w:rsid w:val="00923093"/>
    <w:rsid w:val="00923E80"/>
    <w:rsid w:val="009259FD"/>
    <w:rsid w:val="00926555"/>
    <w:rsid w:val="00926EFD"/>
    <w:rsid w:val="0092771F"/>
    <w:rsid w:val="009277E9"/>
    <w:rsid w:val="00927F67"/>
    <w:rsid w:val="00931C67"/>
    <w:rsid w:val="00931E1B"/>
    <w:rsid w:val="00932DF0"/>
    <w:rsid w:val="00933745"/>
    <w:rsid w:val="00935628"/>
    <w:rsid w:val="00935931"/>
    <w:rsid w:val="00935EE3"/>
    <w:rsid w:val="00936C85"/>
    <w:rsid w:val="00940972"/>
    <w:rsid w:val="00941079"/>
    <w:rsid w:val="00941ABE"/>
    <w:rsid w:val="00943FD7"/>
    <w:rsid w:val="00944285"/>
    <w:rsid w:val="00944C87"/>
    <w:rsid w:val="009457F2"/>
    <w:rsid w:val="00945B4C"/>
    <w:rsid w:val="0094683A"/>
    <w:rsid w:val="0095014C"/>
    <w:rsid w:val="00950362"/>
    <w:rsid w:val="009504D5"/>
    <w:rsid w:val="00950998"/>
    <w:rsid w:val="0095188C"/>
    <w:rsid w:val="00952E60"/>
    <w:rsid w:val="009533BA"/>
    <w:rsid w:val="00953631"/>
    <w:rsid w:val="0095456B"/>
    <w:rsid w:val="00954647"/>
    <w:rsid w:val="00954D43"/>
    <w:rsid w:val="00955AAC"/>
    <w:rsid w:val="00956100"/>
    <w:rsid w:val="009572D5"/>
    <w:rsid w:val="00962206"/>
    <w:rsid w:val="00963BD9"/>
    <w:rsid w:val="0096444D"/>
    <w:rsid w:val="00964E2D"/>
    <w:rsid w:val="009650DF"/>
    <w:rsid w:val="00965BB7"/>
    <w:rsid w:val="0096685F"/>
    <w:rsid w:val="009674D4"/>
    <w:rsid w:val="00967E91"/>
    <w:rsid w:val="0097032D"/>
    <w:rsid w:val="0097060D"/>
    <w:rsid w:val="0097285E"/>
    <w:rsid w:val="00973D12"/>
    <w:rsid w:val="00974477"/>
    <w:rsid w:val="00974540"/>
    <w:rsid w:val="00974742"/>
    <w:rsid w:val="00974BF5"/>
    <w:rsid w:val="009767E5"/>
    <w:rsid w:val="00980504"/>
    <w:rsid w:val="00980804"/>
    <w:rsid w:val="00981ADE"/>
    <w:rsid w:val="009823B4"/>
    <w:rsid w:val="00982876"/>
    <w:rsid w:val="00983147"/>
    <w:rsid w:val="00983E0A"/>
    <w:rsid w:val="0098408D"/>
    <w:rsid w:val="009848AB"/>
    <w:rsid w:val="00987704"/>
    <w:rsid w:val="00987D4A"/>
    <w:rsid w:val="00991AC7"/>
    <w:rsid w:val="00992D65"/>
    <w:rsid w:val="00993506"/>
    <w:rsid w:val="00993DE7"/>
    <w:rsid w:val="00993E97"/>
    <w:rsid w:val="00994363"/>
    <w:rsid w:val="009945F1"/>
    <w:rsid w:val="00995ECF"/>
    <w:rsid w:val="00997002"/>
    <w:rsid w:val="00997577"/>
    <w:rsid w:val="0099778C"/>
    <w:rsid w:val="0099784B"/>
    <w:rsid w:val="00997FEE"/>
    <w:rsid w:val="009A0735"/>
    <w:rsid w:val="009A1862"/>
    <w:rsid w:val="009A215A"/>
    <w:rsid w:val="009A24D2"/>
    <w:rsid w:val="009A2A01"/>
    <w:rsid w:val="009A4406"/>
    <w:rsid w:val="009A5C3B"/>
    <w:rsid w:val="009A6485"/>
    <w:rsid w:val="009A675D"/>
    <w:rsid w:val="009A7620"/>
    <w:rsid w:val="009A7F08"/>
    <w:rsid w:val="009B074A"/>
    <w:rsid w:val="009B0D81"/>
    <w:rsid w:val="009B2213"/>
    <w:rsid w:val="009B22B6"/>
    <w:rsid w:val="009B2C03"/>
    <w:rsid w:val="009B2E35"/>
    <w:rsid w:val="009B3530"/>
    <w:rsid w:val="009B45E6"/>
    <w:rsid w:val="009B4B89"/>
    <w:rsid w:val="009B4F6E"/>
    <w:rsid w:val="009B55DD"/>
    <w:rsid w:val="009B60F4"/>
    <w:rsid w:val="009B6ACE"/>
    <w:rsid w:val="009C02A8"/>
    <w:rsid w:val="009C053D"/>
    <w:rsid w:val="009C36AB"/>
    <w:rsid w:val="009C39A7"/>
    <w:rsid w:val="009C4E81"/>
    <w:rsid w:val="009C6295"/>
    <w:rsid w:val="009C7520"/>
    <w:rsid w:val="009C7D9D"/>
    <w:rsid w:val="009C7E6B"/>
    <w:rsid w:val="009D0131"/>
    <w:rsid w:val="009D0FC6"/>
    <w:rsid w:val="009D28FF"/>
    <w:rsid w:val="009D31E6"/>
    <w:rsid w:val="009D32D9"/>
    <w:rsid w:val="009D52AA"/>
    <w:rsid w:val="009D68DA"/>
    <w:rsid w:val="009D6FFF"/>
    <w:rsid w:val="009E2307"/>
    <w:rsid w:val="009E2ED1"/>
    <w:rsid w:val="009E36A8"/>
    <w:rsid w:val="009E3BE1"/>
    <w:rsid w:val="009E41C4"/>
    <w:rsid w:val="009E4937"/>
    <w:rsid w:val="009E4F71"/>
    <w:rsid w:val="009E4F9E"/>
    <w:rsid w:val="009E5126"/>
    <w:rsid w:val="009E5431"/>
    <w:rsid w:val="009E587D"/>
    <w:rsid w:val="009E6321"/>
    <w:rsid w:val="009F10DD"/>
    <w:rsid w:val="009F1A84"/>
    <w:rsid w:val="009F24B3"/>
    <w:rsid w:val="009F34BC"/>
    <w:rsid w:val="009F4E65"/>
    <w:rsid w:val="009F55E5"/>
    <w:rsid w:val="009F7F69"/>
    <w:rsid w:val="00A00375"/>
    <w:rsid w:val="00A015B7"/>
    <w:rsid w:val="00A01A8F"/>
    <w:rsid w:val="00A026BC"/>
    <w:rsid w:val="00A032F8"/>
    <w:rsid w:val="00A03372"/>
    <w:rsid w:val="00A03639"/>
    <w:rsid w:val="00A03B47"/>
    <w:rsid w:val="00A04743"/>
    <w:rsid w:val="00A05582"/>
    <w:rsid w:val="00A05D4D"/>
    <w:rsid w:val="00A0662B"/>
    <w:rsid w:val="00A13955"/>
    <w:rsid w:val="00A13E6B"/>
    <w:rsid w:val="00A1432D"/>
    <w:rsid w:val="00A149D9"/>
    <w:rsid w:val="00A14F0E"/>
    <w:rsid w:val="00A1506E"/>
    <w:rsid w:val="00A151F7"/>
    <w:rsid w:val="00A15BC0"/>
    <w:rsid w:val="00A15E44"/>
    <w:rsid w:val="00A15EFE"/>
    <w:rsid w:val="00A15F8E"/>
    <w:rsid w:val="00A16FD6"/>
    <w:rsid w:val="00A1775A"/>
    <w:rsid w:val="00A206A1"/>
    <w:rsid w:val="00A210A9"/>
    <w:rsid w:val="00A21AD8"/>
    <w:rsid w:val="00A2277E"/>
    <w:rsid w:val="00A22CFD"/>
    <w:rsid w:val="00A233F6"/>
    <w:rsid w:val="00A23E72"/>
    <w:rsid w:val="00A240AF"/>
    <w:rsid w:val="00A249A1"/>
    <w:rsid w:val="00A24CE5"/>
    <w:rsid w:val="00A25378"/>
    <w:rsid w:val="00A25B8D"/>
    <w:rsid w:val="00A2623D"/>
    <w:rsid w:val="00A27A50"/>
    <w:rsid w:val="00A3048C"/>
    <w:rsid w:val="00A315E0"/>
    <w:rsid w:val="00A31A01"/>
    <w:rsid w:val="00A3239E"/>
    <w:rsid w:val="00A32CF8"/>
    <w:rsid w:val="00A330AC"/>
    <w:rsid w:val="00A3360E"/>
    <w:rsid w:val="00A337C6"/>
    <w:rsid w:val="00A346DD"/>
    <w:rsid w:val="00A34B13"/>
    <w:rsid w:val="00A34FD3"/>
    <w:rsid w:val="00A353BA"/>
    <w:rsid w:val="00A354C1"/>
    <w:rsid w:val="00A359A2"/>
    <w:rsid w:val="00A359A8"/>
    <w:rsid w:val="00A36B5B"/>
    <w:rsid w:val="00A36EDA"/>
    <w:rsid w:val="00A3722C"/>
    <w:rsid w:val="00A40253"/>
    <w:rsid w:val="00A412C7"/>
    <w:rsid w:val="00A4274F"/>
    <w:rsid w:val="00A4285D"/>
    <w:rsid w:val="00A42D82"/>
    <w:rsid w:val="00A436BA"/>
    <w:rsid w:val="00A43847"/>
    <w:rsid w:val="00A46247"/>
    <w:rsid w:val="00A46864"/>
    <w:rsid w:val="00A47EBE"/>
    <w:rsid w:val="00A50638"/>
    <w:rsid w:val="00A50868"/>
    <w:rsid w:val="00A52225"/>
    <w:rsid w:val="00A5490A"/>
    <w:rsid w:val="00A54A19"/>
    <w:rsid w:val="00A55147"/>
    <w:rsid w:val="00A552F5"/>
    <w:rsid w:val="00A55A82"/>
    <w:rsid w:val="00A57467"/>
    <w:rsid w:val="00A601EB"/>
    <w:rsid w:val="00A60DB0"/>
    <w:rsid w:val="00A614CC"/>
    <w:rsid w:val="00A61593"/>
    <w:rsid w:val="00A61799"/>
    <w:rsid w:val="00A626D7"/>
    <w:rsid w:val="00A6270B"/>
    <w:rsid w:val="00A628CC"/>
    <w:rsid w:val="00A62DE3"/>
    <w:rsid w:val="00A62FC3"/>
    <w:rsid w:val="00A63D29"/>
    <w:rsid w:val="00A661DB"/>
    <w:rsid w:val="00A679F3"/>
    <w:rsid w:val="00A67F58"/>
    <w:rsid w:val="00A67F94"/>
    <w:rsid w:val="00A70033"/>
    <w:rsid w:val="00A701C3"/>
    <w:rsid w:val="00A7163E"/>
    <w:rsid w:val="00A72AD2"/>
    <w:rsid w:val="00A73698"/>
    <w:rsid w:val="00A7376E"/>
    <w:rsid w:val="00A73D14"/>
    <w:rsid w:val="00A73FEF"/>
    <w:rsid w:val="00A743C4"/>
    <w:rsid w:val="00A7608D"/>
    <w:rsid w:val="00A7683B"/>
    <w:rsid w:val="00A77AD7"/>
    <w:rsid w:val="00A77C52"/>
    <w:rsid w:val="00A80089"/>
    <w:rsid w:val="00A81184"/>
    <w:rsid w:val="00A812BD"/>
    <w:rsid w:val="00A81A66"/>
    <w:rsid w:val="00A82FED"/>
    <w:rsid w:val="00A852F9"/>
    <w:rsid w:val="00A855D8"/>
    <w:rsid w:val="00A85737"/>
    <w:rsid w:val="00A85881"/>
    <w:rsid w:val="00A85934"/>
    <w:rsid w:val="00A87936"/>
    <w:rsid w:val="00A879F8"/>
    <w:rsid w:val="00A90813"/>
    <w:rsid w:val="00A90A8F"/>
    <w:rsid w:val="00A95781"/>
    <w:rsid w:val="00A959C6"/>
    <w:rsid w:val="00A977DF"/>
    <w:rsid w:val="00AA2191"/>
    <w:rsid w:val="00AA23A7"/>
    <w:rsid w:val="00AA2675"/>
    <w:rsid w:val="00AA4D41"/>
    <w:rsid w:val="00AA564D"/>
    <w:rsid w:val="00AA583E"/>
    <w:rsid w:val="00AA680D"/>
    <w:rsid w:val="00AA6D7C"/>
    <w:rsid w:val="00AA6F52"/>
    <w:rsid w:val="00AA73F5"/>
    <w:rsid w:val="00AB0542"/>
    <w:rsid w:val="00AB07C6"/>
    <w:rsid w:val="00AB1861"/>
    <w:rsid w:val="00AB3485"/>
    <w:rsid w:val="00AB353C"/>
    <w:rsid w:val="00AB3750"/>
    <w:rsid w:val="00AB3D57"/>
    <w:rsid w:val="00AB4265"/>
    <w:rsid w:val="00AB5FDE"/>
    <w:rsid w:val="00AB627E"/>
    <w:rsid w:val="00AB710F"/>
    <w:rsid w:val="00AC0970"/>
    <w:rsid w:val="00AC0CD4"/>
    <w:rsid w:val="00AC23FA"/>
    <w:rsid w:val="00AC2C5B"/>
    <w:rsid w:val="00AC3177"/>
    <w:rsid w:val="00AC394F"/>
    <w:rsid w:val="00AC4050"/>
    <w:rsid w:val="00AC4278"/>
    <w:rsid w:val="00AC4671"/>
    <w:rsid w:val="00AC4D24"/>
    <w:rsid w:val="00AC51CB"/>
    <w:rsid w:val="00AC5CC5"/>
    <w:rsid w:val="00AC62BE"/>
    <w:rsid w:val="00AC675F"/>
    <w:rsid w:val="00AC6A78"/>
    <w:rsid w:val="00AC7151"/>
    <w:rsid w:val="00AC7749"/>
    <w:rsid w:val="00AD1841"/>
    <w:rsid w:val="00AD29D6"/>
    <w:rsid w:val="00AD3A5B"/>
    <w:rsid w:val="00AD4CFD"/>
    <w:rsid w:val="00AD53E4"/>
    <w:rsid w:val="00AD5B78"/>
    <w:rsid w:val="00AD5C7E"/>
    <w:rsid w:val="00AD68D8"/>
    <w:rsid w:val="00AD777C"/>
    <w:rsid w:val="00AE15EE"/>
    <w:rsid w:val="00AE2779"/>
    <w:rsid w:val="00AE2D28"/>
    <w:rsid w:val="00AE2F64"/>
    <w:rsid w:val="00AE3701"/>
    <w:rsid w:val="00AE423A"/>
    <w:rsid w:val="00AE52C2"/>
    <w:rsid w:val="00AE53D2"/>
    <w:rsid w:val="00AE53E2"/>
    <w:rsid w:val="00AE5730"/>
    <w:rsid w:val="00AE6E75"/>
    <w:rsid w:val="00AE7555"/>
    <w:rsid w:val="00AE7F53"/>
    <w:rsid w:val="00AE7F92"/>
    <w:rsid w:val="00AF0873"/>
    <w:rsid w:val="00AF0985"/>
    <w:rsid w:val="00AF0F75"/>
    <w:rsid w:val="00AF10C4"/>
    <w:rsid w:val="00AF145B"/>
    <w:rsid w:val="00AF1520"/>
    <w:rsid w:val="00AF1CE4"/>
    <w:rsid w:val="00AF1CF6"/>
    <w:rsid w:val="00AF3CF5"/>
    <w:rsid w:val="00AF3FAA"/>
    <w:rsid w:val="00AF5319"/>
    <w:rsid w:val="00AF5786"/>
    <w:rsid w:val="00AF5A1E"/>
    <w:rsid w:val="00AF620E"/>
    <w:rsid w:val="00AF7349"/>
    <w:rsid w:val="00B00916"/>
    <w:rsid w:val="00B00B13"/>
    <w:rsid w:val="00B00BCA"/>
    <w:rsid w:val="00B0103D"/>
    <w:rsid w:val="00B01258"/>
    <w:rsid w:val="00B02920"/>
    <w:rsid w:val="00B03CDA"/>
    <w:rsid w:val="00B074FA"/>
    <w:rsid w:val="00B075FE"/>
    <w:rsid w:val="00B10EF2"/>
    <w:rsid w:val="00B132DB"/>
    <w:rsid w:val="00B134F8"/>
    <w:rsid w:val="00B13F70"/>
    <w:rsid w:val="00B1426A"/>
    <w:rsid w:val="00B14892"/>
    <w:rsid w:val="00B1651B"/>
    <w:rsid w:val="00B202BF"/>
    <w:rsid w:val="00B20BDF"/>
    <w:rsid w:val="00B21200"/>
    <w:rsid w:val="00B21995"/>
    <w:rsid w:val="00B21FF6"/>
    <w:rsid w:val="00B2330D"/>
    <w:rsid w:val="00B24272"/>
    <w:rsid w:val="00B24327"/>
    <w:rsid w:val="00B24550"/>
    <w:rsid w:val="00B24965"/>
    <w:rsid w:val="00B24AA4"/>
    <w:rsid w:val="00B25309"/>
    <w:rsid w:val="00B258A1"/>
    <w:rsid w:val="00B25A71"/>
    <w:rsid w:val="00B25E89"/>
    <w:rsid w:val="00B26255"/>
    <w:rsid w:val="00B278C5"/>
    <w:rsid w:val="00B30D67"/>
    <w:rsid w:val="00B31048"/>
    <w:rsid w:val="00B31C34"/>
    <w:rsid w:val="00B32280"/>
    <w:rsid w:val="00B32A80"/>
    <w:rsid w:val="00B339CF"/>
    <w:rsid w:val="00B33C42"/>
    <w:rsid w:val="00B33D51"/>
    <w:rsid w:val="00B348A7"/>
    <w:rsid w:val="00B35642"/>
    <w:rsid w:val="00B3620B"/>
    <w:rsid w:val="00B36241"/>
    <w:rsid w:val="00B420A0"/>
    <w:rsid w:val="00B42D34"/>
    <w:rsid w:val="00B4324B"/>
    <w:rsid w:val="00B43901"/>
    <w:rsid w:val="00B444CE"/>
    <w:rsid w:val="00B4657B"/>
    <w:rsid w:val="00B46BC4"/>
    <w:rsid w:val="00B47099"/>
    <w:rsid w:val="00B472F4"/>
    <w:rsid w:val="00B50239"/>
    <w:rsid w:val="00B50A70"/>
    <w:rsid w:val="00B519BB"/>
    <w:rsid w:val="00B51A39"/>
    <w:rsid w:val="00B521D7"/>
    <w:rsid w:val="00B5225F"/>
    <w:rsid w:val="00B5237B"/>
    <w:rsid w:val="00B543F1"/>
    <w:rsid w:val="00B5499A"/>
    <w:rsid w:val="00B55E47"/>
    <w:rsid w:val="00B55F9D"/>
    <w:rsid w:val="00B6056E"/>
    <w:rsid w:val="00B606C9"/>
    <w:rsid w:val="00B62DE7"/>
    <w:rsid w:val="00B63D50"/>
    <w:rsid w:val="00B645CF"/>
    <w:rsid w:val="00B6482B"/>
    <w:rsid w:val="00B66291"/>
    <w:rsid w:val="00B664BE"/>
    <w:rsid w:val="00B66729"/>
    <w:rsid w:val="00B66B51"/>
    <w:rsid w:val="00B66EBA"/>
    <w:rsid w:val="00B7003A"/>
    <w:rsid w:val="00B703FD"/>
    <w:rsid w:val="00B723E0"/>
    <w:rsid w:val="00B726BB"/>
    <w:rsid w:val="00B727FD"/>
    <w:rsid w:val="00B735A2"/>
    <w:rsid w:val="00B73C06"/>
    <w:rsid w:val="00B7497A"/>
    <w:rsid w:val="00B74B1E"/>
    <w:rsid w:val="00B74C42"/>
    <w:rsid w:val="00B74FDC"/>
    <w:rsid w:val="00B75969"/>
    <w:rsid w:val="00B77301"/>
    <w:rsid w:val="00B80058"/>
    <w:rsid w:val="00B819F9"/>
    <w:rsid w:val="00B82255"/>
    <w:rsid w:val="00B82504"/>
    <w:rsid w:val="00B852A0"/>
    <w:rsid w:val="00B8746B"/>
    <w:rsid w:val="00B90544"/>
    <w:rsid w:val="00B90766"/>
    <w:rsid w:val="00B90AA5"/>
    <w:rsid w:val="00B90C9E"/>
    <w:rsid w:val="00B926B1"/>
    <w:rsid w:val="00B92B9B"/>
    <w:rsid w:val="00B958FF"/>
    <w:rsid w:val="00B96BBD"/>
    <w:rsid w:val="00B97022"/>
    <w:rsid w:val="00BA0707"/>
    <w:rsid w:val="00BA0989"/>
    <w:rsid w:val="00BA0EEA"/>
    <w:rsid w:val="00BA150A"/>
    <w:rsid w:val="00BA23E4"/>
    <w:rsid w:val="00BA2DF5"/>
    <w:rsid w:val="00BA3292"/>
    <w:rsid w:val="00BA3942"/>
    <w:rsid w:val="00BA3BEC"/>
    <w:rsid w:val="00BA4B85"/>
    <w:rsid w:val="00BA5DBB"/>
    <w:rsid w:val="00BA6515"/>
    <w:rsid w:val="00BA6AE3"/>
    <w:rsid w:val="00BA7DAE"/>
    <w:rsid w:val="00BB0AB2"/>
    <w:rsid w:val="00BB177F"/>
    <w:rsid w:val="00BB2216"/>
    <w:rsid w:val="00BB2B68"/>
    <w:rsid w:val="00BB2FDF"/>
    <w:rsid w:val="00BB3321"/>
    <w:rsid w:val="00BB4CDE"/>
    <w:rsid w:val="00BB5830"/>
    <w:rsid w:val="00BB5C92"/>
    <w:rsid w:val="00BB69E7"/>
    <w:rsid w:val="00BB6AAC"/>
    <w:rsid w:val="00BB71E7"/>
    <w:rsid w:val="00BB76EA"/>
    <w:rsid w:val="00BB7CFF"/>
    <w:rsid w:val="00BC025E"/>
    <w:rsid w:val="00BC03BE"/>
    <w:rsid w:val="00BC1CB8"/>
    <w:rsid w:val="00BC4020"/>
    <w:rsid w:val="00BC5428"/>
    <w:rsid w:val="00BC68D3"/>
    <w:rsid w:val="00BC6AD7"/>
    <w:rsid w:val="00BC71DA"/>
    <w:rsid w:val="00BC7970"/>
    <w:rsid w:val="00BD0ADD"/>
    <w:rsid w:val="00BD0F26"/>
    <w:rsid w:val="00BD2E5D"/>
    <w:rsid w:val="00BD360E"/>
    <w:rsid w:val="00BD3CC1"/>
    <w:rsid w:val="00BD472C"/>
    <w:rsid w:val="00BD4F33"/>
    <w:rsid w:val="00BD564D"/>
    <w:rsid w:val="00BD628B"/>
    <w:rsid w:val="00BD66A4"/>
    <w:rsid w:val="00BE1351"/>
    <w:rsid w:val="00BE1811"/>
    <w:rsid w:val="00BE365C"/>
    <w:rsid w:val="00BE4A8E"/>
    <w:rsid w:val="00BE57D6"/>
    <w:rsid w:val="00BE5AF4"/>
    <w:rsid w:val="00BE5F4B"/>
    <w:rsid w:val="00BE6FB2"/>
    <w:rsid w:val="00BF18F9"/>
    <w:rsid w:val="00BF28FB"/>
    <w:rsid w:val="00BF323F"/>
    <w:rsid w:val="00BF35E8"/>
    <w:rsid w:val="00BF37D1"/>
    <w:rsid w:val="00BF3ACB"/>
    <w:rsid w:val="00BF4300"/>
    <w:rsid w:val="00BF4307"/>
    <w:rsid w:val="00BF6861"/>
    <w:rsid w:val="00BF7713"/>
    <w:rsid w:val="00BF7C60"/>
    <w:rsid w:val="00C00D06"/>
    <w:rsid w:val="00C01BF7"/>
    <w:rsid w:val="00C01C8F"/>
    <w:rsid w:val="00C05215"/>
    <w:rsid w:val="00C064A8"/>
    <w:rsid w:val="00C06938"/>
    <w:rsid w:val="00C06B34"/>
    <w:rsid w:val="00C12877"/>
    <w:rsid w:val="00C12B24"/>
    <w:rsid w:val="00C12D15"/>
    <w:rsid w:val="00C13E65"/>
    <w:rsid w:val="00C1499C"/>
    <w:rsid w:val="00C14FA4"/>
    <w:rsid w:val="00C17201"/>
    <w:rsid w:val="00C17D60"/>
    <w:rsid w:val="00C17D61"/>
    <w:rsid w:val="00C234C3"/>
    <w:rsid w:val="00C25184"/>
    <w:rsid w:val="00C30472"/>
    <w:rsid w:val="00C30803"/>
    <w:rsid w:val="00C30EC0"/>
    <w:rsid w:val="00C31334"/>
    <w:rsid w:val="00C31AB6"/>
    <w:rsid w:val="00C31CCB"/>
    <w:rsid w:val="00C32291"/>
    <w:rsid w:val="00C32DAC"/>
    <w:rsid w:val="00C33B6C"/>
    <w:rsid w:val="00C33C5D"/>
    <w:rsid w:val="00C33EFD"/>
    <w:rsid w:val="00C34F1C"/>
    <w:rsid w:val="00C35587"/>
    <w:rsid w:val="00C37462"/>
    <w:rsid w:val="00C420DA"/>
    <w:rsid w:val="00C420DB"/>
    <w:rsid w:val="00C4226C"/>
    <w:rsid w:val="00C42591"/>
    <w:rsid w:val="00C42A9D"/>
    <w:rsid w:val="00C42C4C"/>
    <w:rsid w:val="00C42D1A"/>
    <w:rsid w:val="00C43F1C"/>
    <w:rsid w:val="00C447CE"/>
    <w:rsid w:val="00C45674"/>
    <w:rsid w:val="00C472C0"/>
    <w:rsid w:val="00C4739C"/>
    <w:rsid w:val="00C47D32"/>
    <w:rsid w:val="00C47EFB"/>
    <w:rsid w:val="00C47FDC"/>
    <w:rsid w:val="00C50120"/>
    <w:rsid w:val="00C50BE2"/>
    <w:rsid w:val="00C50CEE"/>
    <w:rsid w:val="00C514A8"/>
    <w:rsid w:val="00C53D8B"/>
    <w:rsid w:val="00C54377"/>
    <w:rsid w:val="00C56B55"/>
    <w:rsid w:val="00C605E1"/>
    <w:rsid w:val="00C615D2"/>
    <w:rsid w:val="00C621E2"/>
    <w:rsid w:val="00C622CF"/>
    <w:rsid w:val="00C62CA0"/>
    <w:rsid w:val="00C62D44"/>
    <w:rsid w:val="00C63084"/>
    <w:rsid w:val="00C63372"/>
    <w:rsid w:val="00C6369A"/>
    <w:rsid w:val="00C63852"/>
    <w:rsid w:val="00C63D23"/>
    <w:rsid w:val="00C64081"/>
    <w:rsid w:val="00C65302"/>
    <w:rsid w:val="00C6605B"/>
    <w:rsid w:val="00C66439"/>
    <w:rsid w:val="00C66896"/>
    <w:rsid w:val="00C700A4"/>
    <w:rsid w:val="00C70818"/>
    <w:rsid w:val="00C711C2"/>
    <w:rsid w:val="00C717F6"/>
    <w:rsid w:val="00C73B91"/>
    <w:rsid w:val="00C7456F"/>
    <w:rsid w:val="00C74CFD"/>
    <w:rsid w:val="00C768CF"/>
    <w:rsid w:val="00C76915"/>
    <w:rsid w:val="00C77895"/>
    <w:rsid w:val="00C77E30"/>
    <w:rsid w:val="00C80149"/>
    <w:rsid w:val="00C82298"/>
    <w:rsid w:val="00C833FC"/>
    <w:rsid w:val="00C838F2"/>
    <w:rsid w:val="00C84409"/>
    <w:rsid w:val="00C851AD"/>
    <w:rsid w:val="00C86164"/>
    <w:rsid w:val="00C866E9"/>
    <w:rsid w:val="00C867DF"/>
    <w:rsid w:val="00C87597"/>
    <w:rsid w:val="00C92A58"/>
    <w:rsid w:val="00C92F6B"/>
    <w:rsid w:val="00C93584"/>
    <w:rsid w:val="00C935E9"/>
    <w:rsid w:val="00C942EE"/>
    <w:rsid w:val="00C94A0B"/>
    <w:rsid w:val="00C976FF"/>
    <w:rsid w:val="00CA06EC"/>
    <w:rsid w:val="00CA0B0D"/>
    <w:rsid w:val="00CA0DD6"/>
    <w:rsid w:val="00CA1133"/>
    <w:rsid w:val="00CA1C2E"/>
    <w:rsid w:val="00CA1C66"/>
    <w:rsid w:val="00CA2B4A"/>
    <w:rsid w:val="00CA3513"/>
    <w:rsid w:val="00CA40B5"/>
    <w:rsid w:val="00CA5404"/>
    <w:rsid w:val="00CA543B"/>
    <w:rsid w:val="00CA730A"/>
    <w:rsid w:val="00CB1A1D"/>
    <w:rsid w:val="00CB27F8"/>
    <w:rsid w:val="00CB3FF7"/>
    <w:rsid w:val="00CB42AB"/>
    <w:rsid w:val="00CB4740"/>
    <w:rsid w:val="00CB52D1"/>
    <w:rsid w:val="00CB6224"/>
    <w:rsid w:val="00CB69AB"/>
    <w:rsid w:val="00CB7BF2"/>
    <w:rsid w:val="00CC035E"/>
    <w:rsid w:val="00CC0665"/>
    <w:rsid w:val="00CC0B23"/>
    <w:rsid w:val="00CC37E8"/>
    <w:rsid w:val="00CC41EF"/>
    <w:rsid w:val="00CC4DD9"/>
    <w:rsid w:val="00CC51D3"/>
    <w:rsid w:val="00CC5936"/>
    <w:rsid w:val="00CC6E12"/>
    <w:rsid w:val="00CC7F55"/>
    <w:rsid w:val="00CD0B0F"/>
    <w:rsid w:val="00CD0FB8"/>
    <w:rsid w:val="00CD17F9"/>
    <w:rsid w:val="00CD21C8"/>
    <w:rsid w:val="00CD2300"/>
    <w:rsid w:val="00CD268C"/>
    <w:rsid w:val="00CD2957"/>
    <w:rsid w:val="00CD33B1"/>
    <w:rsid w:val="00CD418B"/>
    <w:rsid w:val="00CD6604"/>
    <w:rsid w:val="00CD7C36"/>
    <w:rsid w:val="00CE03B7"/>
    <w:rsid w:val="00CE1034"/>
    <w:rsid w:val="00CE120B"/>
    <w:rsid w:val="00CE158C"/>
    <w:rsid w:val="00CE1811"/>
    <w:rsid w:val="00CE1AA8"/>
    <w:rsid w:val="00CE5A78"/>
    <w:rsid w:val="00CE5D4F"/>
    <w:rsid w:val="00CE5F02"/>
    <w:rsid w:val="00CE7109"/>
    <w:rsid w:val="00CE7503"/>
    <w:rsid w:val="00CE7857"/>
    <w:rsid w:val="00CF052E"/>
    <w:rsid w:val="00CF2489"/>
    <w:rsid w:val="00CF325C"/>
    <w:rsid w:val="00CF3691"/>
    <w:rsid w:val="00CF5069"/>
    <w:rsid w:val="00CF5227"/>
    <w:rsid w:val="00CF57B7"/>
    <w:rsid w:val="00CF702B"/>
    <w:rsid w:val="00CF745D"/>
    <w:rsid w:val="00CF7B62"/>
    <w:rsid w:val="00D002AA"/>
    <w:rsid w:val="00D00FD1"/>
    <w:rsid w:val="00D02268"/>
    <w:rsid w:val="00D03D00"/>
    <w:rsid w:val="00D049A8"/>
    <w:rsid w:val="00D04CA2"/>
    <w:rsid w:val="00D066D8"/>
    <w:rsid w:val="00D07582"/>
    <w:rsid w:val="00D07679"/>
    <w:rsid w:val="00D1002A"/>
    <w:rsid w:val="00D11341"/>
    <w:rsid w:val="00D11A9F"/>
    <w:rsid w:val="00D13095"/>
    <w:rsid w:val="00D13264"/>
    <w:rsid w:val="00D13AF7"/>
    <w:rsid w:val="00D1410A"/>
    <w:rsid w:val="00D15687"/>
    <w:rsid w:val="00D15F58"/>
    <w:rsid w:val="00D162A8"/>
    <w:rsid w:val="00D16ADF"/>
    <w:rsid w:val="00D16BF6"/>
    <w:rsid w:val="00D16EC7"/>
    <w:rsid w:val="00D171EF"/>
    <w:rsid w:val="00D21061"/>
    <w:rsid w:val="00D231E1"/>
    <w:rsid w:val="00D2401C"/>
    <w:rsid w:val="00D240D6"/>
    <w:rsid w:val="00D24341"/>
    <w:rsid w:val="00D2484C"/>
    <w:rsid w:val="00D24931"/>
    <w:rsid w:val="00D25028"/>
    <w:rsid w:val="00D260E2"/>
    <w:rsid w:val="00D27886"/>
    <w:rsid w:val="00D27AAF"/>
    <w:rsid w:val="00D30B52"/>
    <w:rsid w:val="00D31071"/>
    <w:rsid w:val="00D317CA"/>
    <w:rsid w:val="00D331F4"/>
    <w:rsid w:val="00D3361B"/>
    <w:rsid w:val="00D360CD"/>
    <w:rsid w:val="00D40899"/>
    <w:rsid w:val="00D40C31"/>
    <w:rsid w:val="00D40DE1"/>
    <w:rsid w:val="00D417B2"/>
    <w:rsid w:val="00D4261E"/>
    <w:rsid w:val="00D42E8F"/>
    <w:rsid w:val="00D4372A"/>
    <w:rsid w:val="00D43D88"/>
    <w:rsid w:val="00D4414E"/>
    <w:rsid w:val="00D4578F"/>
    <w:rsid w:val="00D462C9"/>
    <w:rsid w:val="00D465F6"/>
    <w:rsid w:val="00D46D68"/>
    <w:rsid w:val="00D46E4D"/>
    <w:rsid w:val="00D5027F"/>
    <w:rsid w:val="00D51239"/>
    <w:rsid w:val="00D5175A"/>
    <w:rsid w:val="00D5181F"/>
    <w:rsid w:val="00D5216A"/>
    <w:rsid w:val="00D529D0"/>
    <w:rsid w:val="00D52BFA"/>
    <w:rsid w:val="00D5564E"/>
    <w:rsid w:val="00D55B04"/>
    <w:rsid w:val="00D56F87"/>
    <w:rsid w:val="00D573D0"/>
    <w:rsid w:val="00D573F5"/>
    <w:rsid w:val="00D575BB"/>
    <w:rsid w:val="00D57E91"/>
    <w:rsid w:val="00D60DD5"/>
    <w:rsid w:val="00D61070"/>
    <w:rsid w:val="00D61150"/>
    <w:rsid w:val="00D649AC"/>
    <w:rsid w:val="00D65520"/>
    <w:rsid w:val="00D65C86"/>
    <w:rsid w:val="00D6763B"/>
    <w:rsid w:val="00D67972"/>
    <w:rsid w:val="00D715D1"/>
    <w:rsid w:val="00D72991"/>
    <w:rsid w:val="00D72A1A"/>
    <w:rsid w:val="00D72A6A"/>
    <w:rsid w:val="00D73361"/>
    <w:rsid w:val="00D733FF"/>
    <w:rsid w:val="00D73AD6"/>
    <w:rsid w:val="00D73D87"/>
    <w:rsid w:val="00D748DD"/>
    <w:rsid w:val="00D75204"/>
    <w:rsid w:val="00D75528"/>
    <w:rsid w:val="00D755D1"/>
    <w:rsid w:val="00D756AC"/>
    <w:rsid w:val="00D7594C"/>
    <w:rsid w:val="00D759E4"/>
    <w:rsid w:val="00D75E5D"/>
    <w:rsid w:val="00D76755"/>
    <w:rsid w:val="00D7695E"/>
    <w:rsid w:val="00D76FD2"/>
    <w:rsid w:val="00D77368"/>
    <w:rsid w:val="00D775F4"/>
    <w:rsid w:val="00D8026B"/>
    <w:rsid w:val="00D802CF"/>
    <w:rsid w:val="00D81CA1"/>
    <w:rsid w:val="00D822A1"/>
    <w:rsid w:val="00D82378"/>
    <w:rsid w:val="00D82FBD"/>
    <w:rsid w:val="00D83764"/>
    <w:rsid w:val="00D8378D"/>
    <w:rsid w:val="00D84652"/>
    <w:rsid w:val="00D84A88"/>
    <w:rsid w:val="00D86A2C"/>
    <w:rsid w:val="00D877E1"/>
    <w:rsid w:val="00D9061C"/>
    <w:rsid w:val="00D90E54"/>
    <w:rsid w:val="00D930C8"/>
    <w:rsid w:val="00D93F1F"/>
    <w:rsid w:val="00D93F27"/>
    <w:rsid w:val="00D93F9C"/>
    <w:rsid w:val="00D94049"/>
    <w:rsid w:val="00D94EAB"/>
    <w:rsid w:val="00D954B1"/>
    <w:rsid w:val="00D96552"/>
    <w:rsid w:val="00D967E9"/>
    <w:rsid w:val="00D96E2E"/>
    <w:rsid w:val="00DA0847"/>
    <w:rsid w:val="00DA3A97"/>
    <w:rsid w:val="00DA4155"/>
    <w:rsid w:val="00DA46F2"/>
    <w:rsid w:val="00DA48AB"/>
    <w:rsid w:val="00DA502B"/>
    <w:rsid w:val="00DA71DF"/>
    <w:rsid w:val="00DB13E8"/>
    <w:rsid w:val="00DB1D51"/>
    <w:rsid w:val="00DB1E75"/>
    <w:rsid w:val="00DB2427"/>
    <w:rsid w:val="00DB3284"/>
    <w:rsid w:val="00DB48F7"/>
    <w:rsid w:val="00DB560E"/>
    <w:rsid w:val="00DB5E33"/>
    <w:rsid w:val="00DB63B0"/>
    <w:rsid w:val="00DB63C6"/>
    <w:rsid w:val="00DB6F99"/>
    <w:rsid w:val="00DB772A"/>
    <w:rsid w:val="00DB7B0E"/>
    <w:rsid w:val="00DC1340"/>
    <w:rsid w:val="00DC1FB8"/>
    <w:rsid w:val="00DC24BB"/>
    <w:rsid w:val="00DC2A80"/>
    <w:rsid w:val="00DC36CB"/>
    <w:rsid w:val="00DC4DF9"/>
    <w:rsid w:val="00DC510B"/>
    <w:rsid w:val="00DC55AC"/>
    <w:rsid w:val="00DC6621"/>
    <w:rsid w:val="00DC66EA"/>
    <w:rsid w:val="00DC79B5"/>
    <w:rsid w:val="00DC79F0"/>
    <w:rsid w:val="00DD1717"/>
    <w:rsid w:val="00DD1D23"/>
    <w:rsid w:val="00DD2FA1"/>
    <w:rsid w:val="00DD32F7"/>
    <w:rsid w:val="00DD4D33"/>
    <w:rsid w:val="00DD73A3"/>
    <w:rsid w:val="00DE0F57"/>
    <w:rsid w:val="00DE2187"/>
    <w:rsid w:val="00DE306C"/>
    <w:rsid w:val="00DE31DF"/>
    <w:rsid w:val="00DE43AC"/>
    <w:rsid w:val="00DE4D78"/>
    <w:rsid w:val="00DE508A"/>
    <w:rsid w:val="00DE52E1"/>
    <w:rsid w:val="00DE7CC1"/>
    <w:rsid w:val="00DF30C1"/>
    <w:rsid w:val="00DF6CD1"/>
    <w:rsid w:val="00DF6DD6"/>
    <w:rsid w:val="00E003FD"/>
    <w:rsid w:val="00E0050F"/>
    <w:rsid w:val="00E02996"/>
    <w:rsid w:val="00E04118"/>
    <w:rsid w:val="00E046A7"/>
    <w:rsid w:val="00E04B9D"/>
    <w:rsid w:val="00E04DAB"/>
    <w:rsid w:val="00E04FF3"/>
    <w:rsid w:val="00E05AC5"/>
    <w:rsid w:val="00E064E1"/>
    <w:rsid w:val="00E11A6D"/>
    <w:rsid w:val="00E11EF5"/>
    <w:rsid w:val="00E132B5"/>
    <w:rsid w:val="00E13622"/>
    <w:rsid w:val="00E149C8"/>
    <w:rsid w:val="00E15507"/>
    <w:rsid w:val="00E15896"/>
    <w:rsid w:val="00E174F2"/>
    <w:rsid w:val="00E201E6"/>
    <w:rsid w:val="00E20EAE"/>
    <w:rsid w:val="00E21F12"/>
    <w:rsid w:val="00E22C4A"/>
    <w:rsid w:val="00E238EC"/>
    <w:rsid w:val="00E251F8"/>
    <w:rsid w:val="00E255B5"/>
    <w:rsid w:val="00E262F8"/>
    <w:rsid w:val="00E269CE"/>
    <w:rsid w:val="00E2792B"/>
    <w:rsid w:val="00E27E6C"/>
    <w:rsid w:val="00E30545"/>
    <w:rsid w:val="00E30B43"/>
    <w:rsid w:val="00E31796"/>
    <w:rsid w:val="00E31D0B"/>
    <w:rsid w:val="00E32BC4"/>
    <w:rsid w:val="00E32F1B"/>
    <w:rsid w:val="00E33082"/>
    <w:rsid w:val="00E3507A"/>
    <w:rsid w:val="00E354A0"/>
    <w:rsid w:val="00E35EF9"/>
    <w:rsid w:val="00E36925"/>
    <w:rsid w:val="00E373A9"/>
    <w:rsid w:val="00E37A11"/>
    <w:rsid w:val="00E4386C"/>
    <w:rsid w:val="00E46259"/>
    <w:rsid w:val="00E47DB9"/>
    <w:rsid w:val="00E503CA"/>
    <w:rsid w:val="00E50E1E"/>
    <w:rsid w:val="00E559D7"/>
    <w:rsid w:val="00E562CD"/>
    <w:rsid w:val="00E57164"/>
    <w:rsid w:val="00E573E7"/>
    <w:rsid w:val="00E576FD"/>
    <w:rsid w:val="00E57729"/>
    <w:rsid w:val="00E5798A"/>
    <w:rsid w:val="00E6028F"/>
    <w:rsid w:val="00E60DA6"/>
    <w:rsid w:val="00E61B34"/>
    <w:rsid w:val="00E62BDE"/>
    <w:rsid w:val="00E63048"/>
    <w:rsid w:val="00E64587"/>
    <w:rsid w:val="00E64E76"/>
    <w:rsid w:val="00E6656A"/>
    <w:rsid w:val="00E66F81"/>
    <w:rsid w:val="00E67963"/>
    <w:rsid w:val="00E67FD4"/>
    <w:rsid w:val="00E706C9"/>
    <w:rsid w:val="00E7275D"/>
    <w:rsid w:val="00E728B6"/>
    <w:rsid w:val="00E729A3"/>
    <w:rsid w:val="00E72E65"/>
    <w:rsid w:val="00E750FB"/>
    <w:rsid w:val="00E774E2"/>
    <w:rsid w:val="00E776CC"/>
    <w:rsid w:val="00E80801"/>
    <w:rsid w:val="00E80999"/>
    <w:rsid w:val="00E80BF6"/>
    <w:rsid w:val="00E81013"/>
    <w:rsid w:val="00E822DD"/>
    <w:rsid w:val="00E832F3"/>
    <w:rsid w:val="00E835AA"/>
    <w:rsid w:val="00E83B5C"/>
    <w:rsid w:val="00E83BFE"/>
    <w:rsid w:val="00E842D3"/>
    <w:rsid w:val="00E86127"/>
    <w:rsid w:val="00E86601"/>
    <w:rsid w:val="00E86833"/>
    <w:rsid w:val="00E8687C"/>
    <w:rsid w:val="00E868A0"/>
    <w:rsid w:val="00E868D6"/>
    <w:rsid w:val="00E906AE"/>
    <w:rsid w:val="00E90C41"/>
    <w:rsid w:val="00E911D3"/>
    <w:rsid w:val="00E92C82"/>
    <w:rsid w:val="00E93755"/>
    <w:rsid w:val="00E94D27"/>
    <w:rsid w:val="00E951FC"/>
    <w:rsid w:val="00E95DFD"/>
    <w:rsid w:val="00E96701"/>
    <w:rsid w:val="00E96FB9"/>
    <w:rsid w:val="00E972D9"/>
    <w:rsid w:val="00EA1C52"/>
    <w:rsid w:val="00EA2266"/>
    <w:rsid w:val="00EA3E8E"/>
    <w:rsid w:val="00EA4739"/>
    <w:rsid w:val="00EA564B"/>
    <w:rsid w:val="00EA64E8"/>
    <w:rsid w:val="00EB0276"/>
    <w:rsid w:val="00EB11EC"/>
    <w:rsid w:val="00EB199B"/>
    <w:rsid w:val="00EB1AA7"/>
    <w:rsid w:val="00EB21D6"/>
    <w:rsid w:val="00EB2390"/>
    <w:rsid w:val="00EB2BF6"/>
    <w:rsid w:val="00EB3BDE"/>
    <w:rsid w:val="00EB458A"/>
    <w:rsid w:val="00EB5D2A"/>
    <w:rsid w:val="00EB6764"/>
    <w:rsid w:val="00EB7CA1"/>
    <w:rsid w:val="00EB7DBE"/>
    <w:rsid w:val="00EC061B"/>
    <w:rsid w:val="00EC0694"/>
    <w:rsid w:val="00EC1323"/>
    <w:rsid w:val="00EC21DB"/>
    <w:rsid w:val="00EC2C3F"/>
    <w:rsid w:val="00EC6E38"/>
    <w:rsid w:val="00EC6E59"/>
    <w:rsid w:val="00ED039A"/>
    <w:rsid w:val="00ED079D"/>
    <w:rsid w:val="00ED1881"/>
    <w:rsid w:val="00ED2140"/>
    <w:rsid w:val="00ED3001"/>
    <w:rsid w:val="00ED4E20"/>
    <w:rsid w:val="00ED4E2D"/>
    <w:rsid w:val="00ED54B9"/>
    <w:rsid w:val="00ED66BB"/>
    <w:rsid w:val="00ED68AE"/>
    <w:rsid w:val="00ED70C5"/>
    <w:rsid w:val="00ED7BE9"/>
    <w:rsid w:val="00EE0A7B"/>
    <w:rsid w:val="00EE1426"/>
    <w:rsid w:val="00EE50EE"/>
    <w:rsid w:val="00EE5384"/>
    <w:rsid w:val="00EE56BE"/>
    <w:rsid w:val="00EE5745"/>
    <w:rsid w:val="00EE69B8"/>
    <w:rsid w:val="00EE6E73"/>
    <w:rsid w:val="00EE766B"/>
    <w:rsid w:val="00EF0CEA"/>
    <w:rsid w:val="00EF0FE2"/>
    <w:rsid w:val="00EF221F"/>
    <w:rsid w:val="00EF22DC"/>
    <w:rsid w:val="00EF2505"/>
    <w:rsid w:val="00EF2948"/>
    <w:rsid w:val="00EF2F4E"/>
    <w:rsid w:val="00EF427B"/>
    <w:rsid w:val="00EF5310"/>
    <w:rsid w:val="00EF5E35"/>
    <w:rsid w:val="00EF6E32"/>
    <w:rsid w:val="00EF6E6C"/>
    <w:rsid w:val="00F02ECF"/>
    <w:rsid w:val="00F033B8"/>
    <w:rsid w:val="00F0382A"/>
    <w:rsid w:val="00F041B3"/>
    <w:rsid w:val="00F043D9"/>
    <w:rsid w:val="00F04F89"/>
    <w:rsid w:val="00F05D54"/>
    <w:rsid w:val="00F06EF9"/>
    <w:rsid w:val="00F06F32"/>
    <w:rsid w:val="00F07493"/>
    <w:rsid w:val="00F10E13"/>
    <w:rsid w:val="00F1190B"/>
    <w:rsid w:val="00F1275D"/>
    <w:rsid w:val="00F13010"/>
    <w:rsid w:val="00F1351C"/>
    <w:rsid w:val="00F15002"/>
    <w:rsid w:val="00F157F0"/>
    <w:rsid w:val="00F15C20"/>
    <w:rsid w:val="00F168D1"/>
    <w:rsid w:val="00F177D7"/>
    <w:rsid w:val="00F20595"/>
    <w:rsid w:val="00F21334"/>
    <w:rsid w:val="00F21561"/>
    <w:rsid w:val="00F21756"/>
    <w:rsid w:val="00F218B7"/>
    <w:rsid w:val="00F21F8E"/>
    <w:rsid w:val="00F2398B"/>
    <w:rsid w:val="00F24530"/>
    <w:rsid w:val="00F24C77"/>
    <w:rsid w:val="00F24E6C"/>
    <w:rsid w:val="00F25338"/>
    <w:rsid w:val="00F258A4"/>
    <w:rsid w:val="00F301E5"/>
    <w:rsid w:val="00F30676"/>
    <w:rsid w:val="00F30986"/>
    <w:rsid w:val="00F31ACA"/>
    <w:rsid w:val="00F31D03"/>
    <w:rsid w:val="00F3205C"/>
    <w:rsid w:val="00F3230C"/>
    <w:rsid w:val="00F33330"/>
    <w:rsid w:val="00F33A17"/>
    <w:rsid w:val="00F34D83"/>
    <w:rsid w:val="00F356D3"/>
    <w:rsid w:val="00F35892"/>
    <w:rsid w:val="00F35CA8"/>
    <w:rsid w:val="00F36E2E"/>
    <w:rsid w:val="00F37894"/>
    <w:rsid w:val="00F37C1F"/>
    <w:rsid w:val="00F406EB"/>
    <w:rsid w:val="00F41515"/>
    <w:rsid w:val="00F41CB4"/>
    <w:rsid w:val="00F420DD"/>
    <w:rsid w:val="00F42906"/>
    <w:rsid w:val="00F43FC7"/>
    <w:rsid w:val="00F4411A"/>
    <w:rsid w:val="00F451BB"/>
    <w:rsid w:val="00F4783C"/>
    <w:rsid w:val="00F47CE3"/>
    <w:rsid w:val="00F47FF6"/>
    <w:rsid w:val="00F51561"/>
    <w:rsid w:val="00F515C6"/>
    <w:rsid w:val="00F5340E"/>
    <w:rsid w:val="00F55066"/>
    <w:rsid w:val="00F5541B"/>
    <w:rsid w:val="00F5691F"/>
    <w:rsid w:val="00F56B47"/>
    <w:rsid w:val="00F56D8E"/>
    <w:rsid w:val="00F574BD"/>
    <w:rsid w:val="00F60161"/>
    <w:rsid w:val="00F603B5"/>
    <w:rsid w:val="00F604B1"/>
    <w:rsid w:val="00F604CC"/>
    <w:rsid w:val="00F60F41"/>
    <w:rsid w:val="00F6187B"/>
    <w:rsid w:val="00F626DD"/>
    <w:rsid w:val="00F629DB"/>
    <w:rsid w:val="00F62FE0"/>
    <w:rsid w:val="00F6426D"/>
    <w:rsid w:val="00F64283"/>
    <w:rsid w:val="00F64A4E"/>
    <w:rsid w:val="00F64EDE"/>
    <w:rsid w:val="00F65F3F"/>
    <w:rsid w:val="00F705B4"/>
    <w:rsid w:val="00F72D71"/>
    <w:rsid w:val="00F742F3"/>
    <w:rsid w:val="00F7439E"/>
    <w:rsid w:val="00F75209"/>
    <w:rsid w:val="00F758B6"/>
    <w:rsid w:val="00F774D0"/>
    <w:rsid w:val="00F80340"/>
    <w:rsid w:val="00F81AE1"/>
    <w:rsid w:val="00F81D71"/>
    <w:rsid w:val="00F81FA8"/>
    <w:rsid w:val="00F830AF"/>
    <w:rsid w:val="00F830E3"/>
    <w:rsid w:val="00F835C5"/>
    <w:rsid w:val="00F83F79"/>
    <w:rsid w:val="00F83F8B"/>
    <w:rsid w:val="00F840B7"/>
    <w:rsid w:val="00F84A99"/>
    <w:rsid w:val="00F852DD"/>
    <w:rsid w:val="00F85DF9"/>
    <w:rsid w:val="00F86860"/>
    <w:rsid w:val="00F9000D"/>
    <w:rsid w:val="00F90569"/>
    <w:rsid w:val="00F92BB3"/>
    <w:rsid w:val="00F93D20"/>
    <w:rsid w:val="00F956A0"/>
    <w:rsid w:val="00F96953"/>
    <w:rsid w:val="00FA0DD1"/>
    <w:rsid w:val="00FA1126"/>
    <w:rsid w:val="00FA2048"/>
    <w:rsid w:val="00FA2261"/>
    <w:rsid w:val="00FA22EF"/>
    <w:rsid w:val="00FA236A"/>
    <w:rsid w:val="00FA3C87"/>
    <w:rsid w:val="00FA44AA"/>
    <w:rsid w:val="00FA59AF"/>
    <w:rsid w:val="00FA5FFE"/>
    <w:rsid w:val="00FA6275"/>
    <w:rsid w:val="00FA65A7"/>
    <w:rsid w:val="00FA7C59"/>
    <w:rsid w:val="00FB01E1"/>
    <w:rsid w:val="00FB0F27"/>
    <w:rsid w:val="00FB170F"/>
    <w:rsid w:val="00FB1A57"/>
    <w:rsid w:val="00FB24CE"/>
    <w:rsid w:val="00FB2CF7"/>
    <w:rsid w:val="00FB30B4"/>
    <w:rsid w:val="00FB310F"/>
    <w:rsid w:val="00FB4734"/>
    <w:rsid w:val="00FB6DB1"/>
    <w:rsid w:val="00FB6E7B"/>
    <w:rsid w:val="00FB7243"/>
    <w:rsid w:val="00FB732C"/>
    <w:rsid w:val="00FC11BA"/>
    <w:rsid w:val="00FC14A3"/>
    <w:rsid w:val="00FC25F0"/>
    <w:rsid w:val="00FC38D3"/>
    <w:rsid w:val="00FC4139"/>
    <w:rsid w:val="00FC5B71"/>
    <w:rsid w:val="00FC60E6"/>
    <w:rsid w:val="00FC6A49"/>
    <w:rsid w:val="00FC6B94"/>
    <w:rsid w:val="00FC769C"/>
    <w:rsid w:val="00FD01CA"/>
    <w:rsid w:val="00FD02C7"/>
    <w:rsid w:val="00FD06AB"/>
    <w:rsid w:val="00FD082C"/>
    <w:rsid w:val="00FD1833"/>
    <w:rsid w:val="00FD1A32"/>
    <w:rsid w:val="00FD22EA"/>
    <w:rsid w:val="00FD275E"/>
    <w:rsid w:val="00FD41E6"/>
    <w:rsid w:val="00FD54AA"/>
    <w:rsid w:val="00FD75F3"/>
    <w:rsid w:val="00FD7845"/>
    <w:rsid w:val="00FE041E"/>
    <w:rsid w:val="00FE0EF8"/>
    <w:rsid w:val="00FE0FB6"/>
    <w:rsid w:val="00FE3589"/>
    <w:rsid w:val="00FE3D86"/>
    <w:rsid w:val="00FE3DA0"/>
    <w:rsid w:val="00FE4B1F"/>
    <w:rsid w:val="00FE4B42"/>
    <w:rsid w:val="00FE5989"/>
    <w:rsid w:val="00FE5DA7"/>
    <w:rsid w:val="00FE6B97"/>
    <w:rsid w:val="00FE75B4"/>
    <w:rsid w:val="00FF11A2"/>
    <w:rsid w:val="00FF1913"/>
    <w:rsid w:val="00FF1B82"/>
    <w:rsid w:val="00FF1E89"/>
    <w:rsid w:val="00FF343D"/>
    <w:rsid w:val="00FF4C67"/>
    <w:rsid w:val="00FF5056"/>
    <w:rsid w:val="00FF544C"/>
    <w:rsid w:val="00FF5A37"/>
    <w:rsid w:val="00FF5A67"/>
    <w:rsid w:val="00FF63A9"/>
    <w:rsid w:val="00FF6A73"/>
    <w:rsid w:val="00FF745C"/>
    <w:rsid w:val="00FF7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B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886"/>
    <w:rPr>
      <w:rFonts w:ascii="Times New Roman" w:eastAsia="Calibri" w:hAnsi="Times New Roman" w:cs="Times New Roman"/>
      <w:lang w:val="ro-RO"/>
    </w:rPr>
  </w:style>
  <w:style w:type="paragraph" w:styleId="Heading1">
    <w:name w:val="heading 1"/>
    <w:basedOn w:val="Normal"/>
    <w:next w:val="Normal"/>
    <w:link w:val="Heading1Char"/>
    <w:uiPriority w:val="99"/>
    <w:qFormat/>
    <w:rsid w:val="00F34D83"/>
    <w:pPr>
      <w:keepNext/>
      <w:spacing w:before="240" w:after="60" w:line="240" w:lineRule="auto"/>
      <w:jc w:val="center"/>
      <w:outlineLvl w:val="0"/>
    </w:pPr>
    <w:rPr>
      <w:rFonts w:eastAsia="SimSun"/>
      <w:b/>
      <w:bCs/>
      <w:kern w:val="32"/>
      <w:sz w:val="32"/>
      <w:szCs w:val="32"/>
      <w:lang w:val="en-US" w:eastAsia="zh-CN"/>
    </w:rPr>
  </w:style>
  <w:style w:type="paragraph" w:styleId="Heading2">
    <w:name w:val="heading 2"/>
    <w:aliases w:val="Heading 2 Char1,Heading 2 Char Char,Outline2"/>
    <w:basedOn w:val="Normal"/>
    <w:next w:val="Normal"/>
    <w:link w:val="Heading2Char"/>
    <w:uiPriority w:val="99"/>
    <w:qFormat/>
    <w:rsid w:val="00F34D83"/>
    <w:pPr>
      <w:keepNext/>
      <w:keepLines/>
      <w:spacing w:before="200" w:after="0"/>
      <w:outlineLvl w:val="1"/>
    </w:pPr>
    <w:rPr>
      <w:rFonts w:eastAsia="Times New Roman"/>
      <w:b/>
      <w:bCs/>
      <w:sz w:val="28"/>
      <w:szCs w:val="26"/>
    </w:rPr>
  </w:style>
  <w:style w:type="paragraph" w:styleId="Heading3">
    <w:name w:val="heading 3"/>
    <w:aliases w:val="Nadpis 3 Char,Obyeajný Char,H3 Char,Obyeajný,H3"/>
    <w:basedOn w:val="Normal"/>
    <w:next w:val="Normal"/>
    <w:link w:val="Heading3Char"/>
    <w:uiPriority w:val="99"/>
    <w:qFormat/>
    <w:rsid w:val="00F34D83"/>
    <w:pPr>
      <w:keepNext/>
      <w:keepLines/>
      <w:spacing w:before="40" w:after="0"/>
      <w:outlineLvl w:val="2"/>
    </w:pPr>
    <w:rPr>
      <w:rFonts w:eastAsia="Times New Roman"/>
      <w:b/>
      <w:sz w:val="24"/>
      <w:szCs w:val="24"/>
    </w:rPr>
  </w:style>
  <w:style w:type="paragraph" w:styleId="Heading4">
    <w:name w:val="heading 4"/>
    <w:basedOn w:val="Normal"/>
    <w:link w:val="Heading4Char"/>
    <w:uiPriority w:val="99"/>
    <w:qFormat/>
    <w:rsid w:val="00F34D83"/>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iPriority w:val="99"/>
    <w:qFormat/>
    <w:rsid w:val="00F34D83"/>
    <w:pPr>
      <w:spacing w:before="240" w:after="60" w:line="240" w:lineRule="auto"/>
      <w:outlineLvl w:val="4"/>
    </w:pPr>
    <w:rPr>
      <w:rFonts w:ascii="Calibri" w:eastAsia="Times New Roman" w:hAnsi="Calibri"/>
      <w:b/>
      <w:bCs/>
      <w:i/>
      <w:iCs/>
      <w:sz w:val="26"/>
      <w:szCs w:val="26"/>
      <w:lang w:val="fr-FR" w:eastAsia="ro-RO"/>
    </w:rPr>
  </w:style>
  <w:style w:type="paragraph" w:styleId="Heading6">
    <w:name w:val="heading 6"/>
    <w:basedOn w:val="Normal"/>
    <w:next w:val="Normal"/>
    <w:link w:val="Heading6Char"/>
    <w:uiPriority w:val="99"/>
    <w:qFormat/>
    <w:rsid w:val="00F34D83"/>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9"/>
    <w:qFormat/>
    <w:rsid w:val="00F34D83"/>
    <w:pPr>
      <w:keepNext/>
      <w:numPr>
        <w:numId w:val="37"/>
      </w:numPr>
      <w:tabs>
        <w:tab w:val="num" w:pos="1296"/>
      </w:tabs>
      <w:spacing w:before="120" w:after="0" w:line="300" w:lineRule="exact"/>
      <w:ind w:left="1296" w:right="-143" w:hanging="1296"/>
      <w:jc w:val="both"/>
      <w:outlineLvl w:val="6"/>
    </w:pPr>
    <w:rPr>
      <w:rFonts w:ascii="Arial" w:eastAsia="Times New Roman" w:hAnsi="Arial"/>
      <w:b/>
      <w:bCs/>
    </w:rPr>
  </w:style>
  <w:style w:type="paragraph" w:styleId="Heading8">
    <w:name w:val="heading 8"/>
    <w:basedOn w:val="Normal"/>
    <w:next w:val="Normal"/>
    <w:link w:val="Heading8Char"/>
    <w:uiPriority w:val="99"/>
    <w:qFormat/>
    <w:rsid w:val="00F34D83"/>
    <w:pPr>
      <w:keepNext/>
      <w:numPr>
        <w:numId w:val="16"/>
      </w:numPr>
      <w:tabs>
        <w:tab w:val="right" w:pos="8505"/>
      </w:tabs>
      <w:spacing w:after="0" w:line="240" w:lineRule="atLeast"/>
      <w:outlineLvl w:val="7"/>
    </w:pPr>
    <w:rPr>
      <w:rFonts w:eastAsia="Times New Roman"/>
      <w:b/>
      <w:sz w:val="20"/>
      <w:szCs w:val="20"/>
      <w:lang w:val="en-US"/>
    </w:rPr>
  </w:style>
  <w:style w:type="paragraph" w:styleId="Heading9">
    <w:name w:val="heading 9"/>
    <w:basedOn w:val="Normal"/>
    <w:next w:val="Normal"/>
    <w:link w:val="Heading9Char"/>
    <w:uiPriority w:val="99"/>
    <w:qFormat/>
    <w:rsid w:val="00F34D83"/>
    <w:pPr>
      <w:keepNext/>
      <w:tabs>
        <w:tab w:val="num" w:pos="1584"/>
      </w:tabs>
      <w:spacing w:before="120" w:after="0" w:line="300" w:lineRule="exact"/>
      <w:ind w:left="1584" w:hanging="1584"/>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34D83"/>
    <w:rPr>
      <w:rFonts w:ascii="Times New Roman" w:eastAsia="SimSun" w:hAnsi="Times New Roman" w:cs="Times New Roman"/>
      <w:b/>
      <w:bCs/>
      <w:kern w:val="32"/>
      <w:sz w:val="32"/>
      <w:szCs w:val="32"/>
      <w:lang w:eastAsia="zh-CN"/>
    </w:rPr>
  </w:style>
  <w:style w:type="character" w:customStyle="1" w:styleId="Heading2Char">
    <w:name w:val="Heading 2 Char"/>
    <w:aliases w:val="Heading 2 Char1 Char,Heading 2 Char Char Char,Outline2 Char"/>
    <w:basedOn w:val="DefaultParagraphFont"/>
    <w:link w:val="Heading2"/>
    <w:uiPriority w:val="99"/>
    <w:rsid w:val="00F34D83"/>
    <w:rPr>
      <w:rFonts w:ascii="Times New Roman" w:eastAsia="Times New Roman" w:hAnsi="Times New Roman" w:cs="Times New Roman"/>
      <w:b/>
      <w:bCs/>
      <w:sz w:val="28"/>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rsid w:val="00F34D83"/>
    <w:rPr>
      <w:rFonts w:ascii="Times New Roman" w:eastAsia="Times New Roman" w:hAnsi="Times New Roman" w:cs="Times New Roman"/>
      <w:b/>
      <w:sz w:val="24"/>
      <w:szCs w:val="24"/>
      <w:lang w:val="ro-RO"/>
    </w:rPr>
  </w:style>
  <w:style w:type="character" w:customStyle="1" w:styleId="Heading4Char">
    <w:name w:val="Heading 4 Char"/>
    <w:basedOn w:val="DefaultParagraphFont"/>
    <w:link w:val="Heading4"/>
    <w:uiPriority w:val="99"/>
    <w:rsid w:val="00F34D83"/>
    <w:rPr>
      <w:rFonts w:ascii="Segoe UI" w:eastAsia="Times New Roman" w:hAnsi="Segoe UI" w:cs="Segoe UI"/>
      <w:sz w:val="27"/>
      <w:szCs w:val="27"/>
      <w:lang w:val="ro-RO" w:eastAsia="ro-RO"/>
    </w:rPr>
  </w:style>
  <w:style w:type="character" w:customStyle="1" w:styleId="Heading5Char">
    <w:name w:val="Heading 5 Char"/>
    <w:basedOn w:val="DefaultParagraphFont"/>
    <w:link w:val="Heading5"/>
    <w:uiPriority w:val="99"/>
    <w:rsid w:val="00F34D83"/>
    <w:rPr>
      <w:rFonts w:ascii="Calibri" w:eastAsia="Times New Roman" w:hAnsi="Calibri" w:cs="Times New Roman"/>
      <w:b/>
      <w:bCs/>
      <w:i/>
      <w:iCs/>
      <w:sz w:val="26"/>
      <w:szCs w:val="26"/>
      <w:lang w:val="fr-FR" w:eastAsia="ro-RO"/>
    </w:rPr>
  </w:style>
  <w:style w:type="character" w:customStyle="1" w:styleId="Heading6Char">
    <w:name w:val="Heading 6 Char"/>
    <w:basedOn w:val="DefaultParagraphFont"/>
    <w:link w:val="Heading6"/>
    <w:uiPriority w:val="99"/>
    <w:rsid w:val="00F34D83"/>
    <w:rPr>
      <w:rFonts w:ascii="Calibri Light" w:eastAsia="Times New Roman" w:hAnsi="Calibri Light" w:cs="Times New Roman"/>
      <w:color w:val="1F4D78"/>
      <w:lang w:val="ro-RO"/>
    </w:rPr>
  </w:style>
  <w:style w:type="character" w:customStyle="1" w:styleId="Heading7Char">
    <w:name w:val="Heading 7 Char"/>
    <w:basedOn w:val="DefaultParagraphFont"/>
    <w:link w:val="Heading7"/>
    <w:uiPriority w:val="99"/>
    <w:rsid w:val="00F34D83"/>
    <w:rPr>
      <w:rFonts w:ascii="Arial" w:eastAsia="Times New Roman" w:hAnsi="Arial" w:cs="Times New Roman"/>
      <w:b/>
      <w:bCs/>
      <w:lang w:val="ro-RO"/>
    </w:rPr>
  </w:style>
  <w:style w:type="character" w:customStyle="1" w:styleId="Heading8Char">
    <w:name w:val="Heading 8 Char"/>
    <w:basedOn w:val="DefaultParagraphFont"/>
    <w:link w:val="Heading8"/>
    <w:uiPriority w:val="99"/>
    <w:rsid w:val="00F34D83"/>
    <w:rPr>
      <w:rFonts w:ascii="Times New Roman" w:eastAsia="Times New Roman" w:hAnsi="Times New Roman" w:cs="Times New Roman"/>
      <w:b/>
      <w:sz w:val="20"/>
      <w:szCs w:val="20"/>
    </w:rPr>
  </w:style>
  <w:style w:type="character" w:customStyle="1" w:styleId="Heading9Char">
    <w:name w:val="Heading 9 Char"/>
    <w:basedOn w:val="DefaultParagraphFont"/>
    <w:link w:val="Heading9"/>
    <w:uiPriority w:val="99"/>
    <w:rsid w:val="00F34D83"/>
    <w:rPr>
      <w:rFonts w:ascii="Arial" w:eastAsia="Times New Roman" w:hAnsi="Arial" w:cs="Times New Roman"/>
      <w:b/>
      <w:bCs/>
      <w:sz w:val="20"/>
      <w:szCs w:val="20"/>
      <w:lang w:val="ro-RO"/>
    </w:rPr>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
    <w:basedOn w:val="Normal"/>
    <w:link w:val="ListParagraphChar"/>
    <w:uiPriority w:val="34"/>
    <w:qFormat/>
    <w:rsid w:val="00F34D83"/>
    <w:pPr>
      <w:ind w:left="720"/>
      <w:contextualSpacing/>
    </w:pPr>
    <w:rPr>
      <w:sz w:val="20"/>
      <w:szCs w:val="20"/>
    </w:rPr>
  </w:style>
  <w:style w:type="table" w:styleId="TableGrid">
    <w:name w:val="Table Grid"/>
    <w:basedOn w:val="TableNormal"/>
    <w:uiPriority w:val="39"/>
    <w:rsid w:val="00F34D83"/>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34D83"/>
    <w:pPr>
      <w:spacing w:line="240" w:lineRule="auto"/>
    </w:pPr>
    <w:rPr>
      <w:i/>
      <w:iCs/>
      <w:color w:val="44546A"/>
      <w:sz w:val="18"/>
      <w:szCs w:val="18"/>
    </w:rPr>
  </w:style>
  <w:style w:type="character" w:customStyle="1" w:styleId="ln2articol1">
    <w:name w:val="ln2articol1"/>
    <w:rsid w:val="00F34D83"/>
    <w:rPr>
      <w:b/>
      <w:color w:val="0000AF"/>
    </w:rPr>
  </w:style>
  <w:style w:type="character" w:customStyle="1" w:styleId="tli1">
    <w:name w:val="tli1"/>
    <w:basedOn w:val="DefaultParagraphFont"/>
    <w:uiPriority w:val="99"/>
    <w:rsid w:val="00F34D83"/>
    <w:rPr>
      <w:rFonts w:cs="Times New Roman"/>
    </w:rPr>
  </w:style>
  <w:style w:type="paragraph" w:styleId="BodyText">
    <w:name w:val="Body Text"/>
    <w:aliases w:val="Char Char,Char,bt,Texto normal,block style,Body,b,Standard paragraph"/>
    <w:basedOn w:val="Normal"/>
    <w:link w:val="BodyTextChar"/>
    <w:uiPriority w:val="99"/>
    <w:rsid w:val="00F34D83"/>
    <w:pPr>
      <w:suppressAutoHyphens/>
      <w:spacing w:after="0" w:line="240" w:lineRule="auto"/>
      <w:jc w:val="both"/>
    </w:pPr>
    <w:rPr>
      <w:rFonts w:ascii="Calibri" w:hAnsi="Calibri" w:cs="Calibri"/>
      <w:sz w:val="24"/>
      <w:szCs w:val="24"/>
      <w:lang w:eastAsia="ar-SA"/>
    </w:rPr>
  </w:style>
  <w:style w:type="character" w:customStyle="1" w:styleId="BodyTextChar">
    <w:name w:val="Body Text Char"/>
    <w:aliases w:val="Char Char Char,Char Char1,bt Char,Texto normal Char,block style Char,Body Char,b Char,Standard paragraph Char"/>
    <w:basedOn w:val="DefaultParagraphFont"/>
    <w:link w:val="BodyText"/>
    <w:uiPriority w:val="99"/>
    <w:rsid w:val="00F34D83"/>
    <w:rPr>
      <w:rFonts w:ascii="Calibri" w:eastAsia="Calibri" w:hAnsi="Calibri" w:cs="Calibri"/>
      <w:sz w:val="24"/>
      <w:szCs w:val="24"/>
      <w:lang w:val="ro-RO" w:eastAsia="ar-SA"/>
    </w:rPr>
  </w:style>
  <w:style w:type="paragraph" w:styleId="BodyTextIndent">
    <w:name w:val="Body Text Indent"/>
    <w:basedOn w:val="Normal"/>
    <w:link w:val="BodyTextIndentChar"/>
    <w:uiPriority w:val="99"/>
    <w:rsid w:val="00F34D83"/>
    <w:pPr>
      <w:spacing w:after="120"/>
      <w:ind w:left="360"/>
    </w:pPr>
  </w:style>
  <w:style w:type="character" w:customStyle="1" w:styleId="BodyTextIndentChar">
    <w:name w:val="Body Text Indent Char"/>
    <w:basedOn w:val="DefaultParagraphFont"/>
    <w:link w:val="BodyTextIndent"/>
    <w:uiPriority w:val="99"/>
    <w:rsid w:val="00F34D83"/>
    <w:rPr>
      <w:rFonts w:ascii="Times New Roman" w:eastAsia="Calibri" w:hAnsi="Times New Roman" w:cs="Times New Roman"/>
      <w:lang w:val="ro-RO"/>
    </w:rPr>
  </w:style>
  <w:style w:type="paragraph" w:styleId="BodyTextIndent2">
    <w:name w:val="Body Text Indent 2"/>
    <w:basedOn w:val="Normal"/>
    <w:link w:val="BodyTextIndent2Char"/>
    <w:uiPriority w:val="99"/>
    <w:rsid w:val="00F34D83"/>
    <w:pPr>
      <w:spacing w:after="120" w:line="480" w:lineRule="auto"/>
      <w:ind w:left="360"/>
    </w:pPr>
    <w:rPr>
      <w:rFonts w:ascii="Calibri" w:eastAsia="SimSun" w:hAnsi="Calibri"/>
      <w:szCs w:val="24"/>
      <w:lang w:val="en-US" w:eastAsia="zh-CN"/>
    </w:rPr>
  </w:style>
  <w:style w:type="character" w:customStyle="1" w:styleId="BodyTextIndent2Char">
    <w:name w:val="Body Text Indent 2 Char"/>
    <w:basedOn w:val="DefaultParagraphFont"/>
    <w:link w:val="BodyTextIndent2"/>
    <w:uiPriority w:val="99"/>
    <w:rsid w:val="00F34D83"/>
    <w:rPr>
      <w:rFonts w:ascii="Calibri" w:eastAsia="SimSun" w:hAnsi="Calibri" w:cs="Times New Roman"/>
      <w:szCs w:val="24"/>
      <w:lang w:eastAsia="zh-CN"/>
    </w:rPr>
  </w:style>
  <w:style w:type="paragraph" w:styleId="TOC1">
    <w:name w:val="toc 1"/>
    <w:basedOn w:val="Normal"/>
    <w:next w:val="Normal"/>
    <w:autoRedefine/>
    <w:uiPriority w:val="39"/>
    <w:rsid w:val="00B31048"/>
    <w:pPr>
      <w:spacing w:after="0" w:line="240" w:lineRule="auto"/>
      <w:ind w:left="284"/>
    </w:pPr>
    <w:rPr>
      <w:rFonts w:ascii="Calibri" w:hAnsi="Calibri"/>
      <w:b/>
      <w:bCs/>
      <w:sz w:val="20"/>
      <w:szCs w:val="20"/>
    </w:rPr>
  </w:style>
  <w:style w:type="character" w:styleId="Strong">
    <w:name w:val="Strong"/>
    <w:basedOn w:val="DefaultParagraphFont"/>
    <w:uiPriority w:val="22"/>
    <w:qFormat/>
    <w:rsid w:val="00F34D83"/>
    <w:rPr>
      <w:rFonts w:cs="Times New Roman"/>
      <w:b/>
    </w:rPr>
  </w:style>
  <w:style w:type="character" w:styleId="Hyperlink">
    <w:name w:val="Hyperlink"/>
    <w:basedOn w:val="DefaultParagraphFont"/>
    <w:uiPriority w:val="99"/>
    <w:rsid w:val="00F34D83"/>
    <w:rPr>
      <w:rFonts w:cs="Times New Roman"/>
      <w:color w:val="0000FF"/>
      <w:u w:val="single"/>
    </w:rPr>
  </w:style>
  <w:style w:type="paragraph" w:styleId="NormalWeb">
    <w:name w:val="Normal (Web)"/>
    <w:basedOn w:val="Normal"/>
    <w:uiPriority w:val="99"/>
    <w:rsid w:val="00F34D83"/>
    <w:pPr>
      <w:spacing w:before="100" w:beforeAutospacing="1" w:after="100" w:afterAutospacing="1" w:line="240" w:lineRule="auto"/>
    </w:pPr>
    <w:rPr>
      <w:rFonts w:eastAsia="SimSun"/>
      <w:sz w:val="24"/>
      <w:szCs w:val="24"/>
      <w:lang w:val="en-US" w:eastAsia="zh-CN"/>
    </w:rPr>
  </w:style>
  <w:style w:type="paragraph" w:customStyle="1" w:styleId="Default">
    <w:name w:val="Default"/>
    <w:uiPriority w:val="99"/>
    <w:rsid w:val="00F34D83"/>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styleId="Header">
    <w:name w:val="header"/>
    <w:basedOn w:val="Normal"/>
    <w:link w:val="HeaderChar"/>
    <w:uiPriority w:val="99"/>
    <w:rsid w:val="00F34D83"/>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4D83"/>
    <w:rPr>
      <w:rFonts w:ascii="Times New Roman" w:eastAsia="Calibri" w:hAnsi="Times New Roman" w:cs="Times New Roman"/>
      <w:lang w:val="ro-RO"/>
    </w:rPr>
  </w:style>
  <w:style w:type="paragraph" w:styleId="Footer">
    <w:name w:val="footer"/>
    <w:aliases w:val="Car Car Car1 Car Char Char Car Car Char Char"/>
    <w:basedOn w:val="Normal"/>
    <w:link w:val="FooterChar"/>
    <w:uiPriority w:val="99"/>
    <w:rsid w:val="00F34D83"/>
    <w:pPr>
      <w:tabs>
        <w:tab w:val="center" w:pos="4536"/>
        <w:tab w:val="right" w:pos="9072"/>
      </w:tabs>
      <w:spacing w:after="0" w:line="240" w:lineRule="auto"/>
    </w:pPr>
  </w:style>
  <w:style w:type="character" w:customStyle="1" w:styleId="FooterChar">
    <w:name w:val="Footer Char"/>
    <w:aliases w:val="Car Car Car1 Car Char Char Car Car Char Char Char"/>
    <w:basedOn w:val="DefaultParagraphFont"/>
    <w:link w:val="Footer"/>
    <w:uiPriority w:val="99"/>
    <w:rsid w:val="00F34D83"/>
    <w:rPr>
      <w:rFonts w:ascii="Times New Roman" w:eastAsia="Calibri" w:hAnsi="Times New Roman" w:cs="Times New Roman"/>
      <w:lang w:val="ro-RO"/>
    </w:rPr>
  </w:style>
  <w:style w:type="character" w:customStyle="1" w:styleId="Bodytext27pt">
    <w:name w:val="Body text (2) + 7 pt"/>
    <w:uiPriority w:val="99"/>
    <w:rsid w:val="00F34D83"/>
    <w:rPr>
      <w:rFonts w:ascii="Times New Roman" w:hAnsi="Times New Roman"/>
      <w:color w:val="000000"/>
      <w:spacing w:val="0"/>
      <w:w w:val="100"/>
      <w:position w:val="0"/>
      <w:sz w:val="14"/>
      <w:shd w:val="clear" w:color="auto" w:fill="FFFFFF"/>
      <w:lang w:val="ro-RO" w:eastAsia="ro-RO"/>
    </w:rPr>
  </w:style>
  <w:style w:type="character" w:styleId="CommentReference">
    <w:name w:val="annotation reference"/>
    <w:basedOn w:val="DefaultParagraphFont"/>
    <w:uiPriority w:val="99"/>
    <w:rsid w:val="00F34D83"/>
    <w:rPr>
      <w:rFonts w:cs="Times New Roman"/>
      <w:sz w:val="16"/>
      <w:szCs w:val="16"/>
    </w:rPr>
  </w:style>
  <w:style w:type="paragraph" w:styleId="CommentText">
    <w:name w:val="annotation text"/>
    <w:basedOn w:val="Normal"/>
    <w:link w:val="CommentTextChar"/>
    <w:uiPriority w:val="99"/>
    <w:rsid w:val="00F34D83"/>
    <w:pPr>
      <w:spacing w:line="240" w:lineRule="auto"/>
    </w:pPr>
    <w:rPr>
      <w:sz w:val="20"/>
      <w:szCs w:val="20"/>
    </w:rPr>
  </w:style>
  <w:style w:type="character" w:customStyle="1" w:styleId="CommentTextChar">
    <w:name w:val="Comment Text Char"/>
    <w:basedOn w:val="DefaultParagraphFont"/>
    <w:link w:val="CommentText"/>
    <w:uiPriority w:val="99"/>
    <w:rsid w:val="00F34D83"/>
    <w:rPr>
      <w:rFonts w:ascii="Times New Roman" w:eastAsia="Calibri" w:hAnsi="Times New Roman" w:cs="Times New Roman"/>
      <w:sz w:val="20"/>
      <w:szCs w:val="20"/>
      <w:lang w:val="ro-RO"/>
    </w:rPr>
  </w:style>
  <w:style w:type="paragraph" w:styleId="CommentSubject">
    <w:name w:val="annotation subject"/>
    <w:basedOn w:val="CommentText"/>
    <w:next w:val="CommentText"/>
    <w:link w:val="CommentSubjectChar"/>
    <w:uiPriority w:val="99"/>
    <w:rsid w:val="00F34D83"/>
    <w:rPr>
      <w:b/>
      <w:bCs/>
    </w:rPr>
  </w:style>
  <w:style w:type="character" w:customStyle="1" w:styleId="CommentSubjectChar">
    <w:name w:val="Comment Subject Char"/>
    <w:basedOn w:val="CommentTextChar"/>
    <w:link w:val="CommentSubject"/>
    <w:uiPriority w:val="99"/>
    <w:rsid w:val="00F34D83"/>
    <w:rPr>
      <w:rFonts w:ascii="Times New Roman" w:eastAsia="Calibri" w:hAnsi="Times New Roman" w:cs="Times New Roman"/>
      <w:b/>
      <w:bCs/>
      <w:sz w:val="20"/>
      <w:szCs w:val="20"/>
      <w:lang w:val="ro-RO"/>
    </w:rPr>
  </w:style>
  <w:style w:type="paragraph" w:styleId="BalloonText">
    <w:name w:val="Balloon Text"/>
    <w:basedOn w:val="Normal"/>
    <w:link w:val="BalloonTextChar"/>
    <w:uiPriority w:val="99"/>
    <w:rsid w:val="00F34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34D83"/>
    <w:rPr>
      <w:rFonts w:ascii="Segoe UI" w:eastAsia="Calibri" w:hAnsi="Segoe UI" w:cs="Segoe UI"/>
      <w:sz w:val="18"/>
      <w:szCs w:val="18"/>
      <w:lang w:val="ro-RO"/>
    </w:rPr>
  </w:style>
  <w:style w:type="character" w:customStyle="1" w:styleId="apple-converted-space">
    <w:name w:val="apple-converted-space"/>
    <w:basedOn w:val="DefaultParagraphFont"/>
    <w:uiPriority w:val="99"/>
    <w:rsid w:val="00F34D83"/>
    <w:rPr>
      <w:rFonts w:cs="Times New Roman"/>
    </w:rPr>
  </w:style>
  <w:style w:type="character" w:styleId="FootnoteReference">
    <w:name w:val="footnote reference"/>
    <w:aliases w:val="Footnote symbol"/>
    <w:basedOn w:val="DefaultParagraphFont"/>
    <w:uiPriority w:val="99"/>
    <w:rsid w:val="00F34D83"/>
    <w:rPr>
      <w:rFonts w:cs="Times New Roman"/>
      <w:vertAlign w:val="superscript"/>
    </w:r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99"/>
    <w:locked/>
    <w:rsid w:val="00F34D83"/>
    <w:rPr>
      <w:rFonts w:ascii="Times New Roman" w:eastAsia="Calibri" w:hAnsi="Times New Roman" w:cs="Times New Roman"/>
      <w:sz w:val="20"/>
      <w:szCs w:val="20"/>
      <w:lang w:val="ro-RO"/>
    </w:rPr>
  </w:style>
  <w:style w:type="paragraph" w:styleId="BodyText3">
    <w:name w:val="Body Text 3"/>
    <w:basedOn w:val="Normal"/>
    <w:link w:val="BodyText3Char"/>
    <w:uiPriority w:val="99"/>
    <w:rsid w:val="00F34D83"/>
    <w:pPr>
      <w:spacing w:after="120"/>
    </w:pPr>
    <w:rPr>
      <w:sz w:val="16"/>
      <w:szCs w:val="16"/>
    </w:rPr>
  </w:style>
  <w:style w:type="character" w:customStyle="1" w:styleId="BodyText3Char">
    <w:name w:val="Body Text 3 Char"/>
    <w:basedOn w:val="DefaultParagraphFont"/>
    <w:link w:val="BodyText3"/>
    <w:uiPriority w:val="99"/>
    <w:rsid w:val="00F34D83"/>
    <w:rPr>
      <w:rFonts w:ascii="Times New Roman" w:eastAsia="Calibri" w:hAnsi="Times New Roman" w:cs="Times New Roman"/>
      <w:sz w:val="16"/>
      <w:szCs w:val="16"/>
      <w:lang w:val="ro-RO"/>
    </w:rPr>
  </w:style>
  <w:style w:type="paragraph" w:customStyle="1" w:styleId="BodyText31">
    <w:name w:val="Body Text 31"/>
    <w:basedOn w:val="Normal"/>
    <w:uiPriority w:val="99"/>
    <w:rsid w:val="00F34D83"/>
    <w:pPr>
      <w:widowControl w:val="0"/>
      <w:tabs>
        <w:tab w:val="left" w:pos="-1440"/>
        <w:tab w:val="left" w:pos="-720"/>
      </w:tabs>
      <w:suppressAutoHyphens/>
      <w:spacing w:after="0" w:line="240" w:lineRule="auto"/>
      <w:jc w:val="both"/>
    </w:pPr>
    <w:rPr>
      <w:rFonts w:ascii="Arial" w:eastAsia="Times New Roman" w:hAnsi="Arial"/>
      <w:sz w:val="20"/>
      <w:szCs w:val="20"/>
      <w:lang w:val="en-US" w:eastAsia="es-ES"/>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
    <w:basedOn w:val="Normal"/>
    <w:link w:val="FootnoteTextChar1"/>
    <w:uiPriority w:val="99"/>
    <w:rsid w:val="00F34D83"/>
    <w:pPr>
      <w:spacing w:after="0" w:line="240" w:lineRule="auto"/>
    </w:pPr>
    <w:rPr>
      <w:sz w:val="20"/>
      <w:szCs w:val="20"/>
      <w:lang w:val="en-US"/>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semiHidden/>
    <w:rsid w:val="00F34D83"/>
    <w:rPr>
      <w:rFonts w:ascii="Times New Roman" w:eastAsia="Calibri" w:hAnsi="Times New Roman" w:cs="Times New Roman"/>
      <w:sz w:val="20"/>
      <w:szCs w:val="20"/>
      <w:lang w:val="ro-RO"/>
    </w:rPr>
  </w:style>
  <w:style w:type="character" w:customStyle="1" w:styleId="FootnoteTextChar2">
    <w:name w:val="Footnote Text Char2"/>
    <w:aliases w:val="single space Char1,footnote text Char1,FOOTNOTES Char1,fn Char2,Reference Char1,Podrozdział Char1,Footnote Char1,fn Char Char Char Char1,fn Char Char Char2,fn Char Char2,Footnote Text Char Char Char1,Fußnote Char11,Footnote1 Char"/>
    <w:basedOn w:val="DefaultParagraphFont"/>
    <w:uiPriority w:val="99"/>
    <w:rsid w:val="00F34D83"/>
    <w:rPr>
      <w:rFonts w:ascii="Times New Roman" w:hAnsi="Times New Roman" w:cs="Times New Roman"/>
      <w:sz w:val="20"/>
      <w:szCs w:val="20"/>
      <w:lang w:val="ro-RO"/>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
    <w:link w:val="FootnoteText"/>
    <w:uiPriority w:val="99"/>
    <w:locked/>
    <w:rsid w:val="00F34D83"/>
    <w:rPr>
      <w:rFonts w:ascii="Times New Roman" w:eastAsia="Calibri" w:hAnsi="Times New Roman" w:cs="Times New Roman"/>
      <w:sz w:val="20"/>
      <w:szCs w:val="20"/>
    </w:rPr>
  </w:style>
  <w:style w:type="paragraph" w:customStyle="1" w:styleId="instruct">
    <w:name w:val="instruct"/>
    <w:basedOn w:val="Normal"/>
    <w:uiPriority w:val="99"/>
    <w:rsid w:val="00F34D83"/>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99"/>
    <w:qFormat/>
    <w:rsid w:val="00F34D83"/>
    <w:rPr>
      <w:rFonts w:cs="Times New Roman"/>
      <w:i/>
      <w:iCs/>
    </w:rPr>
  </w:style>
  <w:style w:type="paragraph" w:styleId="TOCHeading">
    <w:name w:val="TOC Heading"/>
    <w:basedOn w:val="Heading1"/>
    <w:next w:val="Normal"/>
    <w:uiPriority w:val="99"/>
    <w:qFormat/>
    <w:rsid w:val="00F34D83"/>
    <w:pPr>
      <w:keepLines/>
      <w:spacing w:after="0" w:line="276" w:lineRule="auto"/>
      <w:outlineLvl w:val="9"/>
    </w:pPr>
    <w:rPr>
      <w:rFonts w:ascii="Calibri Light" w:eastAsia="Times New Roman" w:hAnsi="Calibri Light"/>
      <w:b w:val="0"/>
      <w:bCs w:val="0"/>
      <w:color w:val="2E74B5"/>
      <w:kern w:val="0"/>
      <w:lang w:val="ro-RO" w:eastAsia="en-US"/>
    </w:rPr>
  </w:style>
  <w:style w:type="character" w:styleId="FollowedHyperlink">
    <w:name w:val="FollowedHyperlink"/>
    <w:basedOn w:val="DefaultParagraphFont"/>
    <w:uiPriority w:val="99"/>
    <w:rsid w:val="00F34D83"/>
    <w:rPr>
      <w:rFonts w:cs="Times New Roman"/>
      <w:color w:val="954F72"/>
      <w:u w:val="single"/>
    </w:rPr>
  </w:style>
  <w:style w:type="paragraph" w:styleId="PlainText">
    <w:name w:val="Plain Text"/>
    <w:basedOn w:val="Normal"/>
    <w:link w:val="PlainTextChar"/>
    <w:uiPriority w:val="99"/>
    <w:rsid w:val="00F34D83"/>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rsid w:val="00F34D83"/>
    <w:rPr>
      <w:rFonts w:ascii="Calibri" w:eastAsia="Calibri" w:hAnsi="Calibri" w:cs="Consolas"/>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F34D83"/>
    <w:pPr>
      <w:spacing w:after="0" w:line="240" w:lineRule="auto"/>
    </w:pPr>
    <w:rPr>
      <w:rFonts w:eastAsia="Times New Roman"/>
      <w:sz w:val="24"/>
      <w:szCs w:val="24"/>
      <w:lang w:val="pl-PL" w:eastAsia="pl-PL"/>
    </w:rPr>
  </w:style>
  <w:style w:type="paragraph" w:customStyle="1" w:styleId="Ghid1">
    <w:name w:val="Ghid 1"/>
    <w:basedOn w:val="Normal"/>
    <w:link w:val="Ghid1Caracter"/>
    <w:uiPriority w:val="99"/>
    <w:rsid w:val="00F34D83"/>
    <w:pPr>
      <w:spacing w:before="120" w:after="0" w:line="288" w:lineRule="auto"/>
    </w:pPr>
    <w:rPr>
      <w:rFonts w:ascii="Verdana" w:eastAsia="MS Mincho" w:hAnsi="Verdana"/>
      <w:b/>
      <w:sz w:val="20"/>
      <w:szCs w:val="20"/>
    </w:rPr>
  </w:style>
  <w:style w:type="paragraph" w:customStyle="1" w:styleId="Ghid2">
    <w:name w:val="Ghid 2"/>
    <w:basedOn w:val="Normal"/>
    <w:link w:val="Ghid2Caracter"/>
    <w:uiPriority w:val="99"/>
    <w:rsid w:val="00F34D83"/>
    <w:pPr>
      <w:spacing w:before="120" w:after="0" w:line="288" w:lineRule="auto"/>
    </w:pPr>
    <w:rPr>
      <w:rFonts w:ascii="Verdana" w:eastAsia="MS Mincho" w:hAnsi="Verdana"/>
      <w:i/>
      <w:sz w:val="20"/>
      <w:szCs w:val="20"/>
    </w:rPr>
  </w:style>
  <w:style w:type="character" w:customStyle="1" w:styleId="Ghid1Caracter">
    <w:name w:val="Ghid 1 Caracter"/>
    <w:link w:val="Ghid1"/>
    <w:uiPriority w:val="99"/>
    <w:locked/>
    <w:rsid w:val="00F34D83"/>
    <w:rPr>
      <w:rFonts w:ascii="Verdana" w:eastAsia="MS Mincho" w:hAnsi="Verdana" w:cs="Times New Roman"/>
      <w:b/>
      <w:sz w:val="20"/>
      <w:szCs w:val="20"/>
      <w:lang w:val="ro-RO"/>
    </w:rPr>
  </w:style>
  <w:style w:type="character" w:customStyle="1" w:styleId="Ghid2Caracter">
    <w:name w:val="Ghid 2 Caracter"/>
    <w:link w:val="Ghid2"/>
    <w:uiPriority w:val="99"/>
    <w:locked/>
    <w:rsid w:val="00F34D83"/>
    <w:rPr>
      <w:rFonts w:ascii="Verdana" w:eastAsia="MS Mincho" w:hAnsi="Verdana" w:cs="Times New Roman"/>
      <w:i/>
      <w:sz w:val="20"/>
      <w:szCs w:val="20"/>
      <w:lang w:val="ro-RO"/>
    </w:rPr>
  </w:style>
  <w:style w:type="paragraph" w:styleId="HTMLPreformatted">
    <w:name w:val="HTML Preformatted"/>
    <w:basedOn w:val="Normal"/>
    <w:link w:val="HTMLPreformattedChar"/>
    <w:uiPriority w:val="99"/>
    <w:rsid w:val="00F3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34D83"/>
    <w:rPr>
      <w:rFonts w:ascii="Courier New" w:eastAsia="Times New Roman" w:hAnsi="Courier New" w:cs="Courier New"/>
      <w:sz w:val="20"/>
      <w:szCs w:val="20"/>
    </w:rPr>
  </w:style>
  <w:style w:type="paragraph" w:styleId="z-TopofForm">
    <w:name w:val="HTML Top of Form"/>
    <w:basedOn w:val="Normal"/>
    <w:next w:val="Normal"/>
    <w:link w:val="z-TopofFormChar"/>
    <w:hidden/>
    <w:uiPriority w:val="99"/>
    <w:semiHidden/>
    <w:rsid w:val="00F34D83"/>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34D83"/>
    <w:rPr>
      <w:rFonts w:ascii="Arial" w:eastAsia="Calibri" w:hAnsi="Arial" w:cs="Arial"/>
      <w:vanish/>
      <w:sz w:val="16"/>
      <w:szCs w:val="16"/>
      <w:lang w:val="ro-RO"/>
    </w:rPr>
  </w:style>
  <w:style w:type="paragraph" w:styleId="z-BottomofForm">
    <w:name w:val="HTML Bottom of Form"/>
    <w:basedOn w:val="Normal"/>
    <w:next w:val="Normal"/>
    <w:link w:val="z-BottomofFormChar"/>
    <w:hidden/>
    <w:uiPriority w:val="99"/>
    <w:semiHidden/>
    <w:rsid w:val="00F34D83"/>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34D83"/>
    <w:rPr>
      <w:rFonts w:ascii="Arial" w:eastAsia="Calibri" w:hAnsi="Arial" w:cs="Arial"/>
      <w:vanish/>
      <w:sz w:val="16"/>
      <w:szCs w:val="16"/>
      <w:lang w:val="ro-RO"/>
    </w:rPr>
  </w:style>
  <w:style w:type="table" w:customStyle="1" w:styleId="TableGrid1">
    <w:name w:val="Table Grid1"/>
    <w:uiPriority w:val="99"/>
    <w:rsid w:val="00F34D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F34D83"/>
    <w:rPr>
      <w:rFonts w:cs="Times New Roman"/>
    </w:rPr>
  </w:style>
  <w:style w:type="character" w:customStyle="1" w:styleId="ui-panel-title2">
    <w:name w:val="ui-panel-title2"/>
    <w:basedOn w:val="DefaultParagraphFont"/>
    <w:uiPriority w:val="99"/>
    <w:rsid w:val="00F34D83"/>
    <w:rPr>
      <w:rFonts w:cs="Times New Roman"/>
    </w:rPr>
  </w:style>
  <w:style w:type="character" w:customStyle="1" w:styleId="ui-clock1">
    <w:name w:val="ui-clock1"/>
    <w:basedOn w:val="DefaultParagraphFont"/>
    <w:uiPriority w:val="99"/>
    <w:rsid w:val="00F34D83"/>
    <w:rPr>
      <w:rFonts w:cs="Times New Roman"/>
      <w:u w:val="none"/>
      <w:effect w:val="none"/>
      <w:bdr w:val="none" w:sz="0" w:space="0" w:color="auto" w:frame="1"/>
    </w:rPr>
  </w:style>
  <w:style w:type="character" w:customStyle="1" w:styleId="ui-column-title">
    <w:name w:val="ui-column-title"/>
    <w:basedOn w:val="DefaultParagraphFont"/>
    <w:uiPriority w:val="99"/>
    <w:rsid w:val="00F34D83"/>
    <w:rPr>
      <w:rFonts w:cs="Times New Roman"/>
    </w:rPr>
  </w:style>
  <w:style w:type="paragraph" w:customStyle="1" w:styleId="bulletX">
    <w:name w:val="bulletX"/>
    <w:basedOn w:val="Normal"/>
    <w:uiPriority w:val="99"/>
    <w:rsid w:val="00F34D83"/>
    <w:pPr>
      <w:numPr>
        <w:numId w:val="4"/>
      </w:numPr>
      <w:autoSpaceDE w:val="0"/>
      <w:autoSpaceDN w:val="0"/>
      <w:adjustRightInd w:val="0"/>
      <w:spacing w:before="120" w:after="120" w:line="240" w:lineRule="auto"/>
    </w:pPr>
    <w:rPr>
      <w:rFonts w:ascii="Arial,Bold" w:eastAsia="Times New Roman" w:hAnsi="Arial,Bold" w:cs="Arial"/>
      <w:sz w:val="20"/>
    </w:rPr>
  </w:style>
  <w:style w:type="paragraph" w:customStyle="1" w:styleId="ListDash">
    <w:name w:val="List Dash"/>
    <w:basedOn w:val="Normal"/>
    <w:uiPriority w:val="99"/>
    <w:rsid w:val="00F34D83"/>
    <w:pPr>
      <w:numPr>
        <w:numId w:val="5"/>
      </w:numPr>
      <w:spacing w:before="120" w:after="120" w:line="240" w:lineRule="auto"/>
      <w:jc w:val="both"/>
    </w:pPr>
    <w:rPr>
      <w:rFonts w:eastAsia="Times New Roman"/>
      <w:sz w:val="24"/>
      <w:szCs w:val="24"/>
      <w:lang w:eastAsia="de-DE"/>
    </w:rPr>
  </w:style>
  <w:style w:type="paragraph" w:customStyle="1" w:styleId="Clause">
    <w:name w:val="Clause"/>
    <w:basedOn w:val="Normal"/>
    <w:autoRedefine/>
    <w:uiPriority w:val="99"/>
    <w:rsid w:val="00F34D83"/>
    <w:pPr>
      <w:autoSpaceDE w:val="0"/>
      <w:autoSpaceDN w:val="0"/>
      <w:adjustRightInd w:val="0"/>
      <w:snapToGrid w:val="0"/>
      <w:spacing w:before="100" w:beforeAutospacing="1" w:after="100" w:afterAutospacing="1" w:line="240" w:lineRule="auto"/>
      <w:contextualSpacing/>
      <w:jc w:val="both"/>
    </w:pPr>
    <w:rPr>
      <w:rFonts w:eastAsia="Times New Roman"/>
      <w:sz w:val="24"/>
      <w:szCs w:val="24"/>
    </w:rPr>
  </w:style>
  <w:style w:type="paragraph" w:customStyle="1" w:styleId="Text2">
    <w:name w:val="Text 2"/>
    <w:basedOn w:val="Normal"/>
    <w:uiPriority w:val="99"/>
    <w:rsid w:val="00F34D83"/>
    <w:pPr>
      <w:tabs>
        <w:tab w:val="left" w:pos="2161"/>
      </w:tabs>
      <w:snapToGrid w:val="0"/>
      <w:spacing w:after="240" w:line="240" w:lineRule="auto"/>
      <w:ind w:left="1202"/>
      <w:jc w:val="both"/>
    </w:pPr>
    <w:rPr>
      <w:rFonts w:eastAsia="Times New Roman"/>
      <w:sz w:val="24"/>
      <w:szCs w:val="20"/>
      <w:lang w:val="en-GB"/>
    </w:rPr>
  </w:style>
  <w:style w:type="paragraph" w:customStyle="1" w:styleId="StylodrTimesNewRoman12b1">
    <w:name w:val="Styl odr + Times New Roman 12 b.1"/>
    <w:basedOn w:val="Normal"/>
    <w:rsid w:val="00F34D83"/>
    <w:pPr>
      <w:spacing w:after="120" w:line="240" w:lineRule="auto"/>
      <w:jc w:val="both"/>
    </w:pPr>
    <w:rPr>
      <w:rFonts w:eastAsia="Times New Roman"/>
      <w:spacing w:val="4"/>
      <w:sz w:val="24"/>
      <w:szCs w:val="24"/>
      <w:lang w:val="cs-CZ" w:eastAsia="cs-CZ"/>
    </w:rPr>
  </w:style>
  <w:style w:type="paragraph" w:styleId="TOC2">
    <w:name w:val="toc 2"/>
    <w:basedOn w:val="Normal"/>
    <w:next w:val="Normal"/>
    <w:autoRedefine/>
    <w:uiPriority w:val="39"/>
    <w:rsid w:val="00F34D83"/>
    <w:pPr>
      <w:spacing w:before="120" w:after="0"/>
      <w:ind w:left="220"/>
    </w:pPr>
    <w:rPr>
      <w:rFonts w:ascii="Calibri" w:hAnsi="Calibri"/>
      <w:i/>
      <w:iCs/>
      <w:sz w:val="20"/>
      <w:szCs w:val="20"/>
    </w:rPr>
  </w:style>
  <w:style w:type="paragraph" w:styleId="TOC3">
    <w:name w:val="toc 3"/>
    <w:basedOn w:val="Normal"/>
    <w:next w:val="Normal"/>
    <w:autoRedefine/>
    <w:uiPriority w:val="39"/>
    <w:rsid w:val="00F34D83"/>
    <w:pPr>
      <w:spacing w:after="0"/>
      <w:ind w:left="440"/>
    </w:pPr>
    <w:rPr>
      <w:rFonts w:ascii="Calibri" w:hAnsi="Calibri"/>
      <w:sz w:val="20"/>
      <w:szCs w:val="20"/>
    </w:rPr>
  </w:style>
  <w:style w:type="character" w:customStyle="1" w:styleId="st1">
    <w:name w:val="st1"/>
    <w:basedOn w:val="DefaultParagraphFont"/>
    <w:uiPriority w:val="99"/>
    <w:rsid w:val="00F34D83"/>
    <w:rPr>
      <w:rFonts w:cs="Times New Roman"/>
    </w:rPr>
  </w:style>
  <w:style w:type="paragraph" w:customStyle="1" w:styleId="maintext">
    <w:name w:val="maintext"/>
    <w:basedOn w:val="Normal"/>
    <w:rsid w:val="00F34D83"/>
    <w:pPr>
      <w:spacing w:before="120" w:after="120" w:line="240" w:lineRule="auto"/>
      <w:jc w:val="both"/>
    </w:pPr>
    <w:rPr>
      <w:rFonts w:ascii="Arial" w:eastAsia="Times New Roman" w:hAnsi="Arial" w:cs="Arial"/>
      <w:szCs w:val="28"/>
    </w:rPr>
  </w:style>
  <w:style w:type="paragraph" w:styleId="BodyText2">
    <w:name w:val="Body Text 2"/>
    <w:basedOn w:val="Normal"/>
    <w:link w:val="BodyText2Char"/>
    <w:uiPriority w:val="99"/>
    <w:rsid w:val="00F34D83"/>
    <w:pPr>
      <w:spacing w:after="0" w:line="240" w:lineRule="auto"/>
      <w:jc w:val="both"/>
    </w:pPr>
    <w:rPr>
      <w:rFonts w:eastAsia="Times New Roman"/>
      <w:noProof/>
      <w:sz w:val="24"/>
      <w:szCs w:val="20"/>
    </w:rPr>
  </w:style>
  <w:style w:type="character" w:customStyle="1" w:styleId="BodyText2Char">
    <w:name w:val="Body Text 2 Char"/>
    <w:basedOn w:val="DefaultParagraphFont"/>
    <w:link w:val="BodyText2"/>
    <w:uiPriority w:val="99"/>
    <w:rsid w:val="00F34D83"/>
    <w:rPr>
      <w:rFonts w:ascii="Times New Roman" w:eastAsia="Times New Roman" w:hAnsi="Times New Roman" w:cs="Times New Roman"/>
      <w:noProof/>
      <w:sz w:val="24"/>
      <w:szCs w:val="20"/>
      <w:lang w:val="ro-RO"/>
    </w:rPr>
  </w:style>
  <w:style w:type="paragraph" w:customStyle="1" w:styleId="Text1">
    <w:name w:val="Text 1"/>
    <w:basedOn w:val="Normal"/>
    <w:uiPriority w:val="99"/>
    <w:rsid w:val="00F34D83"/>
    <w:pPr>
      <w:spacing w:after="240" w:line="240" w:lineRule="auto"/>
      <w:ind w:left="482"/>
      <w:jc w:val="both"/>
    </w:pPr>
    <w:rPr>
      <w:rFonts w:eastAsia="Times New Roman"/>
      <w:sz w:val="24"/>
      <w:szCs w:val="20"/>
      <w:lang w:eastAsia="fr-FR"/>
    </w:rPr>
  </w:style>
  <w:style w:type="paragraph" w:customStyle="1" w:styleId="xl61">
    <w:name w:val="xl61"/>
    <w:basedOn w:val="Normal"/>
    <w:uiPriority w:val="99"/>
    <w:rsid w:val="00F34D83"/>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uiPriority w:val="99"/>
    <w:rsid w:val="00F34D83"/>
    <w:pPr>
      <w:spacing w:after="0" w:line="240" w:lineRule="auto"/>
    </w:pPr>
    <w:rPr>
      <w:rFonts w:eastAsia="Times New Roman"/>
      <w:sz w:val="24"/>
      <w:szCs w:val="20"/>
      <w:lang w:eastAsia="fr-FR"/>
    </w:rPr>
  </w:style>
  <w:style w:type="paragraph" w:customStyle="1" w:styleId="xl35">
    <w:name w:val="xl35"/>
    <w:basedOn w:val="Normal"/>
    <w:uiPriority w:val="99"/>
    <w:rsid w:val="00F34D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eastAsia="ro-RO"/>
    </w:rPr>
  </w:style>
  <w:style w:type="character" w:styleId="PageNumber">
    <w:name w:val="page number"/>
    <w:basedOn w:val="DefaultParagraphFont"/>
    <w:uiPriority w:val="99"/>
    <w:rsid w:val="00F34D83"/>
    <w:rPr>
      <w:rFonts w:cs="Times New Roman"/>
    </w:rPr>
  </w:style>
  <w:style w:type="paragraph" w:customStyle="1" w:styleId="CaracterCaracter2">
    <w:name w:val="Caracter Caracter2"/>
    <w:basedOn w:val="Normal"/>
    <w:uiPriority w:val="99"/>
    <w:rsid w:val="00F34D83"/>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uiPriority w:val="99"/>
    <w:rsid w:val="00F34D83"/>
    <w:rPr>
      <w:color w:val="000000"/>
    </w:rPr>
  </w:style>
  <w:style w:type="character" w:customStyle="1" w:styleId="panchor1">
    <w:name w:val="panchor1"/>
    <w:uiPriority w:val="99"/>
    <w:rsid w:val="00F34D83"/>
    <w:rPr>
      <w:rFonts w:ascii="Courier New" w:hAnsi="Courier New"/>
      <w:color w:val="0000FF"/>
      <w:sz w:val="22"/>
      <w:u w:val="single"/>
    </w:rPr>
  </w:style>
  <w:style w:type="character" w:styleId="HTMLCite">
    <w:name w:val="HTML Cite"/>
    <w:basedOn w:val="DefaultParagraphFont"/>
    <w:uiPriority w:val="99"/>
    <w:rsid w:val="00F34D83"/>
    <w:rPr>
      <w:rFonts w:cs="Times New Roman"/>
      <w:i/>
    </w:rPr>
  </w:style>
  <w:style w:type="paragraph" w:customStyle="1" w:styleId="Articol">
    <w:name w:val="Articol"/>
    <w:basedOn w:val="Normal"/>
    <w:uiPriority w:val="99"/>
    <w:rsid w:val="00F34D83"/>
    <w:pPr>
      <w:numPr>
        <w:numId w:val="6"/>
      </w:numPr>
      <w:spacing w:before="120" w:after="0" w:line="240" w:lineRule="auto"/>
      <w:ind w:left="4050"/>
      <w:jc w:val="both"/>
    </w:pPr>
    <w:rPr>
      <w:rFonts w:ascii="Palatino Linotype" w:eastAsia="Times New Roman" w:hAnsi="Palatino Linotype"/>
      <w:sz w:val="20"/>
      <w:szCs w:val="20"/>
      <w:lang w:eastAsia="ro-RO"/>
    </w:rPr>
  </w:style>
  <w:style w:type="paragraph" w:customStyle="1" w:styleId="TextAlineat">
    <w:name w:val="Text_Alineat"/>
    <w:basedOn w:val="Normal"/>
    <w:uiPriority w:val="99"/>
    <w:rsid w:val="00F34D83"/>
    <w:pPr>
      <w:spacing w:before="120" w:after="0" w:line="240" w:lineRule="auto"/>
      <w:jc w:val="both"/>
    </w:pPr>
    <w:rPr>
      <w:rFonts w:ascii="Palatino Linotype" w:eastAsia="Times New Roman" w:hAnsi="Palatino Linotype"/>
      <w:sz w:val="20"/>
      <w:szCs w:val="20"/>
      <w:lang w:eastAsia="ro-RO"/>
    </w:rPr>
  </w:style>
  <w:style w:type="paragraph" w:customStyle="1" w:styleId="Capitol">
    <w:name w:val="Capitol"/>
    <w:basedOn w:val="Normal"/>
    <w:uiPriority w:val="99"/>
    <w:rsid w:val="00F34D83"/>
    <w:pPr>
      <w:numPr>
        <w:numId w:val="18"/>
      </w:numPr>
      <w:spacing w:before="480" w:after="240" w:line="240" w:lineRule="auto"/>
      <w:ind w:hanging="181"/>
      <w:jc w:val="both"/>
    </w:pPr>
    <w:rPr>
      <w:rFonts w:ascii="Palatino Linotype" w:eastAsia="Times New Roman" w:hAnsi="Palatino Linotype"/>
      <w:b/>
      <w:caps/>
      <w:sz w:val="20"/>
      <w:szCs w:val="20"/>
      <w:lang w:eastAsia="ro-RO"/>
    </w:rPr>
  </w:style>
  <w:style w:type="paragraph" w:customStyle="1" w:styleId="CaracterCaracter1CharCharCaracterCaracterCharChar">
    <w:name w:val="Caracter Caracter1 Char Char Caracter Caracter Char Char"/>
    <w:basedOn w:val="Normal"/>
    <w:uiPriority w:val="99"/>
    <w:rsid w:val="00F34D83"/>
    <w:pPr>
      <w:spacing w:after="0" w:line="240" w:lineRule="auto"/>
    </w:pPr>
    <w:rPr>
      <w:rFonts w:eastAsia="Times New Roman"/>
      <w:sz w:val="24"/>
      <w:szCs w:val="24"/>
      <w:lang w:val="pl-PL" w:eastAsia="pl-PL"/>
    </w:rPr>
  </w:style>
  <w:style w:type="paragraph" w:customStyle="1" w:styleId="Normal1">
    <w:name w:val="Normal1"/>
    <w:basedOn w:val="Normal"/>
    <w:uiPriority w:val="99"/>
    <w:rsid w:val="00F34D83"/>
    <w:pPr>
      <w:spacing w:before="60" w:after="60" w:line="240" w:lineRule="auto"/>
      <w:jc w:val="both"/>
    </w:pPr>
    <w:rPr>
      <w:rFonts w:ascii="Arial" w:eastAsia="Times New Roman" w:hAnsi="Arial"/>
      <w:sz w:val="20"/>
      <w:szCs w:val="24"/>
    </w:rPr>
  </w:style>
  <w:style w:type="paragraph" w:customStyle="1" w:styleId="ColorfulList-Accent11">
    <w:name w:val="Colorful List - Accent 11"/>
    <w:basedOn w:val="Normal"/>
    <w:uiPriority w:val="99"/>
    <w:rsid w:val="00F34D83"/>
    <w:pPr>
      <w:spacing w:after="120" w:line="240" w:lineRule="auto"/>
      <w:ind w:left="720"/>
    </w:pPr>
    <w:rPr>
      <w:lang w:val="en-US"/>
    </w:rPr>
  </w:style>
  <w:style w:type="paragraph" w:styleId="EndnoteText">
    <w:name w:val="endnote text"/>
    <w:basedOn w:val="Normal"/>
    <w:link w:val="EndnoteTextChar"/>
    <w:uiPriority w:val="99"/>
    <w:rsid w:val="00F34D83"/>
    <w:pPr>
      <w:spacing w:after="0" w:line="240" w:lineRule="auto"/>
    </w:pPr>
    <w:rPr>
      <w:rFonts w:ascii="Calibri" w:hAnsi="Calibri"/>
      <w:sz w:val="20"/>
      <w:szCs w:val="20"/>
      <w:lang w:val="en-GB"/>
    </w:rPr>
  </w:style>
  <w:style w:type="character" w:customStyle="1" w:styleId="EndnoteTextChar">
    <w:name w:val="Endnote Text Char"/>
    <w:basedOn w:val="DefaultParagraphFont"/>
    <w:link w:val="EndnoteText"/>
    <w:uiPriority w:val="99"/>
    <w:rsid w:val="00F34D83"/>
    <w:rPr>
      <w:rFonts w:ascii="Calibri" w:eastAsia="Calibri" w:hAnsi="Calibri" w:cs="Times New Roman"/>
      <w:sz w:val="20"/>
      <w:szCs w:val="20"/>
      <w:lang w:val="en-GB"/>
    </w:rPr>
  </w:style>
  <w:style w:type="character" w:styleId="EndnoteReference">
    <w:name w:val="endnote reference"/>
    <w:basedOn w:val="DefaultParagraphFont"/>
    <w:uiPriority w:val="99"/>
    <w:rsid w:val="00F34D83"/>
    <w:rPr>
      <w:rFonts w:cs="Times New Roman"/>
      <w:vertAlign w:val="superscript"/>
    </w:rPr>
  </w:style>
  <w:style w:type="paragraph" w:customStyle="1" w:styleId="Head2-Alin">
    <w:name w:val="Head2-Alin"/>
    <w:basedOn w:val="Normal"/>
    <w:uiPriority w:val="99"/>
    <w:rsid w:val="00F34D83"/>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styleId="TOC4">
    <w:name w:val="toc 4"/>
    <w:basedOn w:val="Normal"/>
    <w:next w:val="Normal"/>
    <w:autoRedefine/>
    <w:uiPriority w:val="99"/>
    <w:rsid w:val="00F34D83"/>
    <w:pPr>
      <w:spacing w:after="0"/>
      <w:ind w:left="660"/>
    </w:pPr>
    <w:rPr>
      <w:rFonts w:ascii="Calibri" w:hAnsi="Calibri"/>
      <w:sz w:val="20"/>
      <w:szCs w:val="20"/>
    </w:rPr>
  </w:style>
  <w:style w:type="paragraph" w:styleId="TOC5">
    <w:name w:val="toc 5"/>
    <w:basedOn w:val="Normal"/>
    <w:next w:val="Normal"/>
    <w:autoRedefine/>
    <w:uiPriority w:val="99"/>
    <w:rsid w:val="00F34D83"/>
    <w:pPr>
      <w:spacing w:after="0"/>
      <w:ind w:left="880"/>
    </w:pPr>
    <w:rPr>
      <w:rFonts w:ascii="Calibri" w:hAnsi="Calibri"/>
      <w:sz w:val="20"/>
      <w:szCs w:val="20"/>
    </w:rPr>
  </w:style>
  <w:style w:type="paragraph" w:styleId="TOC6">
    <w:name w:val="toc 6"/>
    <w:basedOn w:val="Normal"/>
    <w:next w:val="Normal"/>
    <w:autoRedefine/>
    <w:uiPriority w:val="99"/>
    <w:rsid w:val="00F34D83"/>
    <w:pPr>
      <w:spacing w:after="0"/>
      <w:ind w:left="1100"/>
    </w:pPr>
    <w:rPr>
      <w:rFonts w:ascii="Calibri" w:hAnsi="Calibri"/>
      <w:sz w:val="20"/>
      <w:szCs w:val="20"/>
    </w:rPr>
  </w:style>
  <w:style w:type="paragraph" w:styleId="TOC7">
    <w:name w:val="toc 7"/>
    <w:basedOn w:val="Normal"/>
    <w:next w:val="Normal"/>
    <w:autoRedefine/>
    <w:uiPriority w:val="99"/>
    <w:rsid w:val="00F34D83"/>
    <w:pPr>
      <w:spacing w:after="0"/>
      <w:ind w:left="1320"/>
    </w:pPr>
    <w:rPr>
      <w:rFonts w:ascii="Calibri" w:hAnsi="Calibri"/>
      <w:sz w:val="20"/>
      <w:szCs w:val="20"/>
    </w:rPr>
  </w:style>
  <w:style w:type="paragraph" w:styleId="TOC8">
    <w:name w:val="toc 8"/>
    <w:basedOn w:val="Normal"/>
    <w:next w:val="Normal"/>
    <w:autoRedefine/>
    <w:uiPriority w:val="99"/>
    <w:rsid w:val="00F34D83"/>
    <w:pPr>
      <w:spacing w:after="0"/>
      <w:ind w:left="1540"/>
    </w:pPr>
    <w:rPr>
      <w:rFonts w:ascii="Calibri" w:hAnsi="Calibri"/>
      <w:sz w:val="20"/>
      <w:szCs w:val="20"/>
    </w:rPr>
  </w:style>
  <w:style w:type="paragraph" w:styleId="TOC9">
    <w:name w:val="toc 9"/>
    <w:basedOn w:val="Normal"/>
    <w:next w:val="Normal"/>
    <w:autoRedefine/>
    <w:uiPriority w:val="99"/>
    <w:rsid w:val="00F34D83"/>
    <w:pPr>
      <w:spacing w:after="0"/>
      <w:ind w:left="1760"/>
    </w:pPr>
    <w:rPr>
      <w:rFonts w:ascii="Calibri" w:hAnsi="Calibri"/>
      <w:sz w:val="20"/>
      <w:szCs w:val="20"/>
    </w:rPr>
  </w:style>
  <w:style w:type="character" w:customStyle="1" w:styleId="FontStyle31">
    <w:name w:val="Font Style31"/>
    <w:uiPriority w:val="99"/>
    <w:rsid w:val="00F34D83"/>
    <w:rPr>
      <w:rFonts w:ascii="Arial" w:hAnsi="Arial"/>
      <w:sz w:val="20"/>
    </w:rPr>
  </w:style>
  <w:style w:type="character" w:customStyle="1" w:styleId="BodyTextChar2">
    <w:name w:val="Body Text Char2"/>
    <w:aliases w:val="block style Char1,Standard paragraph Char1"/>
    <w:uiPriority w:val="99"/>
    <w:locked/>
    <w:rsid w:val="00F34D83"/>
    <w:rPr>
      <w:rFonts w:ascii="Times New Roman" w:hAnsi="Times New Roman"/>
      <w:sz w:val="20"/>
      <w:lang w:val="en-US"/>
    </w:rPr>
  </w:style>
  <w:style w:type="paragraph" w:styleId="BodyTextIndent3">
    <w:name w:val="Body Text Indent 3"/>
    <w:basedOn w:val="Normal"/>
    <w:link w:val="BodyTextIndent3Char"/>
    <w:uiPriority w:val="99"/>
    <w:rsid w:val="00F34D83"/>
    <w:pPr>
      <w:spacing w:before="120" w:after="0" w:line="300" w:lineRule="exact"/>
      <w:ind w:left="1701" w:hanging="1275"/>
      <w:jc w:val="both"/>
    </w:pPr>
    <w:rPr>
      <w:rFonts w:ascii="!!Times" w:eastAsia="Times New Roman" w:hAnsi="!!Times"/>
      <w:b/>
      <w:sz w:val="28"/>
      <w:szCs w:val="20"/>
      <w:lang w:eastAsia="ro-RO"/>
    </w:rPr>
  </w:style>
  <w:style w:type="character" w:customStyle="1" w:styleId="BodyTextIndent3Char">
    <w:name w:val="Body Text Indent 3 Char"/>
    <w:basedOn w:val="DefaultParagraphFont"/>
    <w:link w:val="BodyTextIndent3"/>
    <w:uiPriority w:val="99"/>
    <w:rsid w:val="00F34D83"/>
    <w:rPr>
      <w:rFonts w:ascii="!!Times" w:eastAsia="Times New Roman" w:hAnsi="!!Times" w:cs="Times New Roman"/>
      <w:b/>
      <w:sz w:val="28"/>
      <w:szCs w:val="20"/>
      <w:lang w:val="ro-RO" w:eastAsia="ro-RO"/>
    </w:rPr>
  </w:style>
  <w:style w:type="paragraph" w:styleId="Title">
    <w:name w:val="Title"/>
    <w:basedOn w:val="Normal"/>
    <w:link w:val="TitleChar"/>
    <w:uiPriority w:val="99"/>
    <w:qFormat/>
    <w:rsid w:val="00F34D83"/>
    <w:pPr>
      <w:spacing w:before="120" w:after="0" w:line="300" w:lineRule="exact"/>
      <w:jc w:val="center"/>
    </w:pPr>
    <w:rPr>
      <w:rFonts w:ascii="Arial" w:eastAsia="Times New Roman" w:hAnsi="Arial"/>
      <w:b/>
      <w:color w:val="000000"/>
      <w:sz w:val="20"/>
      <w:szCs w:val="20"/>
      <w:lang w:eastAsia="ro-RO"/>
    </w:rPr>
  </w:style>
  <w:style w:type="character" w:customStyle="1" w:styleId="TitleChar">
    <w:name w:val="Title Char"/>
    <w:basedOn w:val="DefaultParagraphFont"/>
    <w:link w:val="Title"/>
    <w:uiPriority w:val="99"/>
    <w:rsid w:val="00F34D83"/>
    <w:rPr>
      <w:rFonts w:ascii="Arial" w:eastAsia="Times New Roman" w:hAnsi="Arial" w:cs="Times New Roman"/>
      <w:b/>
      <w:color w:val="000000"/>
      <w:sz w:val="20"/>
      <w:szCs w:val="20"/>
      <w:lang w:val="ro-RO" w:eastAsia="ro-RO"/>
    </w:rPr>
  </w:style>
  <w:style w:type="paragraph" w:customStyle="1" w:styleId="CM9">
    <w:name w:val="CM9"/>
    <w:basedOn w:val="Normal"/>
    <w:next w:val="Normal"/>
    <w:uiPriority w:val="99"/>
    <w:rsid w:val="00F34D83"/>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ItalicizedTableText">
    <w:name w:val="Italicized 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F34D83"/>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F34D83"/>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F34D83"/>
    <w:pPr>
      <w:spacing w:before="120" w:after="0" w:line="300" w:lineRule="exact"/>
      <w:jc w:val="both"/>
    </w:pPr>
    <w:rPr>
      <w:rFonts w:eastAsia="Times New Roman"/>
      <w:sz w:val="24"/>
      <w:szCs w:val="24"/>
      <w:lang w:val="pl-PL" w:eastAsia="pl-PL"/>
    </w:rPr>
  </w:style>
  <w:style w:type="paragraph" w:customStyle="1" w:styleId="B">
    <w:name w:val="B"/>
    <w:link w:val="BCaracter"/>
    <w:uiPriority w:val="99"/>
    <w:rsid w:val="00F34D83"/>
    <w:pPr>
      <w:widowControl w:val="0"/>
      <w:autoSpaceDE w:val="0"/>
      <w:autoSpaceDN w:val="0"/>
      <w:adjustRightInd w:val="0"/>
      <w:spacing w:after="0" w:line="320" w:lineRule="exact"/>
      <w:ind w:firstLine="283"/>
      <w:jc w:val="both"/>
    </w:pPr>
    <w:rPr>
      <w:rFonts w:ascii="Times New Roman" w:eastAsia="Calibri" w:hAnsi="Times New Roman" w:cs="Times New Roman"/>
      <w:lang w:val="ro-RO" w:eastAsia="ro-RO"/>
    </w:rPr>
  </w:style>
  <w:style w:type="paragraph" w:styleId="BlockText">
    <w:name w:val="Block Text"/>
    <w:basedOn w:val="Normal"/>
    <w:uiPriority w:val="99"/>
    <w:rsid w:val="00F34D83"/>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uiPriority w:val="99"/>
    <w:rsid w:val="00F34D83"/>
    <w:pPr>
      <w:widowControl w:val="0"/>
      <w:spacing w:before="120" w:after="0" w:line="300" w:lineRule="exact"/>
      <w:jc w:val="both"/>
    </w:pPr>
    <w:rPr>
      <w:rFonts w:ascii="Times Rom" w:eastAsia="Times New Roman" w:hAnsi="Times Rom"/>
      <w:sz w:val="24"/>
      <w:szCs w:val="20"/>
    </w:rPr>
  </w:style>
  <w:style w:type="character" w:customStyle="1" w:styleId="usertext1">
    <w:name w:val="usertext1"/>
    <w:uiPriority w:val="99"/>
    <w:rsid w:val="00F34D83"/>
    <w:rPr>
      <w:rFonts w:ascii="Arial" w:hAnsi="Arial"/>
      <w:sz w:val="20"/>
    </w:rPr>
  </w:style>
  <w:style w:type="paragraph" w:customStyle="1" w:styleId="Normal11pt">
    <w:name w:val="Normal + 11 pt"/>
    <w:aliases w:val="Spaţiere rânduri:  Exact 14 pct."/>
    <w:basedOn w:val="BodyText"/>
    <w:uiPriority w:val="99"/>
    <w:rsid w:val="00F34D83"/>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F34D83"/>
    <w:rPr>
      <w:rFonts w:ascii="Times New Roman" w:eastAsia="Calibri" w:hAnsi="Times New Roman" w:cs="Times New Roman"/>
      <w:lang w:val="ro-RO" w:eastAsia="ro-RO"/>
    </w:rPr>
  </w:style>
  <w:style w:type="paragraph" w:customStyle="1" w:styleId="Standard">
    <w:name w:val="Standard"/>
    <w:uiPriority w:val="99"/>
    <w:rsid w:val="00F34D83"/>
    <w:pPr>
      <w:spacing w:after="0" w:line="240" w:lineRule="auto"/>
    </w:pPr>
    <w:rPr>
      <w:rFonts w:ascii="Times New Roman" w:eastAsia="Times New Roman" w:hAnsi="Times New Roman" w:cs="Times New Roman"/>
      <w:sz w:val="20"/>
      <w:szCs w:val="20"/>
      <w:lang w:val="ro-RO"/>
    </w:rPr>
  </w:style>
  <w:style w:type="character" w:customStyle="1" w:styleId="tpt1">
    <w:name w:val="tpt1"/>
    <w:uiPriority w:val="99"/>
    <w:rsid w:val="00F34D83"/>
  </w:style>
  <w:style w:type="character" w:customStyle="1" w:styleId="tca1">
    <w:name w:val="tca1"/>
    <w:uiPriority w:val="99"/>
    <w:rsid w:val="00F34D83"/>
    <w:rPr>
      <w:b/>
      <w:sz w:val="24"/>
    </w:rPr>
  </w:style>
  <w:style w:type="character" w:customStyle="1" w:styleId="googqs-tidbit1">
    <w:name w:val="goog_qs-tidbit1"/>
    <w:uiPriority w:val="99"/>
    <w:rsid w:val="00F34D83"/>
  </w:style>
  <w:style w:type="character" w:customStyle="1" w:styleId="BodyTextChar1">
    <w:name w:val="Body Text Char1"/>
    <w:aliases w:val="Body Text Char Char,block style Char2,Standard paragraph Char2"/>
    <w:uiPriority w:val="99"/>
    <w:semiHidden/>
    <w:rsid w:val="00F34D83"/>
    <w:rPr>
      <w:rFonts w:ascii="Verdana" w:hAnsi="Verdana"/>
      <w:lang w:val="en-GB" w:eastAsia="en-US"/>
    </w:rPr>
  </w:style>
  <w:style w:type="paragraph" w:customStyle="1" w:styleId="DefaultText">
    <w:name w:val="Default Text"/>
    <w:basedOn w:val="Normal"/>
    <w:link w:val="DefaultTextCaracter"/>
    <w:uiPriority w:val="99"/>
    <w:rsid w:val="00F34D83"/>
    <w:pPr>
      <w:spacing w:after="0" w:line="240" w:lineRule="auto"/>
      <w:jc w:val="both"/>
    </w:pPr>
    <w:rPr>
      <w:rFonts w:ascii="Garamond" w:hAnsi="Garamond"/>
      <w:sz w:val="20"/>
      <w:szCs w:val="20"/>
      <w:lang w:val="en-US"/>
    </w:rPr>
  </w:style>
  <w:style w:type="character" w:customStyle="1" w:styleId="DefaultTextCaracter">
    <w:name w:val="Default Text Caracter"/>
    <w:link w:val="DefaultText"/>
    <w:uiPriority w:val="99"/>
    <w:locked/>
    <w:rsid w:val="00F34D83"/>
    <w:rPr>
      <w:rFonts w:ascii="Garamond" w:eastAsia="Calibri" w:hAnsi="Garamond" w:cs="Times New Roman"/>
      <w:sz w:val="20"/>
      <w:szCs w:val="20"/>
    </w:rPr>
  </w:style>
  <w:style w:type="paragraph" w:customStyle="1" w:styleId="ListDash2">
    <w:name w:val="List Dash 2"/>
    <w:basedOn w:val="Text2"/>
    <w:uiPriority w:val="99"/>
    <w:rsid w:val="00F34D83"/>
    <w:pPr>
      <w:tabs>
        <w:tab w:val="clear" w:pos="2161"/>
        <w:tab w:val="num" w:pos="1485"/>
      </w:tabs>
      <w:snapToGrid/>
      <w:ind w:left="1485" w:hanging="283"/>
    </w:pPr>
    <w:rPr>
      <w:sz w:val="20"/>
    </w:rPr>
  </w:style>
  <w:style w:type="paragraph" w:styleId="ListNumber">
    <w:name w:val="List Number"/>
    <w:basedOn w:val="Normal"/>
    <w:uiPriority w:val="99"/>
    <w:rsid w:val="00F34D83"/>
    <w:pPr>
      <w:tabs>
        <w:tab w:val="num" w:pos="709"/>
      </w:tabs>
      <w:spacing w:after="240" w:line="240" w:lineRule="auto"/>
      <w:ind w:left="709" w:hanging="709"/>
      <w:jc w:val="both"/>
    </w:pPr>
    <w:rPr>
      <w:rFonts w:eastAsia="Times New Roman"/>
      <w:sz w:val="20"/>
      <w:szCs w:val="20"/>
      <w:lang w:val="fr-FR"/>
    </w:rPr>
  </w:style>
  <w:style w:type="paragraph" w:customStyle="1" w:styleId="ListNumberLevel2">
    <w:name w:val="List Number (Level 2)"/>
    <w:basedOn w:val="Normal"/>
    <w:uiPriority w:val="99"/>
    <w:rsid w:val="00F34D83"/>
    <w:pPr>
      <w:tabs>
        <w:tab w:val="num" w:pos="1417"/>
      </w:tabs>
      <w:spacing w:after="240" w:line="240" w:lineRule="auto"/>
      <w:ind w:left="1417" w:hanging="708"/>
      <w:jc w:val="both"/>
    </w:pPr>
    <w:rPr>
      <w:rFonts w:eastAsia="Times New Roman"/>
      <w:sz w:val="20"/>
      <w:szCs w:val="20"/>
      <w:lang w:val="fr-FR"/>
    </w:rPr>
  </w:style>
  <w:style w:type="paragraph" w:customStyle="1" w:styleId="ListNumberLevel3">
    <w:name w:val="List Number (Level 3)"/>
    <w:basedOn w:val="Normal"/>
    <w:uiPriority w:val="99"/>
    <w:rsid w:val="00F34D83"/>
    <w:pPr>
      <w:tabs>
        <w:tab w:val="num" w:pos="2126"/>
      </w:tabs>
      <w:spacing w:after="240" w:line="240" w:lineRule="auto"/>
      <w:ind w:left="2126" w:hanging="709"/>
      <w:jc w:val="both"/>
    </w:pPr>
    <w:rPr>
      <w:rFonts w:eastAsia="Times New Roman"/>
      <w:sz w:val="20"/>
      <w:szCs w:val="20"/>
      <w:lang w:val="fr-FR"/>
    </w:rPr>
  </w:style>
  <w:style w:type="paragraph" w:customStyle="1" w:styleId="ListNumberLevel4">
    <w:name w:val="List Number (Level 4)"/>
    <w:basedOn w:val="Normal"/>
    <w:uiPriority w:val="99"/>
    <w:rsid w:val="00F34D83"/>
    <w:pPr>
      <w:tabs>
        <w:tab w:val="num" w:pos="2835"/>
      </w:tabs>
      <w:spacing w:after="240" w:line="240" w:lineRule="auto"/>
      <w:ind w:left="2835" w:hanging="709"/>
      <w:jc w:val="both"/>
    </w:pPr>
    <w:rPr>
      <w:rFonts w:eastAsia="Times New Roman"/>
      <w:sz w:val="20"/>
      <w:szCs w:val="20"/>
      <w:lang w:val="fr-FR"/>
    </w:rPr>
  </w:style>
  <w:style w:type="paragraph" w:customStyle="1" w:styleId="Para2">
    <w:name w:val="Para_2"/>
    <w:basedOn w:val="Normal"/>
    <w:next w:val="Heading2"/>
    <w:uiPriority w:val="99"/>
    <w:rsid w:val="00F34D83"/>
    <w:pPr>
      <w:tabs>
        <w:tab w:val="num" w:pos="360"/>
      </w:tabs>
      <w:spacing w:after="0" w:line="240" w:lineRule="auto"/>
    </w:pPr>
    <w:rPr>
      <w:rFonts w:eastAsia="Times New Roman"/>
      <w:b/>
      <w:bCs/>
      <w:smallCaps/>
      <w:sz w:val="20"/>
      <w:szCs w:val="20"/>
      <w:lang w:val="fr-FR"/>
    </w:rPr>
  </w:style>
  <w:style w:type="paragraph" w:customStyle="1" w:styleId="NormalTable">
    <w:name w:val="NormalTable"/>
    <w:basedOn w:val="Normal"/>
    <w:uiPriority w:val="99"/>
    <w:rsid w:val="00F34D83"/>
    <w:pPr>
      <w:tabs>
        <w:tab w:val="left" w:pos="720"/>
      </w:tabs>
      <w:spacing w:after="0" w:line="240" w:lineRule="auto"/>
      <w:jc w:val="both"/>
    </w:pPr>
    <w:rPr>
      <w:rFonts w:eastAsia="Times New Roman"/>
      <w:b/>
      <w:bCs/>
      <w:sz w:val="20"/>
      <w:szCs w:val="20"/>
      <w:lang w:val="nl-BE"/>
    </w:rPr>
  </w:style>
  <w:style w:type="paragraph" w:customStyle="1" w:styleId="Para1">
    <w:name w:val="Para_1"/>
    <w:basedOn w:val="Normal"/>
    <w:uiPriority w:val="99"/>
    <w:rsid w:val="00F34D83"/>
    <w:pPr>
      <w:tabs>
        <w:tab w:val="num" w:pos="720"/>
      </w:tabs>
      <w:spacing w:after="0" w:line="240" w:lineRule="auto"/>
      <w:ind w:left="720" w:hanging="360"/>
    </w:pPr>
    <w:rPr>
      <w:rFonts w:eastAsia="Times New Roman"/>
      <w:sz w:val="20"/>
      <w:szCs w:val="20"/>
      <w:lang w:val="da-DK" w:eastAsia="da-DK"/>
    </w:rPr>
  </w:style>
  <w:style w:type="paragraph" w:customStyle="1" w:styleId="tblaszmChar">
    <w:name w:val="táblaszám Char"/>
    <w:basedOn w:val="Normal"/>
    <w:link w:val="tblaszmCharChar"/>
    <w:uiPriority w:val="99"/>
    <w:rsid w:val="00F34D83"/>
    <w:pPr>
      <w:spacing w:after="0" w:line="240" w:lineRule="auto"/>
      <w:jc w:val="right"/>
    </w:pPr>
    <w:rPr>
      <w:rFonts w:ascii="Garamond" w:hAnsi="Garamond"/>
      <w:b/>
      <w:sz w:val="20"/>
      <w:szCs w:val="20"/>
      <w:lang w:val="hu-HU" w:eastAsia="hu-HU"/>
    </w:rPr>
  </w:style>
  <w:style w:type="character" w:customStyle="1" w:styleId="tblaszmCharChar">
    <w:name w:val="táblaszám Char Char"/>
    <w:link w:val="tblaszmChar"/>
    <w:uiPriority w:val="99"/>
    <w:locked/>
    <w:rsid w:val="00F34D83"/>
    <w:rPr>
      <w:rFonts w:ascii="Garamond" w:eastAsia="Calibri" w:hAnsi="Garamond" w:cs="Times New Roman"/>
      <w:b/>
      <w:sz w:val="20"/>
      <w:szCs w:val="20"/>
      <w:lang w:val="hu-HU" w:eastAsia="hu-HU"/>
    </w:rPr>
  </w:style>
  <w:style w:type="paragraph" w:styleId="ListBullet">
    <w:name w:val="List Bullet"/>
    <w:basedOn w:val="Normal"/>
    <w:uiPriority w:val="99"/>
    <w:rsid w:val="00F34D83"/>
    <w:pPr>
      <w:tabs>
        <w:tab w:val="num" w:pos="425"/>
      </w:tabs>
      <w:spacing w:after="0" w:line="240" w:lineRule="auto"/>
      <w:ind w:left="425" w:hanging="283"/>
    </w:pPr>
    <w:rPr>
      <w:rFonts w:eastAsia="Times New Roman"/>
      <w:noProof/>
      <w:sz w:val="24"/>
      <w:szCs w:val="24"/>
    </w:rPr>
  </w:style>
  <w:style w:type="character" w:customStyle="1" w:styleId="NumberingSymbols">
    <w:name w:val="Numbering Symbols"/>
    <w:uiPriority w:val="99"/>
    <w:rsid w:val="00F34D83"/>
  </w:style>
  <w:style w:type="paragraph" w:styleId="ListNumber2">
    <w:name w:val="List Number 2"/>
    <w:basedOn w:val="Normal"/>
    <w:uiPriority w:val="99"/>
    <w:rsid w:val="00F34D83"/>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F34D83"/>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F34D83"/>
    <w:pPr>
      <w:overflowPunct w:val="0"/>
      <w:autoSpaceDE w:val="0"/>
      <w:autoSpaceDN w:val="0"/>
      <w:adjustRightInd w:val="0"/>
      <w:spacing w:after="120" w:line="240" w:lineRule="auto"/>
      <w:jc w:val="both"/>
      <w:textAlignment w:val="baseline"/>
    </w:pPr>
    <w:rPr>
      <w:rFonts w:ascii="MakCirT" w:eastAsia="Times New Roman" w:hAnsi="MakCirT"/>
      <w:szCs w:val="20"/>
      <w:lang w:val="en-GB"/>
    </w:rPr>
  </w:style>
  <w:style w:type="paragraph" w:customStyle="1" w:styleId="msonfilteredmargin-bottom0cm">
    <w:name w:val="msonfiltered='margin-bottom:0cm"/>
    <w:aliases w:val="margin-bottom:.0001pt,text-autospace:"/>
    <w:basedOn w:val="Normal"/>
    <w:uiPriority w:val="99"/>
    <w:rsid w:val="00F34D83"/>
    <w:pPr>
      <w:spacing w:before="100" w:beforeAutospacing="1" w:after="100" w:afterAutospacing="1" w:line="240" w:lineRule="auto"/>
    </w:pPr>
    <w:rPr>
      <w:rFonts w:eastAsia="Times New Roman"/>
      <w:sz w:val="24"/>
      <w:szCs w:val="24"/>
      <w:lang w:eastAsia="ro-RO"/>
    </w:rPr>
  </w:style>
  <w:style w:type="paragraph" w:customStyle="1" w:styleId="HeadingBase">
    <w:name w:val="Heading Base"/>
    <w:basedOn w:val="BodyText"/>
    <w:next w:val="BodyText"/>
    <w:uiPriority w:val="99"/>
    <w:rsid w:val="00F34D83"/>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F34D83"/>
  </w:style>
  <w:style w:type="paragraph" w:customStyle="1" w:styleId="CharCharCharCarcterCarcterCharCharCarcterCarcter">
    <w:name w:val="Char Char Char Carácter Carácter Char Char Carácter Carácter"/>
    <w:basedOn w:val="Normal"/>
    <w:uiPriority w:val="99"/>
    <w:rsid w:val="00F34D83"/>
    <w:pPr>
      <w:spacing w:after="160" w:line="240" w:lineRule="exact"/>
    </w:pPr>
    <w:rPr>
      <w:rFonts w:ascii="Tahoma" w:eastAsia="Times New Roman" w:hAnsi="Tahoma"/>
      <w:sz w:val="20"/>
      <w:szCs w:val="20"/>
      <w:lang w:val="en-US"/>
    </w:rPr>
  </w:style>
  <w:style w:type="paragraph" w:customStyle="1" w:styleId="CharCharCaracter">
    <w:name w:val="Char Char Caracter"/>
    <w:basedOn w:val="Normal"/>
    <w:uiPriority w:val="99"/>
    <w:rsid w:val="00F34D83"/>
    <w:pPr>
      <w:spacing w:after="160" w:line="240" w:lineRule="exact"/>
    </w:pPr>
    <w:rPr>
      <w:rFonts w:ascii="Tahoma" w:eastAsia="Times New Roman" w:hAnsi="Tahoma"/>
      <w:sz w:val="20"/>
      <w:szCs w:val="20"/>
      <w:lang w:val="en-GB"/>
    </w:rPr>
  </w:style>
  <w:style w:type="character" w:customStyle="1" w:styleId="HTMLTypewriter2">
    <w:name w:val="HTML Typewriter2"/>
    <w:uiPriority w:val="99"/>
    <w:rsid w:val="00F34D83"/>
    <w:rPr>
      <w:rFonts w:ascii="Courier New" w:hAnsi="Courier New"/>
      <w:sz w:val="20"/>
    </w:rPr>
  </w:style>
  <w:style w:type="character" w:customStyle="1" w:styleId="ln2tlinie">
    <w:name w:val="ln2tlinie"/>
    <w:uiPriority w:val="99"/>
    <w:rsid w:val="00F34D83"/>
  </w:style>
  <w:style w:type="paragraph" w:customStyle="1" w:styleId="CharCharCharChar">
    <w:name w:val="Char Char Char Char"/>
    <w:basedOn w:val="Normal"/>
    <w:uiPriority w:val="99"/>
    <w:rsid w:val="00F34D83"/>
    <w:pPr>
      <w:spacing w:after="0" w:line="240" w:lineRule="auto"/>
    </w:pPr>
    <w:rPr>
      <w:rFonts w:eastAsia="Times New Roman"/>
      <w:sz w:val="24"/>
      <w:szCs w:val="24"/>
      <w:lang w:val="pl-PL" w:eastAsia="pl-PL"/>
    </w:rPr>
  </w:style>
  <w:style w:type="paragraph" w:customStyle="1" w:styleId="NormalWeb2">
    <w:name w:val="Normal (Web)2"/>
    <w:basedOn w:val="Normal"/>
    <w:uiPriority w:val="99"/>
    <w:rsid w:val="00F34D83"/>
    <w:pPr>
      <w:spacing w:before="105" w:after="105" w:line="240" w:lineRule="auto"/>
      <w:ind w:left="105" w:right="105"/>
    </w:pPr>
    <w:rPr>
      <w:rFonts w:eastAsia="Times New Roman"/>
      <w:sz w:val="24"/>
      <w:szCs w:val="24"/>
      <w:lang w:val="en-GB"/>
    </w:rPr>
  </w:style>
  <w:style w:type="paragraph" w:customStyle="1" w:styleId="NormalWeb3">
    <w:name w:val="Normal (Web)3"/>
    <w:basedOn w:val="Normal"/>
    <w:uiPriority w:val="99"/>
    <w:rsid w:val="00F34D83"/>
    <w:pPr>
      <w:spacing w:before="105" w:after="105" w:line="240" w:lineRule="auto"/>
      <w:ind w:left="105" w:right="105"/>
    </w:pPr>
    <w:rPr>
      <w:rFonts w:eastAsia="Times New Roman"/>
      <w:sz w:val="24"/>
      <w:szCs w:val="24"/>
      <w:lang w:val="en-GB"/>
    </w:rPr>
  </w:style>
  <w:style w:type="character" w:customStyle="1" w:styleId="do1">
    <w:name w:val="do1"/>
    <w:uiPriority w:val="99"/>
    <w:rsid w:val="00F34D83"/>
    <w:rPr>
      <w:b/>
      <w:sz w:val="26"/>
    </w:rPr>
  </w:style>
  <w:style w:type="paragraph" w:customStyle="1" w:styleId="xl34">
    <w:name w:val="xl34"/>
    <w:basedOn w:val="Normal"/>
    <w:uiPriority w:val="99"/>
    <w:rsid w:val="00F34D8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sk-SK" w:eastAsia="fr-FR"/>
    </w:rPr>
  </w:style>
  <w:style w:type="paragraph" w:customStyle="1" w:styleId="Tiret">
    <w:name w:val="Tiret"/>
    <w:next w:val="Normal"/>
    <w:uiPriority w:val="99"/>
    <w:rsid w:val="00F34D83"/>
    <w:pPr>
      <w:numPr>
        <w:numId w:val="48"/>
      </w:numPr>
      <w:spacing w:after="240" w:line="240" w:lineRule="auto"/>
      <w:jc w:val="both"/>
    </w:pPr>
    <w:rPr>
      <w:rFonts w:ascii="Times New Roman" w:eastAsia="Times New Roman" w:hAnsi="Times New Roman" w:cs="Times New Roman"/>
      <w:sz w:val="24"/>
      <w:szCs w:val="20"/>
      <w:lang w:val="en-GB"/>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F34D83"/>
    <w:pPr>
      <w:spacing w:after="0" w:line="240" w:lineRule="auto"/>
    </w:pPr>
    <w:rPr>
      <w:rFonts w:eastAsia="Times New Roman"/>
      <w:sz w:val="24"/>
      <w:szCs w:val="24"/>
      <w:lang w:val="pl-PL" w:eastAsia="pl-PL"/>
    </w:rPr>
  </w:style>
  <w:style w:type="paragraph" w:customStyle="1" w:styleId="CharCharChar1Char">
    <w:name w:val="Char Char Char1 Char"/>
    <w:basedOn w:val="Normal"/>
    <w:uiPriority w:val="99"/>
    <w:rsid w:val="00F34D83"/>
    <w:pPr>
      <w:spacing w:after="0" w:line="240" w:lineRule="auto"/>
    </w:pPr>
    <w:rPr>
      <w:rFonts w:eastAsia="Times New Roman"/>
      <w:sz w:val="24"/>
      <w:szCs w:val="24"/>
      <w:lang w:val="pl-PL" w:eastAsia="pl-PL"/>
    </w:rPr>
  </w:style>
  <w:style w:type="paragraph" w:customStyle="1" w:styleId="Normale">
    <w:name w:val="Normale"/>
    <w:basedOn w:val="Normal"/>
    <w:uiPriority w:val="99"/>
    <w:rsid w:val="00F34D83"/>
    <w:pPr>
      <w:numPr>
        <w:numId w:val="49"/>
      </w:numPr>
      <w:spacing w:after="0" w:line="240" w:lineRule="auto"/>
      <w:ind w:left="0" w:firstLine="0"/>
    </w:pPr>
    <w:rPr>
      <w:rFonts w:eastAsia="Times New Roman"/>
      <w:sz w:val="20"/>
      <w:szCs w:val="20"/>
      <w:lang w:val="en-US" w:eastAsia="nl-NL"/>
    </w:rPr>
  </w:style>
  <w:style w:type="paragraph" w:customStyle="1" w:styleId="SubTitle1">
    <w:name w:val="SubTitle 1"/>
    <w:basedOn w:val="Normal"/>
    <w:next w:val="Normal"/>
    <w:uiPriority w:val="99"/>
    <w:rsid w:val="00F34D83"/>
    <w:pPr>
      <w:numPr>
        <w:numId w:val="50"/>
      </w:numPr>
      <w:tabs>
        <w:tab w:val="clear" w:pos="644"/>
      </w:tabs>
      <w:spacing w:after="240" w:line="240" w:lineRule="auto"/>
      <w:ind w:left="0" w:firstLine="0"/>
      <w:jc w:val="center"/>
    </w:pPr>
    <w:rPr>
      <w:rFonts w:eastAsia="Times New Roman"/>
      <w:b/>
      <w:sz w:val="40"/>
      <w:szCs w:val="20"/>
      <w:lang w:val="en-GB" w:eastAsia="ro-RO"/>
    </w:rPr>
  </w:style>
  <w:style w:type="paragraph" w:customStyle="1" w:styleId="CM4">
    <w:name w:val="CM4"/>
    <w:basedOn w:val="Normal"/>
    <w:next w:val="Normal"/>
    <w:uiPriority w:val="99"/>
    <w:rsid w:val="00F34D83"/>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st">
    <w:name w:val="st"/>
    <w:uiPriority w:val="99"/>
    <w:rsid w:val="00F34D83"/>
  </w:style>
  <w:style w:type="paragraph" w:styleId="ListBullet2">
    <w:name w:val="List Bullet 2"/>
    <w:basedOn w:val="Normal"/>
    <w:autoRedefine/>
    <w:uiPriority w:val="99"/>
    <w:rsid w:val="00F34D83"/>
    <w:pPr>
      <w:numPr>
        <w:numId w:val="51"/>
      </w:numPr>
      <w:tabs>
        <w:tab w:val="num" w:pos="643"/>
      </w:tabs>
      <w:spacing w:before="200"/>
      <w:ind w:left="643"/>
    </w:pPr>
    <w:rPr>
      <w:rFonts w:ascii="Calibri" w:eastAsia="Times New Roman" w:hAnsi="Calibri"/>
      <w:sz w:val="20"/>
      <w:szCs w:val="20"/>
      <w:lang w:val="en-GB"/>
    </w:rPr>
  </w:style>
  <w:style w:type="character" w:customStyle="1" w:styleId="rvts6">
    <w:name w:val="rvts6"/>
    <w:uiPriority w:val="99"/>
    <w:rsid w:val="00F34D83"/>
  </w:style>
  <w:style w:type="paragraph" w:customStyle="1" w:styleId="Point1">
    <w:name w:val="Point 1"/>
    <w:basedOn w:val="Normal"/>
    <w:uiPriority w:val="99"/>
    <w:rsid w:val="00F34D83"/>
    <w:pPr>
      <w:spacing w:before="120" w:after="120" w:line="240" w:lineRule="auto"/>
      <w:ind w:left="1418" w:hanging="567"/>
      <w:jc w:val="both"/>
    </w:pPr>
    <w:rPr>
      <w:rFonts w:eastAsia="Times New Roman"/>
      <w:sz w:val="24"/>
      <w:szCs w:val="20"/>
      <w:lang w:val="en-GB" w:eastAsia="fr-BE"/>
    </w:rPr>
  </w:style>
  <w:style w:type="paragraph" w:customStyle="1" w:styleId="doc-ti2">
    <w:name w:val="doc-ti2"/>
    <w:basedOn w:val="Normal"/>
    <w:uiPriority w:val="99"/>
    <w:rsid w:val="00F34D83"/>
    <w:pPr>
      <w:spacing w:before="240" w:after="120" w:line="312" w:lineRule="atLeast"/>
      <w:jc w:val="center"/>
    </w:pPr>
    <w:rPr>
      <w:rFonts w:eastAsia="Times New Roman"/>
      <w:b/>
      <w:bCs/>
      <w:sz w:val="24"/>
      <w:szCs w:val="24"/>
      <w:lang w:eastAsia="ro-RO"/>
    </w:rPr>
  </w:style>
  <w:style w:type="character" w:styleId="LineNumber">
    <w:name w:val="line number"/>
    <w:basedOn w:val="DefaultParagraphFont"/>
    <w:uiPriority w:val="99"/>
    <w:semiHidden/>
    <w:rsid w:val="00F34D83"/>
    <w:rPr>
      <w:rFonts w:cs="Times New Roman"/>
    </w:rPr>
  </w:style>
  <w:style w:type="character" w:customStyle="1" w:styleId="Titre1Car">
    <w:name w:val="Titre 1 Car"/>
    <w:uiPriority w:val="99"/>
    <w:rsid w:val="00F34D83"/>
    <w:rPr>
      <w:rFonts w:ascii="Arial Black" w:hAnsi="Arial Black"/>
      <w:spacing w:val="-10"/>
      <w:kern w:val="28"/>
      <w:sz w:val="20"/>
      <w:lang w:eastAsia="fr-FR"/>
    </w:rPr>
  </w:style>
  <w:style w:type="character" w:customStyle="1" w:styleId="Titre2Car">
    <w:name w:val="Titre 2 Car"/>
    <w:uiPriority w:val="99"/>
    <w:rsid w:val="00F34D83"/>
    <w:rPr>
      <w:rFonts w:ascii="Arial Black" w:hAnsi="Arial Black"/>
      <w:spacing w:val="-10"/>
      <w:kern w:val="28"/>
      <w:sz w:val="20"/>
      <w:lang w:eastAsia="fr-FR"/>
    </w:rPr>
  </w:style>
  <w:style w:type="character" w:customStyle="1" w:styleId="Titre3Car">
    <w:name w:val="Titre 3 Car"/>
    <w:uiPriority w:val="99"/>
    <w:rsid w:val="00F34D83"/>
    <w:rPr>
      <w:rFonts w:ascii="Arial Black" w:hAnsi="Arial Black"/>
      <w:kern w:val="28"/>
      <w:sz w:val="20"/>
      <w:lang w:eastAsia="fr-FR"/>
    </w:rPr>
  </w:style>
  <w:style w:type="character" w:customStyle="1" w:styleId="Titre4Car">
    <w:name w:val="Titre 4 Car"/>
    <w:uiPriority w:val="99"/>
    <w:rsid w:val="00F34D83"/>
    <w:rPr>
      <w:rFonts w:ascii="Arial Black" w:hAnsi="Arial Black"/>
      <w:spacing w:val="-2"/>
      <w:kern w:val="28"/>
      <w:sz w:val="20"/>
      <w:lang w:eastAsia="fr-FR"/>
    </w:rPr>
  </w:style>
  <w:style w:type="character" w:customStyle="1" w:styleId="Titre5Car">
    <w:name w:val="Titre 5 Car"/>
    <w:uiPriority w:val="99"/>
    <w:rsid w:val="00F34D83"/>
    <w:rPr>
      <w:rFonts w:ascii="Arial Black" w:hAnsi="Arial Black"/>
      <w:spacing w:val="-2"/>
      <w:kern w:val="28"/>
      <w:sz w:val="20"/>
      <w:lang w:eastAsia="fr-FR"/>
    </w:rPr>
  </w:style>
  <w:style w:type="character" w:customStyle="1" w:styleId="Titre6Car">
    <w:name w:val="Titre 6 Car"/>
    <w:uiPriority w:val="99"/>
    <w:rsid w:val="00F34D83"/>
    <w:rPr>
      <w:rFonts w:ascii="Times New Roman" w:hAnsi="Times New Roman"/>
      <w:i/>
      <w:sz w:val="20"/>
      <w:lang w:eastAsia="fr-FR"/>
    </w:rPr>
  </w:style>
  <w:style w:type="character" w:customStyle="1" w:styleId="Titre7Car">
    <w:name w:val="Titre 7 Car"/>
    <w:uiPriority w:val="99"/>
    <w:rsid w:val="00F34D83"/>
    <w:rPr>
      <w:rFonts w:ascii="Arial" w:hAnsi="Arial"/>
      <w:sz w:val="20"/>
      <w:lang w:eastAsia="fr-FR"/>
    </w:rPr>
  </w:style>
  <w:style w:type="character" w:customStyle="1" w:styleId="Titre8Car">
    <w:name w:val="Titre 8 Car"/>
    <w:uiPriority w:val="99"/>
    <w:rsid w:val="00F34D83"/>
    <w:rPr>
      <w:rFonts w:ascii="Arial" w:hAnsi="Arial"/>
      <w:i/>
      <w:sz w:val="20"/>
      <w:lang w:eastAsia="fr-FR"/>
    </w:rPr>
  </w:style>
  <w:style w:type="character" w:customStyle="1" w:styleId="Titre9Car">
    <w:name w:val="Titre 9 Car"/>
    <w:uiPriority w:val="99"/>
    <w:rsid w:val="00F34D83"/>
    <w:rPr>
      <w:rFonts w:ascii="Arial" w:hAnsi="Arial"/>
      <w:b/>
      <w:i/>
      <w:sz w:val="20"/>
      <w:lang w:eastAsia="fr-FR"/>
    </w:rPr>
  </w:style>
  <w:style w:type="character" w:customStyle="1" w:styleId="CorpsdetexteCar">
    <w:name w:val="Corps de texte Car"/>
    <w:uiPriority w:val="99"/>
    <w:rsid w:val="00F34D83"/>
    <w:rPr>
      <w:rFonts w:ascii="Times New Roman" w:hAnsi="Times New Roman"/>
      <w:sz w:val="20"/>
      <w:lang w:eastAsia="fr-FR"/>
    </w:rPr>
  </w:style>
  <w:style w:type="paragraph" w:customStyle="1" w:styleId="Nomdesocit">
    <w:name w:val="Nom de société"/>
    <w:basedOn w:val="Normal"/>
    <w:uiPriority w:val="99"/>
    <w:rsid w:val="00F34D83"/>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spacing w:val="-15"/>
      <w:position w:val="-2"/>
      <w:sz w:val="32"/>
      <w:szCs w:val="20"/>
      <w:lang w:val="en-US"/>
    </w:rPr>
  </w:style>
  <w:style w:type="paragraph" w:customStyle="1" w:styleId="tiquettededocument">
    <w:name w:val="Étiquette de document"/>
    <w:basedOn w:val="Normal"/>
    <w:next w:val="Normal"/>
    <w:uiPriority w:val="99"/>
    <w:rsid w:val="00F34D83"/>
    <w:pPr>
      <w:keepNext/>
      <w:keepLines/>
      <w:spacing w:before="400" w:line="240" w:lineRule="atLeast"/>
      <w:ind w:left="-840"/>
    </w:pPr>
    <w:rPr>
      <w:rFonts w:ascii="Arial Black" w:eastAsia="Times New Roman" w:hAnsi="Arial Black"/>
      <w:kern w:val="28"/>
      <w:sz w:val="96"/>
      <w:szCs w:val="20"/>
      <w:lang w:val="en-US"/>
    </w:rPr>
  </w:style>
  <w:style w:type="paragraph" w:customStyle="1" w:styleId="Picesjointes">
    <w:name w:val="Pièces jointes"/>
    <w:basedOn w:val="BodyText"/>
    <w:next w:val="Normal"/>
    <w:uiPriority w:val="99"/>
    <w:rsid w:val="00F34D83"/>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F34D83"/>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F34D83"/>
    <w:rPr>
      <w:rFonts w:ascii="Times New Roman" w:hAnsi="Times New Roman"/>
      <w:sz w:val="20"/>
      <w:lang w:eastAsia="fr-FR"/>
    </w:rPr>
  </w:style>
  <w:style w:type="character" w:customStyle="1" w:styleId="En-tteCar">
    <w:name w:val="En-tête Car"/>
    <w:uiPriority w:val="99"/>
    <w:rsid w:val="00F34D83"/>
    <w:rPr>
      <w:rFonts w:ascii="Times New Roman" w:hAnsi="Times New Roman"/>
      <w:sz w:val="20"/>
      <w:lang w:eastAsia="fr-FR"/>
    </w:rPr>
  </w:style>
  <w:style w:type="paragraph" w:customStyle="1" w:styleId="TitreBase">
    <w:name w:val="Titre Base"/>
    <w:basedOn w:val="BodyText"/>
    <w:next w:val="BodyText"/>
    <w:uiPriority w:val="99"/>
    <w:rsid w:val="00F34D83"/>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F34D83"/>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F34D83"/>
    <w:pPr>
      <w:spacing w:before="220"/>
    </w:pPr>
  </w:style>
  <w:style w:type="paragraph" w:styleId="MessageHeader">
    <w:name w:val="Message Header"/>
    <w:basedOn w:val="BodyText"/>
    <w:link w:val="MessageHeaderChar"/>
    <w:uiPriority w:val="99"/>
    <w:semiHidden/>
    <w:rsid w:val="00F34D83"/>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rsid w:val="00F34D83"/>
    <w:rPr>
      <w:rFonts w:ascii="Lucida Sans Unicode" w:eastAsia="Times New Roman" w:hAnsi="Lucida Sans Unicode" w:cs="Times New Roman"/>
      <w:sz w:val="18"/>
      <w:szCs w:val="18"/>
      <w:lang w:val="fr-FR" w:eastAsia="fr-FR"/>
    </w:rPr>
  </w:style>
  <w:style w:type="character" w:customStyle="1" w:styleId="En-ttedemessagetiquette">
    <w:name w:val="En-tête de message (Étiquette)"/>
    <w:uiPriority w:val="99"/>
    <w:rsid w:val="00F34D83"/>
    <w:rPr>
      <w:rFonts w:ascii="Arial Black" w:hAnsi="Arial Black"/>
      <w:spacing w:val="-10"/>
      <w:sz w:val="18"/>
    </w:rPr>
  </w:style>
  <w:style w:type="paragraph" w:customStyle="1" w:styleId="En-ttedemessageDernier">
    <w:name w:val="En-tête de message (Dernier)"/>
    <w:basedOn w:val="MessageHeader"/>
    <w:next w:val="BodyText"/>
    <w:uiPriority w:val="99"/>
    <w:rsid w:val="00F34D83"/>
    <w:pPr>
      <w:pBdr>
        <w:bottom w:val="single" w:sz="6" w:space="15" w:color="auto"/>
      </w:pBdr>
      <w:spacing w:after="320"/>
    </w:pPr>
  </w:style>
  <w:style w:type="paragraph" w:customStyle="1" w:styleId="Adressedelexpditeur">
    <w:name w:val="Adresse de l'expéditeur"/>
    <w:basedOn w:val="Normal"/>
    <w:uiPriority w:val="99"/>
    <w:rsid w:val="00F34D83"/>
    <w:pPr>
      <w:keepLines/>
      <w:framePr w:w="5040" w:hSpace="180" w:wrap="notBeside" w:vAnchor="page" w:hAnchor="page" w:x="1801" w:y="961" w:anchorLock="1"/>
      <w:tabs>
        <w:tab w:val="left" w:pos="27814"/>
      </w:tabs>
      <w:spacing w:before="200" w:line="200" w:lineRule="atLeast"/>
    </w:pPr>
    <w:rPr>
      <w:rFonts w:ascii="Calibri" w:eastAsia="Times New Roman" w:hAnsi="Calibri"/>
      <w:spacing w:val="-2"/>
      <w:sz w:val="16"/>
      <w:szCs w:val="20"/>
      <w:lang w:val="en-US"/>
    </w:rPr>
  </w:style>
  <w:style w:type="character" w:customStyle="1" w:styleId="SignatureCar">
    <w:name w:val="Signature Car"/>
    <w:uiPriority w:val="99"/>
    <w:rsid w:val="00F34D83"/>
    <w:rPr>
      <w:rFonts w:ascii="Times New Roman" w:hAnsi="Times New Roman"/>
      <w:sz w:val="20"/>
      <w:lang w:eastAsia="fr-FR"/>
    </w:rPr>
  </w:style>
  <w:style w:type="paragraph" w:customStyle="1" w:styleId="SignatureIntitulduposte">
    <w:name w:val="Signature (Intitulé du poste)"/>
    <w:basedOn w:val="Signature"/>
    <w:next w:val="Normal"/>
    <w:uiPriority w:val="99"/>
    <w:rsid w:val="00F34D83"/>
    <w:pPr>
      <w:spacing w:before="0"/>
    </w:pPr>
  </w:style>
  <w:style w:type="paragraph" w:styleId="Signature">
    <w:name w:val="Signature"/>
    <w:basedOn w:val="BodyText"/>
    <w:link w:val="SignatureChar"/>
    <w:uiPriority w:val="99"/>
    <w:semiHidden/>
    <w:rsid w:val="00F34D83"/>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rsid w:val="00F34D83"/>
    <w:rPr>
      <w:rFonts w:ascii="Lucida Sans Unicode" w:eastAsia="Times New Roman"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F34D83"/>
    <w:pPr>
      <w:spacing w:before="720"/>
    </w:pPr>
  </w:style>
  <w:style w:type="character" w:customStyle="1" w:styleId="FormuledepolitesseCar">
    <w:name w:val="Formule de politesse Car"/>
    <w:uiPriority w:val="99"/>
    <w:rsid w:val="00F34D83"/>
    <w:rPr>
      <w:rFonts w:ascii="Times New Roman" w:hAnsi="Times New Roman"/>
      <w:sz w:val="20"/>
      <w:lang w:eastAsia="fr-FR"/>
    </w:rPr>
  </w:style>
  <w:style w:type="paragraph" w:customStyle="1" w:styleId="NoticeTechnique">
    <w:name w:val="Notice Technique"/>
    <w:basedOn w:val="List4"/>
    <w:uiPriority w:val="99"/>
    <w:rsid w:val="00F34D83"/>
  </w:style>
  <w:style w:type="paragraph" w:styleId="List4">
    <w:name w:val="List 4"/>
    <w:basedOn w:val="Normal"/>
    <w:uiPriority w:val="99"/>
    <w:semiHidden/>
    <w:rsid w:val="00F34D83"/>
    <w:pPr>
      <w:spacing w:before="200"/>
      <w:ind w:left="1132" w:hanging="283"/>
    </w:pPr>
    <w:rPr>
      <w:rFonts w:ascii="Calibri" w:eastAsia="Times New Roman" w:hAnsi="Calibri"/>
      <w:sz w:val="20"/>
      <w:szCs w:val="20"/>
      <w:lang w:val="en-US"/>
    </w:rPr>
  </w:style>
  <w:style w:type="character" w:customStyle="1" w:styleId="TitreCar">
    <w:name w:val="Titre Car"/>
    <w:uiPriority w:val="99"/>
    <w:rsid w:val="00F34D83"/>
    <w:rPr>
      <w:rFonts w:ascii="Arial" w:hAnsi="Arial"/>
      <w:b/>
      <w:kern w:val="28"/>
      <w:sz w:val="20"/>
      <w:lang w:eastAsia="fr-FR"/>
    </w:rPr>
  </w:style>
  <w:style w:type="character" w:customStyle="1" w:styleId="Sous-titreCar">
    <w:name w:val="Sous-titre Car"/>
    <w:uiPriority w:val="99"/>
    <w:rsid w:val="00F34D83"/>
    <w:rPr>
      <w:rFonts w:ascii="Arial" w:hAnsi="Arial"/>
      <w:sz w:val="20"/>
      <w:lang w:eastAsia="fr-FR"/>
    </w:rPr>
  </w:style>
  <w:style w:type="character" w:customStyle="1" w:styleId="WW8Num1z2">
    <w:name w:val="WW8Num1z2"/>
    <w:uiPriority w:val="99"/>
    <w:rsid w:val="00F34D83"/>
    <w:rPr>
      <w:rFonts w:ascii="Wingdings" w:hAnsi="Wingdings"/>
    </w:rPr>
  </w:style>
  <w:style w:type="paragraph" w:customStyle="1" w:styleId="PLANO">
    <w:name w:val="PLANO"/>
    <w:basedOn w:val="Normal"/>
    <w:next w:val="Normal"/>
    <w:uiPriority w:val="99"/>
    <w:rsid w:val="00F34D83"/>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b/>
      <w:caps/>
      <w:spacing w:val="-2"/>
      <w:sz w:val="20"/>
      <w:szCs w:val="20"/>
      <w:lang w:val="en-US" w:eastAsia="es-ES"/>
    </w:rPr>
  </w:style>
  <w:style w:type="paragraph" w:customStyle="1" w:styleId="StyleTdRAfter6pt">
    <w:name w:val="Style TdR + After:  6 pt"/>
    <w:basedOn w:val="Normal"/>
    <w:uiPriority w:val="99"/>
    <w:rsid w:val="00F34D83"/>
    <w:pPr>
      <w:tabs>
        <w:tab w:val="left" w:pos="709"/>
        <w:tab w:val="left" w:pos="1418"/>
        <w:tab w:val="left" w:pos="2127"/>
      </w:tabs>
      <w:suppressAutoHyphens/>
      <w:spacing w:before="200" w:line="360" w:lineRule="auto"/>
      <w:ind w:right="216"/>
    </w:pPr>
    <w:rPr>
      <w:rFonts w:ascii="Arial" w:eastAsia="Times New Roman" w:hAnsi="Arial"/>
      <w:b/>
      <w:spacing w:val="-2"/>
      <w:sz w:val="20"/>
      <w:lang w:val="en-US" w:eastAsia="es-ES"/>
    </w:rPr>
  </w:style>
  <w:style w:type="character" w:customStyle="1" w:styleId="NotedebasdepageCar">
    <w:name w:val="Note de bas de page Car"/>
    <w:uiPriority w:val="99"/>
    <w:rsid w:val="00F34D83"/>
    <w:rPr>
      <w:rFonts w:ascii="CG Omega" w:hAnsi="CG Omega"/>
      <w:spacing w:val="-2"/>
      <w:sz w:val="20"/>
      <w:lang w:val="es-ES" w:eastAsia="es-ES"/>
    </w:rPr>
  </w:style>
  <w:style w:type="character" w:customStyle="1" w:styleId="TextedebullesCar">
    <w:name w:val="Texte de bulles Car"/>
    <w:uiPriority w:val="99"/>
    <w:rsid w:val="00F34D83"/>
    <w:rPr>
      <w:rFonts w:ascii="Tahoma" w:hAnsi="Tahoma"/>
      <w:sz w:val="16"/>
      <w:lang w:eastAsia="fr-FR"/>
    </w:rPr>
  </w:style>
  <w:style w:type="paragraph" w:customStyle="1" w:styleId="Paragraphedeliste">
    <w:name w:val="Paragraphe de liste"/>
    <w:basedOn w:val="Normal"/>
    <w:uiPriority w:val="99"/>
    <w:rsid w:val="00F34D83"/>
    <w:pPr>
      <w:numPr>
        <w:numId w:val="52"/>
      </w:numPr>
      <w:spacing w:before="200"/>
    </w:pPr>
    <w:rPr>
      <w:rFonts w:ascii="Calibri" w:eastAsia="Times New Roman" w:hAnsi="Calibri"/>
      <w:sz w:val="20"/>
      <w:szCs w:val="20"/>
      <w:lang w:val="en-US"/>
    </w:rPr>
  </w:style>
  <w:style w:type="paragraph" w:customStyle="1" w:styleId="Vietacuadrado">
    <w:name w:val="Viñeta cuadrado"/>
    <w:basedOn w:val="Normal"/>
    <w:next w:val="Normal"/>
    <w:uiPriority w:val="99"/>
    <w:rsid w:val="00F34D83"/>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spacing w:val="-2"/>
      <w:sz w:val="20"/>
      <w:szCs w:val="20"/>
      <w:lang w:val="es-ES" w:eastAsia="es-ES"/>
    </w:rPr>
  </w:style>
  <w:style w:type="character" w:customStyle="1" w:styleId="Corpsdetexte2Car">
    <w:name w:val="Corps de texte 2 Car"/>
    <w:uiPriority w:val="99"/>
    <w:rsid w:val="00F34D83"/>
    <w:rPr>
      <w:rFonts w:ascii="Times New Roman" w:hAnsi="Times New Roman"/>
      <w:sz w:val="20"/>
      <w:lang w:eastAsia="fr-FR"/>
    </w:rPr>
  </w:style>
  <w:style w:type="paragraph" w:customStyle="1" w:styleId="10s25-3">
    <w:name w:val="10s2.5-3"/>
    <w:basedOn w:val="Normal"/>
    <w:uiPriority w:val="99"/>
    <w:rsid w:val="00F34D83"/>
    <w:pPr>
      <w:spacing w:before="200"/>
      <w:ind w:left="1700" w:right="12" w:hanging="300"/>
    </w:pPr>
    <w:rPr>
      <w:rFonts w:ascii="Century Gothic" w:eastAsia="Times New Roman" w:hAnsi="Century Gothic"/>
      <w:sz w:val="20"/>
      <w:szCs w:val="20"/>
      <w:lang w:val="en-US"/>
    </w:rPr>
  </w:style>
  <w:style w:type="paragraph" w:customStyle="1" w:styleId="Texte3">
    <w:name w:val="Texte3"/>
    <w:basedOn w:val="Normal"/>
    <w:uiPriority w:val="99"/>
    <w:rsid w:val="00F34D83"/>
    <w:pPr>
      <w:spacing w:before="200"/>
      <w:ind w:left="567"/>
    </w:pPr>
    <w:rPr>
      <w:rFonts w:ascii="Calibri" w:eastAsia="Times New Roman" w:hAnsi="Calibri"/>
      <w:sz w:val="20"/>
      <w:szCs w:val="20"/>
      <w:lang w:val="en-US"/>
    </w:rPr>
  </w:style>
  <w:style w:type="character" w:customStyle="1" w:styleId="Retraitcorpsdetexte2Car">
    <w:name w:val="Retrait corps de texte 2 Car"/>
    <w:uiPriority w:val="99"/>
    <w:rsid w:val="00F34D83"/>
    <w:rPr>
      <w:rFonts w:ascii="Times New Roman" w:hAnsi="Times New Roman"/>
      <w:sz w:val="20"/>
      <w:lang w:eastAsia="fr-FR"/>
    </w:rPr>
  </w:style>
  <w:style w:type="paragraph" w:customStyle="1" w:styleId="texte">
    <w:name w:val="texte"/>
    <w:basedOn w:val="Normal"/>
    <w:uiPriority w:val="99"/>
    <w:rsid w:val="00F34D83"/>
    <w:pPr>
      <w:spacing w:before="200"/>
    </w:pPr>
    <w:rPr>
      <w:rFonts w:ascii="Calibri" w:eastAsia="Times New Roman" w:hAnsi="Calibri"/>
      <w:sz w:val="20"/>
      <w:szCs w:val="20"/>
      <w:lang w:val="en-US"/>
    </w:rPr>
  </w:style>
  <w:style w:type="paragraph" w:customStyle="1" w:styleId="Texte1">
    <w:name w:val="Texte1"/>
    <w:basedOn w:val="Normal"/>
    <w:uiPriority w:val="99"/>
    <w:rsid w:val="00F34D83"/>
    <w:pPr>
      <w:spacing w:before="200"/>
      <w:ind w:left="397"/>
    </w:pPr>
    <w:rPr>
      <w:rFonts w:ascii="Calibri" w:eastAsia="Times New Roman" w:hAnsi="Calibri"/>
      <w:sz w:val="20"/>
      <w:szCs w:val="20"/>
      <w:lang w:val="en-US"/>
    </w:rPr>
  </w:style>
  <w:style w:type="paragraph" w:customStyle="1" w:styleId="Texte2">
    <w:name w:val="Texte2"/>
    <w:basedOn w:val="Normal"/>
    <w:uiPriority w:val="99"/>
    <w:rsid w:val="00F34D83"/>
    <w:pPr>
      <w:spacing w:before="200"/>
      <w:ind w:left="624"/>
    </w:pPr>
    <w:rPr>
      <w:rFonts w:ascii="Calibri" w:eastAsia="Times New Roman" w:hAnsi="Calibri"/>
      <w:sz w:val="20"/>
      <w:szCs w:val="20"/>
      <w:lang w:val="en-US"/>
    </w:rPr>
  </w:style>
  <w:style w:type="paragraph" w:customStyle="1" w:styleId="CorpsdeTexte">
    <w:name w:val="Corps de Texte"/>
    <w:basedOn w:val="Normal"/>
    <w:uiPriority w:val="99"/>
    <w:rsid w:val="00F34D83"/>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F34D83"/>
    <w:rPr>
      <w:rFonts w:ascii="Arial" w:hAnsi="Arial"/>
      <w:lang w:eastAsia="fr-FR"/>
    </w:rPr>
  </w:style>
  <w:style w:type="paragraph" w:customStyle="1" w:styleId="StyleCorpsdeTexteSmallcapsLeft02">
    <w:name w:val="Style Corps de Texte + Small caps Left:  0.2&quot;"/>
    <w:basedOn w:val="CorpsdeTexte"/>
    <w:uiPriority w:val="99"/>
    <w:rsid w:val="00F34D83"/>
    <w:pPr>
      <w:ind w:left="288"/>
    </w:pPr>
    <w:rPr>
      <w:rFonts w:cs="Times New Roman"/>
      <w:i/>
      <w:smallCaps/>
      <w:szCs w:val="20"/>
    </w:rPr>
  </w:style>
  <w:style w:type="paragraph" w:customStyle="1" w:styleId="TextodeCuerpo">
    <w:name w:val="Texto de Cuerpo"/>
    <w:basedOn w:val="Normal"/>
    <w:autoRedefine/>
    <w:uiPriority w:val="99"/>
    <w:rsid w:val="00F34D83"/>
    <w:pPr>
      <w:tabs>
        <w:tab w:val="left" w:pos="567"/>
        <w:tab w:val="left" w:pos="851"/>
        <w:tab w:val="left" w:pos="1134"/>
        <w:tab w:val="left" w:pos="1418"/>
        <w:tab w:val="left" w:pos="1985"/>
      </w:tabs>
      <w:suppressAutoHyphens/>
      <w:spacing w:before="200" w:after="120"/>
    </w:pPr>
    <w:rPr>
      <w:rFonts w:ascii="Calibri" w:eastAsia="Times New Roman" w:hAnsi="Calibri"/>
      <w:sz w:val="20"/>
      <w:szCs w:val="20"/>
      <w:lang w:val="en-US"/>
    </w:rPr>
  </w:style>
  <w:style w:type="paragraph" w:customStyle="1" w:styleId="Listadonivel1">
    <w:name w:val="Listado nivel 1"/>
    <w:basedOn w:val="TextodeCuerpo"/>
    <w:autoRedefine/>
    <w:uiPriority w:val="99"/>
    <w:rsid w:val="00F34D83"/>
    <w:pPr>
      <w:numPr>
        <w:numId w:val="53"/>
      </w:numPr>
      <w:tabs>
        <w:tab w:val="clear" w:pos="567"/>
        <w:tab w:val="clear" w:pos="851"/>
        <w:tab w:val="left" w:pos="709"/>
      </w:tabs>
      <w:spacing w:after="0"/>
    </w:pPr>
  </w:style>
  <w:style w:type="character" w:customStyle="1" w:styleId="TextodeCuerpoCar">
    <w:name w:val="Texto de Cuerpo Car"/>
    <w:uiPriority w:val="99"/>
    <w:rsid w:val="00F34D83"/>
    <w:rPr>
      <w:rFonts w:ascii="Times New Roman" w:hAnsi="Times New Roman"/>
      <w:sz w:val="20"/>
    </w:rPr>
  </w:style>
  <w:style w:type="character" w:customStyle="1" w:styleId="Listadonivel1Car">
    <w:name w:val="Listado nivel 1 Car"/>
    <w:uiPriority w:val="99"/>
    <w:rsid w:val="00F34D83"/>
    <w:rPr>
      <w:rFonts w:ascii="Times New Roman" w:hAnsi="Times New Roman"/>
      <w:sz w:val="20"/>
    </w:rPr>
  </w:style>
  <w:style w:type="paragraph" w:customStyle="1" w:styleId="GenricoA4Enumeracin">
    <w:name w:val="Genérico_A4_Enumeración"/>
    <w:basedOn w:val="Normal"/>
    <w:uiPriority w:val="99"/>
    <w:rsid w:val="00F34D83"/>
    <w:pPr>
      <w:numPr>
        <w:numId w:val="54"/>
      </w:numPr>
      <w:tabs>
        <w:tab w:val="left" w:pos="852"/>
        <w:tab w:val="left" w:pos="1134"/>
        <w:tab w:val="left" w:pos="1420"/>
        <w:tab w:val="left" w:pos="1988"/>
      </w:tabs>
      <w:spacing w:before="200" w:line="300" w:lineRule="exact"/>
    </w:pPr>
    <w:rPr>
      <w:rFonts w:ascii="Verdana" w:eastAsia="Times New Roman" w:hAnsi="Verdana"/>
      <w:sz w:val="20"/>
      <w:szCs w:val="20"/>
      <w:lang w:val="es-ES" w:eastAsia="es-ES_tradnl"/>
    </w:rPr>
  </w:style>
  <w:style w:type="character" w:customStyle="1" w:styleId="longtext">
    <w:name w:val="long_text"/>
    <w:uiPriority w:val="99"/>
    <w:rsid w:val="00F34D83"/>
  </w:style>
  <w:style w:type="character" w:customStyle="1" w:styleId="hps">
    <w:name w:val="hps"/>
    <w:uiPriority w:val="99"/>
    <w:rsid w:val="00F34D83"/>
  </w:style>
  <w:style w:type="character" w:customStyle="1" w:styleId="hpsatn">
    <w:name w:val="hps atn"/>
    <w:uiPriority w:val="99"/>
    <w:rsid w:val="00F34D83"/>
  </w:style>
  <w:style w:type="character" w:customStyle="1" w:styleId="hpsalt-edited">
    <w:name w:val="hps alt-edited"/>
    <w:uiPriority w:val="99"/>
    <w:rsid w:val="00F34D83"/>
  </w:style>
  <w:style w:type="character" w:customStyle="1" w:styleId="shorttext">
    <w:name w:val="short_text"/>
    <w:uiPriority w:val="99"/>
    <w:rsid w:val="00F34D83"/>
  </w:style>
  <w:style w:type="character" w:customStyle="1" w:styleId="atn">
    <w:name w:val="atn"/>
    <w:uiPriority w:val="99"/>
    <w:rsid w:val="00F34D83"/>
  </w:style>
  <w:style w:type="character" w:customStyle="1" w:styleId="alt-edited1">
    <w:name w:val="alt-edited1"/>
    <w:uiPriority w:val="99"/>
    <w:rsid w:val="00F34D83"/>
    <w:rPr>
      <w:color w:val="4D90F0"/>
    </w:rPr>
  </w:style>
  <w:style w:type="character" w:customStyle="1" w:styleId="CharChar2">
    <w:name w:val="Char Char2"/>
    <w:uiPriority w:val="99"/>
    <w:rsid w:val="00F34D83"/>
    <w:rPr>
      <w:rFonts w:ascii="Consolas" w:hAnsi="Consolas"/>
      <w:sz w:val="21"/>
      <w:lang w:val="en-US" w:eastAsia="en-US"/>
    </w:rPr>
  </w:style>
  <w:style w:type="paragraph" w:customStyle="1" w:styleId="CM8">
    <w:name w:val="CM8"/>
    <w:basedOn w:val="Default"/>
    <w:next w:val="Default"/>
    <w:uiPriority w:val="99"/>
    <w:rsid w:val="00F34D83"/>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F34D83"/>
    <w:pPr>
      <w:spacing w:before="200"/>
    </w:pPr>
    <w:rPr>
      <w:rFonts w:ascii="Lucida Sans Unicode" w:hAnsi="Lucida Sans Unicode"/>
      <w:sz w:val="20"/>
      <w:szCs w:val="20"/>
      <w:lang w:val="fr-FR" w:eastAsia="fr-FR"/>
    </w:rPr>
  </w:style>
  <w:style w:type="character" w:customStyle="1" w:styleId="normal1Char">
    <w:name w:val="normal 1 Char"/>
    <w:link w:val="normal10"/>
    <w:uiPriority w:val="99"/>
    <w:locked/>
    <w:rsid w:val="00F34D83"/>
    <w:rPr>
      <w:rFonts w:ascii="Lucida Sans Unicode" w:eastAsia="Calibri" w:hAnsi="Lucida Sans Unicode" w:cs="Times New Roman"/>
      <w:sz w:val="20"/>
      <w:szCs w:val="20"/>
      <w:lang w:val="fr-FR" w:eastAsia="fr-FR"/>
    </w:rPr>
  </w:style>
  <w:style w:type="paragraph" w:customStyle="1" w:styleId="footer1">
    <w:name w:val="footer 1"/>
    <w:basedOn w:val="Normal"/>
    <w:uiPriority w:val="99"/>
    <w:rsid w:val="00F34D83"/>
    <w:pPr>
      <w:pBdr>
        <w:top w:val="single" w:sz="4" w:space="1" w:color="0070C0"/>
      </w:pBdr>
      <w:spacing w:before="200"/>
      <w:jc w:val="center"/>
    </w:pPr>
    <w:rPr>
      <w:rFonts w:ascii="Calibri" w:eastAsia="Times New Roman" w:hAnsi="Calibri"/>
      <w:sz w:val="16"/>
      <w:szCs w:val="16"/>
      <w:lang w:val="en-US"/>
    </w:rPr>
  </w:style>
  <w:style w:type="paragraph" w:customStyle="1" w:styleId="footer2">
    <w:name w:val="footer 2"/>
    <w:basedOn w:val="Normal"/>
    <w:uiPriority w:val="99"/>
    <w:rsid w:val="00F34D83"/>
    <w:pPr>
      <w:spacing w:before="200"/>
      <w:jc w:val="center"/>
    </w:pPr>
    <w:rPr>
      <w:rFonts w:ascii="Calibri" w:eastAsia="Times New Roman" w:hAnsi="Calibri"/>
      <w:sz w:val="20"/>
      <w:szCs w:val="20"/>
      <w:lang w:val="en-US"/>
    </w:rPr>
  </w:style>
  <w:style w:type="paragraph" w:customStyle="1" w:styleId="header2">
    <w:name w:val="header 2"/>
    <w:basedOn w:val="Normal"/>
    <w:uiPriority w:val="99"/>
    <w:rsid w:val="00F34D83"/>
    <w:pPr>
      <w:spacing w:before="200"/>
    </w:pPr>
    <w:rPr>
      <w:rFonts w:ascii="Calibri" w:eastAsia="Times New Roman" w:hAnsi="Calibri"/>
      <w:sz w:val="16"/>
      <w:szCs w:val="16"/>
      <w:lang w:val="en-US"/>
    </w:rPr>
  </w:style>
  <w:style w:type="paragraph" w:customStyle="1" w:styleId="header1">
    <w:name w:val="header 1"/>
    <w:basedOn w:val="Normal"/>
    <w:uiPriority w:val="99"/>
    <w:rsid w:val="00F34D83"/>
    <w:pPr>
      <w:spacing w:before="200"/>
    </w:pPr>
    <w:rPr>
      <w:rFonts w:ascii="Calibri" w:eastAsia="Times New Roman" w:hAnsi="Calibri"/>
      <w:sz w:val="16"/>
      <w:szCs w:val="16"/>
      <w:lang w:val="en-US"/>
    </w:rPr>
  </w:style>
  <w:style w:type="paragraph" w:styleId="NormalIndent">
    <w:name w:val="Normal Indent"/>
    <w:basedOn w:val="Normal"/>
    <w:uiPriority w:val="99"/>
    <w:semiHidden/>
    <w:rsid w:val="00F34D83"/>
    <w:pPr>
      <w:spacing w:before="200"/>
      <w:ind w:left="720"/>
    </w:pPr>
    <w:rPr>
      <w:rFonts w:ascii="Calibri" w:eastAsia="Times New Roman" w:hAnsi="Calibri"/>
      <w:sz w:val="20"/>
      <w:szCs w:val="20"/>
      <w:lang w:val="en-US"/>
    </w:rPr>
  </w:style>
  <w:style w:type="paragraph" w:styleId="Closing">
    <w:name w:val="Closing"/>
    <w:basedOn w:val="Normal"/>
    <w:next w:val="Normal"/>
    <w:link w:val="ClosingChar"/>
    <w:uiPriority w:val="99"/>
    <w:semiHidden/>
    <w:rsid w:val="00F34D83"/>
    <w:pPr>
      <w:keepNext/>
      <w:spacing w:before="200" w:line="220" w:lineRule="atLeast"/>
    </w:pPr>
    <w:rPr>
      <w:rFonts w:ascii="Lucida Sans Unicode" w:eastAsia="Times New Roman" w:hAnsi="Lucida Sans Unicode"/>
      <w:sz w:val="18"/>
      <w:szCs w:val="18"/>
      <w:lang w:val="fr-FR" w:eastAsia="fr-FR"/>
    </w:rPr>
  </w:style>
  <w:style w:type="character" w:customStyle="1" w:styleId="ClosingChar">
    <w:name w:val="Closing Char"/>
    <w:basedOn w:val="DefaultParagraphFont"/>
    <w:link w:val="Closing"/>
    <w:uiPriority w:val="99"/>
    <w:semiHidden/>
    <w:rsid w:val="00F34D83"/>
    <w:rPr>
      <w:rFonts w:ascii="Lucida Sans Unicode" w:eastAsia="Times New Roman" w:hAnsi="Lucida Sans Unicode" w:cs="Times New Roman"/>
      <w:sz w:val="18"/>
      <w:szCs w:val="18"/>
      <w:lang w:val="fr-FR" w:eastAsia="fr-FR"/>
    </w:rPr>
  </w:style>
  <w:style w:type="paragraph" w:styleId="Subtitle">
    <w:name w:val="Subtitle"/>
    <w:basedOn w:val="Normal"/>
    <w:next w:val="Normal"/>
    <w:link w:val="SubtitleChar"/>
    <w:uiPriority w:val="99"/>
    <w:qFormat/>
    <w:rsid w:val="00F34D83"/>
    <w:pPr>
      <w:spacing w:before="200" w:after="1000" w:line="240" w:lineRule="auto"/>
    </w:pPr>
    <w:rPr>
      <w:rFonts w:ascii="Calibri" w:eastAsia="Times New Roman" w:hAnsi="Calibri"/>
      <w:caps/>
      <w:color w:val="595959"/>
      <w:spacing w:val="10"/>
      <w:sz w:val="24"/>
      <w:szCs w:val="24"/>
      <w:lang w:val="en-US"/>
    </w:rPr>
  </w:style>
  <w:style w:type="character" w:customStyle="1" w:styleId="SubtitleChar">
    <w:name w:val="Subtitle Char"/>
    <w:basedOn w:val="DefaultParagraphFont"/>
    <w:link w:val="Subtitle"/>
    <w:uiPriority w:val="99"/>
    <w:rsid w:val="00F34D83"/>
    <w:rPr>
      <w:rFonts w:ascii="Calibri" w:eastAsia="Times New Roman"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F34D83"/>
    <w:pPr>
      <w:spacing w:before="200"/>
    </w:pPr>
    <w:rPr>
      <w:rFonts w:ascii="Calibri" w:eastAsia="Times New Roman" w:hAnsi="Calibri"/>
      <w:sz w:val="20"/>
      <w:szCs w:val="20"/>
      <w:lang w:val="pl-PL" w:eastAsia="pl-PL"/>
    </w:rPr>
  </w:style>
  <w:style w:type="character" w:customStyle="1" w:styleId="CarCarCar1CarCharCharCarCarCharCharCharChar">
    <w:name w:val="Car Car Car1 Car Char Char Car Car Char Char Char Char"/>
    <w:uiPriority w:val="99"/>
    <w:rsid w:val="00F34D83"/>
    <w:rPr>
      <w:sz w:val="24"/>
      <w:lang w:val="ro-RO" w:eastAsia="en-US"/>
    </w:rPr>
  </w:style>
  <w:style w:type="paragraph" w:customStyle="1" w:styleId="marked">
    <w:name w:val="marked"/>
    <w:basedOn w:val="Normal1"/>
    <w:uiPriority w:val="99"/>
    <w:rsid w:val="00F34D83"/>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F34D83"/>
    <w:pPr>
      <w:spacing w:before="200"/>
    </w:pPr>
    <w:rPr>
      <w:rFonts w:ascii="Calibri" w:eastAsia="Times New Roman" w:hAnsi="Calibri"/>
      <w:sz w:val="20"/>
      <w:szCs w:val="20"/>
      <w:lang w:val="pl-PL" w:eastAsia="pl-PL"/>
    </w:rPr>
  </w:style>
  <w:style w:type="paragraph" w:customStyle="1" w:styleId="CaracterCaracterChar1">
    <w:name w:val="Caracter Caracter Char1"/>
    <w:basedOn w:val="Normal"/>
    <w:uiPriority w:val="99"/>
    <w:rsid w:val="00F34D83"/>
    <w:pPr>
      <w:widowControl w:val="0"/>
      <w:tabs>
        <w:tab w:val="left" w:pos="709"/>
      </w:tabs>
      <w:adjustRightInd w:val="0"/>
      <w:spacing w:before="200" w:line="360" w:lineRule="atLeast"/>
      <w:jc w:val="both"/>
    </w:pPr>
    <w:rPr>
      <w:rFonts w:ascii="Tahoma" w:eastAsia="Times New Roman" w:hAnsi="Tahoma"/>
      <w:sz w:val="20"/>
      <w:szCs w:val="20"/>
      <w:lang w:val="pl-PL" w:eastAsia="pl-PL"/>
    </w:rPr>
  </w:style>
  <w:style w:type="paragraph" w:customStyle="1" w:styleId="titlefront">
    <w:name w:val="title_front"/>
    <w:basedOn w:val="Normal"/>
    <w:uiPriority w:val="99"/>
    <w:rsid w:val="00F34D83"/>
    <w:pPr>
      <w:spacing w:before="240"/>
      <w:ind w:left="1701"/>
      <w:jc w:val="right"/>
    </w:pPr>
    <w:rPr>
      <w:rFonts w:ascii="Optima" w:eastAsia="Times New Roman" w:hAnsi="Optima"/>
      <w:b/>
      <w:sz w:val="28"/>
      <w:szCs w:val="20"/>
      <w:lang w:val="en-GB" w:eastAsia="en-GB"/>
    </w:rPr>
  </w:style>
  <w:style w:type="paragraph" w:styleId="Revision">
    <w:name w:val="Revision"/>
    <w:hidden/>
    <w:uiPriority w:val="99"/>
    <w:semiHidden/>
    <w:rsid w:val="00F34D83"/>
    <w:pPr>
      <w:spacing w:before="200"/>
    </w:pPr>
    <w:rPr>
      <w:rFonts w:ascii="Times New Roman" w:eastAsia="Times New Roman" w:hAnsi="Times New Roman" w:cs="Times New Roman"/>
      <w:sz w:val="24"/>
      <w:szCs w:val="24"/>
      <w:lang w:val="ro-RO"/>
    </w:rPr>
  </w:style>
  <w:style w:type="character" w:customStyle="1" w:styleId="Heading5Char1">
    <w:name w:val="Heading 5 Char1"/>
    <w:uiPriority w:val="99"/>
    <w:semiHidden/>
    <w:rsid w:val="00F34D83"/>
    <w:rPr>
      <w:rFonts w:ascii="Calibri" w:hAnsi="Calibri"/>
      <w:b/>
      <w:i/>
      <w:sz w:val="26"/>
      <w:lang w:val="ro-RO" w:eastAsia="en-US"/>
    </w:rPr>
  </w:style>
  <w:style w:type="paragraph" w:styleId="NoSpacing">
    <w:name w:val="No Spacing"/>
    <w:basedOn w:val="Normal"/>
    <w:link w:val="NoSpacingChar"/>
    <w:uiPriority w:val="99"/>
    <w:qFormat/>
    <w:rsid w:val="00F34D83"/>
    <w:pPr>
      <w:spacing w:after="0" w:line="240" w:lineRule="auto"/>
    </w:pPr>
    <w:rPr>
      <w:rFonts w:ascii="Calibri" w:hAnsi="Calibri"/>
      <w:sz w:val="20"/>
      <w:szCs w:val="20"/>
      <w:lang w:val="en-US"/>
    </w:rPr>
  </w:style>
  <w:style w:type="character" w:customStyle="1" w:styleId="NoSpacingChar">
    <w:name w:val="No Spacing Char"/>
    <w:link w:val="NoSpacing"/>
    <w:uiPriority w:val="99"/>
    <w:locked/>
    <w:rsid w:val="00F34D83"/>
    <w:rPr>
      <w:rFonts w:ascii="Calibri" w:eastAsia="Calibri" w:hAnsi="Calibri" w:cs="Times New Roman"/>
      <w:sz w:val="20"/>
      <w:szCs w:val="20"/>
    </w:rPr>
  </w:style>
  <w:style w:type="paragraph" w:styleId="Quote">
    <w:name w:val="Quote"/>
    <w:basedOn w:val="Normal"/>
    <w:next w:val="Normal"/>
    <w:link w:val="QuoteChar"/>
    <w:uiPriority w:val="99"/>
    <w:qFormat/>
    <w:rsid w:val="00F34D83"/>
    <w:pPr>
      <w:spacing w:before="200"/>
    </w:pPr>
    <w:rPr>
      <w:rFonts w:ascii="Calibri" w:eastAsia="Times New Roman" w:hAnsi="Calibri"/>
      <w:i/>
      <w:iCs/>
      <w:sz w:val="20"/>
      <w:szCs w:val="20"/>
      <w:lang w:val="en-US"/>
    </w:rPr>
  </w:style>
  <w:style w:type="character" w:customStyle="1" w:styleId="QuoteChar">
    <w:name w:val="Quote Char"/>
    <w:basedOn w:val="DefaultParagraphFont"/>
    <w:link w:val="Quote"/>
    <w:uiPriority w:val="99"/>
    <w:rsid w:val="00F34D83"/>
    <w:rPr>
      <w:rFonts w:ascii="Calibri" w:eastAsia="Times New Roman" w:hAnsi="Calibri" w:cs="Times New Roman"/>
      <w:i/>
      <w:iCs/>
      <w:sz w:val="20"/>
      <w:szCs w:val="20"/>
    </w:rPr>
  </w:style>
  <w:style w:type="paragraph" w:styleId="IntenseQuote">
    <w:name w:val="Intense Quote"/>
    <w:basedOn w:val="Normal"/>
    <w:next w:val="Normal"/>
    <w:link w:val="IntenseQuoteChar"/>
    <w:uiPriority w:val="99"/>
    <w:qFormat/>
    <w:rsid w:val="00F34D83"/>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IntenseQuoteChar">
    <w:name w:val="Intense Quote Char"/>
    <w:basedOn w:val="DefaultParagraphFont"/>
    <w:link w:val="IntenseQuote"/>
    <w:uiPriority w:val="99"/>
    <w:rsid w:val="00F34D83"/>
    <w:rPr>
      <w:rFonts w:ascii="Calibri" w:eastAsia="Times New Roman" w:hAnsi="Calibri" w:cs="Times New Roman"/>
      <w:i/>
      <w:iCs/>
      <w:color w:val="4F81BD"/>
      <w:sz w:val="20"/>
      <w:szCs w:val="20"/>
    </w:rPr>
  </w:style>
  <w:style w:type="character" w:styleId="SubtleEmphasis">
    <w:name w:val="Subtle Emphasis"/>
    <w:basedOn w:val="DefaultParagraphFont"/>
    <w:uiPriority w:val="99"/>
    <w:qFormat/>
    <w:rsid w:val="00F34D83"/>
    <w:rPr>
      <w:rFonts w:cs="Times New Roman"/>
      <w:i/>
      <w:color w:val="243F60"/>
    </w:rPr>
  </w:style>
  <w:style w:type="character" w:styleId="IntenseEmphasis">
    <w:name w:val="Intense Emphasis"/>
    <w:basedOn w:val="DefaultParagraphFont"/>
    <w:uiPriority w:val="99"/>
    <w:qFormat/>
    <w:rsid w:val="00F34D83"/>
    <w:rPr>
      <w:rFonts w:cs="Times New Roman"/>
      <w:b/>
      <w:caps/>
      <w:color w:val="243F60"/>
      <w:spacing w:val="10"/>
    </w:rPr>
  </w:style>
  <w:style w:type="character" w:styleId="SubtleReference">
    <w:name w:val="Subtle Reference"/>
    <w:basedOn w:val="DefaultParagraphFont"/>
    <w:uiPriority w:val="99"/>
    <w:qFormat/>
    <w:rsid w:val="00F34D83"/>
    <w:rPr>
      <w:rFonts w:cs="Times New Roman"/>
      <w:b/>
      <w:color w:val="4F81BD"/>
    </w:rPr>
  </w:style>
  <w:style w:type="character" w:styleId="IntenseReference">
    <w:name w:val="Intense Reference"/>
    <w:basedOn w:val="DefaultParagraphFont"/>
    <w:uiPriority w:val="99"/>
    <w:qFormat/>
    <w:rsid w:val="00F34D83"/>
    <w:rPr>
      <w:rFonts w:cs="Times New Roman"/>
      <w:b/>
      <w:i/>
      <w:caps/>
      <w:color w:val="4F81BD"/>
    </w:rPr>
  </w:style>
  <w:style w:type="character" w:styleId="BookTitle">
    <w:name w:val="Book Title"/>
    <w:basedOn w:val="DefaultParagraphFont"/>
    <w:uiPriority w:val="99"/>
    <w:qFormat/>
    <w:rsid w:val="00F34D83"/>
    <w:rPr>
      <w:rFonts w:cs="Times New Roman"/>
      <w:b/>
      <w:i/>
      <w:spacing w:val="9"/>
    </w:rPr>
  </w:style>
  <w:style w:type="paragraph" w:customStyle="1" w:styleId="Titlumare">
    <w:name w:val="Titlu mare"/>
    <w:basedOn w:val="Normal"/>
    <w:uiPriority w:val="99"/>
    <w:rsid w:val="00F34D83"/>
    <w:pPr>
      <w:numPr>
        <w:numId w:val="55"/>
      </w:numPr>
      <w:spacing w:after="0" w:line="240" w:lineRule="auto"/>
      <w:contextualSpacing/>
      <w:jc w:val="both"/>
    </w:pPr>
    <w:rPr>
      <w:rFonts w:ascii="Calibri" w:eastAsia="Times New Roman" w:hAnsi="Calibri"/>
      <w:b/>
      <w:sz w:val="24"/>
      <w:szCs w:val="24"/>
    </w:rPr>
  </w:style>
  <w:style w:type="paragraph" w:customStyle="1" w:styleId="Antetisubsol">
    <w:name w:val="Antet și subsol"/>
    <w:uiPriority w:val="99"/>
    <w:rsid w:val="00F34D83"/>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Times New Roman" w:hAnsi="Arial Unicode MS" w:cs="Arial Unicode MS"/>
      <w:color w:val="000000"/>
      <w:sz w:val="24"/>
      <w:szCs w:val="24"/>
    </w:rPr>
  </w:style>
  <w:style w:type="character" w:customStyle="1" w:styleId="Hyperlink0">
    <w:name w:val="Hyperlink.0"/>
    <w:uiPriority w:val="99"/>
    <w:rsid w:val="00F34D83"/>
    <w:rPr>
      <w:color w:val="0000FF"/>
      <w:u w:val="single" w:color="0000FF"/>
    </w:rPr>
  </w:style>
  <w:style w:type="character" w:customStyle="1" w:styleId="rvts9">
    <w:name w:val="rvts9"/>
    <w:uiPriority w:val="99"/>
    <w:rsid w:val="00F34D83"/>
  </w:style>
  <w:style w:type="paragraph" w:customStyle="1" w:styleId="Head4-Subsect">
    <w:name w:val="Head4-Subsect"/>
    <w:basedOn w:val="Normal"/>
    <w:uiPriority w:val="99"/>
    <w:rsid w:val="00F34D83"/>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b/>
      <w:bCs/>
      <w:sz w:val="20"/>
      <w:szCs w:val="24"/>
    </w:rPr>
  </w:style>
  <w:style w:type="paragraph" w:customStyle="1" w:styleId="Heading11">
    <w:name w:val="Heading 11"/>
    <w:link w:val="heading1Char0"/>
    <w:uiPriority w:val="99"/>
    <w:qFormat/>
    <w:rsid w:val="00F34D83"/>
    <w:pPr>
      <w:keepNext/>
      <w:spacing w:after="0" w:line="240" w:lineRule="auto"/>
      <w:outlineLvl w:val="0"/>
    </w:pPr>
    <w:rPr>
      <w:rFonts w:ascii="Trebuchet MS" w:eastAsia="Calibri" w:hAnsi="Trebuchet MS" w:cs="Times New Roman"/>
      <w:b/>
      <w:sz w:val="24"/>
    </w:rPr>
  </w:style>
  <w:style w:type="character" w:customStyle="1" w:styleId="heading1Char0">
    <w:name w:val="heading 1 Char"/>
    <w:link w:val="Heading11"/>
    <w:uiPriority w:val="99"/>
    <w:locked/>
    <w:rsid w:val="00F34D83"/>
    <w:rPr>
      <w:rFonts w:ascii="Trebuchet MS" w:eastAsia="Calibri" w:hAnsi="Trebuchet MS" w:cs="Times New Roman"/>
      <w:b/>
      <w:sz w:val="24"/>
    </w:rPr>
  </w:style>
  <w:style w:type="paragraph" w:customStyle="1" w:styleId="xl47">
    <w:name w:val="xl47"/>
    <w:basedOn w:val="Normal"/>
    <w:rsid w:val="00F34D83"/>
    <w:pPr>
      <w:pBdr>
        <w:left w:val="single" w:sz="4" w:space="0" w:color="auto"/>
        <w:bottom w:val="single" w:sz="4" w:space="0" w:color="auto"/>
        <w:right w:val="single" w:sz="4" w:space="0" w:color="auto"/>
      </w:pBdr>
      <w:spacing w:before="100" w:after="100" w:line="240" w:lineRule="auto"/>
      <w:jc w:val="center"/>
    </w:pPr>
    <w:rPr>
      <w:rFonts w:eastAsia="Times New Roman"/>
      <w:sz w:val="24"/>
      <w:szCs w:val="20"/>
      <w:lang w:val="fr-FR" w:eastAsia="ro-RO"/>
    </w:rPr>
  </w:style>
  <w:style w:type="paragraph" w:customStyle="1" w:styleId="xl55">
    <w:name w:val="xl55"/>
    <w:basedOn w:val="Normal"/>
    <w:uiPriority w:val="99"/>
    <w:rsid w:val="00F34D83"/>
    <w:pPr>
      <w:spacing w:before="100" w:beforeAutospacing="1" w:after="100" w:afterAutospacing="1" w:line="240" w:lineRule="auto"/>
    </w:pPr>
    <w:rPr>
      <w:rFonts w:eastAsia="Arial Unicode MS"/>
      <w:b/>
      <w:bCs/>
      <w:sz w:val="24"/>
      <w:szCs w:val="20"/>
      <w:lang w:eastAsia="ro-RO"/>
    </w:rPr>
  </w:style>
  <w:style w:type="paragraph" w:customStyle="1" w:styleId="maintext-bullet">
    <w:name w:val="maintext-bullet"/>
    <w:basedOn w:val="Normal"/>
    <w:rsid w:val="00F34D83"/>
    <w:pPr>
      <w:numPr>
        <w:numId w:val="86"/>
      </w:numPr>
      <w:spacing w:after="0" w:line="240" w:lineRule="auto"/>
      <w:jc w:val="both"/>
    </w:pPr>
    <w:rPr>
      <w:rFonts w:ascii="Arial" w:eastAsia="Times New Roman" w:hAnsi="Arial"/>
      <w:szCs w:val="24"/>
    </w:rPr>
  </w:style>
  <w:style w:type="paragraph" w:customStyle="1" w:styleId="Style6">
    <w:name w:val="Style6"/>
    <w:basedOn w:val="Normal"/>
    <w:uiPriority w:val="99"/>
    <w:rsid w:val="00F34D83"/>
    <w:pPr>
      <w:widowControl w:val="0"/>
      <w:autoSpaceDE w:val="0"/>
      <w:autoSpaceDN w:val="0"/>
      <w:adjustRightInd w:val="0"/>
      <w:spacing w:after="0" w:line="252" w:lineRule="exact"/>
      <w:jc w:val="center"/>
    </w:pPr>
    <w:rPr>
      <w:rFonts w:eastAsia="Times New Roman"/>
      <w:sz w:val="24"/>
      <w:szCs w:val="24"/>
      <w:lang w:eastAsia="ro-RO"/>
    </w:rPr>
  </w:style>
  <w:style w:type="paragraph" w:customStyle="1" w:styleId="Style7">
    <w:name w:val="Style7"/>
    <w:basedOn w:val="Normal"/>
    <w:uiPriority w:val="99"/>
    <w:rsid w:val="00F34D83"/>
    <w:pPr>
      <w:widowControl w:val="0"/>
      <w:autoSpaceDE w:val="0"/>
      <w:autoSpaceDN w:val="0"/>
      <w:adjustRightInd w:val="0"/>
      <w:spacing w:after="0" w:line="240" w:lineRule="auto"/>
      <w:jc w:val="both"/>
    </w:pPr>
    <w:rPr>
      <w:rFonts w:eastAsia="Times New Roman"/>
      <w:sz w:val="24"/>
      <w:szCs w:val="24"/>
      <w:lang w:eastAsia="ro-RO"/>
    </w:rPr>
  </w:style>
  <w:style w:type="paragraph" w:customStyle="1" w:styleId="Style8">
    <w:name w:val="Style8"/>
    <w:basedOn w:val="Normal"/>
    <w:uiPriority w:val="99"/>
    <w:rsid w:val="00F34D83"/>
    <w:pPr>
      <w:widowControl w:val="0"/>
      <w:autoSpaceDE w:val="0"/>
      <w:autoSpaceDN w:val="0"/>
      <w:adjustRightInd w:val="0"/>
      <w:spacing w:after="0" w:line="259" w:lineRule="exact"/>
      <w:ind w:firstLine="454"/>
    </w:pPr>
    <w:rPr>
      <w:rFonts w:eastAsia="Times New Roman"/>
      <w:sz w:val="24"/>
      <w:szCs w:val="24"/>
      <w:lang w:eastAsia="ro-RO"/>
    </w:rPr>
  </w:style>
  <w:style w:type="paragraph" w:customStyle="1" w:styleId="Style9">
    <w:name w:val="Style9"/>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10">
    <w:name w:val="Style10"/>
    <w:basedOn w:val="Normal"/>
    <w:uiPriority w:val="99"/>
    <w:rsid w:val="00F34D83"/>
    <w:pPr>
      <w:widowControl w:val="0"/>
      <w:autoSpaceDE w:val="0"/>
      <w:autoSpaceDN w:val="0"/>
      <w:adjustRightInd w:val="0"/>
      <w:spacing w:after="0" w:line="252" w:lineRule="exact"/>
      <w:ind w:hanging="677"/>
    </w:pPr>
    <w:rPr>
      <w:rFonts w:eastAsia="Times New Roman"/>
      <w:sz w:val="24"/>
      <w:szCs w:val="24"/>
      <w:lang w:eastAsia="ro-RO"/>
    </w:rPr>
  </w:style>
  <w:style w:type="paragraph" w:customStyle="1" w:styleId="Style12">
    <w:name w:val="Style12"/>
    <w:basedOn w:val="Normal"/>
    <w:uiPriority w:val="99"/>
    <w:rsid w:val="00F34D83"/>
    <w:pPr>
      <w:widowControl w:val="0"/>
      <w:autoSpaceDE w:val="0"/>
      <w:autoSpaceDN w:val="0"/>
      <w:adjustRightInd w:val="0"/>
      <w:spacing w:after="0" w:line="288" w:lineRule="exact"/>
      <w:ind w:hanging="432"/>
      <w:jc w:val="both"/>
    </w:pPr>
    <w:rPr>
      <w:rFonts w:eastAsia="Times New Roman"/>
      <w:sz w:val="24"/>
      <w:szCs w:val="24"/>
      <w:lang w:eastAsia="ro-RO"/>
    </w:rPr>
  </w:style>
  <w:style w:type="paragraph" w:customStyle="1" w:styleId="Style13">
    <w:name w:val="Style13"/>
    <w:basedOn w:val="Normal"/>
    <w:uiPriority w:val="99"/>
    <w:rsid w:val="00F34D83"/>
    <w:pPr>
      <w:widowControl w:val="0"/>
      <w:autoSpaceDE w:val="0"/>
      <w:autoSpaceDN w:val="0"/>
      <w:adjustRightInd w:val="0"/>
      <w:spacing w:after="0" w:line="288" w:lineRule="exact"/>
      <w:ind w:hanging="367"/>
    </w:pPr>
    <w:rPr>
      <w:rFonts w:eastAsia="Times New Roman"/>
      <w:sz w:val="24"/>
      <w:szCs w:val="24"/>
      <w:lang w:eastAsia="ro-RO"/>
    </w:rPr>
  </w:style>
  <w:style w:type="paragraph" w:customStyle="1" w:styleId="Style14">
    <w:name w:val="Style14"/>
    <w:basedOn w:val="Normal"/>
    <w:uiPriority w:val="99"/>
    <w:rsid w:val="00F34D83"/>
    <w:pPr>
      <w:widowControl w:val="0"/>
      <w:autoSpaceDE w:val="0"/>
      <w:autoSpaceDN w:val="0"/>
      <w:adjustRightInd w:val="0"/>
      <w:spacing w:after="0" w:line="295" w:lineRule="exact"/>
      <w:ind w:firstLine="1008"/>
    </w:pPr>
    <w:rPr>
      <w:rFonts w:eastAsia="Times New Roman"/>
      <w:sz w:val="24"/>
      <w:szCs w:val="24"/>
      <w:lang w:eastAsia="ro-RO"/>
    </w:rPr>
  </w:style>
  <w:style w:type="paragraph" w:customStyle="1" w:styleId="Style15">
    <w:name w:val="Style15"/>
    <w:basedOn w:val="Normal"/>
    <w:uiPriority w:val="99"/>
    <w:rsid w:val="00F34D83"/>
    <w:pPr>
      <w:widowControl w:val="0"/>
      <w:autoSpaceDE w:val="0"/>
      <w:autoSpaceDN w:val="0"/>
      <w:adjustRightInd w:val="0"/>
      <w:spacing w:after="0" w:line="288" w:lineRule="exact"/>
      <w:ind w:hanging="353"/>
      <w:jc w:val="both"/>
    </w:pPr>
    <w:rPr>
      <w:rFonts w:eastAsia="Times New Roman"/>
      <w:sz w:val="24"/>
      <w:szCs w:val="24"/>
      <w:lang w:eastAsia="ro-RO"/>
    </w:rPr>
  </w:style>
  <w:style w:type="paragraph" w:customStyle="1" w:styleId="Style17">
    <w:name w:val="Style17"/>
    <w:basedOn w:val="Normal"/>
    <w:uiPriority w:val="99"/>
    <w:rsid w:val="00F34D83"/>
    <w:pPr>
      <w:widowControl w:val="0"/>
      <w:autoSpaceDE w:val="0"/>
      <w:autoSpaceDN w:val="0"/>
      <w:adjustRightInd w:val="0"/>
      <w:spacing w:after="0" w:line="295" w:lineRule="exact"/>
      <w:jc w:val="both"/>
    </w:pPr>
    <w:rPr>
      <w:rFonts w:eastAsia="Times New Roman"/>
      <w:sz w:val="24"/>
      <w:szCs w:val="24"/>
      <w:lang w:eastAsia="ro-RO"/>
    </w:rPr>
  </w:style>
  <w:style w:type="paragraph" w:customStyle="1" w:styleId="Style19">
    <w:name w:val="Style19"/>
    <w:basedOn w:val="Normal"/>
    <w:uiPriority w:val="99"/>
    <w:rsid w:val="00F34D83"/>
    <w:pPr>
      <w:widowControl w:val="0"/>
      <w:autoSpaceDE w:val="0"/>
      <w:autoSpaceDN w:val="0"/>
      <w:adjustRightInd w:val="0"/>
      <w:spacing w:after="0" w:line="293" w:lineRule="exact"/>
      <w:ind w:hanging="418"/>
      <w:jc w:val="both"/>
    </w:pPr>
    <w:rPr>
      <w:rFonts w:eastAsia="Times New Roman"/>
      <w:sz w:val="24"/>
      <w:szCs w:val="24"/>
      <w:lang w:eastAsia="ro-RO"/>
    </w:rPr>
  </w:style>
  <w:style w:type="paragraph" w:customStyle="1" w:styleId="Style20">
    <w:name w:val="Style20"/>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1">
    <w:name w:val="Style21"/>
    <w:basedOn w:val="Normal"/>
    <w:uiPriority w:val="99"/>
    <w:rsid w:val="00F34D83"/>
    <w:pPr>
      <w:widowControl w:val="0"/>
      <w:autoSpaceDE w:val="0"/>
      <w:autoSpaceDN w:val="0"/>
      <w:adjustRightInd w:val="0"/>
      <w:spacing w:after="0" w:line="295" w:lineRule="exact"/>
      <w:ind w:firstLine="1001"/>
    </w:pPr>
    <w:rPr>
      <w:rFonts w:eastAsia="Times New Roman"/>
      <w:sz w:val="24"/>
      <w:szCs w:val="24"/>
      <w:lang w:eastAsia="ro-RO"/>
    </w:rPr>
  </w:style>
  <w:style w:type="paragraph" w:customStyle="1" w:styleId="Style22">
    <w:name w:val="Style22"/>
    <w:basedOn w:val="Normal"/>
    <w:uiPriority w:val="99"/>
    <w:rsid w:val="00F34D83"/>
    <w:pPr>
      <w:widowControl w:val="0"/>
      <w:autoSpaceDE w:val="0"/>
      <w:autoSpaceDN w:val="0"/>
      <w:adjustRightInd w:val="0"/>
      <w:spacing w:after="0" w:line="252" w:lineRule="exact"/>
      <w:ind w:firstLine="418"/>
    </w:pPr>
    <w:rPr>
      <w:rFonts w:eastAsia="Times New Roman"/>
      <w:sz w:val="24"/>
      <w:szCs w:val="24"/>
      <w:lang w:eastAsia="ro-RO"/>
    </w:rPr>
  </w:style>
  <w:style w:type="paragraph" w:customStyle="1" w:styleId="Style23">
    <w:name w:val="Style23"/>
    <w:basedOn w:val="Normal"/>
    <w:uiPriority w:val="99"/>
    <w:rsid w:val="00F34D83"/>
    <w:pPr>
      <w:widowControl w:val="0"/>
      <w:autoSpaceDE w:val="0"/>
      <w:autoSpaceDN w:val="0"/>
      <w:adjustRightInd w:val="0"/>
      <w:spacing w:after="0" w:line="288" w:lineRule="exact"/>
      <w:jc w:val="center"/>
    </w:pPr>
    <w:rPr>
      <w:rFonts w:eastAsia="Times New Roman"/>
      <w:sz w:val="24"/>
      <w:szCs w:val="24"/>
      <w:lang w:eastAsia="ro-RO"/>
    </w:rPr>
  </w:style>
  <w:style w:type="paragraph" w:customStyle="1" w:styleId="Style24">
    <w:name w:val="Style24"/>
    <w:basedOn w:val="Normal"/>
    <w:uiPriority w:val="99"/>
    <w:rsid w:val="00F34D83"/>
    <w:pPr>
      <w:widowControl w:val="0"/>
      <w:autoSpaceDE w:val="0"/>
      <w:autoSpaceDN w:val="0"/>
      <w:adjustRightInd w:val="0"/>
      <w:spacing w:after="0" w:line="288" w:lineRule="exact"/>
      <w:ind w:firstLine="122"/>
    </w:pPr>
    <w:rPr>
      <w:rFonts w:eastAsia="Times New Roman"/>
      <w:sz w:val="24"/>
      <w:szCs w:val="24"/>
      <w:lang w:eastAsia="ro-RO"/>
    </w:rPr>
  </w:style>
  <w:style w:type="paragraph" w:customStyle="1" w:styleId="Style25">
    <w:name w:val="Style25"/>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paragraph" w:customStyle="1" w:styleId="Style26">
    <w:name w:val="Style26"/>
    <w:basedOn w:val="Normal"/>
    <w:uiPriority w:val="99"/>
    <w:rsid w:val="00F34D83"/>
    <w:pPr>
      <w:widowControl w:val="0"/>
      <w:autoSpaceDE w:val="0"/>
      <w:autoSpaceDN w:val="0"/>
      <w:adjustRightInd w:val="0"/>
      <w:spacing w:after="0" w:line="240" w:lineRule="auto"/>
    </w:pPr>
    <w:rPr>
      <w:rFonts w:eastAsia="Times New Roman"/>
      <w:sz w:val="24"/>
      <w:szCs w:val="24"/>
      <w:lang w:eastAsia="ro-RO"/>
    </w:rPr>
  </w:style>
  <w:style w:type="character" w:customStyle="1" w:styleId="FontStyle28">
    <w:name w:val="Font Style28"/>
    <w:uiPriority w:val="99"/>
    <w:rsid w:val="00F34D83"/>
    <w:rPr>
      <w:rFonts w:ascii="Times New Roman" w:hAnsi="Times New Roman"/>
      <w:b/>
      <w:sz w:val="22"/>
    </w:rPr>
  </w:style>
  <w:style w:type="character" w:customStyle="1" w:styleId="FontStyle30">
    <w:name w:val="Font Style30"/>
    <w:uiPriority w:val="99"/>
    <w:rsid w:val="00F34D83"/>
    <w:rPr>
      <w:rFonts w:ascii="Arial" w:hAnsi="Arial"/>
      <w:b/>
      <w:sz w:val="20"/>
    </w:rPr>
  </w:style>
  <w:style w:type="character" w:customStyle="1" w:styleId="FontStyle32">
    <w:name w:val="Font Style32"/>
    <w:uiPriority w:val="99"/>
    <w:rsid w:val="00F34D83"/>
    <w:rPr>
      <w:rFonts w:ascii="Arial" w:hAnsi="Arial"/>
      <w:sz w:val="20"/>
    </w:rPr>
  </w:style>
  <w:style w:type="character" w:customStyle="1" w:styleId="FontStyle33">
    <w:name w:val="Font Style33"/>
    <w:uiPriority w:val="99"/>
    <w:rsid w:val="00F34D83"/>
    <w:rPr>
      <w:rFonts w:ascii="Arial" w:hAnsi="Arial"/>
      <w:sz w:val="20"/>
    </w:rPr>
  </w:style>
  <w:style w:type="character" w:customStyle="1" w:styleId="FontStyle34">
    <w:name w:val="Font Style34"/>
    <w:uiPriority w:val="99"/>
    <w:rsid w:val="00F34D83"/>
    <w:rPr>
      <w:rFonts w:ascii="Arial" w:hAnsi="Arial"/>
      <w:i/>
      <w:sz w:val="20"/>
    </w:rPr>
  </w:style>
  <w:style w:type="character" w:customStyle="1" w:styleId="3oh-">
    <w:name w:val="_3oh-"/>
    <w:uiPriority w:val="99"/>
    <w:rsid w:val="00F34D83"/>
  </w:style>
  <w:style w:type="numbering" w:customStyle="1" w:styleId="List8">
    <w:name w:val="List 8"/>
    <w:rsid w:val="00F34D83"/>
    <w:pPr>
      <w:numPr>
        <w:numId w:val="64"/>
      </w:numPr>
    </w:pPr>
  </w:style>
  <w:style w:type="numbering" w:customStyle="1" w:styleId="List19">
    <w:name w:val="List 19"/>
    <w:rsid w:val="00F34D83"/>
    <w:pPr>
      <w:numPr>
        <w:numId w:val="75"/>
      </w:numPr>
    </w:pPr>
  </w:style>
  <w:style w:type="numbering" w:customStyle="1" w:styleId="List31">
    <w:name w:val="List 31"/>
    <w:rsid w:val="00F34D83"/>
    <w:pPr>
      <w:numPr>
        <w:numId w:val="59"/>
      </w:numPr>
    </w:pPr>
  </w:style>
  <w:style w:type="numbering" w:customStyle="1" w:styleId="List10">
    <w:name w:val="List 10"/>
    <w:rsid w:val="00F34D83"/>
    <w:pPr>
      <w:numPr>
        <w:numId w:val="66"/>
      </w:numPr>
    </w:pPr>
  </w:style>
  <w:style w:type="numbering" w:customStyle="1" w:styleId="List6">
    <w:name w:val="List 6"/>
    <w:rsid w:val="00F34D83"/>
    <w:pPr>
      <w:numPr>
        <w:numId w:val="62"/>
      </w:numPr>
    </w:pPr>
  </w:style>
  <w:style w:type="numbering" w:customStyle="1" w:styleId="Style1">
    <w:name w:val="Style1"/>
    <w:rsid w:val="00F34D83"/>
    <w:pPr>
      <w:numPr>
        <w:numId w:val="2"/>
      </w:numPr>
    </w:pPr>
  </w:style>
  <w:style w:type="numbering" w:customStyle="1" w:styleId="List20">
    <w:name w:val="List 20"/>
    <w:rsid w:val="00F34D83"/>
    <w:pPr>
      <w:numPr>
        <w:numId w:val="76"/>
      </w:numPr>
    </w:pPr>
  </w:style>
  <w:style w:type="numbering" w:customStyle="1" w:styleId="List15">
    <w:name w:val="List 15"/>
    <w:rsid w:val="00F34D83"/>
    <w:pPr>
      <w:numPr>
        <w:numId w:val="71"/>
      </w:numPr>
    </w:pPr>
  </w:style>
  <w:style w:type="numbering" w:customStyle="1" w:styleId="List41">
    <w:name w:val="List 41"/>
    <w:rsid w:val="00F34D83"/>
    <w:pPr>
      <w:numPr>
        <w:numId w:val="60"/>
      </w:numPr>
    </w:pPr>
  </w:style>
  <w:style w:type="numbering" w:customStyle="1" w:styleId="List13">
    <w:name w:val="List 13"/>
    <w:rsid w:val="00F34D83"/>
    <w:pPr>
      <w:numPr>
        <w:numId w:val="69"/>
      </w:numPr>
    </w:pPr>
  </w:style>
  <w:style w:type="numbering" w:customStyle="1" w:styleId="List16">
    <w:name w:val="List 16"/>
    <w:rsid w:val="00F34D83"/>
    <w:pPr>
      <w:numPr>
        <w:numId w:val="72"/>
      </w:numPr>
    </w:pPr>
  </w:style>
  <w:style w:type="numbering" w:customStyle="1" w:styleId="List22">
    <w:name w:val="List 22"/>
    <w:rsid w:val="00F34D83"/>
    <w:pPr>
      <w:numPr>
        <w:numId w:val="78"/>
      </w:numPr>
    </w:pPr>
  </w:style>
  <w:style w:type="numbering" w:customStyle="1" w:styleId="List17">
    <w:name w:val="List 17"/>
    <w:rsid w:val="00F34D83"/>
    <w:pPr>
      <w:numPr>
        <w:numId w:val="73"/>
      </w:numPr>
    </w:pPr>
  </w:style>
  <w:style w:type="numbering" w:customStyle="1" w:styleId="List51">
    <w:name w:val="List 51"/>
    <w:rsid w:val="00F34D83"/>
    <w:pPr>
      <w:numPr>
        <w:numId w:val="61"/>
      </w:numPr>
    </w:pPr>
  </w:style>
  <w:style w:type="numbering" w:customStyle="1" w:styleId="List29">
    <w:name w:val="List 29"/>
    <w:rsid w:val="00F34D83"/>
    <w:pPr>
      <w:numPr>
        <w:numId w:val="85"/>
      </w:numPr>
    </w:pPr>
  </w:style>
  <w:style w:type="numbering" w:customStyle="1" w:styleId="List26">
    <w:name w:val="List 26"/>
    <w:rsid w:val="00F34D83"/>
    <w:pPr>
      <w:numPr>
        <w:numId w:val="82"/>
      </w:numPr>
    </w:pPr>
  </w:style>
  <w:style w:type="numbering" w:customStyle="1" w:styleId="List27">
    <w:name w:val="List 27"/>
    <w:rsid w:val="00F34D83"/>
    <w:pPr>
      <w:numPr>
        <w:numId w:val="83"/>
      </w:numPr>
    </w:pPr>
  </w:style>
  <w:style w:type="numbering" w:customStyle="1" w:styleId="List7">
    <w:name w:val="List 7"/>
    <w:rsid w:val="00F34D83"/>
    <w:pPr>
      <w:numPr>
        <w:numId w:val="63"/>
      </w:numPr>
    </w:pPr>
  </w:style>
  <w:style w:type="numbering" w:customStyle="1" w:styleId="List25">
    <w:name w:val="List 25"/>
    <w:rsid w:val="00F34D83"/>
    <w:pPr>
      <w:numPr>
        <w:numId w:val="81"/>
      </w:numPr>
    </w:pPr>
  </w:style>
  <w:style w:type="numbering" w:customStyle="1" w:styleId="List28">
    <w:name w:val="List 28"/>
    <w:rsid w:val="00F34D83"/>
    <w:pPr>
      <w:numPr>
        <w:numId w:val="84"/>
      </w:numPr>
    </w:pPr>
  </w:style>
  <w:style w:type="numbering" w:customStyle="1" w:styleId="CurrentList13">
    <w:name w:val="Current List13"/>
    <w:rsid w:val="00F34D83"/>
    <w:pPr>
      <w:numPr>
        <w:numId w:val="17"/>
      </w:numPr>
    </w:pPr>
  </w:style>
  <w:style w:type="numbering" w:customStyle="1" w:styleId="List14">
    <w:name w:val="List 14"/>
    <w:rsid w:val="00F34D83"/>
    <w:pPr>
      <w:numPr>
        <w:numId w:val="70"/>
      </w:numPr>
    </w:pPr>
  </w:style>
  <w:style w:type="numbering" w:customStyle="1" w:styleId="List24">
    <w:name w:val="List 24"/>
    <w:rsid w:val="00F34D83"/>
    <w:pPr>
      <w:numPr>
        <w:numId w:val="80"/>
      </w:numPr>
    </w:pPr>
  </w:style>
  <w:style w:type="numbering" w:customStyle="1" w:styleId="List18">
    <w:name w:val="List 18"/>
    <w:rsid w:val="00F34D83"/>
    <w:pPr>
      <w:numPr>
        <w:numId w:val="74"/>
      </w:numPr>
    </w:pPr>
  </w:style>
  <w:style w:type="numbering" w:customStyle="1" w:styleId="List0">
    <w:name w:val="List 0"/>
    <w:rsid w:val="00F34D83"/>
    <w:pPr>
      <w:numPr>
        <w:numId w:val="56"/>
      </w:numPr>
    </w:pPr>
  </w:style>
  <w:style w:type="numbering" w:customStyle="1" w:styleId="List12">
    <w:name w:val="List 12"/>
    <w:rsid w:val="00F34D83"/>
    <w:pPr>
      <w:numPr>
        <w:numId w:val="68"/>
      </w:numPr>
    </w:pPr>
  </w:style>
  <w:style w:type="numbering" w:customStyle="1" w:styleId="List1">
    <w:name w:val="List 1"/>
    <w:rsid w:val="00F34D83"/>
    <w:pPr>
      <w:numPr>
        <w:numId w:val="57"/>
      </w:numPr>
    </w:pPr>
  </w:style>
  <w:style w:type="numbering" w:customStyle="1" w:styleId="List9">
    <w:name w:val="List 9"/>
    <w:rsid w:val="00F34D83"/>
    <w:pPr>
      <w:numPr>
        <w:numId w:val="65"/>
      </w:numPr>
    </w:pPr>
  </w:style>
  <w:style w:type="numbering" w:customStyle="1" w:styleId="List11">
    <w:name w:val="List 11"/>
    <w:rsid w:val="00F34D83"/>
    <w:pPr>
      <w:numPr>
        <w:numId w:val="67"/>
      </w:numPr>
    </w:pPr>
  </w:style>
  <w:style w:type="numbering" w:customStyle="1" w:styleId="List21">
    <w:name w:val="List 21"/>
    <w:rsid w:val="00F34D83"/>
    <w:pPr>
      <w:numPr>
        <w:numId w:val="77"/>
      </w:numPr>
    </w:pPr>
  </w:style>
  <w:style w:type="numbering" w:customStyle="1" w:styleId="List23">
    <w:name w:val="List 23"/>
    <w:rsid w:val="00F34D83"/>
    <w:pPr>
      <w:numPr>
        <w:numId w:val="79"/>
      </w:numPr>
    </w:pPr>
  </w:style>
  <w:style w:type="numbering" w:customStyle="1" w:styleId="CurrentList1">
    <w:name w:val="Current List1"/>
    <w:rsid w:val="00F34D83"/>
    <w:pPr>
      <w:numPr>
        <w:numId w:val="19"/>
      </w:numPr>
    </w:pPr>
  </w:style>
  <w:style w:type="numbering" w:customStyle="1" w:styleId="Style2">
    <w:name w:val="Style2"/>
    <w:rsid w:val="00F34D83"/>
    <w:pPr>
      <w:numPr>
        <w:numId w:val="51"/>
      </w:numPr>
    </w:pPr>
  </w:style>
  <w:style w:type="numbering" w:customStyle="1" w:styleId="Literale">
    <w:name w:val="Literale"/>
    <w:rsid w:val="00F34D83"/>
    <w:pPr>
      <w:numPr>
        <w:numId w:val="58"/>
      </w:numPr>
    </w:pPr>
  </w:style>
  <w:style w:type="paragraph" w:customStyle="1" w:styleId="stylodrtimesnewroman12b10">
    <w:name w:val="stylodrtimesnewroman12b1"/>
    <w:basedOn w:val="Normal"/>
    <w:rsid w:val="00F34D83"/>
    <w:pPr>
      <w:spacing w:before="100" w:beforeAutospacing="1" w:after="100" w:afterAutospacing="1" w:line="240" w:lineRule="auto"/>
    </w:pPr>
    <w:rPr>
      <w:rFonts w:eastAsiaTheme="minorHAnsi"/>
      <w:color w:val="000000"/>
      <w:sz w:val="24"/>
      <w:szCs w:val="24"/>
      <w:lang w:eastAsia="ro-RO"/>
    </w:rPr>
  </w:style>
  <w:style w:type="character" w:customStyle="1" w:styleId="Footnote">
    <w:name w:val="Footnote_"/>
    <w:basedOn w:val="DefaultParagraphFont"/>
    <w:rsid w:val="00F34D83"/>
    <w:rPr>
      <w:rFonts w:ascii="Calibri" w:eastAsia="Calibri" w:hAnsi="Calibri" w:cs="Calibri"/>
      <w:b w:val="0"/>
      <w:bCs w:val="0"/>
      <w:i/>
      <w:iCs/>
      <w:smallCaps w:val="0"/>
      <w:strike w:val="0"/>
      <w:sz w:val="16"/>
      <w:szCs w:val="16"/>
      <w:u w:val="none"/>
    </w:rPr>
  </w:style>
  <w:style w:type="character" w:customStyle="1" w:styleId="FootnoteNotItalic">
    <w:name w:val="Footnote + Not Italic"/>
    <w:basedOn w:val="Footnote"/>
    <w:rsid w:val="00F34D83"/>
    <w:rPr>
      <w:rFonts w:ascii="Calibri" w:eastAsia="Calibri" w:hAnsi="Calibri" w:cs="Calibri"/>
      <w:b w:val="0"/>
      <w:bCs w:val="0"/>
      <w:i/>
      <w:iCs/>
      <w:smallCaps w:val="0"/>
      <w:strike w:val="0"/>
      <w:color w:val="000000"/>
      <w:spacing w:val="0"/>
      <w:w w:val="100"/>
      <w:position w:val="0"/>
      <w:sz w:val="16"/>
      <w:szCs w:val="16"/>
      <w:u w:val="none"/>
      <w:lang w:val="ro-RO" w:eastAsia="ro-RO" w:bidi="ro-RO"/>
    </w:rPr>
  </w:style>
  <w:style w:type="character" w:customStyle="1" w:styleId="Bodytext4">
    <w:name w:val="Body text (4)_"/>
    <w:basedOn w:val="DefaultParagraphFont"/>
    <w:link w:val="Bodytext40"/>
    <w:rsid w:val="00F34D83"/>
    <w:rPr>
      <w:rFonts w:cs="Calibri"/>
      <w:i/>
      <w:iCs/>
      <w:sz w:val="24"/>
      <w:szCs w:val="24"/>
      <w:shd w:val="clear" w:color="auto" w:fill="FFFFFF"/>
    </w:rPr>
  </w:style>
  <w:style w:type="character" w:customStyle="1" w:styleId="Bodytext20">
    <w:name w:val="Body text (2)_"/>
    <w:basedOn w:val="DefaultParagraphFont"/>
    <w:rsid w:val="00F34D83"/>
    <w:rPr>
      <w:rFonts w:ascii="Calibri" w:eastAsia="Calibri" w:hAnsi="Calibri" w:cs="Calibri"/>
      <w:b w:val="0"/>
      <w:bCs w:val="0"/>
      <w:i w:val="0"/>
      <w:iCs w:val="0"/>
      <w:smallCaps w:val="0"/>
      <w:strike w:val="0"/>
      <w:sz w:val="22"/>
      <w:szCs w:val="22"/>
      <w:u w:val="none"/>
    </w:rPr>
  </w:style>
  <w:style w:type="character" w:customStyle="1" w:styleId="Bodytext6">
    <w:name w:val="Body text (6)_"/>
    <w:basedOn w:val="DefaultParagraphFont"/>
    <w:link w:val="Bodytext60"/>
    <w:rsid w:val="00F34D83"/>
    <w:rPr>
      <w:rFonts w:cs="Calibri"/>
      <w:b/>
      <w:bCs/>
      <w:shd w:val="clear" w:color="auto" w:fill="FFFFFF"/>
    </w:rPr>
  </w:style>
  <w:style w:type="character" w:customStyle="1" w:styleId="Headerorfooter">
    <w:name w:val="Header or footer_"/>
    <w:basedOn w:val="DefaultParagraphFont"/>
    <w:rsid w:val="00F34D83"/>
    <w:rPr>
      <w:rFonts w:ascii="Calibri" w:eastAsia="Calibri" w:hAnsi="Calibri" w:cs="Calibri"/>
      <w:b w:val="0"/>
      <w:bCs w:val="0"/>
      <w:i/>
      <w:iCs/>
      <w:smallCaps w:val="0"/>
      <w:strike w:val="0"/>
      <w:sz w:val="28"/>
      <w:szCs w:val="28"/>
      <w:u w:val="none"/>
    </w:rPr>
  </w:style>
  <w:style w:type="character" w:customStyle="1" w:styleId="Headerorfooter0">
    <w:name w:val="Header or footer"/>
    <w:basedOn w:val="Headerorfooter"/>
    <w:rsid w:val="00F34D83"/>
    <w:rPr>
      <w:rFonts w:ascii="Calibri" w:eastAsia="Calibri" w:hAnsi="Calibri" w:cs="Calibri"/>
      <w:b w:val="0"/>
      <w:bCs w:val="0"/>
      <w:i/>
      <w:iCs/>
      <w:smallCaps w:val="0"/>
      <w:strike w:val="0"/>
      <w:color w:val="000000"/>
      <w:spacing w:val="0"/>
      <w:w w:val="100"/>
      <w:position w:val="0"/>
      <w:sz w:val="28"/>
      <w:szCs w:val="28"/>
      <w:u w:val="none"/>
      <w:lang w:val="ro-RO" w:eastAsia="ro-RO" w:bidi="ro-RO"/>
    </w:rPr>
  </w:style>
  <w:style w:type="character" w:customStyle="1" w:styleId="Bodytext7Exact">
    <w:name w:val="Body text (7) Exact"/>
    <w:basedOn w:val="DefaultParagraphFont"/>
    <w:rsid w:val="00F34D83"/>
    <w:rPr>
      <w:rFonts w:ascii="Calibri" w:eastAsia="Calibri" w:hAnsi="Calibri" w:cs="Calibri"/>
      <w:b w:val="0"/>
      <w:bCs w:val="0"/>
      <w:i w:val="0"/>
      <w:iCs w:val="0"/>
      <w:smallCaps w:val="0"/>
      <w:strike w:val="0"/>
      <w:sz w:val="19"/>
      <w:szCs w:val="19"/>
      <w:u w:val="none"/>
    </w:rPr>
  </w:style>
  <w:style w:type="character" w:customStyle="1" w:styleId="Bodytext7ItalicExact">
    <w:name w:val="Body text (7) + Italic Exact"/>
    <w:basedOn w:val="Bodytext7"/>
    <w:rsid w:val="00F34D83"/>
    <w:rPr>
      <w:rFonts w:ascii="Calibri" w:eastAsia="Calibri" w:hAnsi="Calibri" w:cs="Calibri"/>
      <w:b w:val="0"/>
      <w:bCs w:val="0"/>
      <w:i/>
      <w:iCs/>
      <w:smallCaps w:val="0"/>
      <w:strike w:val="0"/>
      <w:sz w:val="19"/>
      <w:szCs w:val="19"/>
      <w:u w:val="none"/>
    </w:rPr>
  </w:style>
  <w:style w:type="character" w:customStyle="1" w:styleId="Bodytext7">
    <w:name w:val="Body text (7)_"/>
    <w:basedOn w:val="DefaultParagraphFont"/>
    <w:rsid w:val="00F34D83"/>
    <w:rPr>
      <w:rFonts w:ascii="Calibri" w:eastAsia="Calibri" w:hAnsi="Calibri" w:cs="Calibri"/>
      <w:b w:val="0"/>
      <w:bCs w:val="0"/>
      <w:i w:val="0"/>
      <w:iCs w:val="0"/>
      <w:smallCaps w:val="0"/>
      <w:strike w:val="0"/>
      <w:sz w:val="19"/>
      <w:szCs w:val="19"/>
      <w:u w:val="none"/>
    </w:rPr>
  </w:style>
  <w:style w:type="character" w:customStyle="1" w:styleId="Heading50">
    <w:name w:val="Heading #5_"/>
    <w:basedOn w:val="DefaultParagraphFont"/>
    <w:link w:val="Heading51"/>
    <w:rsid w:val="00F34D83"/>
    <w:rPr>
      <w:rFonts w:cs="Calibri"/>
      <w:b/>
      <w:bCs/>
      <w:shd w:val="clear" w:color="auto" w:fill="FFFFFF"/>
    </w:rPr>
  </w:style>
  <w:style w:type="character" w:customStyle="1" w:styleId="Heading5NotBold">
    <w:name w:val="Heading #5 + Not Bold"/>
    <w:basedOn w:val="Heading50"/>
    <w:rsid w:val="00F34D83"/>
    <w:rPr>
      <w:rFonts w:cs="Calibri"/>
      <w:b/>
      <w:bCs/>
      <w:color w:val="000000"/>
      <w:spacing w:val="0"/>
      <w:w w:val="100"/>
      <w:position w:val="0"/>
      <w:shd w:val="clear" w:color="auto" w:fill="FFFFFF"/>
      <w:lang w:val="ro-RO" w:eastAsia="ro-RO" w:bidi="ro-RO"/>
    </w:rPr>
  </w:style>
  <w:style w:type="character" w:customStyle="1" w:styleId="Bodytext8">
    <w:name w:val="Body text (8)_"/>
    <w:basedOn w:val="DefaultParagraphFont"/>
    <w:link w:val="Bodytext80"/>
    <w:rsid w:val="00F34D83"/>
    <w:rPr>
      <w:rFonts w:cs="Calibri"/>
      <w:i/>
      <w:iCs/>
      <w:sz w:val="16"/>
      <w:szCs w:val="16"/>
      <w:shd w:val="clear" w:color="auto" w:fill="FFFFFF"/>
    </w:rPr>
  </w:style>
  <w:style w:type="character" w:customStyle="1" w:styleId="Bodytext70">
    <w:name w:val="Body text (7)"/>
    <w:basedOn w:val="Bodytext7"/>
    <w:rsid w:val="00F34D83"/>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7Italic">
    <w:name w:val="Body text (7) + Italic"/>
    <w:basedOn w:val="Bodytext7"/>
    <w:rsid w:val="00F34D83"/>
    <w:rPr>
      <w:rFonts w:ascii="Calibri" w:eastAsia="Calibri" w:hAnsi="Calibri" w:cs="Calibri"/>
      <w:b w:val="0"/>
      <w:bCs w:val="0"/>
      <w:i/>
      <w:iCs/>
      <w:smallCaps w:val="0"/>
      <w:strike w:val="0"/>
      <w:color w:val="000000"/>
      <w:spacing w:val="0"/>
      <w:w w:val="100"/>
      <w:position w:val="0"/>
      <w:sz w:val="19"/>
      <w:szCs w:val="19"/>
      <w:u w:val="none"/>
      <w:lang w:val="ro-RO" w:eastAsia="ro-RO" w:bidi="ro-RO"/>
    </w:rPr>
  </w:style>
  <w:style w:type="character" w:customStyle="1" w:styleId="Bodytext28pt">
    <w:name w:val="Body text (2) + 8 pt"/>
    <w:basedOn w:val="Bodytext20"/>
    <w:rsid w:val="00F34D83"/>
    <w:rPr>
      <w:rFonts w:ascii="Calibri" w:eastAsia="Calibri" w:hAnsi="Calibri" w:cs="Calibri"/>
      <w:b w:val="0"/>
      <w:bCs w:val="0"/>
      <w:i w:val="0"/>
      <w:iCs w:val="0"/>
      <w:smallCaps w:val="0"/>
      <w:strike w:val="0"/>
      <w:color w:val="000000"/>
      <w:spacing w:val="0"/>
      <w:w w:val="100"/>
      <w:position w:val="0"/>
      <w:sz w:val="16"/>
      <w:szCs w:val="16"/>
      <w:u w:val="none"/>
      <w:lang w:val="ro-RO" w:eastAsia="ro-RO" w:bidi="ro-RO"/>
    </w:rPr>
  </w:style>
  <w:style w:type="character" w:customStyle="1" w:styleId="Bodytext295pt">
    <w:name w:val="Body text (2) + 9;5 pt"/>
    <w:basedOn w:val="Bodytext20"/>
    <w:rsid w:val="00F34D83"/>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2">
    <w:name w:val="Body text (2)"/>
    <w:basedOn w:val="Bodytext20"/>
    <w:rsid w:val="00F34D83"/>
    <w:rPr>
      <w:rFonts w:ascii="Calibri" w:eastAsia="Calibri" w:hAnsi="Calibri" w:cs="Calibri"/>
      <w:b w:val="0"/>
      <w:bCs w:val="0"/>
      <w:i w:val="0"/>
      <w:iCs w:val="0"/>
      <w:smallCaps w:val="0"/>
      <w:strike w:val="0"/>
      <w:color w:val="000000"/>
      <w:spacing w:val="0"/>
      <w:w w:val="100"/>
      <w:position w:val="0"/>
      <w:sz w:val="22"/>
      <w:szCs w:val="22"/>
      <w:u w:val="none"/>
      <w:lang w:val="ro-RO" w:eastAsia="ro-RO" w:bidi="ro-RO"/>
    </w:rPr>
  </w:style>
  <w:style w:type="character" w:customStyle="1" w:styleId="Bodytext2TrebuchetMS6pt">
    <w:name w:val="Body text (2) + Trebuchet MS;6 pt"/>
    <w:basedOn w:val="Bodytext20"/>
    <w:rsid w:val="00F34D83"/>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Bodytext2Bold">
    <w:name w:val="Body text (2) + Bold"/>
    <w:basedOn w:val="Bodytext20"/>
    <w:rsid w:val="00F34D83"/>
    <w:rPr>
      <w:rFonts w:ascii="Calibri" w:eastAsia="Calibri" w:hAnsi="Calibri" w:cs="Calibri"/>
      <w:b/>
      <w:bCs/>
      <w:i w:val="0"/>
      <w:iCs w:val="0"/>
      <w:smallCaps w:val="0"/>
      <w:strike w:val="0"/>
      <w:color w:val="000000"/>
      <w:spacing w:val="0"/>
      <w:w w:val="100"/>
      <w:position w:val="0"/>
      <w:sz w:val="22"/>
      <w:szCs w:val="22"/>
      <w:u w:val="none"/>
      <w:lang w:val="ro-RO" w:eastAsia="ro-RO" w:bidi="ro-RO"/>
    </w:rPr>
  </w:style>
  <w:style w:type="paragraph" w:customStyle="1" w:styleId="Bodytext40">
    <w:name w:val="Body text (4)"/>
    <w:basedOn w:val="Normal"/>
    <w:link w:val="Bodytext4"/>
    <w:rsid w:val="00F34D83"/>
    <w:pPr>
      <w:widowControl w:val="0"/>
      <w:shd w:val="clear" w:color="auto" w:fill="FFFFFF"/>
      <w:spacing w:after="660" w:line="293" w:lineRule="exact"/>
      <w:ind w:hanging="440"/>
      <w:jc w:val="both"/>
    </w:pPr>
    <w:rPr>
      <w:rFonts w:asciiTheme="minorHAnsi" w:eastAsiaTheme="minorHAnsi" w:hAnsiTheme="minorHAnsi" w:cs="Calibri"/>
      <w:i/>
      <w:iCs/>
      <w:sz w:val="24"/>
      <w:szCs w:val="24"/>
      <w:lang w:val="en-US"/>
    </w:rPr>
  </w:style>
  <w:style w:type="paragraph" w:customStyle="1" w:styleId="Bodytext60">
    <w:name w:val="Body text (6)"/>
    <w:basedOn w:val="Normal"/>
    <w:link w:val="Bodytext6"/>
    <w:rsid w:val="00F34D83"/>
    <w:pPr>
      <w:widowControl w:val="0"/>
      <w:shd w:val="clear" w:color="auto" w:fill="FFFFFF"/>
      <w:spacing w:after="180" w:line="0" w:lineRule="atLeast"/>
      <w:ind w:hanging="440"/>
      <w:jc w:val="both"/>
    </w:pPr>
    <w:rPr>
      <w:rFonts w:asciiTheme="minorHAnsi" w:eastAsiaTheme="minorHAnsi" w:hAnsiTheme="minorHAnsi" w:cs="Calibri"/>
      <w:b/>
      <w:bCs/>
      <w:lang w:val="en-US"/>
    </w:rPr>
  </w:style>
  <w:style w:type="paragraph" w:customStyle="1" w:styleId="Heading51">
    <w:name w:val="Heading #5"/>
    <w:basedOn w:val="Normal"/>
    <w:link w:val="Heading50"/>
    <w:rsid w:val="00F34D83"/>
    <w:pPr>
      <w:widowControl w:val="0"/>
      <w:shd w:val="clear" w:color="auto" w:fill="FFFFFF"/>
      <w:spacing w:before="120" w:after="120" w:line="0" w:lineRule="atLeast"/>
      <w:jc w:val="center"/>
      <w:outlineLvl w:val="4"/>
    </w:pPr>
    <w:rPr>
      <w:rFonts w:asciiTheme="minorHAnsi" w:eastAsiaTheme="minorHAnsi" w:hAnsiTheme="minorHAnsi" w:cs="Calibri"/>
      <w:b/>
      <w:bCs/>
      <w:lang w:val="en-US"/>
    </w:rPr>
  </w:style>
  <w:style w:type="paragraph" w:customStyle="1" w:styleId="Bodytext80">
    <w:name w:val="Body text (8)"/>
    <w:basedOn w:val="Normal"/>
    <w:link w:val="Bodytext8"/>
    <w:rsid w:val="00F34D83"/>
    <w:pPr>
      <w:widowControl w:val="0"/>
      <w:shd w:val="clear" w:color="auto" w:fill="FFFFFF"/>
      <w:spacing w:before="120" w:after="120" w:line="0" w:lineRule="atLeast"/>
      <w:jc w:val="both"/>
    </w:pPr>
    <w:rPr>
      <w:rFonts w:asciiTheme="minorHAnsi" w:eastAsiaTheme="minorHAnsi" w:hAnsiTheme="minorHAnsi" w:cs="Calibri"/>
      <w:i/>
      <w:iCs/>
      <w:sz w:val="16"/>
      <w:szCs w:val="16"/>
      <w:lang w:val="en-US"/>
    </w:rPr>
  </w:style>
  <w:style w:type="numbering" w:customStyle="1" w:styleId="List411">
    <w:name w:val="List 411"/>
    <w:rsid w:val="00490324"/>
  </w:style>
  <w:style w:type="character" w:customStyle="1" w:styleId="panchor">
    <w:name w:val="panchor"/>
    <w:basedOn w:val="DefaultParagraphFont"/>
    <w:rsid w:val="00490324"/>
  </w:style>
  <w:style w:type="paragraph" w:styleId="List2">
    <w:name w:val="List 2"/>
    <w:basedOn w:val="Normal"/>
    <w:uiPriority w:val="99"/>
    <w:semiHidden/>
    <w:unhideWhenUsed/>
    <w:rsid w:val="00490324"/>
    <w:pPr>
      <w:spacing w:before="120" w:after="0" w:line="300" w:lineRule="exact"/>
      <w:ind w:left="566" w:hanging="283"/>
      <w:contextualSpacing/>
      <w:jc w:val="both"/>
    </w:pPr>
    <w:rPr>
      <w:rFonts w:eastAsia="Times New Roman"/>
      <w:sz w:val="24"/>
      <w:szCs w:val="24"/>
    </w:rPr>
  </w:style>
  <w:style w:type="paragraph" w:customStyle="1" w:styleId="Style3">
    <w:name w:val="Style3"/>
    <w:basedOn w:val="Normal"/>
    <w:uiPriority w:val="99"/>
    <w:rsid w:val="00490324"/>
    <w:pPr>
      <w:widowControl w:val="0"/>
      <w:autoSpaceDE w:val="0"/>
      <w:autoSpaceDN w:val="0"/>
      <w:adjustRightInd w:val="0"/>
      <w:spacing w:after="0" w:line="274" w:lineRule="exact"/>
      <w:jc w:val="center"/>
    </w:pPr>
    <w:rPr>
      <w:rFonts w:eastAsia="Times New Roman"/>
      <w:sz w:val="24"/>
      <w:szCs w:val="24"/>
      <w:lang w:eastAsia="ro-RO"/>
    </w:rPr>
  </w:style>
  <w:style w:type="paragraph" w:customStyle="1" w:styleId="Style4">
    <w:name w:val="Style4"/>
    <w:basedOn w:val="Normal"/>
    <w:uiPriority w:val="99"/>
    <w:rsid w:val="00490324"/>
    <w:pPr>
      <w:widowControl w:val="0"/>
      <w:autoSpaceDE w:val="0"/>
      <w:autoSpaceDN w:val="0"/>
      <w:adjustRightInd w:val="0"/>
      <w:spacing w:after="0" w:line="274" w:lineRule="exact"/>
      <w:ind w:firstLine="655"/>
      <w:jc w:val="both"/>
    </w:pPr>
    <w:rPr>
      <w:rFonts w:eastAsia="Times New Roman"/>
      <w:sz w:val="24"/>
      <w:szCs w:val="24"/>
      <w:lang w:eastAsia="ro-RO"/>
    </w:rPr>
  </w:style>
  <w:style w:type="paragraph" w:customStyle="1" w:styleId="Style5">
    <w:name w:val="Style5"/>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1">
    <w:name w:val="Style11"/>
    <w:basedOn w:val="Normal"/>
    <w:uiPriority w:val="99"/>
    <w:rsid w:val="00490324"/>
    <w:pPr>
      <w:widowControl w:val="0"/>
      <w:autoSpaceDE w:val="0"/>
      <w:autoSpaceDN w:val="0"/>
      <w:adjustRightInd w:val="0"/>
      <w:spacing w:after="0" w:line="288" w:lineRule="exact"/>
      <w:ind w:hanging="569"/>
    </w:pPr>
    <w:rPr>
      <w:rFonts w:eastAsia="Times New Roman"/>
      <w:sz w:val="24"/>
      <w:szCs w:val="24"/>
      <w:lang w:eastAsia="ro-RO"/>
    </w:rPr>
  </w:style>
  <w:style w:type="paragraph" w:customStyle="1" w:styleId="Style16">
    <w:name w:val="Style16"/>
    <w:basedOn w:val="Normal"/>
    <w:uiPriority w:val="99"/>
    <w:rsid w:val="00490324"/>
    <w:pPr>
      <w:widowControl w:val="0"/>
      <w:autoSpaceDE w:val="0"/>
      <w:autoSpaceDN w:val="0"/>
      <w:adjustRightInd w:val="0"/>
      <w:spacing w:after="0" w:line="240" w:lineRule="auto"/>
    </w:pPr>
    <w:rPr>
      <w:rFonts w:eastAsia="Times New Roman"/>
      <w:sz w:val="24"/>
      <w:szCs w:val="24"/>
      <w:lang w:eastAsia="ro-RO"/>
    </w:rPr>
  </w:style>
  <w:style w:type="paragraph" w:customStyle="1" w:styleId="Style18">
    <w:name w:val="Style18"/>
    <w:basedOn w:val="Normal"/>
    <w:uiPriority w:val="99"/>
    <w:rsid w:val="00490324"/>
    <w:pPr>
      <w:widowControl w:val="0"/>
      <w:autoSpaceDE w:val="0"/>
      <w:autoSpaceDN w:val="0"/>
      <w:adjustRightInd w:val="0"/>
      <w:spacing w:after="0" w:line="240" w:lineRule="auto"/>
      <w:jc w:val="right"/>
    </w:pPr>
    <w:rPr>
      <w:rFonts w:eastAsia="Times New Roman"/>
      <w:sz w:val="24"/>
      <w:szCs w:val="24"/>
      <w:lang w:eastAsia="ro-RO"/>
    </w:rPr>
  </w:style>
  <w:style w:type="character" w:customStyle="1" w:styleId="FontStyle29">
    <w:name w:val="Font Style29"/>
    <w:uiPriority w:val="99"/>
    <w:rsid w:val="00490324"/>
    <w:rPr>
      <w:rFonts w:ascii="Times New Roman" w:hAnsi="Times New Roman" w:cs="Times New Roman"/>
      <w:sz w:val="20"/>
      <w:szCs w:val="20"/>
    </w:rPr>
  </w:style>
  <w:style w:type="character" w:customStyle="1" w:styleId="Footnote2">
    <w:name w:val="Footnote (2)_"/>
    <w:basedOn w:val="DefaultParagraphFont"/>
    <w:link w:val="Footnote20"/>
    <w:rsid w:val="00A315E0"/>
    <w:rPr>
      <w:rFonts w:ascii="Times New Roman" w:eastAsia="Times New Roman" w:hAnsi="Times New Roman" w:cs="Times New Roman"/>
      <w:i/>
      <w:iCs/>
      <w:sz w:val="19"/>
      <w:szCs w:val="19"/>
      <w:shd w:val="clear" w:color="auto" w:fill="FFFFFF"/>
    </w:rPr>
  </w:style>
  <w:style w:type="character" w:customStyle="1" w:styleId="Heading30">
    <w:name w:val="Heading #3_"/>
    <w:basedOn w:val="DefaultParagraphFont"/>
    <w:link w:val="Heading31"/>
    <w:rsid w:val="00A315E0"/>
    <w:rPr>
      <w:rFonts w:ascii="Times New Roman" w:eastAsia="Times New Roman" w:hAnsi="Times New Roman" w:cs="Times New Roman"/>
      <w:b/>
      <w:bCs/>
      <w:shd w:val="clear" w:color="auto" w:fill="FFFFFF"/>
    </w:rPr>
  </w:style>
  <w:style w:type="character" w:customStyle="1" w:styleId="Bodytext9">
    <w:name w:val="Body text (9)_"/>
    <w:basedOn w:val="DefaultParagraphFont"/>
    <w:link w:val="Bodytext90"/>
    <w:rsid w:val="00A315E0"/>
    <w:rPr>
      <w:rFonts w:ascii="Times New Roman" w:eastAsia="Times New Roman" w:hAnsi="Times New Roman" w:cs="Times New Roman"/>
      <w:b/>
      <w:bCs/>
      <w:shd w:val="clear" w:color="auto" w:fill="FFFFFF"/>
    </w:rPr>
  </w:style>
  <w:style w:type="character" w:customStyle="1" w:styleId="Bodytext10">
    <w:name w:val="Body text (10)_"/>
    <w:basedOn w:val="DefaultParagraphFont"/>
    <w:link w:val="Bodytext100"/>
    <w:rsid w:val="00A315E0"/>
    <w:rPr>
      <w:rFonts w:ascii="Times New Roman" w:eastAsia="Times New Roman" w:hAnsi="Times New Roman" w:cs="Times New Roman"/>
      <w:i/>
      <w:iCs/>
      <w:shd w:val="clear" w:color="auto" w:fill="FFFFFF"/>
    </w:rPr>
  </w:style>
  <w:style w:type="character" w:customStyle="1" w:styleId="Bodytext10NotItalic">
    <w:name w:val="Body text (10) + Not Italic"/>
    <w:basedOn w:val="Bodytext10"/>
    <w:rsid w:val="00A315E0"/>
    <w:rPr>
      <w:rFonts w:ascii="Times New Roman" w:eastAsia="Times New Roman" w:hAnsi="Times New Roman" w:cs="Times New Roman"/>
      <w:i/>
      <w:iCs/>
      <w:color w:val="000000"/>
      <w:spacing w:val="0"/>
      <w:w w:val="100"/>
      <w:position w:val="0"/>
      <w:sz w:val="24"/>
      <w:szCs w:val="24"/>
      <w:shd w:val="clear" w:color="auto" w:fill="FFFFFF"/>
      <w:lang w:val="ro-RO" w:eastAsia="ro-RO" w:bidi="ro-RO"/>
    </w:rPr>
  </w:style>
  <w:style w:type="character" w:customStyle="1" w:styleId="Bodytext10Bold">
    <w:name w:val="Body text (10) + Bold"/>
    <w:basedOn w:val="Bodytext10"/>
    <w:rsid w:val="00A315E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2">
    <w:name w:val="Body text (12)_"/>
    <w:basedOn w:val="DefaultParagraphFont"/>
    <w:link w:val="Bodytext120"/>
    <w:rsid w:val="00A315E0"/>
    <w:rPr>
      <w:rFonts w:ascii="Times New Roman" w:eastAsia="Times New Roman" w:hAnsi="Times New Roman" w:cs="Times New Roman"/>
      <w:b/>
      <w:bCs/>
      <w:i/>
      <w:iCs/>
      <w:shd w:val="clear" w:color="auto" w:fill="FFFFFF"/>
    </w:rPr>
  </w:style>
  <w:style w:type="character" w:customStyle="1" w:styleId="Bodytext12NotBold">
    <w:name w:val="Body text (12) + Not Bold"/>
    <w:basedOn w:val="Bodytext12"/>
    <w:rsid w:val="00A315E0"/>
    <w:rPr>
      <w:rFonts w:ascii="Times New Roman" w:eastAsia="Times New Roman" w:hAnsi="Times New Roman" w:cs="Times New Roman"/>
      <w:b/>
      <w:bCs/>
      <w:i/>
      <w:iCs/>
      <w:color w:val="000000"/>
      <w:spacing w:val="0"/>
      <w:w w:val="100"/>
      <w:position w:val="0"/>
      <w:sz w:val="24"/>
      <w:szCs w:val="24"/>
      <w:shd w:val="clear" w:color="auto" w:fill="FFFFFF"/>
      <w:lang w:val="ro-RO" w:eastAsia="ro-RO" w:bidi="ro-RO"/>
    </w:rPr>
  </w:style>
  <w:style w:type="character" w:customStyle="1" w:styleId="Bodytext10CordiaUPC22ptBoldSpacing-2pt">
    <w:name w:val="Body text (10) + CordiaUPC;22 pt;Bold;Spacing -2 pt"/>
    <w:basedOn w:val="Bodytext10"/>
    <w:rsid w:val="00A315E0"/>
    <w:rPr>
      <w:rFonts w:ascii="CordiaUPC" w:eastAsia="CordiaUPC" w:hAnsi="CordiaUPC" w:cs="CordiaUPC"/>
      <w:b/>
      <w:bCs/>
      <w:i/>
      <w:iCs/>
      <w:color w:val="000000"/>
      <w:spacing w:val="-40"/>
      <w:w w:val="100"/>
      <w:position w:val="0"/>
      <w:sz w:val="44"/>
      <w:szCs w:val="44"/>
      <w:shd w:val="clear" w:color="auto" w:fill="FFFFFF"/>
      <w:lang w:val="ro-RO" w:eastAsia="ro-RO" w:bidi="ro-RO"/>
    </w:rPr>
  </w:style>
  <w:style w:type="character" w:customStyle="1" w:styleId="Bodytext2Italic">
    <w:name w:val="Body text (2) + Italic"/>
    <w:basedOn w:val="Bodytext20"/>
    <w:rsid w:val="00A315E0"/>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29ptItalic">
    <w:name w:val="Body text (2) + 9 pt;Italic"/>
    <w:basedOn w:val="Bodytext20"/>
    <w:rsid w:val="00A315E0"/>
    <w:rPr>
      <w:rFonts w:ascii="Times New Roman" w:eastAsia="Times New Roman" w:hAnsi="Times New Roman" w:cs="Times New Roman"/>
      <w:b w:val="0"/>
      <w:bCs w:val="0"/>
      <w:i/>
      <w:iCs/>
      <w:smallCaps w:val="0"/>
      <w:strike w:val="0"/>
      <w:color w:val="000000"/>
      <w:spacing w:val="0"/>
      <w:w w:val="100"/>
      <w:position w:val="0"/>
      <w:sz w:val="18"/>
      <w:szCs w:val="18"/>
      <w:u w:val="none"/>
      <w:lang w:val="ro-RO" w:eastAsia="ro-RO" w:bidi="ro-RO"/>
    </w:rPr>
  </w:style>
  <w:style w:type="paragraph" w:customStyle="1" w:styleId="Footnote20">
    <w:name w:val="Footnote (2)"/>
    <w:basedOn w:val="Normal"/>
    <w:link w:val="Footnote2"/>
    <w:rsid w:val="00A315E0"/>
    <w:pPr>
      <w:widowControl w:val="0"/>
      <w:shd w:val="clear" w:color="auto" w:fill="FFFFFF"/>
      <w:spacing w:after="0" w:line="0" w:lineRule="atLeast"/>
      <w:jc w:val="both"/>
    </w:pPr>
    <w:rPr>
      <w:rFonts w:eastAsia="Times New Roman"/>
      <w:i/>
      <w:iCs/>
      <w:sz w:val="19"/>
      <w:szCs w:val="19"/>
      <w:lang w:val="en-US"/>
    </w:rPr>
  </w:style>
  <w:style w:type="paragraph" w:customStyle="1" w:styleId="Heading31">
    <w:name w:val="Heading #3"/>
    <w:basedOn w:val="Normal"/>
    <w:link w:val="Heading30"/>
    <w:rsid w:val="00A315E0"/>
    <w:pPr>
      <w:widowControl w:val="0"/>
      <w:shd w:val="clear" w:color="auto" w:fill="FFFFFF"/>
      <w:spacing w:after="60" w:line="0" w:lineRule="atLeast"/>
      <w:ind w:hanging="400"/>
      <w:jc w:val="right"/>
      <w:outlineLvl w:val="2"/>
    </w:pPr>
    <w:rPr>
      <w:rFonts w:eastAsia="Times New Roman"/>
      <w:b/>
      <w:bCs/>
      <w:lang w:val="en-US"/>
    </w:rPr>
  </w:style>
  <w:style w:type="paragraph" w:customStyle="1" w:styleId="Bodytext90">
    <w:name w:val="Body text (9)"/>
    <w:basedOn w:val="Normal"/>
    <w:link w:val="Bodytext9"/>
    <w:rsid w:val="00A315E0"/>
    <w:pPr>
      <w:widowControl w:val="0"/>
      <w:shd w:val="clear" w:color="auto" w:fill="FFFFFF"/>
      <w:spacing w:before="60" w:after="900" w:line="0" w:lineRule="atLeast"/>
      <w:ind w:hanging="400"/>
      <w:jc w:val="right"/>
    </w:pPr>
    <w:rPr>
      <w:rFonts w:eastAsia="Times New Roman"/>
      <w:b/>
      <w:bCs/>
      <w:lang w:val="en-US"/>
    </w:rPr>
  </w:style>
  <w:style w:type="paragraph" w:customStyle="1" w:styleId="Bodytext100">
    <w:name w:val="Body text (10)"/>
    <w:basedOn w:val="Normal"/>
    <w:link w:val="Bodytext10"/>
    <w:rsid w:val="00A315E0"/>
    <w:pPr>
      <w:widowControl w:val="0"/>
      <w:shd w:val="clear" w:color="auto" w:fill="FFFFFF"/>
      <w:spacing w:before="600" w:after="60" w:line="313" w:lineRule="exact"/>
      <w:ind w:hanging="440"/>
      <w:jc w:val="both"/>
    </w:pPr>
    <w:rPr>
      <w:rFonts w:eastAsia="Times New Roman"/>
      <w:i/>
      <w:iCs/>
      <w:lang w:val="en-US"/>
    </w:rPr>
  </w:style>
  <w:style w:type="paragraph" w:customStyle="1" w:styleId="Bodytext120">
    <w:name w:val="Body text (12)"/>
    <w:basedOn w:val="Normal"/>
    <w:link w:val="Bodytext12"/>
    <w:rsid w:val="00A315E0"/>
    <w:pPr>
      <w:widowControl w:val="0"/>
      <w:shd w:val="clear" w:color="auto" w:fill="FFFFFF"/>
      <w:spacing w:before="60" w:after="480" w:line="313" w:lineRule="exact"/>
      <w:jc w:val="both"/>
    </w:pPr>
    <w:rPr>
      <w:rFonts w:eastAsia="Times New Roman"/>
      <w:b/>
      <w:bCs/>
      <w:i/>
      <w:iCs/>
      <w:lang w:val="en-US"/>
    </w:rPr>
  </w:style>
  <w:style w:type="character" w:customStyle="1" w:styleId="UnresolvedMention1">
    <w:name w:val="Unresolved Mention1"/>
    <w:basedOn w:val="DefaultParagraphFont"/>
    <w:uiPriority w:val="99"/>
    <w:semiHidden/>
    <w:unhideWhenUsed/>
    <w:rsid w:val="00E373A9"/>
    <w:rPr>
      <w:color w:val="605E5C"/>
      <w:shd w:val="clear" w:color="auto" w:fill="E1DFDD"/>
    </w:rPr>
  </w:style>
  <w:style w:type="paragraph" w:customStyle="1" w:styleId="pf0">
    <w:name w:val="pf0"/>
    <w:basedOn w:val="Normal"/>
    <w:rsid w:val="00097E77"/>
    <w:pPr>
      <w:spacing w:before="100" w:beforeAutospacing="1" w:after="100" w:afterAutospacing="1" w:line="240" w:lineRule="auto"/>
    </w:pPr>
    <w:rPr>
      <w:rFonts w:eastAsia="Times New Roman"/>
      <w:sz w:val="24"/>
      <w:szCs w:val="24"/>
      <w:lang w:eastAsia="ro-RO"/>
    </w:rPr>
  </w:style>
  <w:style w:type="character" w:customStyle="1" w:styleId="cf01">
    <w:name w:val="cf01"/>
    <w:basedOn w:val="DefaultParagraphFont"/>
    <w:rsid w:val="00097E77"/>
    <w:rPr>
      <w:rFonts w:ascii="Segoe UI" w:hAnsi="Segoe UI" w:cs="Segoe UI" w:hint="default"/>
      <w:sz w:val="18"/>
      <w:szCs w:val="18"/>
    </w:rPr>
  </w:style>
  <w:style w:type="character" w:customStyle="1" w:styleId="MeniuneNerezolvat1">
    <w:name w:val="Mențiune Nerezolvat1"/>
    <w:basedOn w:val="DefaultParagraphFont"/>
    <w:uiPriority w:val="99"/>
    <w:semiHidden/>
    <w:unhideWhenUsed/>
    <w:rsid w:val="000E709C"/>
    <w:rPr>
      <w:color w:val="605E5C"/>
      <w:shd w:val="clear" w:color="auto" w:fill="E1DFDD"/>
    </w:rPr>
  </w:style>
  <w:style w:type="character" w:customStyle="1" w:styleId="Bodytext295pt0">
    <w:name w:val="Body text (2) + 9.5 pt"/>
    <w:basedOn w:val="Bodytext20"/>
    <w:rsid w:val="0004363B"/>
    <w:rPr>
      <w:rFonts w:ascii="Calibri" w:eastAsia="Calibri" w:hAnsi="Calibri" w:cs="Calibri"/>
      <w:b w:val="0"/>
      <w:bCs w:val="0"/>
      <w:i w:val="0"/>
      <w:iCs w:val="0"/>
      <w:smallCaps w:val="0"/>
      <w:strike w:val="0"/>
      <w:color w:val="000000"/>
      <w:spacing w:val="0"/>
      <w:w w:val="100"/>
      <w:position w:val="0"/>
      <w:sz w:val="19"/>
      <w:szCs w:val="19"/>
      <w:u w:val="none"/>
      <w:lang w:val="ro-RO" w:eastAsia="ro-RO" w:bidi="ro-RO"/>
    </w:rPr>
  </w:style>
  <w:style w:type="character" w:customStyle="1" w:styleId="Bodytext2TrebuchetMS6pt0">
    <w:name w:val="Body text (2) + Trebuchet MS.6 pt"/>
    <w:basedOn w:val="Bodytext20"/>
    <w:rsid w:val="0004363B"/>
    <w:rPr>
      <w:rFonts w:ascii="Trebuchet MS" w:eastAsia="Trebuchet MS" w:hAnsi="Trebuchet MS" w:cs="Trebuchet MS"/>
      <w:b w:val="0"/>
      <w:bCs w:val="0"/>
      <w:i w:val="0"/>
      <w:iCs w:val="0"/>
      <w:smallCaps w:val="0"/>
      <w:strike w:val="0"/>
      <w:color w:val="000000"/>
      <w:spacing w:val="0"/>
      <w:w w:val="100"/>
      <w:position w:val="0"/>
      <w:sz w:val="12"/>
      <w:szCs w:val="12"/>
      <w:u w:val="none"/>
      <w:lang w:val="ro-RO" w:eastAsia="ro-RO" w:bidi="ro-RO"/>
    </w:rPr>
  </w:style>
  <w:style w:type="character" w:customStyle="1" w:styleId="salnttl">
    <w:name w:val="s_aln_ttl"/>
    <w:basedOn w:val="DefaultParagraphFont"/>
    <w:rsid w:val="006F6318"/>
  </w:style>
  <w:style w:type="character" w:customStyle="1" w:styleId="salnbdy">
    <w:name w:val="s_aln_bdy"/>
    <w:basedOn w:val="DefaultParagraphFont"/>
    <w:rsid w:val="006F6318"/>
  </w:style>
  <w:style w:type="character" w:customStyle="1" w:styleId="UnresolvedMention2">
    <w:name w:val="Unresolved Mention2"/>
    <w:basedOn w:val="DefaultParagraphFont"/>
    <w:uiPriority w:val="99"/>
    <w:semiHidden/>
    <w:unhideWhenUsed/>
    <w:rsid w:val="008665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047611">
      <w:bodyDiv w:val="1"/>
      <w:marLeft w:val="0"/>
      <w:marRight w:val="0"/>
      <w:marTop w:val="0"/>
      <w:marBottom w:val="0"/>
      <w:divBdr>
        <w:top w:val="none" w:sz="0" w:space="0" w:color="auto"/>
        <w:left w:val="none" w:sz="0" w:space="0" w:color="auto"/>
        <w:bottom w:val="none" w:sz="0" w:space="0" w:color="auto"/>
        <w:right w:val="none" w:sz="0" w:space="0" w:color="auto"/>
      </w:divBdr>
    </w:div>
    <w:div w:id="450590680">
      <w:bodyDiv w:val="1"/>
      <w:marLeft w:val="0"/>
      <w:marRight w:val="0"/>
      <w:marTop w:val="0"/>
      <w:marBottom w:val="0"/>
      <w:divBdr>
        <w:top w:val="none" w:sz="0" w:space="0" w:color="auto"/>
        <w:left w:val="none" w:sz="0" w:space="0" w:color="auto"/>
        <w:bottom w:val="none" w:sz="0" w:space="0" w:color="auto"/>
        <w:right w:val="none" w:sz="0" w:space="0" w:color="auto"/>
      </w:divBdr>
    </w:div>
    <w:div w:id="810903250">
      <w:bodyDiv w:val="1"/>
      <w:marLeft w:val="0"/>
      <w:marRight w:val="0"/>
      <w:marTop w:val="0"/>
      <w:marBottom w:val="0"/>
      <w:divBdr>
        <w:top w:val="none" w:sz="0" w:space="0" w:color="auto"/>
        <w:left w:val="none" w:sz="0" w:space="0" w:color="auto"/>
        <w:bottom w:val="none" w:sz="0" w:space="0" w:color="auto"/>
        <w:right w:val="none" w:sz="0" w:space="0" w:color="auto"/>
      </w:divBdr>
    </w:div>
    <w:div w:id="818308051">
      <w:bodyDiv w:val="1"/>
      <w:marLeft w:val="0"/>
      <w:marRight w:val="0"/>
      <w:marTop w:val="0"/>
      <w:marBottom w:val="0"/>
      <w:divBdr>
        <w:top w:val="none" w:sz="0" w:space="0" w:color="auto"/>
        <w:left w:val="none" w:sz="0" w:space="0" w:color="auto"/>
        <w:bottom w:val="none" w:sz="0" w:space="0" w:color="auto"/>
        <w:right w:val="none" w:sz="0" w:space="0" w:color="auto"/>
      </w:divBdr>
    </w:div>
    <w:div w:id="1077365557">
      <w:bodyDiv w:val="1"/>
      <w:marLeft w:val="0"/>
      <w:marRight w:val="0"/>
      <w:marTop w:val="0"/>
      <w:marBottom w:val="0"/>
      <w:divBdr>
        <w:top w:val="none" w:sz="0" w:space="0" w:color="auto"/>
        <w:left w:val="none" w:sz="0" w:space="0" w:color="auto"/>
        <w:bottom w:val="none" w:sz="0" w:space="0" w:color="auto"/>
        <w:right w:val="none" w:sz="0" w:space="0" w:color="auto"/>
      </w:divBdr>
    </w:div>
    <w:div w:id="1256746610">
      <w:bodyDiv w:val="1"/>
      <w:marLeft w:val="0"/>
      <w:marRight w:val="0"/>
      <w:marTop w:val="0"/>
      <w:marBottom w:val="0"/>
      <w:divBdr>
        <w:top w:val="none" w:sz="0" w:space="0" w:color="auto"/>
        <w:left w:val="none" w:sz="0" w:space="0" w:color="auto"/>
        <w:bottom w:val="none" w:sz="0" w:space="0" w:color="auto"/>
        <w:right w:val="none" w:sz="0" w:space="0" w:color="auto"/>
      </w:divBdr>
    </w:div>
    <w:div w:id="1691712424">
      <w:bodyDiv w:val="1"/>
      <w:marLeft w:val="0"/>
      <w:marRight w:val="0"/>
      <w:marTop w:val="0"/>
      <w:marBottom w:val="0"/>
      <w:divBdr>
        <w:top w:val="none" w:sz="0" w:space="0" w:color="auto"/>
        <w:left w:val="none" w:sz="0" w:space="0" w:color="auto"/>
        <w:bottom w:val="none" w:sz="0" w:space="0" w:color="auto"/>
        <w:right w:val="none" w:sz="0" w:space="0" w:color="auto"/>
      </w:divBdr>
    </w:div>
    <w:div w:id="1963151728">
      <w:bodyDiv w:val="1"/>
      <w:marLeft w:val="0"/>
      <w:marRight w:val="0"/>
      <w:marTop w:val="0"/>
      <w:marBottom w:val="0"/>
      <w:divBdr>
        <w:top w:val="none" w:sz="0" w:space="0" w:color="auto"/>
        <w:left w:val="none" w:sz="0" w:space="0" w:color="auto"/>
        <w:bottom w:val="none" w:sz="0" w:space="0" w:color="auto"/>
        <w:right w:val="none" w:sz="0" w:space="0" w:color="auto"/>
      </w:divBdr>
    </w:div>
    <w:div w:id="2058973276">
      <w:bodyDiv w:val="1"/>
      <w:marLeft w:val="0"/>
      <w:marRight w:val="0"/>
      <w:marTop w:val="0"/>
      <w:marBottom w:val="0"/>
      <w:divBdr>
        <w:top w:val="none" w:sz="0" w:space="0" w:color="auto"/>
        <w:left w:val="none" w:sz="0" w:space="0" w:color="auto"/>
        <w:bottom w:val="none" w:sz="0" w:space="0" w:color="auto"/>
        <w:right w:val="none" w:sz="0" w:space="0" w:color="auto"/>
      </w:divBdr>
    </w:div>
    <w:div w:id="21152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footer" Target="footer1.xml"/><Relationship Id="rId18" Type="http://schemas.openxmlformats.org/officeDocument/2006/relationships/hyperlink" Target="mailto:structural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hyperlink" Target="http://mfe.gov.ro/programe/autoritati-de-management/am-poc/" TargetMode="External"/><Relationship Id="rId17" Type="http://schemas.openxmlformats.org/officeDocument/2006/relationships/hyperlink" Target="http://www.poc.research.r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fe.gov.ro" TargetMode="External"/><Relationship Id="rId20" Type="http://schemas.openxmlformats.org/officeDocument/2006/relationships/hyperlink" Target="http://www.fonduri-ue.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c.research.gov.ro/ro/articol/4184/instructiuni-beneficiari-instructiuni-pentru-beneficiari" TargetMode="External"/><Relationship Id="rId24" Type="http://schemas.openxmlformats.org/officeDocument/2006/relationships/hyperlink" Target="http://www.renascc.eu" TargetMode="External"/><Relationship Id="rId5" Type="http://schemas.openxmlformats.org/officeDocument/2006/relationships/webSettings" Target="webSettings.xml"/><Relationship Id="rId15" Type="http://schemas.openxmlformats.org/officeDocument/2006/relationships/hyperlink" Target="https://2014.mysmis.ro/" TargetMode="External"/><Relationship Id="rId23" Type="http://schemas.openxmlformats.org/officeDocument/2006/relationships/hyperlink" Target="https://portal.onrc.ro/ONRCPortalWeb/ONRCPortal.oortal" TargetMode="External"/><Relationship Id="rId10" Type="http://schemas.openxmlformats.org/officeDocument/2006/relationships/hyperlink" Target="https://mfe.gov.ro/programe/autoritati-de-management/am-poc/" TargetMode="External"/><Relationship Id="rId19"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mfe.gov.ro" TargetMode="External"/><Relationship Id="rId14" Type="http://schemas.openxmlformats.org/officeDocument/2006/relationships/hyperlink" Target="https://www.legisplus.ro/Intralegis6/oficiale/afis.php?f=231376&amp;datavig=2021-07-22&amp;datav=2021-07-22&amp;dataact=&amp;showLM=&amp;modBefore=" TargetMode="External"/><Relationship Id="rId22" Type="http://schemas.openxmlformats.org/officeDocument/2006/relationships/hyperlink" Target="mailto:valeriu.filip@itom.r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poc.research.gov.ro/ro/articol/4184/instructiuni-beneficiari-instructiuni-pentru-beneficiari" TargetMode="External"/><Relationship Id="rId2" Type="http://schemas.openxmlformats.org/officeDocument/2006/relationships/hyperlink" Target="https://www.poc.research.gov.ro/uploads/competitii/ghid-unic/2020/schema-de-ajutor-de-cdi_v3_publicata-in-mo-2020.pdf" TargetMode="External"/><Relationship Id="rId1" Type="http://schemas.openxmlformats.org/officeDocument/2006/relationships/hyperlink" Target="https://mfe.gov.ro/wp-content/uploads/2019/08/b153da563961c2a18631ec663286e6c6.pdf" TargetMode="External"/><Relationship Id="rId6" Type="http://schemas.openxmlformats.org/officeDocument/2006/relationships/hyperlink" Target="https://www.poc.research.gov.ro/ro/articol/4147/ghid-unic-competitii-axa-1" TargetMode="External"/><Relationship Id="rId5" Type="http://schemas.openxmlformats.org/officeDocument/2006/relationships/hyperlink" Target="http://mfe.gov.ro/wp-content/uploads/2019/08/e1a6138dd8a11a41495571b08196bb51.pdf" TargetMode="External"/><Relationship Id="rId4" Type="http://schemas.openxmlformats.org/officeDocument/2006/relationships/hyperlink" Target="http://mfe.gov.ro/wp-content/uploads/2019/09/0fb7eb50456b59523446eeb6909760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6DBD3E8-5ED4-4527-A4FA-42ACD4F6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162</Pages>
  <Words>60594</Words>
  <Characters>351451</Characters>
  <Application>Microsoft Office Word</Application>
  <DocSecurity>0</DocSecurity>
  <Lines>2928</Lines>
  <Paragraphs>822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2021-08-24T12:29:00Z</dcterms:created>
  <dcterms:modified xsi:type="dcterms:W3CDTF">2021-09-03T06:15:00Z</dcterms:modified>
</cp:coreProperties>
</file>